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8459E" w14:textId="0F7FB6FE" w:rsidR="00CB10C8" w:rsidRPr="0080728B" w:rsidRDefault="00C16B79" w:rsidP="0080728B">
      <w:pPr>
        <w:widowControl w:val="0"/>
        <w:jc w:val="center"/>
        <w:rPr>
          <w:rFonts w:ascii="Times New Roman" w:hAnsi="Times New Roman" w:cs="Times New Roman"/>
          <w:b/>
          <w:sz w:val="22"/>
          <w:szCs w:val="22"/>
        </w:rPr>
      </w:pPr>
      <w:r>
        <w:rPr>
          <w:rFonts w:ascii="Times New Roman" w:hAnsi="Times New Roman" w:cs="Times New Roman"/>
          <w:b/>
          <w:sz w:val="22"/>
          <w:szCs w:val="22"/>
        </w:rPr>
        <w:t>ДОГОВОР ПОДРЯДА № </w:t>
      </w:r>
    </w:p>
    <w:p w14:paraId="2E53B8C2" w14:textId="77777777" w:rsidR="00CD006D"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 xml:space="preserve">на выполнение проектных </w:t>
      </w:r>
      <w:r w:rsidR="009400BE" w:rsidRPr="0080728B">
        <w:rPr>
          <w:rFonts w:ascii="Times New Roman" w:hAnsi="Times New Roman" w:cs="Times New Roman"/>
          <w:b/>
          <w:sz w:val="22"/>
          <w:szCs w:val="22"/>
        </w:rPr>
        <w:t xml:space="preserve">и изыскательских </w:t>
      </w:r>
      <w:r w:rsidRPr="0080728B">
        <w:rPr>
          <w:rFonts w:ascii="Times New Roman" w:hAnsi="Times New Roman" w:cs="Times New Roman"/>
          <w:b/>
          <w:sz w:val="22"/>
          <w:szCs w:val="22"/>
        </w:rPr>
        <w:t>работ</w:t>
      </w:r>
    </w:p>
    <w:p w14:paraId="5CE3B5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26C18230" w14:textId="4E70B193" w:rsidR="00CD006D" w:rsidRPr="0080728B" w:rsidRDefault="00C16B79" w:rsidP="0080728B">
      <w:pPr>
        <w:widowControl w:val="0"/>
        <w:jc w:val="center"/>
        <w:rPr>
          <w:rFonts w:ascii="Times New Roman" w:hAnsi="Times New Roman" w:cs="Times New Roman"/>
          <w:b/>
          <w:bCs/>
          <w:sz w:val="22"/>
          <w:szCs w:val="22"/>
        </w:rPr>
      </w:pPr>
      <w:r>
        <w:rPr>
          <w:rFonts w:ascii="Times New Roman" w:hAnsi="Times New Roman" w:cs="Times New Roman"/>
          <w:b/>
          <w:bCs/>
          <w:sz w:val="22"/>
          <w:szCs w:val="22"/>
        </w:rPr>
        <w:t>ООО «ЕвроСибЭнерго-Гидрогенерация»</w:t>
      </w:r>
    </w:p>
    <w:p w14:paraId="68AC3EAE"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и</w:t>
      </w:r>
    </w:p>
    <w:p w14:paraId="32ED91D9" w14:textId="77777777" w:rsidR="00CD006D" w:rsidRDefault="00CD006D" w:rsidP="0080728B">
      <w:pPr>
        <w:widowControl w:val="0"/>
        <w:jc w:val="center"/>
        <w:rPr>
          <w:rFonts w:ascii="Times New Roman" w:hAnsi="Times New Roman" w:cs="Times New Roman"/>
          <w:b/>
          <w:bCs/>
          <w:sz w:val="22"/>
          <w:szCs w:val="22"/>
        </w:rPr>
      </w:pPr>
      <w:r w:rsidRPr="00C16B79">
        <w:rPr>
          <w:rFonts w:ascii="Times New Roman" w:hAnsi="Times New Roman" w:cs="Times New Roman"/>
          <w:b/>
          <w:bCs/>
          <w:sz w:val="22"/>
          <w:szCs w:val="22"/>
          <w:highlight w:val="yellow"/>
        </w:rPr>
        <w:t>[</w:t>
      </w:r>
      <w:r w:rsidRPr="00C16B79">
        <w:rPr>
          <w:rFonts w:ascii="Times New Roman" w:hAnsi="Times New Roman" w:cs="Times New Roman"/>
          <w:b/>
          <w:bCs/>
          <w:i/>
          <w:sz w:val="22"/>
          <w:szCs w:val="22"/>
          <w:highlight w:val="yellow"/>
        </w:rPr>
        <w:t>Наименование Подрядчика</w:t>
      </w:r>
      <w:r w:rsidRPr="00C16B79">
        <w:rPr>
          <w:rFonts w:ascii="Times New Roman" w:hAnsi="Times New Roman" w:cs="Times New Roman"/>
          <w:b/>
          <w:bCs/>
          <w:sz w:val="22"/>
          <w:szCs w:val="22"/>
          <w:highlight w:val="yellow"/>
        </w:rPr>
        <w:t>]</w:t>
      </w:r>
    </w:p>
    <w:p w14:paraId="1D1C59B9" w14:textId="77777777" w:rsidR="004D4B78" w:rsidRDefault="004D4B78" w:rsidP="0080728B">
      <w:pPr>
        <w:widowControl w:val="0"/>
        <w:jc w:val="center"/>
        <w:rPr>
          <w:rFonts w:ascii="Times New Roman" w:hAnsi="Times New Roman" w:cs="Times New Roman"/>
          <w:b/>
          <w:bCs/>
          <w:sz w:val="22"/>
          <w:szCs w:val="22"/>
        </w:rPr>
      </w:pPr>
    </w:p>
    <w:p w14:paraId="63AADED4" w14:textId="77777777" w:rsidR="004D4B78" w:rsidRDefault="004D4B78" w:rsidP="0080728B">
      <w:pPr>
        <w:widowControl w:val="0"/>
        <w:jc w:val="center"/>
        <w:rPr>
          <w:rFonts w:ascii="Times New Roman" w:hAnsi="Times New Roman" w:cs="Times New Roman"/>
          <w:b/>
          <w:bCs/>
          <w:sz w:val="22"/>
          <w:szCs w:val="22"/>
        </w:rPr>
      </w:pPr>
    </w:p>
    <w:p w14:paraId="2D3355F1" w14:textId="77777777" w:rsidR="004D4B78" w:rsidRDefault="004D4B78" w:rsidP="0080728B">
      <w:pPr>
        <w:widowControl w:val="0"/>
        <w:jc w:val="center"/>
        <w:rPr>
          <w:rFonts w:ascii="Times New Roman" w:hAnsi="Times New Roman" w:cs="Times New Roman"/>
          <w:b/>
          <w:bCs/>
          <w:sz w:val="22"/>
          <w:szCs w:val="22"/>
        </w:rPr>
      </w:pPr>
    </w:p>
    <w:p w14:paraId="2574B9BF" w14:textId="77777777" w:rsidR="004D4B78" w:rsidRDefault="004D4B78" w:rsidP="0080728B">
      <w:pPr>
        <w:widowControl w:val="0"/>
        <w:jc w:val="center"/>
        <w:rPr>
          <w:rFonts w:ascii="Times New Roman" w:hAnsi="Times New Roman" w:cs="Times New Roman"/>
          <w:b/>
          <w:bCs/>
          <w:sz w:val="22"/>
          <w:szCs w:val="22"/>
        </w:rPr>
      </w:pPr>
    </w:p>
    <w:p w14:paraId="0A069AE6" w14:textId="77777777" w:rsidR="004D4B78" w:rsidRDefault="004D4B78" w:rsidP="0080728B">
      <w:pPr>
        <w:widowControl w:val="0"/>
        <w:jc w:val="center"/>
        <w:rPr>
          <w:rFonts w:ascii="Times New Roman" w:hAnsi="Times New Roman" w:cs="Times New Roman"/>
          <w:b/>
          <w:bCs/>
          <w:sz w:val="22"/>
          <w:szCs w:val="22"/>
        </w:rPr>
      </w:pPr>
    </w:p>
    <w:p w14:paraId="3A711A1C" w14:textId="77777777" w:rsidR="004D4B78" w:rsidRDefault="004D4B78" w:rsidP="0080728B">
      <w:pPr>
        <w:widowControl w:val="0"/>
        <w:jc w:val="center"/>
        <w:rPr>
          <w:rFonts w:ascii="Times New Roman" w:hAnsi="Times New Roman" w:cs="Times New Roman"/>
          <w:b/>
          <w:bCs/>
          <w:sz w:val="22"/>
          <w:szCs w:val="22"/>
        </w:rPr>
      </w:pPr>
    </w:p>
    <w:p w14:paraId="200372A0" w14:textId="77777777" w:rsidR="004D4B78" w:rsidRDefault="004D4B78" w:rsidP="0080728B">
      <w:pPr>
        <w:widowControl w:val="0"/>
        <w:jc w:val="center"/>
        <w:rPr>
          <w:rFonts w:ascii="Times New Roman" w:hAnsi="Times New Roman" w:cs="Times New Roman"/>
          <w:b/>
          <w:bCs/>
          <w:sz w:val="22"/>
          <w:szCs w:val="22"/>
        </w:rPr>
      </w:pPr>
    </w:p>
    <w:p w14:paraId="3F511E6B" w14:textId="77777777" w:rsidR="004D4B78" w:rsidRDefault="004D4B78" w:rsidP="0080728B">
      <w:pPr>
        <w:widowControl w:val="0"/>
        <w:jc w:val="center"/>
        <w:rPr>
          <w:rFonts w:ascii="Times New Roman" w:hAnsi="Times New Roman" w:cs="Times New Roman"/>
          <w:b/>
          <w:bCs/>
          <w:sz w:val="22"/>
          <w:szCs w:val="22"/>
        </w:rPr>
      </w:pPr>
    </w:p>
    <w:p w14:paraId="2608D4DA" w14:textId="77777777" w:rsidR="004D4B78" w:rsidRDefault="004D4B78" w:rsidP="0080728B">
      <w:pPr>
        <w:widowControl w:val="0"/>
        <w:jc w:val="center"/>
        <w:rPr>
          <w:rFonts w:ascii="Times New Roman" w:hAnsi="Times New Roman" w:cs="Times New Roman"/>
          <w:b/>
          <w:bCs/>
          <w:sz w:val="22"/>
          <w:szCs w:val="22"/>
        </w:rPr>
      </w:pPr>
    </w:p>
    <w:p w14:paraId="3BDA6AD7" w14:textId="77777777" w:rsidR="004D4B78" w:rsidRDefault="004D4B78" w:rsidP="0080728B">
      <w:pPr>
        <w:widowControl w:val="0"/>
        <w:jc w:val="center"/>
        <w:rPr>
          <w:rFonts w:ascii="Times New Roman" w:hAnsi="Times New Roman" w:cs="Times New Roman"/>
          <w:b/>
          <w:bCs/>
          <w:sz w:val="22"/>
          <w:szCs w:val="22"/>
        </w:rPr>
      </w:pPr>
    </w:p>
    <w:p w14:paraId="4541840F" w14:textId="77777777" w:rsidR="004D4B78" w:rsidRDefault="004D4B78" w:rsidP="0080728B">
      <w:pPr>
        <w:widowControl w:val="0"/>
        <w:jc w:val="center"/>
        <w:rPr>
          <w:rFonts w:ascii="Times New Roman" w:hAnsi="Times New Roman" w:cs="Times New Roman"/>
          <w:b/>
          <w:bCs/>
          <w:sz w:val="22"/>
          <w:szCs w:val="22"/>
        </w:rPr>
      </w:pPr>
    </w:p>
    <w:p w14:paraId="7D741800" w14:textId="77777777" w:rsidR="004D4B78" w:rsidRDefault="004D4B78" w:rsidP="0080728B">
      <w:pPr>
        <w:widowControl w:val="0"/>
        <w:jc w:val="center"/>
        <w:rPr>
          <w:rFonts w:ascii="Times New Roman" w:hAnsi="Times New Roman" w:cs="Times New Roman"/>
          <w:b/>
          <w:bCs/>
          <w:sz w:val="22"/>
          <w:szCs w:val="22"/>
        </w:rPr>
      </w:pPr>
    </w:p>
    <w:p w14:paraId="69C9AF0F" w14:textId="77777777" w:rsidR="004D4B78" w:rsidRDefault="004D4B78" w:rsidP="0080728B">
      <w:pPr>
        <w:widowControl w:val="0"/>
        <w:jc w:val="center"/>
        <w:rPr>
          <w:rFonts w:ascii="Times New Roman" w:hAnsi="Times New Roman" w:cs="Times New Roman"/>
          <w:b/>
          <w:bCs/>
          <w:sz w:val="22"/>
          <w:szCs w:val="22"/>
        </w:rPr>
      </w:pPr>
    </w:p>
    <w:p w14:paraId="794DC469" w14:textId="77777777" w:rsidR="004D4B78" w:rsidRDefault="004D4B78" w:rsidP="0080728B">
      <w:pPr>
        <w:widowControl w:val="0"/>
        <w:jc w:val="center"/>
        <w:rPr>
          <w:rFonts w:ascii="Times New Roman" w:hAnsi="Times New Roman" w:cs="Times New Roman"/>
          <w:b/>
          <w:bCs/>
          <w:sz w:val="22"/>
          <w:szCs w:val="22"/>
        </w:rPr>
      </w:pPr>
    </w:p>
    <w:p w14:paraId="3774FAEA" w14:textId="77777777" w:rsidR="004D4B78" w:rsidRDefault="004D4B78" w:rsidP="0080728B">
      <w:pPr>
        <w:widowControl w:val="0"/>
        <w:jc w:val="center"/>
        <w:rPr>
          <w:rFonts w:ascii="Times New Roman" w:hAnsi="Times New Roman" w:cs="Times New Roman"/>
          <w:b/>
          <w:bCs/>
          <w:sz w:val="22"/>
          <w:szCs w:val="22"/>
        </w:rPr>
      </w:pPr>
    </w:p>
    <w:p w14:paraId="1DCAA5C5" w14:textId="77777777" w:rsidR="004D4B78" w:rsidRDefault="004D4B78" w:rsidP="0080728B">
      <w:pPr>
        <w:widowControl w:val="0"/>
        <w:jc w:val="center"/>
        <w:rPr>
          <w:rFonts w:ascii="Times New Roman" w:hAnsi="Times New Roman" w:cs="Times New Roman"/>
          <w:b/>
          <w:bCs/>
          <w:sz w:val="22"/>
          <w:szCs w:val="22"/>
        </w:rPr>
      </w:pPr>
    </w:p>
    <w:p w14:paraId="02464A57" w14:textId="77777777" w:rsidR="004D4B78" w:rsidRPr="0080728B" w:rsidRDefault="004D4B78" w:rsidP="0080728B">
      <w:pPr>
        <w:widowControl w:val="0"/>
        <w:jc w:val="center"/>
        <w:rPr>
          <w:rFonts w:ascii="Times New Roman" w:hAnsi="Times New Roman" w:cs="Times New Roman"/>
          <w:b/>
          <w:bCs/>
          <w:sz w:val="22"/>
          <w:szCs w:val="22"/>
        </w:rPr>
      </w:pPr>
    </w:p>
    <w:p w14:paraId="5F00F63D" w14:textId="624943FE" w:rsidR="00CD006D" w:rsidRPr="00C16B79" w:rsidRDefault="00C16B79" w:rsidP="0080728B">
      <w:pPr>
        <w:widowControl w:val="0"/>
        <w:jc w:val="center"/>
        <w:rPr>
          <w:rFonts w:ascii="Times New Roman" w:hAnsi="Times New Roman" w:cs="Times New Roman"/>
          <w:b/>
          <w:bCs/>
          <w:sz w:val="22"/>
          <w:szCs w:val="22"/>
          <w:lang w:val="en-US"/>
        </w:rPr>
      </w:pPr>
      <w:r w:rsidRPr="00C16B79">
        <w:rPr>
          <w:rFonts w:ascii="Times New Roman" w:hAnsi="Times New Roman" w:cs="Times New Roman"/>
          <w:b/>
          <w:bCs/>
          <w:sz w:val="22"/>
          <w:szCs w:val="22"/>
          <w:highlight w:val="yellow"/>
          <w:lang w:val="en-US"/>
        </w:rPr>
        <w:t>[</w:t>
      </w:r>
      <w:r w:rsidRPr="00C16B79">
        <w:rPr>
          <w:rFonts w:ascii="Times New Roman" w:hAnsi="Times New Roman" w:cs="Times New Roman"/>
          <w:b/>
          <w:bCs/>
          <w:sz w:val="22"/>
          <w:szCs w:val="22"/>
          <w:highlight w:val="yellow"/>
        </w:rPr>
        <w:t>Дата</w:t>
      </w:r>
      <w:r w:rsidRPr="00C16B79">
        <w:rPr>
          <w:rFonts w:ascii="Times New Roman" w:hAnsi="Times New Roman" w:cs="Times New Roman"/>
          <w:b/>
          <w:bCs/>
          <w:sz w:val="22"/>
          <w:szCs w:val="22"/>
          <w:highlight w:val="yellow"/>
          <w:lang w:val="en-US"/>
        </w:rPr>
        <w:t>]</w:t>
      </w:r>
    </w:p>
    <w:p w14:paraId="42F37C25" w14:textId="0446A3CE" w:rsidR="00CD006D" w:rsidRPr="0080728B" w:rsidRDefault="00CD006D" w:rsidP="0080728B">
      <w:pPr>
        <w:widowControl w:val="0"/>
        <w:tabs>
          <w:tab w:val="left" w:pos="1134"/>
        </w:tabs>
        <w:jc w:val="center"/>
        <w:rPr>
          <w:rFonts w:ascii="Times New Roman" w:hAnsi="Times New Roman" w:cs="Times New Roman"/>
          <w:b/>
          <w:bCs/>
          <w:sz w:val="22"/>
          <w:szCs w:val="22"/>
        </w:rPr>
      </w:pPr>
      <w:r w:rsidRPr="0080728B">
        <w:rPr>
          <w:rFonts w:ascii="Times New Roman" w:hAnsi="Times New Roman" w:cs="Times New Roman"/>
          <w:b/>
          <w:bCs/>
          <w:sz w:val="22"/>
          <w:szCs w:val="22"/>
        </w:rPr>
        <w:t xml:space="preserve">г. </w:t>
      </w:r>
      <w:r w:rsidR="00C16B79">
        <w:rPr>
          <w:rFonts w:ascii="Times New Roman" w:hAnsi="Times New Roman" w:cs="Times New Roman"/>
          <w:b/>
          <w:bCs/>
          <w:sz w:val="22"/>
          <w:szCs w:val="22"/>
        </w:rPr>
        <w:t>Иркутск</w:t>
      </w:r>
    </w:p>
    <w:p w14:paraId="6B438D58" w14:textId="77777777" w:rsidR="004D4B78" w:rsidRDefault="004D4B78" w:rsidP="0080728B">
      <w:pPr>
        <w:widowControl w:val="0"/>
        <w:jc w:val="center"/>
        <w:rPr>
          <w:rFonts w:ascii="Times New Roman" w:hAnsi="Times New Roman" w:cs="Times New Roman"/>
          <w:b/>
          <w:bCs/>
          <w:sz w:val="22"/>
          <w:szCs w:val="22"/>
        </w:rPr>
      </w:pPr>
    </w:p>
    <w:p w14:paraId="19925039"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CD006D">
          <w:headerReference w:type="default" r:id="rId11"/>
          <w:footerReference w:type="default" r:id="rId12"/>
          <w:pgSz w:w="11906" w:h="16838" w:code="9"/>
          <w:pgMar w:top="1134" w:right="851" w:bottom="1134" w:left="1701" w:header="709" w:footer="709" w:gutter="0"/>
          <w:cols w:space="708"/>
          <w:vAlign w:val="bottom"/>
          <w:titlePg/>
          <w:docGrid w:linePitch="360"/>
        </w:sectPr>
      </w:pPr>
    </w:p>
    <w:p w14:paraId="6BFBF102" w14:textId="77777777" w:rsidR="008F3F84" w:rsidRPr="008F3F84" w:rsidRDefault="008F3F84" w:rsidP="008F3F84">
      <w:pPr>
        <w:widowControl w:val="0"/>
        <w:jc w:val="center"/>
        <w:rPr>
          <w:rFonts w:ascii="Times New Roman" w:eastAsia="Times New Roman" w:hAnsi="Times New Roman" w:cs="Times New Roman"/>
          <w:b/>
          <w:sz w:val="22"/>
          <w:szCs w:val="22"/>
        </w:rPr>
      </w:pPr>
      <w:r w:rsidRPr="008F3F84">
        <w:rPr>
          <w:rFonts w:ascii="Times New Roman" w:eastAsia="Times New Roman" w:hAnsi="Times New Roman" w:cs="Times New Roman"/>
          <w:b/>
          <w:sz w:val="22"/>
          <w:szCs w:val="22"/>
        </w:rPr>
        <w:lastRenderedPageBreak/>
        <w:t>ОГЛАВЛЕНИЕ</w:t>
      </w:r>
    </w:p>
    <w:p w14:paraId="3B59C5C7" w14:textId="30B5AE91" w:rsidR="008F3F84" w:rsidRPr="000D2D16" w:rsidRDefault="008F3F84"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b/>
          <w:bCs/>
          <w:noProof/>
          <w:sz w:val="22"/>
          <w:szCs w:val="22"/>
        </w:rPr>
        <w:fldChar w:fldCharType="begin"/>
      </w:r>
      <w:r w:rsidRPr="008F3F84">
        <w:rPr>
          <w:rFonts w:ascii="Times New Roman" w:eastAsia="Times New Roman" w:hAnsi="Times New Roman" w:cs="Times New Roman"/>
          <w:b/>
          <w:bCs/>
          <w:noProof/>
          <w:sz w:val="22"/>
          <w:szCs w:val="22"/>
        </w:rPr>
        <w:instrText xml:space="preserve"> TOC \o "1-1" \h \z \u </w:instrText>
      </w:r>
      <w:r w:rsidRPr="006239F5">
        <w:rPr>
          <w:rFonts w:ascii="Times New Roman" w:eastAsia="Times New Roman" w:hAnsi="Times New Roman" w:cs="Times New Roman"/>
          <w:b/>
          <w:bCs/>
          <w:noProof/>
          <w:sz w:val="22"/>
          <w:szCs w:val="22"/>
        </w:rPr>
        <w:fldChar w:fldCharType="separate"/>
      </w:r>
      <w:hyperlink w:anchor="_Toc518653245" w:history="1">
        <w:r w:rsidRPr="000D2D16">
          <w:rPr>
            <w:rFonts w:ascii="Times New Roman" w:eastAsia="Times New Roman" w:hAnsi="Times New Roman" w:cs="Times New Roman"/>
            <w:bCs/>
            <w:noProof/>
            <w:sz w:val="22"/>
            <w:szCs w:val="22"/>
            <w:u w:val="single"/>
          </w:rPr>
          <w:t>РАЗДЕЛ I.</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ОСНОВНЫЕ ПОЛОЖЕНИЯ ДОГОВОРА</w:t>
        </w:r>
        <w:r w:rsidRPr="000D2D16">
          <w:rPr>
            <w:rFonts w:ascii="Times New Roman" w:eastAsia="Times New Roman" w:hAnsi="Times New Roman" w:cs="Times New Roman"/>
            <w:bCs/>
            <w:noProof/>
            <w:webHidden/>
            <w:sz w:val="22"/>
            <w:szCs w:val="22"/>
          </w:rPr>
          <w:tab/>
        </w:r>
        <w:r w:rsidRPr="000D2D16">
          <w:rPr>
            <w:rFonts w:ascii="Times New Roman" w:eastAsia="Times New Roman" w:hAnsi="Times New Roman" w:cs="Times New Roman"/>
            <w:bCs/>
            <w:noProof/>
            <w:webHidden/>
            <w:sz w:val="22"/>
            <w:szCs w:val="22"/>
          </w:rPr>
          <w:fldChar w:fldCharType="begin"/>
        </w:r>
        <w:r w:rsidRPr="000D2D16">
          <w:rPr>
            <w:rFonts w:ascii="Times New Roman" w:eastAsia="Times New Roman" w:hAnsi="Times New Roman" w:cs="Times New Roman"/>
            <w:bCs/>
            <w:noProof/>
            <w:webHidden/>
            <w:sz w:val="22"/>
            <w:szCs w:val="22"/>
          </w:rPr>
          <w:instrText xml:space="preserve"> PAGEREF _Toc518653245 \h </w:instrText>
        </w:r>
        <w:r w:rsidRPr="000D2D16">
          <w:rPr>
            <w:rFonts w:ascii="Times New Roman" w:eastAsia="Times New Roman" w:hAnsi="Times New Roman" w:cs="Times New Roman"/>
            <w:bCs/>
            <w:noProof/>
            <w:webHidden/>
            <w:sz w:val="22"/>
            <w:szCs w:val="22"/>
          </w:rPr>
        </w:r>
        <w:r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4</w:t>
        </w:r>
        <w:r w:rsidRPr="000D2D16">
          <w:rPr>
            <w:rFonts w:ascii="Times New Roman" w:eastAsia="Times New Roman" w:hAnsi="Times New Roman" w:cs="Times New Roman"/>
            <w:bCs/>
            <w:noProof/>
            <w:webHidden/>
            <w:sz w:val="22"/>
            <w:szCs w:val="22"/>
          </w:rPr>
          <w:fldChar w:fldCharType="end"/>
        </w:r>
      </w:hyperlink>
    </w:p>
    <w:p w14:paraId="7E052AFF" w14:textId="5C5C902D"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6" w:history="1">
        <w:r w:rsidR="008F3F84" w:rsidRPr="000D2D16">
          <w:rPr>
            <w:rFonts w:ascii="Times New Roman" w:eastAsia="Times New Roman" w:hAnsi="Times New Roman" w:cs="Times New Roman"/>
            <w:bCs/>
            <w:noProof/>
            <w:sz w:val="22"/>
            <w:szCs w:val="22"/>
            <w:u w:val="single"/>
          </w:rPr>
          <w:t>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Основные понятия и определения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_Toc518653246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4</w:t>
        </w:r>
        <w:r w:rsidR="008F3F84" w:rsidRPr="000D2D16">
          <w:rPr>
            <w:rFonts w:ascii="Times New Roman" w:eastAsia="Times New Roman" w:hAnsi="Times New Roman" w:cs="Times New Roman"/>
            <w:bCs/>
            <w:noProof/>
            <w:webHidden/>
            <w:sz w:val="22"/>
            <w:szCs w:val="22"/>
          </w:rPr>
          <w:fldChar w:fldCharType="end"/>
        </w:r>
      </w:hyperlink>
    </w:p>
    <w:p w14:paraId="274F7252" w14:textId="77777777"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7" w:history="1">
        <w:r w:rsidR="008F3F84" w:rsidRPr="000D2D16">
          <w:rPr>
            <w:rFonts w:ascii="Times New Roman" w:eastAsia="Times New Roman" w:hAnsi="Times New Roman" w:cs="Times New Roman"/>
            <w:bCs/>
            <w:noProof/>
            <w:sz w:val="22"/>
            <w:szCs w:val="22"/>
            <w:u w:val="single"/>
          </w:rPr>
          <w:t>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Предмет Договора</w:t>
        </w:r>
        <w:r w:rsidR="008F3F84" w:rsidRPr="000D2D16">
          <w:rPr>
            <w:rFonts w:ascii="Times New Roman" w:eastAsia="Times New Roman" w:hAnsi="Times New Roman" w:cs="Times New Roman"/>
            <w:bCs/>
            <w:noProof/>
            <w:webHidden/>
            <w:sz w:val="22"/>
            <w:szCs w:val="22"/>
          </w:rPr>
          <w:tab/>
          <w:t>7</w:t>
        </w:r>
      </w:hyperlink>
    </w:p>
    <w:p w14:paraId="2DE18D08" w14:textId="77777777"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8" w:history="1">
        <w:r w:rsidR="008F3F84" w:rsidRPr="000D2D16">
          <w:rPr>
            <w:rFonts w:ascii="Times New Roman" w:eastAsia="Times New Roman" w:hAnsi="Times New Roman" w:cs="Times New Roman"/>
            <w:bCs/>
            <w:noProof/>
            <w:sz w:val="22"/>
            <w:szCs w:val="22"/>
            <w:u w:val="single"/>
          </w:rPr>
          <w:t>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Сроки выполнения Работ</w:t>
        </w:r>
        <w:r w:rsidR="008F3F84" w:rsidRPr="000D2D16">
          <w:rPr>
            <w:rFonts w:ascii="Times New Roman" w:eastAsia="Times New Roman" w:hAnsi="Times New Roman" w:cs="Times New Roman"/>
            <w:bCs/>
            <w:noProof/>
            <w:webHidden/>
            <w:sz w:val="22"/>
            <w:szCs w:val="22"/>
          </w:rPr>
          <w:tab/>
          <w:t>8</w:t>
        </w:r>
      </w:hyperlink>
    </w:p>
    <w:p w14:paraId="40EC2C32" w14:textId="77777777"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9" w:history="1">
        <w:r w:rsidR="008F3F84" w:rsidRPr="000D2D16">
          <w:rPr>
            <w:rFonts w:ascii="Times New Roman" w:eastAsia="Times New Roman" w:hAnsi="Times New Roman" w:cs="Times New Roman"/>
            <w:bCs/>
            <w:noProof/>
            <w:sz w:val="22"/>
            <w:szCs w:val="22"/>
            <w:u w:val="single"/>
          </w:rPr>
          <w:t>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Цена по Договору</w:t>
        </w:r>
        <w:r w:rsidR="008F3F84" w:rsidRPr="000D2D16">
          <w:rPr>
            <w:rFonts w:ascii="Times New Roman" w:eastAsia="Times New Roman" w:hAnsi="Times New Roman" w:cs="Times New Roman"/>
            <w:bCs/>
            <w:noProof/>
            <w:webHidden/>
            <w:sz w:val="22"/>
            <w:szCs w:val="22"/>
          </w:rPr>
          <w:tab/>
          <w:t>8</w:t>
        </w:r>
      </w:hyperlink>
    </w:p>
    <w:p w14:paraId="3F684E29" w14:textId="26E1728A"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0" w:history="1">
        <w:r w:rsidR="008F3F84" w:rsidRPr="000D2D16">
          <w:rPr>
            <w:rFonts w:ascii="Times New Roman" w:eastAsia="Times New Roman" w:hAnsi="Times New Roman" w:cs="Times New Roman"/>
            <w:bCs/>
            <w:noProof/>
            <w:sz w:val="22"/>
            <w:szCs w:val="22"/>
            <w:u w:val="single"/>
          </w:rPr>
          <w:t>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и условия платежей</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13</w:t>
        </w:r>
        <w:r w:rsidR="008F3F84" w:rsidRPr="000D2D16">
          <w:rPr>
            <w:rFonts w:ascii="Times New Roman" w:eastAsia="Times New Roman" w:hAnsi="Times New Roman" w:cs="Times New Roman"/>
            <w:bCs/>
            <w:noProof/>
            <w:webHidden/>
            <w:sz w:val="22"/>
            <w:szCs w:val="22"/>
          </w:rPr>
          <w:fldChar w:fldCharType="end"/>
        </w:r>
      </w:hyperlink>
    </w:p>
    <w:p w14:paraId="1F8B4620" w14:textId="7429CB0F" w:rsidR="008F3F84" w:rsidRPr="000D2D16" w:rsidRDefault="002C09BA"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hyperlink w:anchor="_Toc518653251" w:history="1">
        <w:r w:rsidR="008F3F84" w:rsidRPr="000D2D16">
          <w:rPr>
            <w:rFonts w:ascii="Times New Roman" w:eastAsia="Times New Roman" w:hAnsi="Times New Roman" w:cs="Times New Roman"/>
            <w:bCs/>
            <w:noProof/>
            <w:sz w:val="22"/>
            <w:szCs w:val="22"/>
            <w:u w:val="single"/>
          </w:rPr>
          <w:t>РАЗДЕЛ 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ОБЩИЕ ОБЯЗАТЕЛЬСТВА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15</w:t>
        </w:r>
        <w:r w:rsidR="008F3F84" w:rsidRPr="000D2D16">
          <w:rPr>
            <w:rFonts w:ascii="Times New Roman" w:eastAsia="Times New Roman" w:hAnsi="Times New Roman" w:cs="Times New Roman"/>
            <w:bCs/>
            <w:noProof/>
            <w:webHidden/>
            <w:sz w:val="22"/>
            <w:szCs w:val="22"/>
          </w:rPr>
          <w:fldChar w:fldCharType="end"/>
        </w:r>
      </w:hyperlink>
    </w:p>
    <w:p w14:paraId="3D0DFB30" w14:textId="38D2D1BE"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2" w:history="1">
        <w:r w:rsidR="008F3F84" w:rsidRPr="000D2D16">
          <w:rPr>
            <w:rFonts w:ascii="Times New Roman" w:eastAsia="Times New Roman" w:hAnsi="Times New Roman" w:cs="Times New Roman"/>
            <w:bCs/>
            <w:noProof/>
            <w:sz w:val="22"/>
            <w:szCs w:val="22"/>
            <w:u w:val="single"/>
          </w:rPr>
          <w:t>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15</w:t>
        </w:r>
        <w:r w:rsidR="008F3F84" w:rsidRPr="000D2D16">
          <w:rPr>
            <w:rFonts w:ascii="Times New Roman" w:eastAsia="Times New Roman" w:hAnsi="Times New Roman" w:cs="Times New Roman"/>
            <w:bCs/>
            <w:noProof/>
            <w:webHidden/>
            <w:sz w:val="22"/>
            <w:szCs w:val="22"/>
          </w:rPr>
          <w:fldChar w:fldCharType="end"/>
        </w:r>
      </w:hyperlink>
    </w:p>
    <w:p w14:paraId="5C6A37CD" w14:textId="77777777"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3" w:history="1">
        <w:r w:rsidR="008F3F84" w:rsidRPr="000D2D16">
          <w:rPr>
            <w:rFonts w:ascii="Times New Roman" w:eastAsia="Times New Roman" w:hAnsi="Times New Roman" w:cs="Times New Roman"/>
            <w:bCs/>
            <w:noProof/>
            <w:sz w:val="22"/>
            <w:szCs w:val="22"/>
            <w:u w:val="single"/>
          </w:rPr>
          <w:t>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Подрядчика</w:t>
        </w:r>
        <w:r w:rsidR="008F3F84" w:rsidRPr="000D2D16">
          <w:rPr>
            <w:rFonts w:ascii="Times New Roman" w:eastAsia="Times New Roman" w:hAnsi="Times New Roman" w:cs="Times New Roman"/>
            <w:bCs/>
            <w:noProof/>
            <w:webHidden/>
            <w:sz w:val="22"/>
            <w:szCs w:val="22"/>
          </w:rPr>
          <w:tab/>
          <w:t xml:space="preserve"> 16</w:t>
        </w:r>
      </w:hyperlink>
    </w:p>
    <w:p w14:paraId="71EBABBB" w14:textId="4A21E1A0"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4" w:history="1">
        <w:r w:rsidR="008F3F84" w:rsidRPr="000D2D16">
          <w:rPr>
            <w:rFonts w:ascii="Times New Roman" w:eastAsia="Times New Roman" w:hAnsi="Times New Roman" w:cs="Times New Roman"/>
            <w:bCs/>
            <w:noProof/>
            <w:sz w:val="22"/>
            <w:szCs w:val="22"/>
            <w:u w:val="single"/>
          </w:rPr>
          <w:t>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7928133A" w14:textId="07F6CA3F"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5" w:history="1">
        <w:r w:rsidR="008F3F84" w:rsidRPr="000D2D16">
          <w:rPr>
            <w:rFonts w:ascii="Times New Roman" w:eastAsia="Times New Roman" w:hAnsi="Times New Roman" w:cs="Times New Roman"/>
            <w:bCs/>
            <w:noProof/>
            <w:sz w:val="22"/>
            <w:szCs w:val="22"/>
            <w:u w:val="single"/>
          </w:rPr>
          <w:t>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1176804C" w14:textId="67DCD301"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6" w:history="1">
        <w:r w:rsidR="008F3F84" w:rsidRPr="000D2D16">
          <w:rPr>
            <w:rFonts w:ascii="Times New Roman" w:eastAsia="Times New Roman" w:hAnsi="Times New Roman" w:cs="Times New Roman"/>
            <w:bCs/>
            <w:noProof/>
            <w:sz w:val="22"/>
            <w:szCs w:val="22"/>
            <w:u w:val="single"/>
          </w:rPr>
          <w:t>10.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Персонал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0A24B090" w14:textId="60017006"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7" w:history="1">
        <w:r w:rsidR="008F3F84" w:rsidRPr="000D2D16">
          <w:rPr>
            <w:rFonts w:ascii="Times New Roman" w:eastAsia="Times New Roman" w:hAnsi="Times New Roman" w:cs="Times New Roman"/>
            <w:bCs/>
            <w:noProof/>
            <w:sz w:val="22"/>
            <w:szCs w:val="22"/>
            <w:u w:val="single"/>
          </w:rPr>
          <w:t>11.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Членство в саморегулируемой организации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3C964CB2" w14:textId="77777777"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8" w:history="1">
        <w:r w:rsidR="008F3F84" w:rsidRPr="000D2D16">
          <w:rPr>
            <w:rFonts w:ascii="Times New Roman" w:eastAsia="Times New Roman" w:hAnsi="Times New Roman" w:cs="Times New Roman"/>
            <w:bCs/>
            <w:noProof/>
            <w:sz w:val="22"/>
            <w:szCs w:val="22"/>
            <w:u w:val="single"/>
          </w:rPr>
          <w:t>12.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Привлечение Субподрядных организаций</w:t>
        </w:r>
        <w:r w:rsidR="008F3F84" w:rsidRPr="000D2D16">
          <w:rPr>
            <w:rFonts w:ascii="Times New Roman" w:eastAsia="Times New Roman" w:hAnsi="Times New Roman" w:cs="Times New Roman"/>
            <w:bCs/>
            <w:noProof/>
            <w:webHidden/>
            <w:sz w:val="22"/>
            <w:szCs w:val="22"/>
          </w:rPr>
          <w:tab/>
          <w:t>18</w:t>
        </w:r>
      </w:hyperlink>
    </w:p>
    <w:p w14:paraId="6D090DF8" w14:textId="7CE12484"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9" w:history="1">
        <w:r w:rsidR="008F3F84" w:rsidRPr="000D2D16">
          <w:rPr>
            <w:rFonts w:ascii="Times New Roman" w:eastAsia="Times New Roman" w:hAnsi="Times New Roman" w:cs="Times New Roman"/>
            <w:bCs/>
            <w:noProof/>
            <w:sz w:val="22"/>
            <w:szCs w:val="22"/>
            <w:u w:val="single"/>
          </w:rPr>
          <w:t>13.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Исходные данные</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27</w:t>
        </w:r>
        <w:r w:rsidR="008F3F84" w:rsidRPr="000D2D16">
          <w:rPr>
            <w:rFonts w:ascii="Times New Roman" w:eastAsia="Times New Roman" w:hAnsi="Times New Roman" w:cs="Times New Roman"/>
            <w:bCs/>
            <w:noProof/>
            <w:webHidden/>
            <w:sz w:val="22"/>
            <w:szCs w:val="22"/>
          </w:rPr>
          <w:fldChar w:fldCharType="end"/>
        </w:r>
      </w:hyperlink>
    </w:p>
    <w:p w14:paraId="0F69E3F9" w14:textId="73978131" w:rsidR="008F3F84" w:rsidRPr="000D2D16" w:rsidRDefault="002C09BA" w:rsidP="008F3F84">
      <w:pPr>
        <w:widowControl w:val="0"/>
        <w:tabs>
          <w:tab w:val="left" w:pos="567"/>
          <w:tab w:val="left" w:pos="1571"/>
          <w:tab w:val="right" w:pos="9356"/>
        </w:tabs>
        <w:ind w:right="284"/>
        <w:jc w:val="both"/>
        <w:rPr>
          <w:rFonts w:ascii="Times New Roman" w:eastAsia="Times New Roman" w:hAnsi="Times New Roman" w:cs="Times New Roman"/>
          <w:noProof/>
          <w:sz w:val="22"/>
          <w:szCs w:val="22"/>
        </w:rPr>
      </w:pPr>
      <w:hyperlink w:anchor="_Toc518653260" w:history="1">
        <w:r w:rsidR="008F3F84" w:rsidRPr="000D2D16">
          <w:rPr>
            <w:rFonts w:ascii="Times New Roman" w:eastAsia="Times New Roman" w:hAnsi="Times New Roman" w:cs="Times New Roman"/>
            <w:bCs/>
            <w:noProof/>
            <w:sz w:val="22"/>
            <w:szCs w:val="22"/>
            <w:u w:val="single"/>
          </w:rPr>
          <w:t>РАЗДЕЛ III.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ОРГАНИЗАЦИЯ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28</w:t>
        </w:r>
        <w:r w:rsidR="008F3F84" w:rsidRPr="000D2D16">
          <w:rPr>
            <w:rFonts w:ascii="Times New Roman" w:eastAsia="Times New Roman" w:hAnsi="Times New Roman" w:cs="Times New Roman"/>
            <w:bCs/>
            <w:noProof/>
            <w:webHidden/>
            <w:sz w:val="22"/>
            <w:szCs w:val="22"/>
          </w:rPr>
          <w:fldChar w:fldCharType="end"/>
        </w:r>
      </w:hyperlink>
    </w:p>
    <w:p w14:paraId="6C5B8B1D" w14:textId="4D654A91"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1" w:history="1">
        <w:r w:rsidR="008F3F84" w:rsidRPr="000D2D16">
          <w:rPr>
            <w:rFonts w:ascii="Times New Roman" w:eastAsia="Times New Roman" w:hAnsi="Times New Roman" w:cs="Times New Roman"/>
            <w:bCs/>
            <w:noProof/>
            <w:sz w:val="22"/>
            <w:szCs w:val="22"/>
            <w:u w:val="single"/>
          </w:rPr>
          <w:t>14.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осуществления и приемки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28</w:t>
        </w:r>
        <w:r w:rsidR="008F3F84" w:rsidRPr="000D2D16">
          <w:rPr>
            <w:rFonts w:ascii="Times New Roman" w:eastAsia="Times New Roman" w:hAnsi="Times New Roman" w:cs="Times New Roman"/>
            <w:bCs/>
            <w:noProof/>
            <w:webHidden/>
            <w:sz w:val="22"/>
            <w:szCs w:val="22"/>
          </w:rPr>
          <w:fldChar w:fldCharType="end"/>
        </w:r>
      </w:hyperlink>
    </w:p>
    <w:p w14:paraId="0EF4D891" w14:textId="5B920EF5"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2" w:history="1">
        <w:r w:rsidR="008F3F84" w:rsidRPr="000D2D16">
          <w:rPr>
            <w:rFonts w:ascii="Times New Roman" w:eastAsia="Times New Roman" w:hAnsi="Times New Roman" w:cs="Times New Roman"/>
            <w:bCs/>
            <w:noProof/>
            <w:sz w:val="22"/>
            <w:szCs w:val="22"/>
            <w:u w:val="single"/>
          </w:rPr>
          <w:t>15.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Качество выполнения Работ и контроль качества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29</w:t>
        </w:r>
        <w:r w:rsidR="008F3F84" w:rsidRPr="000D2D16">
          <w:rPr>
            <w:rFonts w:ascii="Times New Roman" w:eastAsia="Times New Roman" w:hAnsi="Times New Roman" w:cs="Times New Roman"/>
            <w:bCs/>
            <w:noProof/>
            <w:webHidden/>
            <w:sz w:val="22"/>
            <w:szCs w:val="22"/>
          </w:rPr>
          <w:fldChar w:fldCharType="end"/>
        </w:r>
      </w:hyperlink>
    </w:p>
    <w:p w14:paraId="6224DE0F" w14:textId="081DA9C4"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3" w:history="1">
        <w:r w:rsidR="008F3F84" w:rsidRPr="000D2D16">
          <w:rPr>
            <w:rFonts w:ascii="Times New Roman" w:eastAsia="Times New Roman" w:hAnsi="Times New Roman" w:cs="Times New Roman"/>
            <w:bCs/>
            <w:noProof/>
            <w:sz w:val="22"/>
            <w:szCs w:val="22"/>
            <w:u w:val="single"/>
          </w:rPr>
          <w:t>16.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Устранение недостатков в период выполнения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30</w:t>
        </w:r>
        <w:r w:rsidR="008F3F84" w:rsidRPr="000D2D16">
          <w:rPr>
            <w:rFonts w:ascii="Times New Roman" w:eastAsia="Times New Roman" w:hAnsi="Times New Roman" w:cs="Times New Roman"/>
            <w:bCs/>
            <w:noProof/>
            <w:webHidden/>
            <w:sz w:val="22"/>
            <w:szCs w:val="22"/>
          </w:rPr>
          <w:fldChar w:fldCharType="end"/>
        </w:r>
      </w:hyperlink>
    </w:p>
    <w:p w14:paraId="3B67C5CF" w14:textId="16F01FF1"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4" w:history="1">
        <w:r w:rsidR="008F3F84" w:rsidRPr="000D2D16">
          <w:rPr>
            <w:rFonts w:ascii="Times New Roman" w:eastAsia="Times New Roman" w:hAnsi="Times New Roman" w:cs="Times New Roman"/>
            <w:bCs/>
            <w:noProof/>
            <w:sz w:val="22"/>
            <w:szCs w:val="22"/>
            <w:u w:val="single"/>
          </w:rPr>
          <w:t>17.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171C604E" w14:textId="27DBC3F4"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5" w:history="1">
        <w:r w:rsidR="008F3F84" w:rsidRPr="000D2D16">
          <w:rPr>
            <w:rFonts w:ascii="Times New Roman" w:eastAsia="Times New Roman" w:hAnsi="Times New Roman" w:cs="Times New Roman"/>
            <w:bCs/>
            <w:noProof/>
            <w:sz w:val="22"/>
            <w:szCs w:val="22"/>
            <w:u w:val="single"/>
          </w:rPr>
          <w:t>18.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Дополнительные Работы</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36A75C77" w14:textId="5877672F" w:rsidR="008F3F84" w:rsidRPr="000D2D16" w:rsidRDefault="002C09BA"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66" w:history="1">
        <w:r w:rsidR="008F3F84" w:rsidRPr="000D2D16">
          <w:rPr>
            <w:rFonts w:ascii="Times New Roman" w:eastAsia="Times New Roman" w:hAnsi="Times New Roman" w:cs="Times New Roman"/>
            <w:bCs/>
            <w:noProof/>
            <w:sz w:val="22"/>
            <w:szCs w:val="22"/>
            <w:u w:val="single"/>
          </w:rPr>
          <w:t>РАЗДЕЛ IV.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НА РЕЗУЛЬТАТЫ РАБОТ ПО ДОГОВОРУ</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4D9309B0" w14:textId="5BECCB97"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7" w:history="1">
        <w:r w:rsidR="008F3F84" w:rsidRPr="000D2D16">
          <w:rPr>
            <w:rFonts w:ascii="Times New Roman" w:eastAsia="Times New Roman" w:hAnsi="Times New Roman" w:cs="Times New Roman"/>
            <w:bCs/>
            <w:noProof/>
            <w:sz w:val="22"/>
            <w:szCs w:val="22"/>
            <w:u w:val="single"/>
          </w:rPr>
          <w:t>19.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Риски случайной гибели или случайного повреждения результата выполненных Работ и право собственности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1CE77138" w14:textId="32720AFD"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8" w:history="1">
        <w:r w:rsidR="008F3F84" w:rsidRPr="000D2D16">
          <w:rPr>
            <w:rFonts w:ascii="Times New Roman" w:eastAsia="Times New Roman" w:hAnsi="Times New Roman" w:cs="Times New Roman"/>
            <w:bCs/>
            <w:noProof/>
            <w:sz w:val="22"/>
            <w:szCs w:val="22"/>
            <w:u w:val="single"/>
          </w:rPr>
          <w:t>20.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Распределение прав на результаты интеллектуальной деятельности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_Toc518653268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32</w:t>
        </w:r>
        <w:r w:rsidR="008F3F84" w:rsidRPr="000D2D16">
          <w:rPr>
            <w:rFonts w:ascii="Times New Roman" w:eastAsia="Times New Roman" w:hAnsi="Times New Roman" w:cs="Times New Roman"/>
            <w:bCs/>
            <w:noProof/>
            <w:webHidden/>
            <w:sz w:val="22"/>
            <w:szCs w:val="22"/>
          </w:rPr>
          <w:fldChar w:fldCharType="end"/>
        </w:r>
      </w:hyperlink>
    </w:p>
    <w:p w14:paraId="75EF215F" w14:textId="45702B57" w:rsidR="008F3F84" w:rsidRPr="000D2D16" w:rsidRDefault="002C09BA" w:rsidP="008F3F84">
      <w:pPr>
        <w:widowControl w:val="0"/>
        <w:tabs>
          <w:tab w:val="left" w:pos="567"/>
          <w:tab w:val="left" w:pos="1776"/>
          <w:tab w:val="right" w:pos="9356"/>
        </w:tabs>
        <w:ind w:right="284"/>
        <w:jc w:val="both"/>
        <w:rPr>
          <w:rFonts w:ascii="Times New Roman" w:eastAsia="Times New Roman" w:hAnsi="Times New Roman" w:cs="Times New Roman"/>
          <w:noProof/>
          <w:sz w:val="22"/>
          <w:szCs w:val="22"/>
        </w:rPr>
      </w:pPr>
      <w:hyperlink w:anchor="_Toc518653269" w:history="1">
        <w:r w:rsidR="008F3F84" w:rsidRPr="000D2D16">
          <w:rPr>
            <w:rFonts w:ascii="Times New Roman" w:eastAsia="Times New Roman" w:hAnsi="Times New Roman" w:cs="Times New Roman"/>
            <w:bCs/>
            <w:noProof/>
            <w:sz w:val="22"/>
            <w:szCs w:val="22"/>
            <w:u w:val="single"/>
          </w:rPr>
          <w:t>РАЗДЕЛ 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 ПРИМЕНИМОЕ ПРАВО, РАЗРЕШЕНИЕ СПОРОВ</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33</w:t>
        </w:r>
        <w:r w:rsidR="008F3F84" w:rsidRPr="000D2D16">
          <w:rPr>
            <w:rFonts w:ascii="Times New Roman" w:eastAsia="Times New Roman" w:hAnsi="Times New Roman" w:cs="Times New Roman"/>
            <w:bCs/>
            <w:noProof/>
            <w:webHidden/>
            <w:sz w:val="22"/>
            <w:szCs w:val="22"/>
          </w:rPr>
          <w:fldChar w:fldCharType="end"/>
        </w:r>
      </w:hyperlink>
    </w:p>
    <w:p w14:paraId="71E023E8" w14:textId="34FCA19B"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0" w:history="1">
        <w:r w:rsidR="008F3F84" w:rsidRPr="000D2D16">
          <w:rPr>
            <w:rFonts w:ascii="Times New Roman" w:eastAsia="Times New Roman" w:hAnsi="Times New Roman" w:cs="Times New Roman"/>
            <w:bCs/>
            <w:noProof/>
            <w:sz w:val="22"/>
            <w:szCs w:val="22"/>
            <w:u w:val="single"/>
          </w:rPr>
          <w:t>21.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33</w:t>
        </w:r>
        <w:r w:rsidR="008F3F84" w:rsidRPr="000D2D16">
          <w:rPr>
            <w:rFonts w:ascii="Times New Roman" w:eastAsia="Times New Roman" w:hAnsi="Times New Roman" w:cs="Times New Roman"/>
            <w:bCs/>
            <w:noProof/>
            <w:webHidden/>
            <w:sz w:val="22"/>
            <w:szCs w:val="22"/>
          </w:rPr>
          <w:fldChar w:fldCharType="end"/>
        </w:r>
      </w:hyperlink>
    </w:p>
    <w:p w14:paraId="3ECE78C9" w14:textId="77777777"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1" w:history="1">
        <w:r w:rsidR="008F3F84" w:rsidRPr="000D2D16">
          <w:rPr>
            <w:rFonts w:ascii="Times New Roman" w:eastAsia="Times New Roman" w:hAnsi="Times New Roman" w:cs="Times New Roman"/>
            <w:bCs/>
            <w:noProof/>
            <w:sz w:val="22"/>
            <w:szCs w:val="22"/>
            <w:u w:val="single"/>
          </w:rPr>
          <w:t>22.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Разрешение споров</w:t>
        </w:r>
        <w:r w:rsidR="008F3F84" w:rsidRPr="000D2D16">
          <w:rPr>
            <w:rFonts w:ascii="Times New Roman" w:eastAsia="Times New Roman" w:hAnsi="Times New Roman" w:cs="Times New Roman"/>
            <w:bCs/>
            <w:noProof/>
            <w:webHidden/>
            <w:sz w:val="22"/>
            <w:szCs w:val="22"/>
          </w:rPr>
          <w:tab/>
        </w:r>
      </w:hyperlink>
      <w:r w:rsidR="008F3F84" w:rsidRPr="000D2D16">
        <w:rPr>
          <w:rFonts w:ascii="Times New Roman" w:eastAsia="Times New Roman" w:hAnsi="Times New Roman" w:cs="Times New Roman"/>
          <w:bCs/>
          <w:noProof/>
          <w:sz w:val="22"/>
          <w:szCs w:val="22"/>
        </w:rPr>
        <w:t>30</w:t>
      </w:r>
    </w:p>
    <w:p w14:paraId="11FC9A74" w14:textId="0B0A56C3"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2" w:history="1">
        <w:r w:rsidR="008F3F84" w:rsidRPr="000D2D16">
          <w:rPr>
            <w:rFonts w:ascii="Times New Roman" w:eastAsia="Times New Roman" w:hAnsi="Times New Roman" w:cs="Times New Roman"/>
            <w:bCs/>
            <w:noProof/>
            <w:sz w:val="22"/>
            <w:szCs w:val="22"/>
            <w:u w:val="single"/>
          </w:rPr>
          <w:t>23.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Применимое право</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37</w:t>
        </w:r>
        <w:r w:rsidR="008F3F84" w:rsidRPr="000D2D16">
          <w:rPr>
            <w:rFonts w:ascii="Times New Roman" w:eastAsia="Times New Roman" w:hAnsi="Times New Roman" w:cs="Times New Roman"/>
            <w:bCs/>
            <w:noProof/>
            <w:webHidden/>
            <w:sz w:val="22"/>
            <w:szCs w:val="22"/>
          </w:rPr>
          <w:fldChar w:fldCharType="end"/>
        </w:r>
      </w:hyperlink>
    </w:p>
    <w:p w14:paraId="22BE090B" w14:textId="27BB0553" w:rsidR="008F3F84" w:rsidRPr="000D2D16" w:rsidRDefault="002C09BA"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73" w:history="1">
        <w:r w:rsidR="008F3F84" w:rsidRPr="000D2D16">
          <w:rPr>
            <w:rFonts w:ascii="Times New Roman" w:eastAsia="Times New Roman" w:hAnsi="Times New Roman" w:cs="Times New Roman"/>
            <w:bCs/>
            <w:noProof/>
            <w:sz w:val="22"/>
            <w:szCs w:val="22"/>
            <w:u w:val="single"/>
          </w:rPr>
          <w:t>РАЗДЕЛ VI.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ОСОБЫЕ УСЛОВИЯ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37</w:t>
        </w:r>
        <w:r w:rsidR="008F3F84" w:rsidRPr="000D2D16">
          <w:rPr>
            <w:rFonts w:ascii="Times New Roman" w:eastAsia="Times New Roman" w:hAnsi="Times New Roman" w:cs="Times New Roman"/>
            <w:bCs/>
            <w:noProof/>
            <w:webHidden/>
            <w:sz w:val="22"/>
            <w:szCs w:val="22"/>
          </w:rPr>
          <w:fldChar w:fldCharType="end"/>
        </w:r>
      </w:hyperlink>
    </w:p>
    <w:p w14:paraId="6F6DA79C" w14:textId="32A0E0E1"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4" w:history="1">
        <w:r w:rsidR="008F3F84" w:rsidRPr="000D2D16">
          <w:rPr>
            <w:rFonts w:ascii="Times New Roman" w:eastAsia="Times New Roman" w:hAnsi="Times New Roman" w:cs="Times New Roman"/>
            <w:bCs/>
            <w:noProof/>
            <w:sz w:val="22"/>
            <w:szCs w:val="22"/>
            <w:u w:val="single"/>
          </w:rPr>
          <w:t>24.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прекращение и расторжение Договора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37</w:t>
        </w:r>
        <w:r w:rsidR="008F3F84" w:rsidRPr="000D2D16">
          <w:rPr>
            <w:rFonts w:ascii="Times New Roman" w:eastAsia="Times New Roman" w:hAnsi="Times New Roman" w:cs="Times New Roman"/>
            <w:bCs/>
            <w:noProof/>
            <w:webHidden/>
            <w:sz w:val="22"/>
            <w:szCs w:val="22"/>
          </w:rPr>
          <w:fldChar w:fldCharType="end"/>
        </w:r>
      </w:hyperlink>
    </w:p>
    <w:p w14:paraId="5CC409DA" w14:textId="08B6DE4A"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5" w:history="1">
        <w:r w:rsidR="008F3F84" w:rsidRPr="000D2D16">
          <w:rPr>
            <w:rFonts w:ascii="Times New Roman" w:eastAsia="Times New Roman" w:hAnsi="Times New Roman" w:cs="Times New Roman"/>
            <w:bCs/>
            <w:noProof/>
            <w:sz w:val="22"/>
            <w:szCs w:val="22"/>
            <w:u w:val="single"/>
          </w:rPr>
          <w:t>25.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Способы обеспечения исполнения обязательств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39</w:t>
        </w:r>
        <w:r w:rsidR="008F3F84" w:rsidRPr="000D2D16">
          <w:rPr>
            <w:rFonts w:ascii="Times New Roman" w:eastAsia="Times New Roman" w:hAnsi="Times New Roman" w:cs="Times New Roman"/>
            <w:bCs/>
            <w:noProof/>
            <w:webHidden/>
            <w:sz w:val="22"/>
            <w:szCs w:val="22"/>
          </w:rPr>
          <w:fldChar w:fldCharType="end"/>
        </w:r>
      </w:hyperlink>
    </w:p>
    <w:p w14:paraId="67BAC589" w14:textId="77777777"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6" w:history="1">
        <w:r w:rsidR="008F3F84" w:rsidRPr="000D2D16">
          <w:rPr>
            <w:rFonts w:ascii="Times New Roman" w:eastAsia="Times New Roman" w:hAnsi="Times New Roman" w:cs="Times New Roman"/>
            <w:bCs/>
            <w:noProof/>
            <w:sz w:val="22"/>
            <w:szCs w:val="22"/>
            <w:u w:val="single"/>
          </w:rPr>
          <w:t>26.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Обстоятельства непреодолимой силы</w:t>
        </w:r>
        <w:r w:rsidR="008F3F84" w:rsidRPr="000D2D16">
          <w:rPr>
            <w:rFonts w:ascii="Times New Roman" w:eastAsia="Times New Roman" w:hAnsi="Times New Roman" w:cs="Times New Roman"/>
            <w:bCs/>
            <w:noProof/>
            <w:webHidden/>
            <w:sz w:val="22"/>
            <w:szCs w:val="22"/>
          </w:rPr>
          <w:tab/>
          <w:t>36</w:t>
        </w:r>
      </w:hyperlink>
    </w:p>
    <w:p w14:paraId="033914B4" w14:textId="77777777" w:rsidR="008F3F84" w:rsidRPr="000D2D16" w:rsidRDefault="002C09BA" w:rsidP="008F3F84">
      <w:pPr>
        <w:widowControl w:val="0"/>
        <w:tabs>
          <w:tab w:val="left" w:pos="567"/>
          <w:tab w:val="left" w:pos="1651"/>
          <w:tab w:val="right" w:pos="9356"/>
        </w:tabs>
        <w:ind w:right="284"/>
        <w:jc w:val="both"/>
        <w:rPr>
          <w:rFonts w:ascii="Times New Roman" w:eastAsia="Times New Roman" w:hAnsi="Times New Roman" w:cs="Times New Roman"/>
          <w:noProof/>
          <w:sz w:val="22"/>
          <w:szCs w:val="22"/>
        </w:rPr>
      </w:pPr>
      <w:hyperlink w:anchor="_Toc518653277" w:history="1">
        <w:r w:rsidR="008F3F84" w:rsidRPr="000D2D16">
          <w:rPr>
            <w:rFonts w:ascii="Times New Roman" w:eastAsia="Times New Roman" w:hAnsi="Times New Roman" w:cs="Times New Roman"/>
            <w:bCs/>
            <w:noProof/>
            <w:sz w:val="22"/>
            <w:szCs w:val="22"/>
            <w:u w:val="single"/>
          </w:rPr>
          <w:t>РАЗДЕЛ VII.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ПРОЧИЕ УСЛОВИЯ</w:t>
        </w:r>
        <w:r w:rsidR="008F3F84" w:rsidRPr="000D2D16">
          <w:rPr>
            <w:rFonts w:ascii="Times New Roman" w:eastAsia="Times New Roman" w:hAnsi="Times New Roman" w:cs="Times New Roman"/>
            <w:bCs/>
            <w:noProof/>
            <w:webHidden/>
            <w:sz w:val="22"/>
            <w:szCs w:val="22"/>
          </w:rPr>
          <w:tab/>
          <w:t>37</w:t>
        </w:r>
      </w:hyperlink>
    </w:p>
    <w:p w14:paraId="3FDC0180" w14:textId="77777777"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8" w:history="1">
        <w:r w:rsidR="008F3F84" w:rsidRPr="000D2D16">
          <w:rPr>
            <w:rFonts w:ascii="Times New Roman" w:eastAsia="Times New Roman" w:hAnsi="Times New Roman" w:cs="Times New Roman"/>
            <w:bCs/>
            <w:noProof/>
            <w:sz w:val="22"/>
            <w:szCs w:val="22"/>
            <w:u w:val="single"/>
          </w:rPr>
          <w:t>27.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Конфиденциальность</w:t>
        </w:r>
        <w:r w:rsidR="008F3F84" w:rsidRPr="000D2D16">
          <w:rPr>
            <w:rFonts w:ascii="Times New Roman" w:eastAsia="Times New Roman" w:hAnsi="Times New Roman" w:cs="Times New Roman"/>
            <w:bCs/>
            <w:noProof/>
            <w:webHidden/>
            <w:sz w:val="22"/>
            <w:szCs w:val="22"/>
          </w:rPr>
          <w:tab/>
          <w:t>37</w:t>
        </w:r>
      </w:hyperlink>
    </w:p>
    <w:p w14:paraId="7632699C" w14:textId="77777777"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9" w:history="1">
        <w:r w:rsidR="008F3F84" w:rsidRPr="000D2D16">
          <w:rPr>
            <w:rFonts w:ascii="Times New Roman" w:eastAsia="Times New Roman" w:hAnsi="Times New Roman" w:cs="Times New Roman"/>
            <w:bCs/>
            <w:noProof/>
            <w:sz w:val="22"/>
            <w:szCs w:val="22"/>
            <w:u w:val="single"/>
          </w:rPr>
          <w:t>28.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Толкование</w:t>
        </w:r>
        <w:r w:rsidR="008F3F84" w:rsidRPr="000D2D16">
          <w:rPr>
            <w:rFonts w:ascii="Times New Roman" w:eastAsia="Times New Roman" w:hAnsi="Times New Roman" w:cs="Times New Roman"/>
            <w:bCs/>
            <w:noProof/>
            <w:webHidden/>
            <w:sz w:val="22"/>
            <w:szCs w:val="22"/>
          </w:rPr>
          <w:tab/>
          <w:t>38</w:t>
        </w:r>
      </w:hyperlink>
    </w:p>
    <w:p w14:paraId="070A7BEA" w14:textId="77777777"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0" w:history="1">
        <w:r w:rsidR="008F3F84" w:rsidRPr="000D2D16">
          <w:rPr>
            <w:rFonts w:ascii="Times New Roman" w:eastAsia="Times New Roman" w:hAnsi="Times New Roman" w:cs="Times New Roman"/>
            <w:bCs/>
            <w:noProof/>
            <w:sz w:val="22"/>
            <w:szCs w:val="22"/>
            <w:u w:val="single"/>
          </w:rPr>
          <w:t>29.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Уведомления</w:t>
        </w:r>
        <w:r w:rsidR="008F3F84" w:rsidRPr="000D2D16">
          <w:rPr>
            <w:rFonts w:ascii="Times New Roman" w:eastAsia="Times New Roman" w:hAnsi="Times New Roman" w:cs="Times New Roman"/>
            <w:bCs/>
            <w:noProof/>
            <w:webHidden/>
            <w:sz w:val="22"/>
            <w:szCs w:val="22"/>
          </w:rPr>
          <w:tab/>
          <w:t>39</w:t>
        </w:r>
      </w:hyperlink>
    </w:p>
    <w:p w14:paraId="38406566" w14:textId="77777777"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1" w:history="1">
        <w:r w:rsidR="008F3F84" w:rsidRPr="000D2D16">
          <w:rPr>
            <w:rFonts w:ascii="Times New Roman" w:eastAsia="Times New Roman" w:hAnsi="Times New Roman" w:cs="Times New Roman"/>
            <w:bCs/>
            <w:noProof/>
            <w:sz w:val="22"/>
            <w:szCs w:val="22"/>
            <w:u w:val="single"/>
          </w:rPr>
          <w:t>30.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прохождения Экспертизы</w:t>
        </w:r>
        <w:r w:rsidR="008F3F84" w:rsidRPr="000D2D16">
          <w:rPr>
            <w:rFonts w:ascii="Times New Roman" w:eastAsia="Times New Roman" w:hAnsi="Times New Roman" w:cs="Times New Roman"/>
            <w:bCs/>
            <w:noProof/>
            <w:webHidden/>
            <w:sz w:val="22"/>
            <w:szCs w:val="22"/>
          </w:rPr>
          <w:tab/>
          <w:t>40</w:t>
        </w:r>
      </w:hyperlink>
    </w:p>
    <w:p w14:paraId="197EC609" w14:textId="77777777"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2" w:history="1">
        <w:r w:rsidR="008F3F84" w:rsidRPr="000D2D16">
          <w:rPr>
            <w:rFonts w:ascii="Times New Roman" w:eastAsia="Times New Roman" w:hAnsi="Times New Roman" w:cs="Times New Roman"/>
            <w:bCs/>
            <w:noProof/>
            <w:sz w:val="22"/>
            <w:szCs w:val="22"/>
            <w:u w:val="single"/>
          </w:rPr>
          <w:t>31.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Авторский надзор</w:t>
        </w:r>
        <w:r w:rsidR="008F3F84" w:rsidRPr="000D2D16">
          <w:rPr>
            <w:rFonts w:ascii="Times New Roman" w:eastAsia="Times New Roman" w:hAnsi="Times New Roman" w:cs="Times New Roman"/>
            <w:bCs/>
            <w:noProof/>
            <w:webHidden/>
            <w:sz w:val="22"/>
            <w:szCs w:val="22"/>
          </w:rPr>
          <w:tab/>
          <w:t>41</w:t>
        </w:r>
      </w:hyperlink>
    </w:p>
    <w:p w14:paraId="2F8001CA" w14:textId="77777777"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3" w:history="1">
        <w:r w:rsidR="008F3F84" w:rsidRPr="000D2D16">
          <w:rPr>
            <w:rFonts w:ascii="Times New Roman" w:eastAsia="Times New Roman" w:hAnsi="Times New Roman" w:cs="Times New Roman"/>
            <w:bCs/>
            <w:noProof/>
            <w:sz w:val="22"/>
            <w:szCs w:val="22"/>
            <w:u w:val="single"/>
          </w:rPr>
          <w:t>32.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Заключительные положения</w:t>
        </w:r>
        <w:r w:rsidR="008F3F84" w:rsidRPr="000D2D16">
          <w:rPr>
            <w:rFonts w:ascii="Times New Roman" w:eastAsia="Times New Roman" w:hAnsi="Times New Roman" w:cs="Times New Roman"/>
            <w:bCs/>
            <w:noProof/>
            <w:webHidden/>
            <w:sz w:val="22"/>
            <w:szCs w:val="22"/>
          </w:rPr>
          <w:tab/>
          <w:t>41</w:t>
        </w:r>
      </w:hyperlink>
    </w:p>
    <w:p w14:paraId="5CD176E7" w14:textId="77777777"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4" w:history="1">
        <w:r w:rsidR="008F3F84" w:rsidRPr="000D2D16">
          <w:rPr>
            <w:rFonts w:ascii="Times New Roman" w:eastAsia="Times New Roman" w:hAnsi="Times New Roman" w:cs="Times New Roman"/>
            <w:bCs/>
            <w:noProof/>
            <w:sz w:val="22"/>
            <w:szCs w:val="22"/>
            <w:u w:val="single"/>
          </w:rPr>
          <w:t>33.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Перечень документов, прилагаемых к настоящему Договору</w:t>
        </w:r>
        <w:r w:rsidR="008F3F84" w:rsidRPr="000D2D16">
          <w:rPr>
            <w:rFonts w:ascii="Times New Roman" w:eastAsia="Times New Roman" w:hAnsi="Times New Roman" w:cs="Times New Roman"/>
            <w:bCs/>
            <w:noProof/>
            <w:webHidden/>
            <w:sz w:val="22"/>
            <w:szCs w:val="22"/>
          </w:rPr>
          <w:tab/>
          <w:t>43</w:t>
        </w:r>
      </w:hyperlink>
    </w:p>
    <w:p w14:paraId="6ACB518F" w14:textId="77777777"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5" w:history="1">
        <w:r w:rsidR="008F3F84" w:rsidRPr="000D2D16">
          <w:rPr>
            <w:rFonts w:ascii="Times New Roman" w:eastAsia="Times New Roman" w:hAnsi="Times New Roman" w:cs="Times New Roman"/>
            <w:bCs/>
            <w:noProof/>
            <w:sz w:val="22"/>
            <w:szCs w:val="22"/>
            <w:u w:val="single"/>
          </w:rPr>
          <w:t>34.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Реквизиты и подписи Сторон</w:t>
        </w:r>
        <w:r w:rsidR="008F3F84" w:rsidRPr="000D2D16">
          <w:rPr>
            <w:rFonts w:ascii="Times New Roman" w:eastAsia="Times New Roman" w:hAnsi="Times New Roman" w:cs="Times New Roman"/>
            <w:bCs/>
            <w:noProof/>
            <w:webHidden/>
            <w:sz w:val="22"/>
            <w:szCs w:val="22"/>
          </w:rPr>
          <w:tab/>
          <w:t>44</w:t>
        </w:r>
      </w:hyperlink>
    </w:p>
    <w:p w14:paraId="1504CC65" w14:textId="77777777"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6" w:history="1">
        <w:r w:rsidR="008F3F84" w:rsidRPr="000D2D16">
          <w:rPr>
            <w:rFonts w:ascii="Times New Roman" w:eastAsia="Times New Roman" w:hAnsi="Times New Roman" w:cs="Times New Roman"/>
            <w:bCs/>
            <w:noProof/>
            <w:sz w:val="22"/>
            <w:szCs w:val="22"/>
            <w:u w:val="single"/>
          </w:rPr>
          <w:t>Приложение № 1 Задание на проектирование</w:t>
        </w:r>
        <w:r w:rsidR="008F3F84" w:rsidRPr="000D2D16">
          <w:rPr>
            <w:rFonts w:ascii="Times New Roman" w:eastAsia="Times New Roman" w:hAnsi="Times New Roman" w:cs="Times New Roman"/>
            <w:bCs/>
            <w:noProof/>
            <w:webHidden/>
            <w:sz w:val="22"/>
            <w:szCs w:val="22"/>
          </w:rPr>
          <w:tab/>
          <w:t>45</w:t>
        </w:r>
      </w:hyperlink>
    </w:p>
    <w:p w14:paraId="7421F277" w14:textId="77777777"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7" w:history="1">
        <w:r w:rsidR="008F3F84" w:rsidRPr="000D2D16">
          <w:rPr>
            <w:rFonts w:ascii="Times New Roman" w:eastAsia="Times New Roman" w:hAnsi="Times New Roman" w:cs="Times New Roman"/>
            <w:bCs/>
            <w:noProof/>
            <w:sz w:val="22"/>
            <w:szCs w:val="22"/>
            <w:u w:val="single"/>
          </w:rPr>
          <w:t>Приложение № 2 Форма акта сдачи-приемки результатов выполненных работ</w:t>
        </w:r>
        <w:r w:rsidR="008F3F84" w:rsidRPr="000D2D16">
          <w:rPr>
            <w:rFonts w:ascii="Times New Roman" w:eastAsia="Times New Roman" w:hAnsi="Times New Roman" w:cs="Times New Roman"/>
            <w:bCs/>
            <w:noProof/>
            <w:webHidden/>
            <w:sz w:val="22"/>
            <w:szCs w:val="22"/>
          </w:rPr>
          <w:tab/>
          <w:t>46</w:t>
        </w:r>
      </w:hyperlink>
    </w:p>
    <w:p w14:paraId="555FACC6" w14:textId="77777777"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8" w:history="1">
        <w:r w:rsidR="008F3F84" w:rsidRPr="000D2D16">
          <w:rPr>
            <w:rFonts w:ascii="Times New Roman" w:eastAsia="Times New Roman" w:hAnsi="Times New Roman" w:cs="Times New Roman"/>
            <w:bCs/>
            <w:noProof/>
            <w:sz w:val="22"/>
            <w:szCs w:val="22"/>
            <w:u w:val="single"/>
          </w:rPr>
          <w:t>Приложение № 3 Форма акта сдачи-приемки Исходных данных</w:t>
        </w:r>
        <w:r w:rsidR="008F3F84" w:rsidRPr="000D2D16">
          <w:rPr>
            <w:rFonts w:ascii="Times New Roman" w:eastAsia="Times New Roman" w:hAnsi="Times New Roman" w:cs="Times New Roman"/>
            <w:bCs/>
            <w:noProof/>
            <w:webHidden/>
            <w:sz w:val="22"/>
            <w:szCs w:val="22"/>
          </w:rPr>
          <w:tab/>
          <w:t>47</w:t>
        </w:r>
      </w:hyperlink>
    </w:p>
    <w:p w14:paraId="52741759" w14:textId="77777777"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9" w:history="1">
        <w:r w:rsidR="008F3F84" w:rsidRPr="000D2D16">
          <w:rPr>
            <w:rFonts w:ascii="Times New Roman" w:eastAsia="Times New Roman" w:hAnsi="Times New Roman" w:cs="Times New Roman"/>
            <w:bCs/>
            <w:noProof/>
            <w:sz w:val="22"/>
            <w:szCs w:val="22"/>
            <w:u w:val="single"/>
          </w:rPr>
          <w:t>Приложение № 4 Протокол согласования договорной цены</w:t>
        </w:r>
        <w:r w:rsidR="008F3F84" w:rsidRPr="000D2D16">
          <w:rPr>
            <w:rFonts w:ascii="Times New Roman" w:eastAsia="Times New Roman" w:hAnsi="Times New Roman" w:cs="Times New Roman"/>
            <w:bCs/>
            <w:noProof/>
            <w:webHidden/>
            <w:sz w:val="22"/>
            <w:szCs w:val="22"/>
          </w:rPr>
          <w:tab/>
          <w:t>48</w:t>
        </w:r>
      </w:hyperlink>
    </w:p>
    <w:p w14:paraId="4AB08EFE" w14:textId="77777777"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0" w:history="1">
        <w:r w:rsidR="008F3F84" w:rsidRPr="000D2D16">
          <w:rPr>
            <w:rFonts w:ascii="Times New Roman" w:eastAsia="Times New Roman" w:hAnsi="Times New Roman" w:cs="Times New Roman"/>
            <w:bCs/>
            <w:noProof/>
            <w:sz w:val="22"/>
            <w:szCs w:val="22"/>
            <w:u w:val="single"/>
          </w:rPr>
          <w:t>Приложение № 5 Авторский надзор</w:t>
        </w:r>
        <w:r w:rsidR="008F3F84" w:rsidRPr="000D2D16">
          <w:rPr>
            <w:rFonts w:ascii="Times New Roman" w:eastAsia="Times New Roman" w:hAnsi="Times New Roman" w:cs="Times New Roman"/>
            <w:bCs/>
            <w:noProof/>
            <w:webHidden/>
            <w:sz w:val="22"/>
            <w:szCs w:val="22"/>
          </w:rPr>
          <w:tab/>
          <w:t>49</w:t>
        </w:r>
      </w:hyperlink>
    </w:p>
    <w:p w14:paraId="726A820F" w14:textId="77777777"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1" w:history="1">
        <w:r w:rsidR="008F3F84" w:rsidRPr="000D2D16">
          <w:rPr>
            <w:rFonts w:ascii="Times New Roman" w:eastAsia="Times New Roman" w:hAnsi="Times New Roman" w:cs="Times New Roman"/>
            <w:bCs/>
            <w:noProof/>
            <w:sz w:val="22"/>
            <w:szCs w:val="22"/>
            <w:u w:val="single"/>
          </w:rPr>
          <w:t>Приложение № 6 Гарантии и заверения</w:t>
        </w:r>
        <w:r w:rsidR="008F3F84" w:rsidRPr="000D2D16">
          <w:rPr>
            <w:rFonts w:ascii="Times New Roman" w:eastAsia="Times New Roman" w:hAnsi="Times New Roman" w:cs="Times New Roman"/>
            <w:bCs/>
            <w:noProof/>
            <w:webHidden/>
            <w:sz w:val="22"/>
            <w:szCs w:val="22"/>
          </w:rPr>
          <w:tab/>
          <w:t>52</w:t>
        </w:r>
      </w:hyperlink>
    </w:p>
    <w:p w14:paraId="7B0C66D7" w14:textId="77777777"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2" w:history="1">
        <w:r w:rsidR="008F3F84" w:rsidRPr="000D2D16">
          <w:rPr>
            <w:rFonts w:ascii="Times New Roman" w:eastAsia="Times New Roman" w:hAnsi="Times New Roman" w:cs="Times New Roman"/>
            <w:bCs/>
            <w:noProof/>
            <w:sz w:val="22"/>
            <w:szCs w:val="22"/>
            <w:u w:val="single"/>
          </w:rPr>
          <w:t>Приложение № 7</w:t>
        </w:r>
        <w:r w:rsidR="008F3F84" w:rsidRPr="000D2D16">
          <w:rPr>
            <w:rFonts w:ascii="Times New Roman" w:eastAsia="Times New Roman" w:hAnsi="Times New Roman" w:cs="Times New Roman"/>
            <w:bCs/>
            <w:noProof/>
            <w:webHidden/>
            <w:sz w:val="22"/>
            <w:szCs w:val="22"/>
          </w:rPr>
          <w:t xml:space="preserve"> </w:t>
        </w:r>
        <w:r w:rsidR="008F3F84" w:rsidRPr="000D2D16">
          <w:rPr>
            <w:rFonts w:ascii="Times New Roman" w:eastAsia="Times New Roman" w:hAnsi="Times New Roman" w:cs="Times New Roman"/>
            <w:bCs/>
            <w:noProof/>
            <w:sz w:val="22"/>
            <w:szCs w:val="22"/>
          </w:rPr>
          <w:t>Форма Банковской гарантии на возврат авансового платежа</w:t>
        </w:r>
        <w:r w:rsidR="008F3F84" w:rsidRPr="000D2D16">
          <w:rPr>
            <w:rFonts w:ascii="Times New Roman" w:eastAsia="Times New Roman" w:hAnsi="Times New Roman" w:cs="Times New Roman"/>
            <w:bCs/>
            <w:noProof/>
            <w:webHidden/>
            <w:sz w:val="22"/>
            <w:szCs w:val="22"/>
          </w:rPr>
          <w:t xml:space="preserve">                 57</w:t>
        </w:r>
      </w:hyperlink>
    </w:p>
    <w:p w14:paraId="594B50D6" w14:textId="6EE11DBF"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5" w:history="1">
        <w:r w:rsidR="00810DE4">
          <w:rPr>
            <w:rFonts w:ascii="Times New Roman" w:eastAsia="Times New Roman" w:hAnsi="Times New Roman" w:cs="Times New Roman"/>
            <w:bCs/>
            <w:noProof/>
            <w:sz w:val="22"/>
            <w:szCs w:val="22"/>
            <w:u w:val="single"/>
          </w:rPr>
          <w:t>Приложение № 8</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8F3F84" w:rsidRPr="000D2D16">
          <w:rPr>
            <w:rFonts w:ascii="Times New Roman" w:eastAsia="Times New Roman" w:hAnsi="Times New Roman" w:cs="Times New Roman"/>
            <w:bCs/>
            <w:noProof/>
            <w:webHidden/>
            <w:sz w:val="22"/>
            <w:szCs w:val="22"/>
          </w:rPr>
          <w:tab/>
          <w:t>63</w:t>
        </w:r>
      </w:hyperlink>
    </w:p>
    <w:p w14:paraId="39691150" w14:textId="3AD1F494"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6" w:history="1">
        <w:r w:rsidR="00810DE4">
          <w:rPr>
            <w:rFonts w:ascii="Times New Roman" w:eastAsia="Times New Roman" w:hAnsi="Times New Roman" w:cs="Times New Roman"/>
            <w:bCs/>
            <w:noProof/>
            <w:sz w:val="22"/>
            <w:szCs w:val="22"/>
            <w:u w:val="single"/>
          </w:rPr>
          <w:t>Приложение № 9</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Соглашение о соблюдении Подрядчиком требований в области антитеррористической безопасности</w:t>
        </w:r>
        <w:r w:rsidR="008F3F84" w:rsidRPr="000D2D16">
          <w:rPr>
            <w:rFonts w:ascii="Times New Roman" w:eastAsia="Times New Roman" w:hAnsi="Times New Roman" w:cs="Times New Roman"/>
            <w:bCs/>
            <w:noProof/>
            <w:webHidden/>
            <w:sz w:val="22"/>
            <w:szCs w:val="22"/>
          </w:rPr>
          <w:tab/>
          <w:t>75</w:t>
        </w:r>
      </w:hyperlink>
    </w:p>
    <w:p w14:paraId="0EC9EF4D" w14:textId="2D1167BD" w:rsidR="008F3F84" w:rsidRPr="000D2D16" w:rsidRDefault="002C09BA"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7" w:history="1">
        <w:r w:rsidR="00810DE4">
          <w:rPr>
            <w:rFonts w:ascii="Times New Roman" w:eastAsia="Times New Roman" w:hAnsi="Times New Roman" w:cs="Times New Roman"/>
            <w:bCs/>
            <w:noProof/>
            <w:sz w:val="22"/>
            <w:szCs w:val="22"/>
            <w:u w:val="single"/>
          </w:rPr>
          <w:t>Приложение № 10</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Календарный график выполнения работ</w:t>
        </w:r>
        <w:r w:rsidR="008F3F84" w:rsidRPr="000D2D16">
          <w:rPr>
            <w:rFonts w:ascii="Times New Roman" w:eastAsia="Times New Roman" w:hAnsi="Times New Roman" w:cs="Times New Roman"/>
            <w:bCs/>
            <w:noProof/>
            <w:webHidden/>
            <w:sz w:val="22"/>
            <w:szCs w:val="22"/>
          </w:rPr>
          <w:tab/>
          <w:t>80</w:t>
        </w:r>
      </w:hyperlink>
    </w:p>
    <w:p w14:paraId="0D76E487" w14:textId="77777777" w:rsidR="008F3F84" w:rsidRPr="008F3F84" w:rsidRDefault="008F3F84" w:rsidP="008F3F84">
      <w:pPr>
        <w:pStyle w:val="a6"/>
        <w:widowControl w:val="0"/>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noProof/>
          <w:sz w:val="22"/>
          <w:szCs w:val="22"/>
        </w:rPr>
        <w:fldChar w:fldCharType="end"/>
      </w:r>
    </w:p>
    <w:p w14:paraId="56A4129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BCEBBE"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EAE3B9A"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416AA0B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05C2BAE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22816E27"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400FB8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157F21" w14:textId="53B42E53" w:rsidR="008F3F84" w:rsidRDefault="008F3F84" w:rsidP="008F3F84">
      <w:pPr>
        <w:pStyle w:val="a6"/>
        <w:widowControl w:val="0"/>
        <w:jc w:val="both"/>
        <w:rPr>
          <w:rFonts w:ascii="Times New Roman" w:eastAsia="Times New Roman" w:hAnsi="Times New Roman" w:cs="Times New Roman"/>
          <w:noProof/>
          <w:sz w:val="22"/>
          <w:szCs w:val="22"/>
        </w:rPr>
      </w:pPr>
    </w:p>
    <w:p w14:paraId="42620AA2" w14:textId="77777777" w:rsidR="007736FC" w:rsidRDefault="007736FC" w:rsidP="008F3F84">
      <w:pPr>
        <w:pStyle w:val="a6"/>
        <w:widowControl w:val="0"/>
        <w:jc w:val="both"/>
        <w:rPr>
          <w:rFonts w:ascii="Times New Roman" w:eastAsia="Times New Roman" w:hAnsi="Times New Roman" w:cs="Times New Roman"/>
          <w:noProof/>
          <w:sz w:val="22"/>
          <w:szCs w:val="22"/>
        </w:rPr>
      </w:pPr>
    </w:p>
    <w:p w14:paraId="5780DAA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E48B1AF" w14:textId="77777777" w:rsidR="0095355D" w:rsidRDefault="0095355D" w:rsidP="008F3F84">
      <w:pPr>
        <w:pStyle w:val="a6"/>
        <w:widowControl w:val="0"/>
        <w:jc w:val="both"/>
        <w:rPr>
          <w:rFonts w:ascii="Times New Roman" w:hAnsi="Times New Roman" w:cs="Times New Roman"/>
          <w:sz w:val="22"/>
          <w:szCs w:val="22"/>
        </w:rPr>
      </w:pPr>
    </w:p>
    <w:p w14:paraId="34E1C28E" w14:textId="2A8F80B0" w:rsidR="00A74043" w:rsidRPr="0080728B" w:rsidRDefault="00660195" w:rsidP="008F3F84">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 xml:space="preserve">выполнение проектных </w:t>
      </w:r>
      <w:r w:rsidR="009400BE" w:rsidRPr="0080728B">
        <w:rPr>
          <w:rFonts w:ascii="Times New Roman" w:hAnsi="Times New Roman" w:cs="Times New Roman"/>
          <w:sz w:val="22"/>
          <w:szCs w:val="22"/>
        </w:rPr>
        <w:t xml:space="preserve">и изыскательских </w:t>
      </w:r>
      <w:r w:rsidR="00C04F3A" w:rsidRPr="0080728B">
        <w:rPr>
          <w:rFonts w:ascii="Times New Roman" w:hAnsi="Times New Roman" w:cs="Times New Roman"/>
          <w:sz w:val="22"/>
          <w:szCs w:val="22"/>
        </w:rPr>
        <w:t>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53F19A73" w14:textId="4CD0CC86" w:rsidR="009B1278" w:rsidRPr="0080728B" w:rsidRDefault="00C16B79" w:rsidP="0080728B">
      <w:pPr>
        <w:pStyle w:val="a6"/>
        <w:widowControl w:val="0"/>
        <w:jc w:val="both"/>
        <w:rPr>
          <w:rFonts w:ascii="Times New Roman" w:hAnsi="Times New Roman" w:cs="Times New Roman"/>
          <w:sz w:val="22"/>
          <w:szCs w:val="22"/>
        </w:rPr>
      </w:pPr>
      <w:r>
        <w:rPr>
          <w:rFonts w:ascii="Times New Roman" w:hAnsi="Times New Roman" w:cs="Times New Roman"/>
          <w:sz w:val="22"/>
          <w:szCs w:val="22"/>
        </w:rPr>
        <w:t>ООО «ЕвроСибЭнерго-Гидрогенерация»</w:t>
      </w:r>
      <w:r w:rsidR="002D68D5" w:rsidRPr="0080728B">
        <w:rPr>
          <w:rFonts w:ascii="Times New Roman" w:hAnsi="Times New Roman" w:cs="Times New Roman"/>
          <w:sz w:val="22"/>
          <w:szCs w:val="22"/>
        </w:rPr>
        <w:t xml:space="preserve">, </w:t>
      </w:r>
      <w:r w:rsidR="009B1278" w:rsidRPr="0080728B">
        <w:rPr>
          <w:rFonts w:ascii="Times New Roman" w:hAnsi="Times New Roman" w:cs="Times New Roman"/>
          <w:sz w:val="22"/>
          <w:szCs w:val="22"/>
        </w:rPr>
        <w:t>именуемым в дальнейшем «</w:t>
      </w:r>
      <w:r w:rsidR="009B1278" w:rsidRPr="0080728B">
        <w:rPr>
          <w:rFonts w:ascii="Times New Roman" w:hAnsi="Times New Roman" w:cs="Times New Roman"/>
          <w:b/>
          <w:sz w:val="22"/>
          <w:szCs w:val="22"/>
        </w:rPr>
        <w:t>Заказчик</w:t>
      </w:r>
      <w:r w:rsidR="009B1278"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в лице</w:t>
      </w:r>
      <w:r w:rsidR="00392E73" w:rsidRPr="0080728B">
        <w:rPr>
          <w:rFonts w:ascii="Times New Roman" w:hAnsi="Times New Roman" w:cs="Times New Roman"/>
          <w:sz w:val="22"/>
          <w:szCs w:val="22"/>
        </w:rPr>
        <w:t xml:space="preserve"> </w:t>
      </w:r>
      <w:r>
        <w:rPr>
          <w:rFonts w:ascii="Times New Roman" w:hAnsi="Times New Roman" w:cs="Times New Roman"/>
          <w:sz w:val="22"/>
          <w:szCs w:val="22"/>
        </w:rPr>
        <w:t>директора Кузнецова Сергея Владимировича</w:t>
      </w:r>
      <w:r w:rsidR="00660195"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007712D2" w:rsidRPr="0080728B">
        <w:rPr>
          <w:rFonts w:ascii="Times New Roman" w:hAnsi="Times New Roman" w:cs="Times New Roman"/>
          <w:sz w:val="22"/>
          <w:szCs w:val="22"/>
        </w:rPr>
        <w:t>(-ей)</w:t>
      </w:r>
      <w:r w:rsidR="00660195" w:rsidRPr="0080728B">
        <w:rPr>
          <w:rFonts w:ascii="Times New Roman" w:hAnsi="Times New Roman" w:cs="Times New Roman"/>
          <w:sz w:val="22"/>
          <w:szCs w:val="22"/>
        </w:rPr>
        <w:t xml:space="preserve"> на основании </w:t>
      </w:r>
      <w:r>
        <w:rPr>
          <w:rFonts w:ascii="Times New Roman" w:hAnsi="Times New Roman" w:cs="Times New Roman"/>
          <w:sz w:val="22"/>
          <w:szCs w:val="22"/>
        </w:rPr>
        <w:t>Устава</w:t>
      </w:r>
      <w:r w:rsidR="00660195" w:rsidRPr="0080728B">
        <w:rPr>
          <w:rFonts w:ascii="Times New Roman" w:hAnsi="Times New Roman" w:cs="Times New Roman"/>
          <w:sz w:val="22"/>
          <w:szCs w:val="22"/>
        </w:rPr>
        <w:t>, с одной стороны,</w:t>
      </w:r>
      <w:r w:rsidR="00A74043" w:rsidRPr="0080728B">
        <w:rPr>
          <w:rFonts w:ascii="Times New Roman" w:hAnsi="Times New Roman" w:cs="Times New Roman"/>
          <w:sz w:val="22"/>
          <w:szCs w:val="22"/>
        </w:rPr>
        <w:t xml:space="preserve"> и</w:t>
      </w:r>
    </w:p>
    <w:p w14:paraId="76BF17F3" w14:textId="65C097C3" w:rsidR="009B112F" w:rsidRPr="0080728B" w:rsidRDefault="002D68D5" w:rsidP="0080728B">
      <w:pPr>
        <w:pStyle w:val="a6"/>
        <w:widowControl w:val="0"/>
        <w:jc w:val="both"/>
        <w:rPr>
          <w:rFonts w:ascii="Times New Roman" w:hAnsi="Times New Roman" w:cs="Times New Roman"/>
          <w:sz w:val="22"/>
          <w:szCs w:val="22"/>
        </w:rPr>
      </w:pPr>
      <w:r w:rsidRPr="00C16B79">
        <w:rPr>
          <w:rFonts w:ascii="Times New Roman" w:hAnsi="Times New Roman" w:cs="Times New Roman"/>
          <w:sz w:val="22"/>
          <w:szCs w:val="22"/>
          <w:highlight w:val="yellow"/>
        </w:rPr>
        <w:t>[</w:t>
      </w:r>
      <w:r w:rsidR="00A74043" w:rsidRPr="00C16B79">
        <w:rPr>
          <w:rFonts w:ascii="Times New Roman" w:hAnsi="Times New Roman" w:cs="Times New Roman"/>
          <w:i/>
          <w:sz w:val="22"/>
          <w:szCs w:val="22"/>
          <w:highlight w:val="yellow"/>
        </w:rPr>
        <w:t>наименование подрядчика</w:t>
      </w:r>
      <w:r w:rsidRPr="00C16B79">
        <w:rPr>
          <w:rFonts w:ascii="Times New Roman" w:hAnsi="Times New Roman" w:cs="Times New Roman"/>
          <w:sz w:val="22"/>
          <w:szCs w:val="22"/>
          <w:highlight w:val="yellow"/>
        </w:rPr>
        <w:t>]</w:t>
      </w:r>
      <w:r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именуем</w:t>
      </w:r>
      <w:r w:rsidR="009B1278" w:rsidRPr="0080728B">
        <w:rPr>
          <w:rFonts w:ascii="Times New Roman" w:hAnsi="Times New Roman" w:cs="Times New Roman"/>
          <w:sz w:val="22"/>
          <w:szCs w:val="22"/>
        </w:rPr>
        <w:t>ым</w:t>
      </w:r>
      <w:r w:rsidR="00660195" w:rsidRPr="0080728B">
        <w:rPr>
          <w:rFonts w:ascii="Times New Roman" w:hAnsi="Times New Roman" w:cs="Times New Roman"/>
          <w:sz w:val="22"/>
          <w:szCs w:val="22"/>
        </w:rPr>
        <w:t xml:space="preserve"> в дальнейшем «</w:t>
      </w:r>
      <w:r w:rsidR="00660195" w:rsidRPr="0080728B">
        <w:rPr>
          <w:rFonts w:ascii="Times New Roman" w:hAnsi="Times New Roman" w:cs="Times New Roman"/>
          <w:b/>
          <w:sz w:val="22"/>
          <w:szCs w:val="22"/>
        </w:rPr>
        <w:t>Подрядчик</w:t>
      </w:r>
      <w:r w:rsidR="00660195" w:rsidRPr="0080728B">
        <w:rPr>
          <w:rFonts w:ascii="Times New Roman" w:hAnsi="Times New Roman" w:cs="Times New Roman"/>
          <w:sz w:val="22"/>
          <w:szCs w:val="22"/>
        </w:rPr>
        <w:t xml:space="preserve">», в лице </w:t>
      </w:r>
      <w:r w:rsidR="00392E73" w:rsidRPr="00C16B79">
        <w:rPr>
          <w:rFonts w:ascii="Times New Roman" w:hAnsi="Times New Roman" w:cs="Times New Roman"/>
          <w:sz w:val="22"/>
          <w:szCs w:val="22"/>
          <w:highlight w:val="yellow"/>
        </w:rPr>
        <w:t>[●]</w:t>
      </w:r>
      <w:r w:rsidR="00660195" w:rsidRPr="00C16B79">
        <w:rPr>
          <w:rFonts w:ascii="Times New Roman" w:hAnsi="Times New Roman" w:cs="Times New Roman"/>
          <w:sz w:val="22"/>
          <w:szCs w:val="22"/>
          <w:highlight w:val="yellow"/>
        </w:rPr>
        <w:t>,</w:t>
      </w:r>
      <w:r w:rsidR="00660195" w:rsidRPr="0080728B">
        <w:rPr>
          <w:rFonts w:ascii="Times New Roman" w:hAnsi="Times New Roman" w:cs="Times New Roman"/>
          <w:sz w:val="22"/>
          <w:szCs w:val="22"/>
        </w:rPr>
        <w:t xml:space="preserve"> действующего</w:t>
      </w:r>
      <w:r w:rsidR="006F0124" w:rsidRPr="0080728B">
        <w:rPr>
          <w:rFonts w:ascii="Times New Roman" w:hAnsi="Times New Roman" w:cs="Times New Roman"/>
          <w:sz w:val="22"/>
          <w:szCs w:val="22"/>
        </w:rPr>
        <w:t xml:space="preserve"> </w:t>
      </w:r>
      <w:r w:rsidR="007712D2" w:rsidRPr="0080728B">
        <w:rPr>
          <w:rFonts w:ascii="Times New Roman" w:hAnsi="Times New Roman" w:cs="Times New Roman"/>
          <w:sz w:val="22"/>
          <w:szCs w:val="22"/>
        </w:rPr>
        <w:t>(-ей)</w:t>
      </w:r>
      <w:r w:rsidR="00660195" w:rsidRPr="0080728B">
        <w:rPr>
          <w:rFonts w:ascii="Times New Roman" w:hAnsi="Times New Roman" w:cs="Times New Roman"/>
          <w:sz w:val="22"/>
          <w:szCs w:val="22"/>
        </w:rPr>
        <w:t xml:space="preserve"> на основании </w:t>
      </w:r>
      <w:r w:rsidR="00392E73" w:rsidRPr="00C16B79">
        <w:rPr>
          <w:rFonts w:ascii="Times New Roman" w:hAnsi="Times New Roman" w:cs="Times New Roman"/>
          <w:sz w:val="22"/>
          <w:szCs w:val="22"/>
          <w:highlight w:val="yellow"/>
        </w:rPr>
        <w:t>[●]</w:t>
      </w:r>
      <w:r w:rsidR="009B112F" w:rsidRPr="0080728B">
        <w:rPr>
          <w:rFonts w:ascii="Times New Roman" w:hAnsi="Times New Roman" w:cs="Times New Roman"/>
          <w:sz w:val="22"/>
          <w:szCs w:val="22"/>
        </w:rPr>
        <w:t>, с другой стороны,</w:t>
      </w:r>
    </w:p>
    <w:p w14:paraId="1C06ADE1"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B722FDA"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0" w:name="_Toc504140757"/>
      <w:bookmarkStart w:id="1" w:name="_Toc518653245"/>
      <w:bookmarkStart w:id="2" w:name="_Toc504140759"/>
      <w:bookmarkStart w:id="3" w:name="_Toc518653247"/>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Pr="0080728B">
        <w:rPr>
          <w:rFonts w:ascii="Times New Roman" w:hAnsi="Times New Roman" w:cs="Times New Roman"/>
        </w:rPr>
        <w:t>ОСНОВНЫЕ ПОЛОЖЕНИЯ ДОГОВОРА</w:t>
      </w:r>
      <w:bookmarkEnd w:id="0"/>
      <w:bookmarkEnd w:id="1"/>
    </w:p>
    <w:p w14:paraId="76A2A957" w14:textId="77777777" w:rsidR="007736FC" w:rsidRPr="0080728B" w:rsidRDefault="007736FC" w:rsidP="007736FC">
      <w:pPr>
        <w:pStyle w:val="RUS1"/>
        <w:widowControl w:val="0"/>
        <w:spacing w:before="0"/>
        <w:rPr>
          <w:rFonts w:ascii="Times New Roman" w:hAnsi="Times New Roman" w:cs="Times New Roman"/>
        </w:rPr>
      </w:pPr>
      <w:bookmarkStart w:id="4" w:name="_Toc504140758"/>
      <w:bookmarkStart w:id="5" w:name="_Toc518653246"/>
      <w:r w:rsidRPr="0080728B">
        <w:rPr>
          <w:rFonts w:ascii="Times New Roman" w:hAnsi="Times New Roman" w:cs="Times New Roman"/>
        </w:rPr>
        <w:t>Основные понятия и определения</w:t>
      </w:r>
      <w:bookmarkEnd w:id="4"/>
      <w:bookmarkEnd w:id="5"/>
    </w:p>
    <w:p w14:paraId="5947651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целях однозначного понимания и использования в настоящем Договоре указанные термины имеют следующие определения:</w:t>
      </w:r>
    </w:p>
    <w:p w14:paraId="22FD1DC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 [Работ], подписанный Представителями Заказчика и Подрядчика, являющийся основанием подписания Сторонами Справки о стоимости выполненных Работ.</w:t>
      </w:r>
    </w:p>
    <w:p w14:paraId="636B7A7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«Акт сдачи-приемки результатов выполненных работ»</w:t>
      </w:r>
      <w:r w:rsidRPr="0080728B">
        <w:rPr>
          <w:rFonts w:ascii="Times New Roman" w:hAnsi="Times New Roman" w:cs="Times New Roman"/>
        </w:rPr>
        <w:t xml:space="preserve"> обозначает акт, подписанный Сторонами по форме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2</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RefSCH2_1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Форма акта сдачи-приемки результатов выполненных работ</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w:t>
      </w:r>
      <w:proofErr w:type="gramStart"/>
      <w:r w:rsidRPr="0080728B">
        <w:rPr>
          <w:rFonts w:ascii="Times New Roman" w:hAnsi="Times New Roman" w:cs="Times New Roman"/>
        </w:rPr>
        <w:t>Работ  в</w:t>
      </w:r>
      <w:proofErr w:type="gramEnd"/>
      <w:r w:rsidRPr="0080728B">
        <w:rPr>
          <w:rFonts w:ascii="Times New Roman" w:hAnsi="Times New Roman" w:cs="Times New Roman"/>
        </w:rPr>
        <w:t xml:space="preserve"> полном объёме.</w:t>
      </w:r>
    </w:p>
    <w:p w14:paraId="2D46CD2D" w14:textId="06ED56E9"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 обозначает период</w:t>
      </w:r>
      <w:r w:rsidR="008064D4">
        <w:rPr>
          <w:rFonts w:ascii="Times New Roman" w:hAnsi="Times New Roman" w:cs="Times New Roman"/>
        </w:rPr>
        <w:t xml:space="preserve"> 12 месяцев</w:t>
      </w:r>
      <w:r w:rsidRPr="0080728B">
        <w:rPr>
          <w:rFonts w:ascii="Times New Roman" w:hAnsi="Times New Roman" w:cs="Times New Roman"/>
        </w:rPr>
        <w:t xml:space="preserve"> с даты подписания Акта сдачи-приемки результатов выполненных работ.</w:t>
      </w:r>
    </w:p>
    <w:p w14:paraId="103A00EE"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«Банковская гарантия» </w:t>
      </w:r>
      <w:r w:rsidRPr="0080728B">
        <w:rPr>
          <w:rFonts w:ascii="Times New Roman" w:hAnsi="Times New Roman" w:cs="Times New Roman"/>
        </w:rPr>
        <w:t xml:space="preserve">обозначает независимую гарантию по смыслу ст. 368 Гражданского кодекса </w:t>
      </w:r>
      <w:r w:rsidRPr="0080728B">
        <w:rPr>
          <w:rFonts w:ascii="Times New Roman" w:hAnsi="Times New Roman" w:cs="Times New Roman"/>
          <w:bCs w:val="0"/>
          <w:iCs/>
        </w:rPr>
        <w:t xml:space="preserve">Российской Федерации, гарантом по которой выступает банк, определенный сторонами в </w:t>
      </w:r>
      <w:r w:rsidRPr="0080728B">
        <w:rPr>
          <w:rFonts w:ascii="Times New Roman" w:hAnsi="Times New Roman" w:cs="Times New Roman"/>
          <w:bCs w:val="0"/>
          <w:iCs/>
          <w:highlight w:val="yellow"/>
        </w:rPr>
        <w:t>[</w:t>
      </w:r>
      <w:r w:rsidRPr="0080728B">
        <w:rPr>
          <w:rFonts w:ascii="Times New Roman" w:hAnsi="Times New Roman" w:cs="Times New Roman"/>
          <w:bCs w:val="0"/>
          <w:iCs/>
          <w:highlight w:val="yellow"/>
        </w:rPr>
        <w:sym w:font="Symbol" w:char="F0B7"/>
      </w:r>
      <w:r w:rsidRPr="0080728B">
        <w:rPr>
          <w:rFonts w:ascii="Times New Roman" w:hAnsi="Times New Roman" w:cs="Times New Roman"/>
          <w:bCs w:val="0"/>
          <w:iCs/>
          <w:highlight w:val="yellow"/>
        </w:rPr>
        <w:t>]</w:t>
      </w:r>
      <w:r w:rsidRPr="0080728B">
        <w:rPr>
          <w:rFonts w:ascii="Times New Roman" w:hAnsi="Times New Roman" w:cs="Times New Roman"/>
          <w:bCs w:val="0"/>
          <w:iCs/>
        </w:rPr>
        <w:t>.</w:t>
      </w:r>
    </w:p>
    <w:p w14:paraId="1C426C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«Срок действия банковской гарантии»</w:t>
      </w:r>
      <w:r w:rsidRPr="0080728B">
        <w:rPr>
          <w:rFonts w:ascii="Times New Roman" w:hAnsi="Times New Roman" w:cs="Times New Roman"/>
        </w:rPr>
        <w:t xml:space="preserve"> обозначает период с даты подписания Акта сдачи-приемки результатов выполненных работ до выдачи 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p>
    <w:p w14:paraId="3B3CB94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фонд</w:t>
      </w:r>
      <w:r w:rsidRPr="0080728B">
        <w:rPr>
          <w:rFonts w:ascii="Times New Roman" w:hAnsi="Times New Roman" w:cs="Times New Roman"/>
        </w:rPr>
        <w:t>» обозначает сумму, удерживаемую Заказчиком согласно условиям настоящего Договора. Размер Гарантийного фонда составляет [10 (десять) процентов] от Цены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14:paraId="239D158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Работ, Технической документации и ее частей.</w:t>
      </w:r>
    </w:p>
    <w:p w14:paraId="5C5017D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07AE67C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обозначает настоящий договор подряда на выполнение проектных и изыскательских работ и все дополнительные соглашения и приложения к нему.</w:t>
      </w:r>
    </w:p>
    <w:p w14:paraId="48CED46A" w14:textId="39358B73"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 xml:space="preserve">обозначает сведения и документацию, предоставленные Заказчиком Подрядчику для выполнения Работ в соответствии (но не ограничиваясь) с перечнем, приведенным в </w:t>
      </w:r>
      <w:r w:rsidRPr="00775400">
        <w:rPr>
          <w:rFonts w:ascii="Times New Roman" w:hAnsi="Times New Roman" w:cs="Times New Roman"/>
          <w:b/>
        </w:rPr>
        <w:t xml:space="preserve">Приложении </w:t>
      </w:r>
      <w:r w:rsidRPr="00775400">
        <w:rPr>
          <w:rFonts w:ascii="Times New Roman" w:hAnsi="Times New Roman" w:cs="Times New Roman"/>
          <w:b/>
        </w:rPr>
        <w:fldChar w:fldCharType="begin"/>
      </w:r>
      <w:r w:rsidRPr="00775400">
        <w:rPr>
          <w:rFonts w:ascii="Times New Roman" w:hAnsi="Times New Roman" w:cs="Times New Roman"/>
          <w:b/>
        </w:rPr>
        <w:instrText xml:space="preserve"> REF RefSCH1_No \h  \* MERGEFORMAT </w:instrText>
      </w:r>
      <w:r w:rsidRPr="00775400">
        <w:rPr>
          <w:rFonts w:ascii="Times New Roman" w:hAnsi="Times New Roman" w:cs="Times New Roman"/>
          <w:b/>
        </w:rPr>
      </w:r>
      <w:r w:rsidRPr="00775400">
        <w:rPr>
          <w:rFonts w:ascii="Times New Roman" w:hAnsi="Times New Roman" w:cs="Times New Roman"/>
          <w:b/>
        </w:rPr>
        <w:fldChar w:fldCharType="separate"/>
      </w:r>
      <w:r w:rsidRPr="00775400">
        <w:rPr>
          <w:rFonts w:ascii="Times New Roman" w:hAnsi="Times New Roman" w:cs="Times New Roman"/>
          <w:b/>
          <w:i/>
        </w:rPr>
        <w:t>№ 1</w:t>
      </w:r>
      <w:r w:rsidRPr="00775400">
        <w:rPr>
          <w:rFonts w:ascii="Times New Roman" w:hAnsi="Times New Roman" w:cs="Times New Roman"/>
          <w:b/>
        </w:rPr>
        <w:fldChar w:fldCharType="end"/>
      </w:r>
      <w:r w:rsidRPr="00775400">
        <w:rPr>
          <w:rFonts w:ascii="Times New Roman" w:hAnsi="Times New Roman" w:cs="Times New Roman"/>
          <w:b/>
        </w:rPr>
        <w:t xml:space="preserve"> </w:t>
      </w:r>
      <w:r w:rsidR="00C16B79" w:rsidRPr="00775400">
        <w:rPr>
          <w:rFonts w:ascii="Times New Roman" w:hAnsi="Times New Roman" w:cs="Times New Roman"/>
          <w:b/>
        </w:rPr>
        <w:t>Задание</w:t>
      </w:r>
      <w:r w:rsidR="00775400" w:rsidRPr="00775400">
        <w:rPr>
          <w:rFonts w:ascii="Times New Roman" w:hAnsi="Times New Roman" w:cs="Times New Roman"/>
          <w:b/>
        </w:rPr>
        <w:t xml:space="preserve"> на выполнение проектно-изыскательских работ</w:t>
      </w:r>
      <w:r w:rsidRPr="0080728B">
        <w:rPr>
          <w:rFonts w:ascii="Times New Roman" w:hAnsi="Times New Roman" w:cs="Times New Roman"/>
        </w:rPr>
        <w:t xml:space="preserve">)), а также полученные Подрядчиком самостоятельно в соответствии с </w:t>
      </w:r>
      <w:r w:rsidRPr="0080728B">
        <w:rPr>
          <w:rFonts w:ascii="Times New Roman" w:hAnsi="Times New Roman" w:cs="Times New Roman"/>
        </w:rPr>
        <w:fldChar w:fldCharType="begin"/>
      </w:r>
      <w:r w:rsidRPr="0080728B">
        <w:rPr>
          <w:rFonts w:ascii="Times New Roman" w:hAnsi="Times New Roman" w:cs="Times New Roman"/>
        </w:rPr>
        <w:instrText xml:space="preserve"> REF _Ref511387636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13.10</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41B7D208" w14:textId="51166FE1"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«Объект» </w:t>
      </w:r>
      <w:r w:rsidRPr="0080728B">
        <w:rPr>
          <w:rFonts w:ascii="Times New Roman" w:hAnsi="Times New Roman" w:cs="Times New Roman"/>
        </w:rPr>
        <w:t xml:space="preserve">обозначает </w:t>
      </w:r>
      <w:r w:rsidR="00C16B79">
        <w:rPr>
          <w:rFonts w:ascii="Times New Roman" w:hAnsi="Times New Roman" w:cs="Times New Roman"/>
        </w:rPr>
        <w:t>Рыбоводное хозяйство в Иркутской области и Красноярском крае</w:t>
      </w:r>
      <w:r w:rsidRPr="0080728B">
        <w:rPr>
          <w:rFonts w:ascii="Times New Roman" w:hAnsi="Times New Roman" w:cs="Times New Roman"/>
        </w:rPr>
        <w:t xml:space="preserve">, , а также оборудование, другое движимое / недвижимое имущество Заказчика, реконструируемое либо планируемое к созданию на основе Результата Работ (в зависимости от </w:t>
      </w:r>
      <w:r w:rsidR="00775400" w:rsidRPr="00775400">
        <w:rPr>
          <w:rFonts w:ascii="Times New Roman" w:hAnsi="Times New Roman" w:cs="Times New Roman"/>
          <w:b/>
        </w:rPr>
        <w:t xml:space="preserve">Приложении </w:t>
      </w:r>
      <w:r w:rsidR="00775400" w:rsidRPr="00775400">
        <w:rPr>
          <w:rFonts w:ascii="Times New Roman" w:hAnsi="Times New Roman" w:cs="Times New Roman"/>
          <w:b/>
        </w:rPr>
        <w:fldChar w:fldCharType="begin"/>
      </w:r>
      <w:r w:rsidR="00775400" w:rsidRPr="00775400">
        <w:rPr>
          <w:rFonts w:ascii="Times New Roman" w:hAnsi="Times New Roman" w:cs="Times New Roman"/>
          <w:b/>
        </w:rPr>
        <w:instrText xml:space="preserve"> REF RefSCH1_No \h  \* MERGEFORMAT </w:instrText>
      </w:r>
      <w:r w:rsidR="00775400" w:rsidRPr="00775400">
        <w:rPr>
          <w:rFonts w:ascii="Times New Roman" w:hAnsi="Times New Roman" w:cs="Times New Roman"/>
          <w:b/>
        </w:rPr>
      </w:r>
      <w:r w:rsidR="00775400" w:rsidRPr="00775400">
        <w:rPr>
          <w:rFonts w:ascii="Times New Roman" w:hAnsi="Times New Roman" w:cs="Times New Roman"/>
          <w:b/>
        </w:rPr>
        <w:fldChar w:fldCharType="separate"/>
      </w:r>
      <w:r w:rsidR="00775400" w:rsidRPr="00775400">
        <w:rPr>
          <w:rFonts w:ascii="Times New Roman" w:hAnsi="Times New Roman" w:cs="Times New Roman"/>
          <w:b/>
          <w:i/>
        </w:rPr>
        <w:t>№ 1</w:t>
      </w:r>
      <w:r w:rsidR="00775400" w:rsidRPr="00775400">
        <w:rPr>
          <w:rFonts w:ascii="Times New Roman" w:hAnsi="Times New Roman" w:cs="Times New Roman"/>
          <w:b/>
        </w:rPr>
        <w:fldChar w:fldCharType="end"/>
      </w:r>
      <w:r w:rsidR="00775400" w:rsidRPr="00775400">
        <w:rPr>
          <w:rFonts w:ascii="Times New Roman" w:hAnsi="Times New Roman" w:cs="Times New Roman"/>
          <w:b/>
        </w:rPr>
        <w:t xml:space="preserve"> Задание на выполнение проектно-изыскательских работ</w:t>
      </w:r>
      <w:r w:rsidRPr="0080728B">
        <w:rPr>
          <w:rFonts w:ascii="Times New Roman" w:hAnsi="Times New Roman" w:cs="Times New Roman"/>
        </w:rPr>
        <w:t>)), в отношении которого заключен настоящий Договор. [</w:t>
      </w:r>
      <w:r w:rsidRPr="0080728B">
        <w:rPr>
          <w:rFonts w:ascii="Times New Roman" w:hAnsi="Times New Roman" w:cs="Times New Roman"/>
          <w:i/>
        </w:rPr>
        <w:t>Сведения о государственной регистрации прав на Объект</w:t>
      </w:r>
      <w:r w:rsidRPr="0080728B">
        <w:rPr>
          <w:rFonts w:ascii="Times New Roman" w:hAnsi="Times New Roman" w:cs="Times New Roman"/>
        </w:rPr>
        <w:t>].</w:t>
      </w:r>
    </w:p>
    <w:p w14:paraId="4401497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Объекты интеллектуальной собственности</w:t>
      </w:r>
      <w:r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006CE5F4" w14:textId="0FC93274"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775400" w:rsidRPr="00775400">
        <w:rPr>
          <w:rFonts w:ascii="Times New Roman" w:hAnsi="Times New Roman" w:cs="Times New Roman"/>
          <w:b/>
        </w:rPr>
        <w:t>Задание на выполнение проектно-изыскательских работ</w:t>
      </w:r>
      <w:r w:rsidRPr="0080728B">
        <w:rPr>
          <w:rFonts w:ascii="Times New Roman" w:hAnsi="Times New Roman" w:cs="Times New Roman"/>
        </w:rPr>
        <w:t>).</w:t>
      </w:r>
    </w:p>
    <w:p w14:paraId="6CBE7530" w14:textId="718EF51A" w:rsidR="007736FC" w:rsidRPr="0080728B" w:rsidRDefault="007736FC" w:rsidP="007736FC">
      <w:pPr>
        <w:pStyle w:val="afc"/>
        <w:widowControl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с указанием об их размещении на официальном сайте Заказчика </w:t>
      </w:r>
      <w:hyperlink r:id="rId13" w:history="1">
        <w:r w:rsidR="00487FF1" w:rsidRPr="00487FF1">
          <w:rPr>
            <w:rStyle w:val="ad"/>
            <w:rFonts w:ascii="Times New Roman" w:hAnsi="Times New Roman" w:cs="Times New Roman"/>
            <w:b/>
            <w:i/>
            <w:sz w:val="22"/>
            <w:szCs w:val="22"/>
          </w:rPr>
          <w:t>https://www.eurosib-td.ru/ru/zakupki-rabot-i-uslug/dokumenty.php</w:t>
        </w:r>
      </w:hyperlink>
      <w:r w:rsidRPr="00487FF1">
        <w:rPr>
          <w:rFonts w:ascii="Times New Roman" w:hAnsi="Times New Roman" w:cs="Times New Roman"/>
          <w:b/>
          <w:i/>
          <w:sz w:val="22"/>
          <w:szCs w:val="22"/>
        </w:rPr>
        <w:t>.</w:t>
      </w:r>
      <w:r w:rsidRPr="0080728B">
        <w:rPr>
          <w:rFonts w:ascii="Times New Roman" w:hAnsi="Times New Roman" w:cs="Times New Roman"/>
          <w:b/>
          <w:i/>
          <w:sz w:val="22"/>
          <w:szCs w:val="22"/>
        </w:rPr>
        <w:t xml:space="preserve"> В этом случае Подрядчик считается ознакомленным с организационно-распорядительными документами Заказчика.</w:t>
      </w:r>
    </w:p>
    <w:p w14:paraId="61A2B17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организации решения всех технических вопросов с представителем Подрядчика, а также для проверки и подписания Актов сдачи-приемки результатов выполненных работ,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397E1CE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3628D15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56F3F29C" w14:textId="77777777" w:rsidR="007736FC" w:rsidRPr="0080728B" w:rsidRDefault="007736FC" w:rsidP="007736FC">
      <w:pPr>
        <w:pStyle w:val="RUS111"/>
        <w:widowControl w:val="0"/>
        <w:ind w:left="0"/>
        <w:rPr>
          <w:rFonts w:ascii="Times New Roman" w:hAnsi="Times New Roman" w:cs="Times New Roman"/>
        </w:rPr>
      </w:pPr>
      <w:bookmarkStart w:id="6" w:name="_Ref493705294"/>
      <w:r w:rsidRPr="0080728B">
        <w:rPr>
          <w:rFonts w:ascii="Times New Roman" w:hAnsi="Times New Roman" w:cs="Times New Roman"/>
          <w:b/>
        </w:rPr>
        <w:t xml:space="preserve">«Работы» </w:t>
      </w:r>
      <w:r w:rsidRPr="0080728B">
        <w:rPr>
          <w:rFonts w:ascii="Times New Roman" w:hAnsi="Times New Roman" w:cs="Times New Roman"/>
        </w:rPr>
        <w:t xml:space="preserve">имеет значение, предусмотренное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_Ref496028070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w:t>
      </w:r>
      <w:bookmarkEnd w:id="6"/>
    </w:p>
    <w:p w14:paraId="67AF3C1C" w14:textId="77777777" w:rsidR="007736FC" w:rsidRPr="0080728B" w:rsidRDefault="007736FC" w:rsidP="007736FC">
      <w:pPr>
        <w:pStyle w:val="RUS111"/>
        <w:widowControl w:val="0"/>
        <w:ind w:left="0"/>
        <w:rPr>
          <w:rFonts w:ascii="Times New Roman" w:hAnsi="Times New Roman" w:cs="Times New Roman"/>
        </w:rPr>
      </w:pPr>
      <w:bookmarkStart w:id="7"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bookmarkEnd w:id="7"/>
      <w:r w:rsidRPr="0080728B">
        <w:rPr>
          <w:rFonts w:ascii="Times New Roman" w:hAnsi="Times New Roman" w:cs="Times New Roman"/>
        </w:rPr>
        <w:t xml:space="preserve"> </w:t>
      </w:r>
    </w:p>
    <w:p w14:paraId="48A1FE86" w14:textId="77777777" w:rsidR="007736FC" w:rsidRPr="0080728B" w:rsidRDefault="007736FC" w:rsidP="007736FC">
      <w:pPr>
        <w:pStyle w:val="RUS111"/>
        <w:widowControl w:val="0"/>
        <w:ind w:left="0"/>
        <w:rPr>
          <w:rFonts w:ascii="Times New Roman" w:hAnsi="Times New Roman" w:cs="Times New Roman"/>
        </w:rPr>
      </w:pPr>
      <w:bookmarkStart w:id="8"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w:t>
      </w:r>
      <w:r w:rsidRPr="0080728B">
        <w:rPr>
          <w:rFonts w:ascii="Times New Roman" w:hAnsi="Times New Roman" w:cs="Times New Roman"/>
          <w:color w:val="000000"/>
        </w:rPr>
        <w:t xml:space="preserve">и / или Результата </w:t>
      </w:r>
      <w:r w:rsidRPr="0080728B">
        <w:rPr>
          <w:rFonts w:ascii="Times New Roman" w:hAnsi="Times New Roman" w:cs="Times New Roman"/>
        </w:rPr>
        <w:t>инженерных изысканий, то Результатом Работ будет являться в том числе получение Подрядчиком (в т.ч. от имени Заказчика) положительного результата такой Экспертизы.</w:t>
      </w:r>
      <w:bookmarkEnd w:id="8"/>
    </w:p>
    <w:p w14:paraId="09AE3A4B"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Результат(-ы)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14:paraId="7BFEF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80728B">
        <w:rPr>
          <w:rFonts w:ascii="Times New Roman" w:hAnsi="Times New Roman" w:cs="Times New Roman"/>
          <w:iCs/>
        </w:rPr>
        <w:t>Российской Федерации</w:t>
      </w:r>
      <w:r w:rsidRPr="0080728B">
        <w:rPr>
          <w:rFonts w:ascii="Times New Roman" w:hAnsi="Times New Roman" w:cs="Times New Roman"/>
        </w:rPr>
        <w:t>, подтверждающий стоимость выполненных Подрядчиком по Договору [Работ / Этапа Работ].</w:t>
      </w:r>
    </w:p>
    <w:p w14:paraId="7FCAD3E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232F49F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6835398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обозначает совместно Результат(-ы) инженерных изысканий, Проектную и / или Рабочую документацию в зависимости от объема предмета настоящего Договора.</w:t>
      </w:r>
    </w:p>
    <w:p w14:paraId="5CEC1394" w14:textId="4B707F6B"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«Задание на проектирование»</w:t>
      </w:r>
      <w:r w:rsidRPr="0080728B">
        <w:rPr>
          <w:rFonts w:ascii="Times New Roman" w:hAnsi="Times New Roman" w:cs="Times New Roman"/>
        </w:rPr>
        <w:t xml:space="preserve"> обозначает требования Заказчика к Технической документации согласно Приложению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775400" w:rsidRPr="00775400">
        <w:rPr>
          <w:rFonts w:ascii="Times New Roman" w:hAnsi="Times New Roman" w:cs="Times New Roman"/>
          <w:b/>
        </w:rPr>
        <w:t>Задание на выполнение проектно-изыскательских работ</w:t>
      </w:r>
      <w:r w:rsidRPr="0080728B">
        <w:rPr>
          <w:rFonts w:ascii="Times New Roman" w:hAnsi="Times New Roman" w:cs="Times New Roman"/>
        </w:rPr>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67B80F6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_Ref496197080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29.1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1B34895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«Цена Работ»</w:t>
      </w:r>
      <w:r w:rsidRPr="0080728B">
        <w:rPr>
          <w:rFonts w:ascii="Times New Roman" w:hAnsi="Times New Roman" w:cs="Times New Roman"/>
        </w:rPr>
        <w:t xml:space="preserve"> обозначает общую стоимость (цену) выполнения Работ и любых иных обязательств Подрядчика по Договору, определенную в подразделе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_Ref496808651 \r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4</w:t>
      </w:r>
      <w:r w:rsidRPr="0080728B">
        <w:rPr>
          <w:rFonts w:ascii="Times New Roman" w:hAnsi="Times New Roman" w:cs="Times New Roman"/>
        </w:rPr>
        <w:fldChar w:fldCharType="end"/>
      </w:r>
      <w:r w:rsidRPr="0080728B">
        <w:rPr>
          <w:rFonts w:ascii="Times New Roman" w:hAnsi="Times New Roman" w:cs="Times New Roman"/>
        </w:rPr>
        <w:t xml:space="preserve"> Договора и в приложениях к нему.</w:t>
      </w:r>
    </w:p>
    <w:p w14:paraId="49857FAF" w14:textId="16422B4E"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отдельные виды Работ (перечень работ), которые подлежат выполнению в сроки, указанные в </w:t>
      </w:r>
      <w:r w:rsidR="00810DE4">
        <w:rPr>
          <w:rFonts w:ascii="Times New Roman" w:hAnsi="Times New Roman" w:cs="Times New Roman"/>
          <w:b/>
        </w:rPr>
        <w:t>Приложении № 10</w:t>
      </w:r>
      <w:r w:rsidRPr="006C3BAB">
        <w:rPr>
          <w:rFonts w:ascii="Times New Roman" w:hAnsi="Times New Roman" w:cs="Times New Roman"/>
          <w:b/>
        </w:rPr>
        <w:t xml:space="preserve"> </w:t>
      </w:r>
      <w:r w:rsidRPr="006C3BAB">
        <w:rPr>
          <w:rFonts w:ascii="Times New Roman" w:hAnsi="Times New Roman" w:cs="Times New Roman"/>
          <w:b/>
        </w:rPr>
        <w:fldChar w:fldCharType="begin"/>
      </w:r>
      <w:r w:rsidRPr="006C3BAB">
        <w:rPr>
          <w:rFonts w:ascii="Times New Roman" w:hAnsi="Times New Roman" w:cs="Times New Roman"/>
          <w:b/>
        </w:rPr>
        <w:instrText xml:space="preserve"> REF RefSCH13_1 \h  \* MERGEFORMAT </w:instrText>
      </w:r>
      <w:r w:rsidRPr="006C3BAB">
        <w:rPr>
          <w:rFonts w:ascii="Times New Roman" w:hAnsi="Times New Roman" w:cs="Times New Roman"/>
          <w:b/>
        </w:rPr>
      </w:r>
      <w:r w:rsidRPr="006C3BAB">
        <w:rPr>
          <w:rFonts w:ascii="Times New Roman" w:hAnsi="Times New Roman" w:cs="Times New Roman"/>
          <w:b/>
        </w:rPr>
        <w:fldChar w:fldCharType="separate"/>
      </w:r>
      <w:r w:rsidRPr="006C3BAB">
        <w:rPr>
          <w:rStyle w:val="10"/>
          <w:rFonts w:ascii="Times New Roman" w:hAnsi="Times New Roman" w:cs="Times New Roman"/>
          <w:b/>
          <w:color w:val="auto"/>
          <w:sz w:val="22"/>
          <w:szCs w:val="22"/>
        </w:rPr>
        <w:t>Календарный график выполнения работ</w:t>
      </w:r>
      <w:r w:rsidRPr="006C3BAB">
        <w:rPr>
          <w:rFonts w:ascii="Times New Roman" w:hAnsi="Times New Roman" w:cs="Times New Roman"/>
          <w:b/>
        </w:rPr>
        <w:fldChar w:fldCharType="end"/>
      </w:r>
      <w:r w:rsidRPr="0080728B">
        <w:rPr>
          <w:rFonts w:ascii="Times New Roman" w:hAnsi="Times New Roman" w:cs="Times New Roman"/>
        </w:rPr>
        <w:t>, переданные Подрядчиком и принятые Заказчиком без замечаний.]</w:t>
      </w:r>
    </w:p>
    <w:p w14:paraId="21803571"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w:t>
      </w:r>
      <w:r w:rsidRPr="004A0636">
        <w:rPr>
          <w:rFonts w:ascii="Times New Roman" w:hAnsi="Times New Roman" w:cs="Times New Roman"/>
        </w:rPr>
        <w:t xml:space="preserve">законом или отраслевыми правилами и стандартами. </w:t>
      </w:r>
    </w:p>
    <w:p w14:paraId="4E8EF3DC" w14:textId="77777777" w:rsidR="007736FC" w:rsidRPr="004A0636" w:rsidRDefault="007736FC" w:rsidP="007736FC">
      <w:pPr>
        <w:pStyle w:val="RUS111"/>
        <w:ind w:left="0"/>
        <w:rPr>
          <w:rFonts w:ascii="Times New Roman" w:hAnsi="Times New Roman" w:cs="Times New Roman"/>
        </w:rPr>
      </w:pPr>
      <w:r w:rsidRPr="004A0636">
        <w:rPr>
          <w:rFonts w:ascii="Times New Roman" w:hAnsi="Times New Roman" w:cs="Times New Roman"/>
          <w:b/>
        </w:rPr>
        <w:t>«Происшествие»</w:t>
      </w:r>
      <w:r w:rsidRPr="004A0636">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proofErr w:type="gramStart"/>
      <w:r w:rsidRPr="004A0636">
        <w:rPr>
          <w:rFonts w:ascii="Times New Roman" w:hAnsi="Times New Roman" w:cs="Times New Roman"/>
        </w:rPr>
        <w:t>произошел  перевод</w:t>
      </w:r>
      <w:proofErr w:type="gramEnd"/>
      <w:r w:rsidRPr="004A0636">
        <w:rPr>
          <w:rFonts w:ascii="Times New Roman" w:hAnsi="Times New Roman" w:cs="Times New Roman"/>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66DD4DA" w14:textId="77777777" w:rsidR="00BF32C2" w:rsidRPr="0080728B" w:rsidRDefault="00BF32C2" w:rsidP="0080728B">
      <w:pPr>
        <w:pStyle w:val="RUS1"/>
        <w:widowControl w:val="0"/>
        <w:spacing w:before="0"/>
        <w:rPr>
          <w:rFonts w:ascii="Times New Roman" w:hAnsi="Times New Roman" w:cs="Times New Roman"/>
        </w:rPr>
      </w:pPr>
      <w:r w:rsidRPr="0080728B">
        <w:rPr>
          <w:rFonts w:ascii="Times New Roman" w:hAnsi="Times New Roman" w:cs="Times New Roman"/>
        </w:rPr>
        <w:t>Предмет Договора</w:t>
      </w:r>
      <w:bookmarkEnd w:id="2"/>
      <w:bookmarkEnd w:id="3"/>
    </w:p>
    <w:p w14:paraId="4E8B87E9" w14:textId="3B44EF06" w:rsidR="00F6083D" w:rsidRPr="0080728B" w:rsidRDefault="005E6F01" w:rsidP="0080728B">
      <w:pPr>
        <w:pStyle w:val="RUS11"/>
        <w:widowControl w:val="0"/>
        <w:rPr>
          <w:rFonts w:ascii="Times New Roman" w:hAnsi="Times New Roman" w:cs="Times New Roman"/>
        </w:rPr>
      </w:pPr>
      <w:bookmarkStart w:id="9" w:name="_Ref496028070"/>
      <w:r w:rsidRPr="0080728B">
        <w:rPr>
          <w:rFonts w:ascii="Times New Roman" w:hAnsi="Times New Roman" w:cs="Times New Roman"/>
        </w:rPr>
        <w:t xml:space="preserve">Подрядчик </w:t>
      </w:r>
      <w:r w:rsidR="00B94B36" w:rsidRPr="0080728B">
        <w:rPr>
          <w:rFonts w:ascii="Times New Roman" w:hAnsi="Times New Roman" w:cs="Times New Roman"/>
        </w:rPr>
        <w:t>принимает на себя обязательства</w:t>
      </w:r>
      <w:r w:rsidR="00711CA9" w:rsidRPr="0080728B">
        <w:rPr>
          <w:rFonts w:ascii="Times New Roman" w:hAnsi="Times New Roman" w:cs="Times New Roman"/>
        </w:rPr>
        <w:t xml:space="preserve"> </w:t>
      </w:r>
      <w:r w:rsidR="00B24569" w:rsidRPr="0080728B">
        <w:rPr>
          <w:rFonts w:ascii="Times New Roman" w:hAnsi="Times New Roman" w:cs="Times New Roman"/>
        </w:rPr>
        <w:t xml:space="preserve">выполнить Работы </w:t>
      </w:r>
      <w:r w:rsidR="00FF1380" w:rsidRPr="0080728B">
        <w:rPr>
          <w:rFonts w:ascii="Times New Roman" w:hAnsi="Times New Roman" w:cs="Times New Roman"/>
        </w:rPr>
        <w:t>по</w:t>
      </w:r>
      <w:r w:rsidR="009464A9" w:rsidRPr="0080728B">
        <w:rPr>
          <w:rFonts w:ascii="Times New Roman" w:hAnsi="Times New Roman" w:cs="Times New Roman"/>
        </w:rPr>
        <w:t xml:space="preserve"> </w:t>
      </w:r>
      <w:r w:rsidR="00F6083D" w:rsidRPr="0080728B">
        <w:rPr>
          <w:rFonts w:ascii="Times New Roman" w:hAnsi="Times New Roman" w:cs="Times New Roman"/>
        </w:rPr>
        <w:t>(указать нужное):</w:t>
      </w:r>
    </w:p>
    <w:p w14:paraId="59E9D1E1" w14:textId="5E927C8A" w:rsidR="00F6083D"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 xml:space="preserve">инженерным изысканиям; </w:t>
      </w:r>
    </w:p>
    <w:p w14:paraId="7A259594" w14:textId="34C09F49" w:rsidR="00F6083D"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разработке Проектной документации;</w:t>
      </w:r>
    </w:p>
    <w:p w14:paraId="089F2FF4" w14:textId="77777777" w:rsidR="00891A87"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разработке Рабочей документации (в том числе локальных смет)</w:t>
      </w:r>
      <w:r w:rsidR="009464A9" w:rsidRPr="0080728B">
        <w:rPr>
          <w:rFonts w:ascii="Times New Roman" w:hAnsi="Times New Roman" w:cs="Times New Roman"/>
        </w:rPr>
        <w:t xml:space="preserve"> </w:t>
      </w:r>
    </w:p>
    <w:p w14:paraId="0EE83DBD" w14:textId="75D9F61B" w:rsidR="00C857E0" w:rsidRPr="0080728B" w:rsidRDefault="00BF32C2" w:rsidP="0080728B">
      <w:pPr>
        <w:pStyle w:val="RUS11"/>
        <w:widowControl w:val="0"/>
        <w:numPr>
          <w:ilvl w:val="0"/>
          <w:numId w:val="0"/>
        </w:numPr>
        <w:ind w:left="568"/>
        <w:rPr>
          <w:rFonts w:ascii="Times New Roman" w:hAnsi="Times New Roman" w:cs="Times New Roman"/>
        </w:rPr>
      </w:pPr>
      <w:r w:rsidRPr="0080728B">
        <w:rPr>
          <w:rFonts w:ascii="Times New Roman" w:hAnsi="Times New Roman" w:cs="Times New Roman"/>
        </w:rPr>
        <w:t xml:space="preserve">в соответствии с </w:t>
      </w:r>
      <w:r w:rsidR="003E6761" w:rsidRPr="0080728B">
        <w:rPr>
          <w:rFonts w:ascii="Times New Roman" w:hAnsi="Times New Roman" w:cs="Times New Roman"/>
        </w:rPr>
        <w:t xml:space="preserve">Договором, в том числе </w:t>
      </w:r>
      <w:r w:rsidR="00762A87" w:rsidRPr="0080728B">
        <w:rPr>
          <w:rFonts w:ascii="Times New Roman" w:hAnsi="Times New Roman" w:cs="Times New Roman"/>
        </w:rPr>
        <w:t>Приложени</w:t>
      </w:r>
      <w:r w:rsidR="00891A87" w:rsidRPr="0080728B">
        <w:rPr>
          <w:rFonts w:ascii="Times New Roman" w:hAnsi="Times New Roman" w:cs="Times New Roman"/>
        </w:rPr>
        <w:t>ем</w:t>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1</w:t>
      </w:r>
      <w:r w:rsidR="00762A87" w:rsidRPr="0080728B">
        <w:rPr>
          <w:rFonts w:ascii="Times New Roman" w:hAnsi="Times New Roman" w:cs="Times New Roman"/>
        </w:rPr>
        <w:fldChar w:fldCharType="end"/>
      </w:r>
      <w:r w:rsidR="00762A87" w:rsidRPr="0080728B">
        <w:rPr>
          <w:rFonts w:ascii="Times New Roman" w:hAnsi="Times New Roman" w:cs="Times New Roman"/>
        </w:rPr>
        <w:t xml:space="preserve"> </w:t>
      </w:r>
      <w:r w:rsidR="00775400" w:rsidRPr="00775400">
        <w:rPr>
          <w:rFonts w:ascii="Times New Roman" w:hAnsi="Times New Roman" w:cs="Times New Roman"/>
          <w:b/>
        </w:rPr>
        <w:t>Задание на выполнение проектно-изыскательских работ</w:t>
      </w:r>
      <w:r w:rsidR="003E6761" w:rsidRPr="0080728B">
        <w:rPr>
          <w:rFonts w:ascii="Times New Roman" w:hAnsi="Times New Roman" w:cs="Times New Roman"/>
        </w:rPr>
        <w:t xml:space="preserve"> и</w:t>
      </w:r>
      <w:r w:rsidR="00711CA9" w:rsidRPr="0080728B">
        <w:rPr>
          <w:rFonts w:ascii="Times New Roman" w:hAnsi="Times New Roman" w:cs="Times New Roman"/>
        </w:rPr>
        <w:t xml:space="preserve"> </w:t>
      </w:r>
      <w:r w:rsidR="00960816" w:rsidRPr="0080728B">
        <w:rPr>
          <w:rFonts w:ascii="Times New Roman" w:hAnsi="Times New Roman" w:cs="Times New Roman"/>
        </w:rPr>
        <w:t>Обязательными техническими правилами</w:t>
      </w:r>
      <w:r w:rsidR="00337B25" w:rsidRPr="0080728B">
        <w:rPr>
          <w:rFonts w:ascii="Times New Roman" w:hAnsi="Times New Roman" w:cs="Times New Roman"/>
        </w:rPr>
        <w:t xml:space="preserve"> (</w:t>
      </w:r>
      <w:r w:rsidR="00B94B36" w:rsidRPr="0080728B">
        <w:rPr>
          <w:rFonts w:ascii="Times New Roman" w:hAnsi="Times New Roman" w:cs="Times New Roman"/>
        </w:rPr>
        <w:t xml:space="preserve">далее </w:t>
      </w:r>
      <w:r w:rsidR="00337B25" w:rsidRPr="0080728B">
        <w:rPr>
          <w:rFonts w:ascii="Times New Roman" w:hAnsi="Times New Roman" w:cs="Times New Roman"/>
        </w:rPr>
        <w:t xml:space="preserve">– </w:t>
      </w:r>
      <w:r w:rsidR="00B94B36" w:rsidRPr="0080728B">
        <w:rPr>
          <w:rFonts w:ascii="Times New Roman" w:hAnsi="Times New Roman" w:cs="Times New Roman"/>
        </w:rPr>
        <w:t>«</w:t>
      </w:r>
      <w:r w:rsidR="00B94B36" w:rsidRPr="0080728B">
        <w:rPr>
          <w:rFonts w:ascii="Times New Roman" w:hAnsi="Times New Roman" w:cs="Times New Roman"/>
          <w:b/>
        </w:rPr>
        <w:t>Работы</w:t>
      </w:r>
      <w:r w:rsidR="00B94B36" w:rsidRPr="0080728B">
        <w:rPr>
          <w:rFonts w:ascii="Times New Roman" w:hAnsi="Times New Roman" w:cs="Times New Roman"/>
        </w:rPr>
        <w:t>»</w:t>
      </w:r>
      <w:r w:rsidR="00337B25" w:rsidRPr="0080728B">
        <w:rPr>
          <w:rFonts w:ascii="Times New Roman" w:hAnsi="Times New Roman" w:cs="Times New Roman"/>
        </w:rPr>
        <w:t>)</w:t>
      </w:r>
      <w:r w:rsidR="00960816" w:rsidRPr="0080728B">
        <w:rPr>
          <w:rFonts w:ascii="Times New Roman" w:hAnsi="Times New Roman" w:cs="Times New Roman"/>
        </w:rPr>
        <w:t xml:space="preserve"> и</w:t>
      </w:r>
      <w:r w:rsidR="0007186D" w:rsidRPr="0080728B">
        <w:rPr>
          <w:rFonts w:ascii="Times New Roman" w:hAnsi="Times New Roman" w:cs="Times New Roman"/>
        </w:rPr>
        <w:t>, если применимо,</w:t>
      </w:r>
      <w:r w:rsidR="00960816" w:rsidRPr="0080728B">
        <w:rPr>
          <w:rFonts w:ascii="Times New Roman" w:hAnsi="Times New Roman" w:cs="Times New Roman"/>
        </w:rPr>
        <w:t xml:space="preserve"> осуществить авторский надзор в соответствии с </w:t>
      </w:r>
      <w:r w:rsidR="0007186D" w:rsidRPr="0080728B">
        <w:rPr>
          <w:rFonts w:ascii="Times New Roman" w:hAnsi="Times New Roman" w:cs="Times New Roman"/>
        </w:rPr>
        <w:t xml:space="preserve">пунктом </w:t>
      </w:r>
      <w:r w:rsidR="000E5D3B" w:rsidRPr="0080728B">
        <w:rPr>
          <w:rFonts w:ascii="Times New Roman" w:hAnsi="Times New Roman" w:cs="Times New Roman"/>
        </w:rPr>
        <w:fldChar w:fldCharType="begin"/>
      </w:r>
      <w:r w:rsidR="000E5D3B" w:rsidRPr="0080728B">
        <w:rPr>
          <w:rFonts w:ascii="Times New Roman" w:hAnsi="Times New Roman" w:cs="Times New Roman"/>
        </w:rPr>
        <w:instrText xml:space="preserve"> REF _Ref500768055 \n \h </w:instrText>
      </w:r>
      <w:r w:rsidR="009464A9" w:rsidRPr="0080728B">
        <w:rPr>
          <w:rFonts w:ascii="Times New Roman" w:hAnsi="Times New Roman" w:cs="Times New Roman"/>
        </w:rPr>
        <w:instrText xml:space="preserve"> \* MERGEFORMAT </w:instrText>
      </w:r>
      <w:r w:rsidR="000E5D3B" w:rsidRPr="0080728B">
        <w:rPr>
          <w:rFonts w:ascii="Times New Roman" w:hAnsi="Times New Roman" w:cs="Times New Roman"/>
        </w:rPr>
      </w:r>
      <w:r w:rsidR="000E5D3B" w:rsidRPr="0080728B">
        <w:rPr>
          <w:rFonts w:ascii="Times New Roman" w:hAnsi="Times New Roman" w:cs="Times New Roman"/>
        </w:rPr>
        <w:fldChar w:fldCharType="separate"/>
      </w:r>
      <w:r w:rsidR="00E43A57">
        <w:rPr>
          <w:rFonts w:ascii="Times New Roman" w:hAnsi="Times New Roman" w:cs="Times New Roman"/>
        </w:rPr>
        <w:t>31</w:t>
      </w:r>
      <w:r w:rsidR="000E5D3B" w:rsidRPr="0080728B">
        <w:rPr>
          <w:rFonts w:ascii="Times New Roman" w:hAnsi="Times New Roman" w:cs="Times New Roman"/>
        </w:rPr>
        <w:fldChar w:fldCharType="end"/>
      </w:r>
      <w:r w:rsidR="0007186D" w:rsidRPr="0080728B">
        <w:rPr>
          <w:rFonts w:ascii="Times New Roman" w:hAnsi="Times New Roman" w:cs="Times New Roman"/>
        </w:rPr>
        <w:t xml:space="preserve"> Договора</w:t>
      </w:r>
      <w:r w:rsidR="00960816" w:rsidRPr="0080728B">
        <w:rPr>
          <w:rFonts w:ascii="Times New Roman" w:hAnsi="Times New Roman" w:cs="Times New Roman"/>
        </w:rPr>
        <w:t>.</w:t>
      </w:r>
    </w:p>
    <w:p w14:paraId="7E952F95" w14:textId="019664AD"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14:paraId="3C4F629C" w14:textId="4B2D9CC5" w:rsidR="00FA5C5B" w:rsidRPr="0080728B" w:rsidRDefault="00FA5C5B"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6C3BAB">
        <w:rPr>
          <w:rFonts w:ascii="Times New Roman" w:hAnsi="Times New Roman" w:cs="Times New Roman"/>
          <w:b/>
        </w:rPr>
        <w:t xml:space="preserve">Приложении </w:t>
      </w:r>
      <w:r w:rsidR="00810DE4">
        <w:rPr>
          <w:rFonts w:ascii="Times New Roman" w:hAnsi="Times New Roman" w:cs="Times New Roman"/>
          <w:b/>
        </w:rPr>
        <w:t>№ 10</w:t>
      </w:r>
      <w:r w:rsidR="006C3BA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RefSCH13_1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E43A57" w:rsidRPr="00923739">
        <w:rPr>
          <w:rStyle w:val="10"/>
          <w:rFonts w:ascii="Times New Roman" w:hAnsi="Times New Roman" w:cs="Times New Roman"/>
          <w:b/>
          <w:color w:val="auto"/>
          <w:sz w:val="22"/>
          <w:szCs w:val="22"/>
        </w:rPr>
        <w:t>Календарный график выполнения работ</w:t>
      </w:r>
      <w:r w:rsidR="00762A87" w:rsidRPr="0080728B">
        <w:rPr>
          <w:rFonts w:ascii="Times New Roman" w:hAnsi="Times New Roman" w:cs="Times New Roman"/>
        </w:rPr>
        <w:fldChar w:fldCharType="end"/>
      </w:r>
      <w:r w:rsidR="00F75B61" w:rsidRPr="0080728B">
        <w:rPr>
          <w:rFonts w:ascii="Times New Roman" w:hAnsi="Times New Roman" w:cs="Times New Roman"/>
        </w:rPr>
        <w:t>.</w:t>
      </w:r>
    </w:p>
    <w:p w14:paraId="4C86E1B3"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6D8D607F" w14:textId="1BBAF42B" w:rsidR="00FA5C5B" w:rsidRPr="0080728B" w:rsidRDefault="00FA5C5B" w:rsidP="0080728B">
      <w:pPr>
        <w:pStyle w:val="RUS11"/>
        <w:widowControl w:val="0"/>
        <w:rPr>
          <w:rFonts w:ascii="Times New Roman" w:hAnsi="Times New Roman" w:cs="Times New Roman"/>
        </w:rPr>
      </w:pPr>
      <w:bookmarkStart w:id="10" w:name="_Ref518494047"/>
      <w:r w:rsidRPr="0080728B">
        <w:rPr>
          <w:rFonts w:ascii="Times New Roman" w:hAnsi="Times New Roman" w:cs="Times New Roman"/>
        </w:rPr>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согласно Заданию на проектирование</w:t>
      </w:r>
      <w:bookmarkEnd w:id="10"/>
      <w:r w:rsidR="00775400">
        <w:rPr>
          <w:rFonts w:ascii="Times New Roman" w:hAnsi="Times New Roman" w:cs="Times New Roman"/>
        </w:rPr>
        <w:t>.</w:t>
      </w:r>
    </w:p>
    <w:p w14:paraId="63BBEB7C" w14:textId="576D4304" w:rsidR="006105F8" w:rsidRPr="0080728B" w:rsidRDefault="006105F8" w:rsidP="0080728B">
      <w:pPr>
        <w:pStyle w:val="RUS11"/>
        <w:widowControl w:val="0"/>
        <w:rPr>
          <w:rFonts w:ascii="Times New Roman" w:hAnsi="Times New Roman" w:cs="Times New Roman"/>
        </w:rPr>
      </w:pPr>
      <w:r w:rsidRPr="0080728B">
        <w:rPr>
          <w:rFonts w:ascii="Times New Roman" w:hAnsi="Times New Roman" w:cs="Times New Roman"/>
        </w:rPr>
        <w:t>Если по условиям Договора</w:t>
      </w:r>
      <w:r w:rsidR="00A96CEC" w:rsidRPr="0080728B">
        <w:rPr>
          <w:rFonts w:ascii="Times New Roman" w:hAnsi="Times New Roman" w:cs="Times New Roman"/>
        </w:rPr>
        <w:t xml:space="preserve">, указанным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775400" w:rsidRPr="00775400">
        <w:rPr>
          <w:rFonts w:ascii="Times New Roman" w:hAnsi="Times New Roman" w:cs="Times New Roman"/>
          <w:b/>
        </w:rPr>
        <w:t>Задание на выполнение проектно-изыскательских работ</w:t>
      </w:r>
      <w:r w:rsidR="00A96CEC" w:rsidRPr="0080728B">
        <w:rPr>
          <w:rFonts w:ascii="Times New Roman" w:hAnsi="Times New Roman" w:cs="Times New Roman"/>
        </w:rPr>
        <w:t>,</w:t>
      </w:r>
      <w:r w:rsidRPr="0080728B">
        <w:rPr>
          <w:rFonts w:ascii="Times New Roman" w:hAnsi="Times New Roman" w:cs="Times New Roman"/>
        </w:rPr>
        <w:t xml:space="preserve"> </w:t>
      </w:r>
      <w:r w:rsidR="00711CA9" w:rsidRPr="0080728B">
        <w:rPr>
          <w:rFonts w:ascii="Times New Roman" w:hAnsi="Times New Roman" w:cs="Times New Roman"/>
        </w:rPr>
        <w:t>и</w:t>
      </w:r>
      <w:r w:rsidR="00546928" w:rsidRPr="0080728B">
        <w:rPr>
          <w:rFonts w:ascii="Times New Roman" w:hAnsi="Times New Roman" w:cs="Times New Roman"/>
        </w:rPr>
        <w:t xml:space="preserve"> </w:t>
      </w:r>
      <w:r w:rsidR="00711CA9" w:rsidRPr="0080728B">
        <w:rPr>
          <w:rFonts w:ascii="Times New Roman" w:hAnsi="Times New Roman" w:cs="Times New Roman"/>
        </w:rPr>
        <w:t>/</w:t>
      </w:r>
      <w:r w:rsidR="00546928" w:rsidRPr="0080728B">
        <w:rPr>
          <w:rFonts w:ascii="Times New Roman" w:hAnsi="Times New Roman" w:cs="Times New Roman"/>
        </w:rPr>
        <w:t xml:space="preserve"> </w:t>
      </w:r>
      <w:r w:rsidR="00711CA9" w:rsidRPr="0080728B">
        <w:rPr>
          <w:rFonts w:ascii="Times New Roman" w:hAnsi="Times New Roman" w:cs="Times New Roman"/>
        </w:rPr>
        <w:t>или</w:t>
      </w:r>
      <w:r w:rsidRPr="0080728B">
        <w:rPr>
          <w:rFonts w:ascii="Times New Roman" w:hAnsi="Times New Roman" w:cs="Times New Roman"/>
        </w:rPr>
        <w:t xml:space="preserve"> требованиям</w:t>
      </w:r>
      <w:r w:rsidR="00F75B61" w:rsidRPr="0080728B">
        <w:rPr>
          <w:rFonts w:ascii="Times New Roman" w:hAnsi="Times New Roman" w:cs="Times New Roman"/>
        </w:rPr>
        <w:t>и</w:t>
      </w:r>
      <w:r w:rsidRPr="0080728B">
        <w:rPr>
          <w:rFonts w:ascii="Times New Roman" w:hAnsi="Times New Roman" w:cs="Times New Roman"/>
        </w:rPr>
        <w:t xml:space="preserve"> применимых нормативно-правовых актов предусмотрена Экспертиза Проектной </w:t>
      </w:r>
      <w:r w:rsidRPr="0080728B">
        <w:rPr>
          <w:rFonts w:ascii="Times New Roman" w:hAnsi="Times New Roman" w:cs="Times New Roman"/>
          <w:color w:val="000000"/>
        </w:rPr>
        <w:t>документации и</w:t>
      </w:r>
      <w:r w:rsidR="00546928" w:rsidRPr="0080728B">
        <w:rPr>
          <w:rFonts w:ascii="Times New Roman" w:hAnsi="Times New Roman" w:cs="Times New Roman"/>
          <w:color w:val="000000"/>
        </w:rPr>
        <w:t xml:space="preserve"> / </w:t>
      </w:r>
      <w:r w:rsidRPr="0080728B">
        <w:rPr>
          <w:rFonts w:ascii="Times New Roman" w:hAnsi="Times New Roman" w:cs="Times New Roman"/>
          <w:color w:val="000000"/>
        </w:rPr>
        <w:t>или Результата</w:t>
      </w:r>
      <w:r w:rsidR="00AB546F" w:rsidRPr="0080728B">
        <w:rPr>
          <w:rFonts w:ascii="Times New Roman" w:hAnsi="Times New Roman" w:cs="Times New Roman"/>
          <w:color w:val="000000"/>
        </w:rPr>
        <w:t xml:space="preserve"> </w:t>
      </w:r>
      <w:r w:rsidRPr="0080728B">
        <w:rPr>
          <w:rFonts w:ascii="Times New Roman" w:hAnsi="Times New Roman" w:cs="Times New Roman"/>
        </w:rPr>
        <w:t>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025F7377" w14:textId="75A6DD8D" w:rsidR="00FA5C5B" w:rsidRPr="0080728B" w:rsidRDefault="00A96CEC"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 xml:space="preserve">Проведение дополнительных экспертиз, </w:t>
      </w:r>
      <w:r w:rsidR="00F175C8" w:rsidRPr="0080728B">
        <w:rPr>
          <w:rFonts w:ascii="Times New Roman" w:hAnsi="Times New Roman" w:cs="Times New Roman"/>
        </w:rPr>
        <w:t xml:space="preserve">если это предусмотрено </w:t>
      </w:r>
      <w:r w:rsidR="00C06ADF" w:rsidRPr="0080728B">
        <w:rPr>
          <w:rFonts w:ascii="Times New Roman" w:hAnsi="Times New Roman" w:cs="Times New Roman"/>
        </w:rPr>
        <w:t xml:space="preserve">Приложением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775400" w:rsidRPr="00775400">
        <w:rPr>
          <w:rFonts w:ascii="Times New Roman" w:hAnsi="Times New Roman" w:cs="Times New Roman"/>
          <w:b/>
        </w:rPr>
        <w:t>Задание на выполнение проектно-изыскательских работ</w:t>
      </w:r>
      <w:r w:rsidR="00F175C8" w:rsidRPr="0080728B">
        <w:rPr>
          <w:rFonts w:ascii="Times New Roman" w:hAnsi="Times New Roman" w:cs="Times New Roman"/>
        </w:rPr>
        <w:t>,</w:t>
      </w:r>
      <w:r w:rsidR="00775400">
        <w:rPr>
          <w:rFonts w:ascii="Times New Roman" w:hAnsi="Times New Roman" w:cs="Times New Roman"/>
        </w:rPr>
        <w:t xml:space="preserve"> выполняется за счет и силами </w:t>
      </w:r>
      <w:r w:rsidRPr="00775400">
        <w:rPr>
          <w:rFonts w:ascii="Times New Roman" w:hAnsi="Times New Roman" w:cs="Times New Roman"/>
        </w:rPr>
        <w:t>П</w:t>
      </w:r>
      <w:r w:rsidR="005B7B15" w:rsidRPr="00775400">
        <w:rPr>
          <w:rFonts w:ascii="Times New Roman" w:hAnsi="Times New Roman" w:cs="Times New Roman"/>
        </w:rPr>
        <w:t>одрядчика</w:t>
      </w:r>
      <w:r w:rsidRPr="00775400">
        <w:rPr>
          <w:rFonts w:ascii="Times New Roman" w:hAnsi="Times New Roman" w:cs="Times New Roman"/>
        </w:rPr>
        <w:t>.</w:t>
      </w:r>
      <w:r w:rsidRPr="0080728B">
        <w:rPr>
          <w:rFonts w:ascii="Times New Roman" w:hAnsi="Times New Roman" w:cs="Times New Roman"/>
        </w:rPr>
        <w:t xml:space="preserve"> </w:t>
      </w:r>
    </w:p>
    <w:p w14:paraId="22DD4FB5" w14:textId="77777777" w:rsidR="003F053D" w:rsidRPr="0080728B" w:rsidRDefault="003F053D" w:rsidP="0080728B">
      <w:pPr>
        <w:pStyle w:val="RUS1"/>
        <w:widowControl w:val="0"/>
        <w:spacing w:before="0"/>
        <w:rPr>
          <w:rFonts w:ascii="Times New Roman" w:hAnsi="Times New Roman" w:cs="Times New Roman"/>
        </w:rPr>
      </w:pPr>
      <w:bookmarkStart w:id="11" w:name="_Toc504140760"/>
      <w:bookmarkStart w:id="12" w:name="_Toc518653248"/>
      <w:bookmarkStart w:id="13" w:name="_Ref493705058"/>
      <w:r w:rsidRPr="0080728B">
        <w:rPr>
          <w:rFonts w:ascii="Times New Roman" w:hAnsi="Times New Roman" w:cs="Times New Roman"/>
        </w:rPr>
        <w:t>Сроки выполнения Работ</w:t>
      </w:r>
      <w:bookmarkEnd w:id="11"/>
      <w:bookmarkEnd w:id="12"/>
    </w:p>
    <w:p w14:paraId="1A7BD9FE" w14:textId="7772E965" w:rsidR="00FB1E2B" w:rsidRPr="0080728B" w:rsidRDefault="00DB54E0" w:rsidP="0080728B">
      <w:pPr>
        <w:pStyle w:val="RUS11"/>
        <w:widowControl w:val="0"/>
        <w:rPr>
          <w:rFonts w:ascii="Times New Roman" w:hAnsi="Times New Roman" w:cs="Times New Roman"/>
          <w:b/>
          <w:bCs/>
          <w:i/>
        </w:rPr>
      </w:pPr>
      <w:bookmarkStart w:id="14" w:name="_Ref496634419"/>
      <w:r w:rsidRPr="0080728B">
        <w:rPr>
          <w:rFonts w:ascii="Times New Roman" w:hAnsi="Times New Roman" w:cs="Times New Roman"/>
        </w:rPr>
        <w:t xml:space="preserve">Начало </w:t>
      </w:r>
      <w:r w:rsidR="00FB1E2B" w:rsidRPr="0080728B">
        <w:rPr>
          <w:rFonts w:ascii="Times New Roman" w:hAnsi="Times New Roman" w:cs="Times New Roman"/>
        </w:rPr>
        <w:t>Работ</w:t>
      </w:r>
      <w:r w:rsidR="007368CA" w:rsidRPr="0080728B">
        <w:rPr>
          <w:rFonts w:ascii="Times New Roman" w:hAnsi="Times New Roman" w:cs="Times New Roman"/>
        </w:rPr>
        <w:t>:</w:t>
      </w:r>
      <w:r w:rsidR="00775400">
        <w:rPr>
          <w:rFonts w:ascii="Times New Roman" w:hAnsi="Times New Roman" w:cs="Times New Roman"/>
        </w:rPr>
        <w:t xml:space="preserve"> </w:t>
      </w:r>
      <w:r w:rsidR="009B0185">
        <w:rPr>
          <w:rFonts w:ascii="Times New Roman" w:hAnsi="Times New Roman" w:cs="Times New Roman"/>
        </w:rPr>
        <w:t xml:space="preserve">с даты подписания </w:t>
      </w:r>
      <w:proofErr w:type="gramStart"/>
      <w:r w:rsidR="009B0185">
        <w:rPr>
          <w:rFonts w:ascii="Times New Roman" w:hAnsi="Times New Roman" w:cs="Times New Roman"/>
        </w:rPr>
        <w:t>Договора</w:t>
      </w:r>
      <w:r w:rsidR="00775400">
        <w:rPr>
          <w:rFonts w:ascii="Times New Roman" w:hAnsi="Times New Roman" w:cs="Times New Roman"/>
        </w:rPr>
        <w:t xml:space="preserve"> </w:t>
      </w:r>
      <w:r w:rsidR="00FB1E2B" w:rsidRPr="0080728B">
        <w:rPr>
          <w:rFonts w:ascii="Times New Roman" w:hAnsi="Times New Roman" w:cs="Times New Roman"/>
        </w:rPr>
        <w:t>,</w:t>
      </w:r>
      <w:proofErr w:type="gramEnd"/>
      <w:r w:rsidR="00FB1E2B" w:rsidRPr="0080728B">
        <w:rPr>
          <w:rFonts w:ascii="Times New Roman" w:hAnsi="Times New Roman" w:cs="Times New Roman"/>
        </w:rPr>
        <w:t xml:space="preserve"> окончание Работ</w:t>
      </w:r>
      <w:r w:rsidR="007368CA" w:rsidRPr="0080728B">
        <w:rPr>
          <w:rFonts w:ascii="Times New Roman" w:hAnsi="Times New Roman" w:cs="Times New Roman"/>
        </w:rPr>
        <w:t>:</w:t>
      </w:r>
      <w:r w:rsidR="00775400">
        <w:rPr>
          <w:rFonts w:ascii="Times New Roman" w:hAnsi="Times New Roman" w:cs="Times New Roman"/>
        </w:rPr>
        <w:t xml:space="preserve"> </w:t>
      </w:r>
      <w:r w:rsidR="009B0185">
        <w:rPr>
          <w:rFonts w:ascii="Times New Roman" w:hAnsi="Times New Roman" w:cs="Times New Roman"/>
        </w:rPr>
        <w:t>15.</w:t>
      </w:r>
      <w:r w:rsidR="002C09BA">
        <w:rPr>
          <w:rFonts w:ascii="Times New Roman" w:hAnsi="Times New Roman" w:cs="Times New Roman"/>
        </w:rPr>
        <w:t>11</w:t>
      </w:r>
      <w:r w:rsidR="009B0185">
        <w:rPr>
          <w:rFonts w:ascii="Times New Roman" w:hAnsi="Times New Roman" w:cs="Times New Roman"/>
        </w:rPr>
        <w:t>.2023</w:t>
      </w:r>
      <w:r w:rsidR="00FB1E2B" w:rsidRPr="0080728B">
        <w:rPr>
          <w:rFonts w:ascii="Times New Roman" w:hAnsi="Times New Roman" w:cs="Times New Roman"/>
        </w:rPr>
        <w:t xml:space="preserve">. </w:t>
      </w:r>
      <w:r w:rsidR="00960816" w:rsidRPr="0080728B">
        <w:rPr>
          <w:rFonts w:ascii="Times New Roman" w:hAnsi="Times New Roman" w:cs="Times New Roman"/>
        </w:rPr>
        <w:t>Сроки завершения отдельных Этапов</w:t>
      </w:r>
      <w:r w:rsidR="00D13818" w:rsidRPr="0080728B">
        <w:rPr>
          <w:rFonts w:ascii="Times New Roman" w:hAnsi="Times New Roman" w:cs="Times New Roman"/>
        </w:rPr>
        <w:t xml:space="preserve"> Работ</w:t>
      </w:r>
      <w:r w:rsidR="00960816" w:rsidRPr="0080728B">
        <w:rPr>
          <w:rFonts w:ascii="Times New Roman" w:hAnsi="Times New Roman" w:cs="Times New Roman"/>
        </w:rPr>
        <w:t xml:space="preserve"> (п</w:t>
      </w:r>
      <w:r w:rsidR="00FB1E2B" w:rsidRPr="0080728B">
        <w:rPr>
          <w:rFonts w:ascii="Times New Roman" w:hAnsi="Times New Roman" w:cs="Times New Roman"/>
        </w:rPr>
        <w:t>ромежуточные сроки</w:t>
      </w:r>
      <w:r w:rsidR="00960816" w:rsidRPr="0080728B">
        <w:rPr>
          <w:rFonts w:ascii="Times New Roman" w:hAnsi="Times New Roman" w:cs="Times New Roman"/>
        </w:rPr>
        <w:t>)</w:t>
      </w:r>
      <w:r w:rsidR="00FB1E2B" w:rsidRPr="0080728B">
        <w:rPr>
          <w:rFonts w:ascii="Times New Roman" w:hAnsi="Times New Roman" w:cs="Times New Roman"/>
        </w:rPr>
        <w:t xml:space="preserve"> выполнения Работ указаны в </w:t>
      </w:r>
      <w:bookmarkEnd w:id="14"/>
      <w:r w:rsidR="00C06ADF" w:rsidRPr="006C3BAB">
        <w:rPr>
          <w:rFonts w:ascii="Times New Roman" w:hAnsi="Times New Roman" w:cs="Times New Roman"/>
          <w:b/>
        </w:rPr>
        <w:t xml:space="preserve">Приложении </w:t>
      </w:r>
      <w:r w:rsidR="00810DE4">
        <w:rPr>
          <w:rFonts w:ascii="Times New Roman" w:hAnsi="Times New Roman" w:cs="Times New Roman"/>
          <w:b/>
        </w:rPr>
        <w:t>№ 10</w:t>
      </w:r>
      <w:r w:rsidR="00C06ADF" w:rsidRPr="006C3BAB">
        <w:rPr>
          <w:rFonts w:ascii="Times New Roman" w:hAnsi="Times New Roman" w:cs="Times New Roman"/>
          <w:b/>
        </w:rPr>
        <w:t xml:space="preserve"> </w:t>
      </w:r>
      <w:r w:rsidR="00C06ADF" w:rsidRPr="006C3BAB">
        <w:rPr>
          <w:rFonts w:ascii="Times New Roman" w:hAnsi="Times New Roman" w:cs="Times New Roman"/>
          <w:b/>
        </w:rPr>
        <w:fldChar w:fldCharType="begin"/>
      </w:r>
      <w:r w:rsidR="00C06ADF" w:rsidRPr="006C3BAB">
        <w:rPr>
          <w:rFonts w:ascii="Times New Roman" w:hAnsi="Times New Roman" w:cs="Times New Roman"/>
          <w:b/>
        </w:rPr>
        <w:instrText xml:space="preserve"> REF RefSCH13_1 \h </w:instrText>
      </w:r>
      <w:r w:rsidR="0080728B" w:rsidRPr="006C3BAB">
        <w:rPr>
          <w:rFonts w:ascii="Times New Roman" w:hAnsi="Times New Roman" w:cs="Times New Roman"/>
          <w:b/>
        </w:rPr>
        <w:instrText xml:space="preserve"> \* MERGEFORMAT </w:instrText>
      </w:r>
      <w:r w:rsidR="00C06ADF" w:rsidRPr="006C3BAB">
        <w:rPr>
          <w:rFonts w:ascii="Times New Roman" w:hAnsi="Times New Roman" w:cs="Times New Roman"/>
          <w:b/>
        </w:rPr>
      </w:r>
      <w:r w:rsidR="00C06ADF" w:rsidRPr="006C3BAB">
        <w:rPr>
          <w:rFonts w:ascii="Times New Roman" w:hAnsi="Times New Roman" w:cs="Times New Roman"/>
          <w:b/>
        </w:rPr>
        <w:fldChar w:fldCharType="separate"/>
      </w:r>
      <w:r w:rsidR="00E43A57" w:rsidRPr="00923739">
        <w:rPr>
          <w:rStyle w:val="10"/>
          <w:rFonts w:ascii="Times New Roman" w:hAnsi="Times New Roman" w:cs="Times New Roman"/>
          <w:b/>
          <w:color w:val="auto"/>
          <w:sz w:val="22"/>
          <w:szCs w:val="22"/>
        </w:rPr>
        <w:t>Календарный график выполнения работ</w:t>
      </w:r>
      <w:r w:rsidR="00C06ADF" w:rsidRPr="006C3BAB">
        <w:rPr>
          <w:rFonts w:ascii="Times New Roman" w:hAnsi="Times New Roman" w:cs="Times New Roman"/>
          <w:b/>
        </w:rPr>
        <w:fldChar w:fldCharType="end"/>
      </w:r>
      <w:r w:rsidR="00C06ADF" w:rsidRPr="0080728B">
        <w:rPr>
          <w:rFonts w:ascii="Times New Roman" w:hAnsi="Times New Roman" w:cs="Times New Roman"/>
        </w:rPr>
        <w:t xml:space="preserve">. </w:t>
      </w:r>
      <w:r w:rsidR="00FB1E2B" w:rsidRPr="0080728B">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0728B">
        <w:rPr>
          <w:rFonts w:ascii="Times New Roman" w:hAnsi="Times New Roman" w:cs="Times New Roman"/>
        </w:rPr>
        <w:t xml:space="preserve">Результат </w:t>
      </w:r>
      <w:r w:rsidR="00FB1E2B" w:rsidRPr="0080728B">
        <w:rPr>
          <w:rFonts w:ascii="Times New Roman" w:hAnsi="Times New Roman" w:cs="Times New Roman"/>
        </w:rPr>
        <w:t xml:space="preserve">Работ </w:t>
      </w:r>
      <w:r w:rsidR="00960816" w:rsidRPr="0080728B">
        <w:rPr>
          <w:rFonts w:ascii="Times New Roman" w:hAnsi="Times New Roman" w:cs="Times New Roman"/>
        </w:rPr>
        <w:t>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w:t>
      </w:r>
      <w:r w:rsidR="008314A6">
        <w:rPr>
          <w:rFonts w:ascii="Times New Roman" w:hAnsi="Times New Roman" w:cs="Times New Roman"/>
        </w:rPr>
        <w:t>у акту, подписанному Заказчиком.</w:t>
      </w:r>
    </w:p>
    <w:p w14:paraId="1C66AA6F" w14:textId="77777777"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518653249"/>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14:paraId="29A530E7" w14:textId="5D3C3105" w:rsidR="00FA0DD3" w:rsidRPr="0080728B" w:rsidRDefault="00FA0DD3" w:rsidP="0080728B">
      <w:pPr>
        <w:pStyle w:val="RUS11"/>
        <w:widowControl w:val="0"/>
        <w:rPr>
          <w:rFonts w:ascii="Times New Roman" w:eastAsia="Times New Roman" w:hAnsi="Times New Roman" w:cs="Times New Roman"/>
        </w:rPr>
      </w:pPr>
      <w:bookmarkStart w:id="18" w:name="_Ref493723668"/>
      <w:bookmarkStart w:id="19" w:name="_Ref500755222"/>
      <w:bookmarkStart w:id="20" w:name="_Ref512416979"/>
      <w:r w:rsidRPr="14E0F580">
        <w:rPr>
          <w:rFonts w:ascii="Times New Roman" w:eastAsia="Times New Roman" w:hAnsi="Times New Roman" w:cs="Times New Roman"/>
        </w:rPr>
        <w:t>Цена Работ по Договору определена</w:t>
      </w:r>
      <w:r w:rsidR="00074B47" w:rsidRPr="14E0F580">
        <w:rPr>
          <w:rFonts w:ascii="Times New Roman" w:eastAsia="Times New Roman" w:hAnsi="Times New Roman" w:cs="Times New Roman"/>
        </w:rPr>
        <w:t xml:space="preserve"> в</w:t>
      </w:r>
      <w:bookmarkEnd w:id="18"/>
      <w:bookmarkEnd w:id="19"/>
      <w:bookmarkEnd w:id="20"/>
      <w:r w:rsidR="00C06ADF" w:rsidRPr="14E0F580">
        <w:rPr>
          <w:rFonts w:ascii="Times New Roman" w:eastAsia="Times New Roman" w:hAnsi="Times New Roman" w:cs="Times New Roman"/>
        </w:rPr>
        <w:t xml:space="preserve"> Приложении </w:t>
      </w:r>
      <w:r w:rsidR="00C06ADF" w:rsidRPr="14E0F580">
        <w:fldChar w:fldCharType="begin"/>
      </w:r>
      <w:r w:rsidR="00C06ADF" w:rsidRPr="0080728B">
        <w:rPr>
          <w:rFonts w:ascii="Times New Roman" w:hAnsi="Times New Roman" w:cs="Times New Roman"/>
        </w:rPr>
        <w:instrText xml:space="preserve"> REF RefSCH4_No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E43A57" w:rsidRPr="00E43A57">
        <w:rPr>
          <w:rFonts w:ascii="Times New Roman," w:eastAsia="Times New Roman," w:hAnsi="Times New Roman," w:cs="Times New Roman,"/>
          <w:b/>
          <w:bCs/>
          <w:i/>
          <w:iCs/>
        </w:rPr>
        <w:t>№ 4</w:t>
      </w:r>
      <w:r w:rsidR="00C06ADF" w:rsidRPr="14E0F580">
        <w:fldChar w:fldCharType="end"/>
      </w:r>
      <w:r w:rsidR="00C06ADF" w:rsidRPr="14E0F580">
        <w:rPr>
          <w:rFonts w:ascii="Times New Roman" w:eastAsia="Times New Roman" w:hAnsi="Times New Roman" w:cs="Times New Roman"/>
        </w:rPr>
        <w:t xml:space="preserve"> </w:t>
      </w:r>
      <w:r w:rsidR="00C06ADF" w:rsidRPr="14E0F580">
        <w:fldChar w:fldCharType="begin"/>
      </w:r>
      <w:r w:rsidR="00C06ADF" w:rsidRPr="0080728B">
        <w:rPr>
          <w:rFonts w:ascii="Times New Roman" w:hAnsi="Times New Roman" w:cs="Times New Roman"/>
        </w:rPr>
        <w:instrText xml:space="preserve"> REF RefSCH4_1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E43A57" w:rsidRPr="00E43A57">
        <w:rPr>
          <w:rFonts w:ascii="Times New Roman," w:eastAsia="Times New Roman," w:hAnsi="Times New Roman," w:cs="Times New Roman,"/>
          <w:b/>
          <w:bCs/>
        </w:rPr>
        <w:t>Протокол согласования договорной цены</w:t>
      </w:r>
      <w:r w:rsidR="00C06ADF" w:rsidRPr="14E0F580">
        <w:fldChar w:fldCharType="end"/>
      </w:r>
      <w:r w:rsidR="00C06ADF" w:rsidRPr="14E0F580">
        <w:rPr>
          <w:rFonts w:ascii="Times New Roman" w:eastAsia="Times New Roman" w:hAnsi="Times New Roman" w:cs="Times New Roman"/>
        </w:rPr>
        <w:t xml:space="preserve"> и составляет __________ рублей. </w:t>
      </w:r>
    </w:p>
    <w:p w14:paraId="4151D9D2"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2BD2CE88" w14:textId="35A427E5"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затраты на выдачу и поддержание в силе всех </w:t>
      </w:r>
      <w:r w:rsidR="00FF28CC" w:rsidRPr="0080728B">
        <w:rPr>
          <w:rFonts w:ascii="Times New Roman" w:hAnsi="Times New Roman" w:cs="Times New Roman"/>
        </w:rPr>
        <w:t>Б</w:t>
      </w:r>
      <w:r w:rsidRPr="0080728B">
        <w:rPr>
          <w:rFonts w:ascii="Times New Roman" w:hAnsi="Times New Roman" w:cs="Times New Roman"/>
        </w:rPr>
        <w:t>анковских гарантий, предусмотренных настоящим Договором, а также любые иные расходы и затраты Подрядчика, понесенные им в связи с исполнением настоящего Договора;</w:t>
      </w:r>
    </w:p>
    <w:p w14:paraId="5BB0EC59" w14:textId="77777777"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20D7F752" w14:textId="2894FD30"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сопровождение Экспертизы в соответствии с</w:t>
      </w:r>
      <w:r w:rsidR="00711CA9" w:rsidRPr="0080728B">
        <w:rPr>
          <w:rFonts w:ascii="Times New Roman" w:hAnsi="Times New Roman" w:cs="Times New Roman"/>
        </w:rPr>
        <w:t xml:space="preserve"> </w:t>
      </w:r>
      <w:r w:rsidR="00DD48EE" w:rsidRPr="0080728B">
        <w:rPr>
          <w:rFonts w:ascii="Times New Roman" w:hAnsi="Times New Roman" w:cs="Times New Roman"/>
        </w:rPr>
        <w:t>подр</w:t>
      </w:r>
      <w:r w:rsidR="008365A3" w:rsidRPr="0080728B">
        <w:rPr>
          <w:rFonts w:ascii="Times New Roman" w:hAnsi="Times New Roman" w:cs="Times New Roman"/>
        </w:rPr>
        <w:t xml:space="preserve">азделом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_Ref500770497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E43A57">
        <w:rPr>
          <w:rFonts w:ascii="Times New Roman" w:hAnsi="Times New Roman" w:cs="Times New Roman"/>
        </w:rPr>
        <w:t>30</w:t>
      </w:r>
      <w:r w:rsidR="00907D5D" w:rsidRPr="0080728B">
        <w:rPr>
          <w:rFonts w:ascii="Times New Roman" w:hAnsi="Times New Roman" w:cs="Times New Roman"/>
        </w:rPr>
        <w:fldChar w:fldCharType="end"/>
      </w:r>
      <w:r w:rsidR="00711CA9" w:rsidRPr="0080728B">
        <w:rPr>
          <w:rFonts w:ascii="Times New Roman" w:hAnsi="Times New Roman" w:cs="Times New Roman"/>
        </w:rPr>
        <w:t xml:space="preserve"> </w:t>
      </w:r>
      <w:r w:rsidRPr="0080728B">
        <w:rPr>
          <w:rFonts w:ascii="Times New Roman" w:hAnsi="Times New Roman" w:cs="Times New Roman"/>
        </w:rPr>
        <w:t>настоящего Договора, в т.ч. на представление интересов Заказчика при ее проведении, на устранение замечаний, полученных в процессе проведения Экспертизы и т.д.;</w:t>
      </w:r>
    </w:p>
    <w:p w14:paraId="1837C8E7" w14:textId="77777777" w:rsidR="00033B6C"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14:paraId="2F22FDAA" w14:textId="22070C16" w:rsidR="007E484B" w:rsidRPr="0080728B" w:rsidRDefault="007E484B"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6C6A41FD" w14:textId="3035505E" w:rsidR="00FC62EF" w:rsidRPr="0095164C" w:rsidRDefault="00033B6C" w:rsidP="0080728B">
      <w:pPr>
        <w:pStyle w:val="RUS11"/>
        <w:widowControl w:val="0"/>
        <w:numPr>
          <w:ilvl w:val="0"/>
          <w:numId w:val="14"/>
        </w:numPr>
        <w:ind w:left="993" w:hanging="426"/>
        <w:rPr>
          <w:ins w:id="21" w:author="Ивановская Елена Владимировна" w:date="2019-03-28T08:28:00Z"/>
          <w:rFonts w:ascii="Times New Roman" w:hAnsi="Times New Roman" w:cs="Times New Roman"/>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6B668E" w:rsidRPr="0080728B">
        <w:rPr>
          <w:rFonts w:ascii="Times New Roman" w:hAnsi="Times New Roman" w:cs="Times New Roman"/>
        </w:rPr>
        <w:t>[</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 xml:space="preserve">езультат </w:t>
      </w:r>
      <w:r w:rsidR="006302EE" w:rsidRPr="0080728B">
        <w:rPr>
          <w:rFonts w:ascii="Times New Roman" w:hAnsi="Times New Roman" w:cs="Times New Roman"/>
        </w:rPr>
        <w:t>Р</w:t>
      </w:r>
      <w:r w:rsidR="00030849" w:rsidRPr="0080728B">
        <w:rPr>
          <w:rFonts w:ascii="Times New Roman" w:hAnsi="Times New Roman" w:cs="Times New Roman"/>
        </w:rPr>
        <w:t>абот</w:t>
      </w:r>
      <w:r w:rsidR="00C26A7E" w:rsidRPr="0080728B">
        <w:rPr>
          <w:rFonts w:ascii="Times New Roman" w:hAnsi="Times New Roman" w:cs="Times New Roman"/>
        </w:rPr>
        <w:t xml:space="preserve"> / лицензионное вознаграждение (выбрать нужное)</w:t>
      </w:r>
      <w:r w:rsidR="006B668E" w:rsidRPr="0080728B">
        <w:rPr>
          <w:rFonts w:ascii="Times New Roman" w:hAnsi="Times New Roman" w:cs="Times New Roman"/>
        </w:rPr>
        <w:t>]</w:t>
      </w:r>
      <w:r w:rsidR="00030849" w:rsidRPr="0080728B">
        <w:rPr>
          <w:rFonts w:ascii="Times New Roman" w:hAnsi="Times New Roman" w:cs="Times New Roman"/>
        </w:rPr>
        <w:t>.</w:t>
      </w:r>
    </w:p>
    <w:p w14:paraId="3285D065" w14:textId="45C996ED" w:rsidR="002A1D0C" w:rsidRPr="008314A6" w:rsidRDefault="0095164C" w:rsidP="0095164C">
      <w:pPr>
        <w:pStyle w:val="RUS11"/>
        <w:rPr>
          <w:ins w:id="22" w:author="Ивановская Елена Владимировна" w:date="2019-03-28T08:31:00Z"/>
          <w:rFonts w:ascii="Times New Roman" w:hAnsi="Times New Roman" w:cs="Times New Roman"/>
        </w:rPr>
      </w:pPr>
      <w:ins w:id="23" w:author="Ивановская Елена Владимировна" w:date="2019-03-28T08:28:00Z">
        <w:r w:rsidRPr="008314A6">
          <w:rPr>
            <w:rFonts w:ascii="Times New Roman" w:hAnsi="Times New Roman" w:cs="Times New Roman"/>
          </w:rPr>
          <w:t xml:space="preserve"> Цена работ по договору увеличивается на НДС по ставке, установленной Н</w:t>
        </w:r>
      </w:ins>
      <w:ins w:id="24" w:author="Ивановская Елена Владимировна" w:date="2019-03-28T08:29:00Z">
        <w:r w:rsidRPr="008314A6">
          <w:rPr>
            <w:rFonts w:ascii="Times New Roman" w:hAnsi="Times New Roman" w:cs="Times New Roman"/>
          </w:rPr>
          <w:t xml:space="preserve">алоговым </w:t>
        </w:r>
      </w:ins>
      <w:r w:rsidR="008314A6" w:rsidRPr="008314A6">
        <w:rPr>
          <w:rFonts w:ascii="Times New Roman" w:hAnsi="Times New Roman" w:cs="Times New Roman"/>
        </w:rPr>
        <w:t>кодексом РФ</w:t>
      </w:r>
      <w:ins w:id="25" w:author="Ивановская Елена Владимировна" w:date="2019-03-28T08:28:00Z">
        <w:r w:rsidRPr="008314A6">
          <w:rPr>
            <w:rFonts w:ascii="Times New Roman" w:hAnsi="Times New Roman" w:cs="Times New Roman"/>
          </w:rPr>
          <w:t xml:space="preserve">. </w:t>
        </w:r>
      </w:ins>
    </w:p>
    <w:p w14:paraId="437281F1"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4EC15608"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Любые и </w:t>
      </w:r>
      <w:r w:rsidR="008314A6" w:rsidRPr="0080728B">
        <w:rPr>
          <w:rFonts w:ascii="Times New Roman" w:hAnsi="Times New Roman" w:cs="Times New Roman"/>
        </w:rPr>
        <w:t>все дополнительные расходы,</w:t>
      </w:r>
      <w:r w:rsidRPr="0080728B">
        <w:rPr>
          <w:rFonts w:ascii="Times New Roman" w:hAnsi="Times New Roman" w:cs="Times New Roman"/>
        </w:rPr>
        <w:t xml:space="preserve">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80728B" w:rsidRDefault="0011250A" w:rsidP="0080728B">
      <w:pPr>
        <w:pStyle w:val="RUS1"/>
        <w:widowControl w:val="0"/>
        <w:spacing w:before="0"/>
        <w:rPr>
          <w:rFonts w:ascii="Times New Roman" w:hAnsi="Times New Roman" w:cs="Times New Roman"/>
        </w:rPr>
      </w:pPr>
      <w:bookmarkStart w:id="26" w:name="_Ref493723332"/>
      <w:bookmarkStart w:id="27" w:name="_Toc504140762"/>
      <w:bookmarkStart w:id="28" w:name="_Toc518653250"/>
      <w:r w:rsidRPr="0080728B">
        <w:rPr>
          <w:rFonts w:ascii="Times New Roman" w:hAnsi="Times New Roman" w:cs="Times New Roman"/>
        </w:rPr>
        <w:t>Порядок и условия платежей</w:t>
      </w:r>
      <w:bookmarkEnd w:id="26"/>
      <w:bookmarkEnd w:id="27"/>
      <w:bookmarkEnd w:id="28"/>
    </w:p>
    <w:p w14:paraId="7A406471" w14:textId="6EAEC187" w:rsidR="0011250A" w:rsidRPr="0080728B" w:rsidRDefault="0011250A" w:rsidP="0080728B">
      <w:pPr>
        <w:pStyle w:val="RUS11"/>
        <w:widowControl w:val="0"/>
        <w:rPr>
          <w:rFonts w:ascii="Times New Roman" w:hAnsi="Times New Roman" w:cs="Times New Roman"/>
        </w:rPr>
      </w:pPr>
      <w:bookmarkStart w:id="29" w:name="_Ref493723351"/>
      <w:r w:rsidRPr="0080728B">
        <w:rPr>
          <w:rFonts w:ascii="Times New Roman" w:hAnsi="Times New Roman" w:cs="Times New Roman"/>
          <w:iCs/>
        </w:rPr>
        <w:t>Подрядчик</w:t>
      </w:r>
      <w:r w:rsidRPr="0080728B">
        <w:rPr>
          <w:rFonts w:ascii="Times New Roman" w:hAnsi="Times New Roman" w:cs="Times New Roman"/>
        </w:rPr>
        <w:t xml:space="preserve"> не позднее </w:t>
      </w:r>
      <w:r w:rsidR="00BE089F" w:rsidRPr="0080728B">
        <w:rPr>
          <w:rFonts w:ascii="Times New Roman" w:hAnsi="Times New Roman" w:cs="Times New Roman"/>
        </w:rPr>
        <w:t xml:space="preserve">последнего рабочего дня </w:t>
      </w:r>
      <w:r w:rsidR="002B3793" w:rsidRPr="0080728B">
        <w:rPr>
          <w:rFonts w:ascii="Times New Roman" w:hAnsi="Times New Roman" w:cs="Times New Roman"/>
        </w:rPr>
        <w:t>завершенного</w:t>
      </w:r>
      <w:r w:rsidR="00AE199C" w:rsidRPr="0080728B">
        <w:rPr>
          <w:rFonts w:ascii="Times New Roman" w:hAnsi="Times New Roman" w:cs="Times New Roman"/>
        </w:rPr>
        <w:t xml:space="preserve"> Этапа Работ</w:t>
      </w:r>
      <w:r w:rsidRPr="0080728B">
        <w:rPr>
          <w:rFonts w:ascii="Times New Roman" w:hAnsi="Times New Roman" w:cs="Times New Roman"/>
        </w:rPr>
        <w:t xml:space="preserve"> направляет Заказчику оригиналы следующих документов:</w:t>
      </w:r>
      <w:bookmarkEnd w:id="29"/>
    </w:p>
    <w:p w14:paraId="135A4E45" w14:textId="77777777" w:rsidR="00024EEB" w:rsidRPr="0080728B" w:rsidRDefault="000B4FF0" w:rsidP="0080728B">
      <w:pPr>
        <w:pStyle w:val="RUS10"/>
        <w:widowControl w:val="0"/>
        <w:rPr>
          <w:rFonts w:ascii="Times New Roman" w:hAnsi="Times New Roman" w:cs="Times New Roman"/>
        </w:rPr>
      </w:pPr>
      <w:r w:rsidRPr="0080728B">
        <w:rPr>
          <w:rFonts w:ascii="Times New Roman" w:hAnsi="Times New Roman" w:cs="Times New Roman"/>
        </w:rPr>
        <w:t>Акт о приемке выполненных р</w:t>
      </w:r>
      <w:r w:rsidR="00024EEB" w:rsidRPr="0080728B">
        <w:rPr>
          <w:rFonts w:ascii="Times New Roman" w:hAnsi="Times New Roman" w:cs="Times New Roman"/>
        </w:rPr>
        <w:t>абот, содержащий перечень выполненных Работ (в трех экземплярах);</w:t>
      </w:r>
    </w:p>
    <w:p w14:paraId="0A797347"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Справку о стоимости выполненных работ (в трех экземплярах);</w:t>
      </w:r>
    </w:p>
    <w:p w14:paraId="704825D5"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 на оплату выполненных Работ с указанием:</w:t>
      </w:r>
    </w:p>
    <w:p w14:paraId="1AE061AE"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общей стоимости выполненных Работ;</w:t>
      </w:r>
    </w:p>
    <w:p w14:paraId="2D100915"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удерживаемой в счет Гарантийного фонда;</w:t>
      </w:r>
    </w:p>
    <w:p w14:paraId="5B393F4C"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подлежащей выплате;</w:t>
      </w:r>
    </w:p>
    <w:p w14:paraId="3E3E2A31"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71E55CA2" w14:textId="7BC08363" w:rsidR="00024EEB" w:rsidRPr="0080728B" w:rsidRDefault="00024EEB" w:rsidP="0080728B">
      <w:pPr>
        <w:pStyle w:val="RUS11"/>
        <w:widowControl w:val="0"/>
        <w:rPr>
          <w:rFonts w:ascii="Times New Roman" w:hAnsi="Times New Roman" w:cs="Times New Roman"/>
        </w:rPr>
      </w:pPr>
      <w:bookmarkStart w:id="30" w:name="_Ref496615859"/>
      <w:r w:rsidRPr="0080728B">
        <w:rPr>
          <w:rFonts w:ascii="Times New Roman" w:hAnsi="Times New Roman" w:cs="Times New Roman"/>
        </w:rPr>
        <w:t xml:space="preserve">Заказчик в течение </w:t>
      </w:r>
      <w:r w:rsidR="00B04263" w:rsidRPr="0080728B">
        <w:rPr>
          <w:rFonts w:ascii="Times New Roman" w:hAnsi="Times New Roman" w:cs="Times New Roman"/>
        </w:rPr>
        <w:t xml:space="preserve">20 </w:t>
      </w:r>
      <w:r w:rsidRPr="0080728B">
        <w:rPr>
          <w:rFonts w:ascii="Times New Roman" w:hAnsi="Times New Roman" w:cs="Times New Roman"/>
        </w:rPr>
        <w:t>(</w:t>
      </w:r>
      <w:r w:rsidR="00B04263" w:rsidRPr="0080728B">
        <w:rPr>
          <w:rFonts w:ascii="Times New Roman" w:hAnsi="Times New Roman" w:cs="Times New Roman"/>
        </w:rPr>
        <w:t>двадцати</w:t>
      </w:r>
      <w:r w:rsidRPr="0080728B">
        <w:rPr>
          <w:rFonts w:ascii="Times New Roman" w:hAnsi="Times New Roman" w:cs="Times New Roman"/>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80728B">
        <w:rPr>
          <w:rFonts w:ascii="Times New Roman" w:hAnsi="Times New Roman" w:cs="Times New Roman"/>
        </w:rPr>
        <w:t>Акт о приемке выполненных работ</w:t>
      </w:r>
      <w:r w:rsidR="00C70D9D" w:rsidRPr="0080728B">
        <w:rPr>
          <w:rFonts w:ascii="Times New Roman" w:hAnsi="Times New Roman" w:cs="Times New Roman"/>
        </w:rPr>
        <w:t xml:space="preserve"> </w:t>
      </w:r>
      <w:r w:rsidRPr="0080728B">
        <w:rPr>
          <w:rFonts w:ascii="Times New Roman" w:hAnsi="Times New Roman" w:cs="Times New Roman"/>
        </w:rPr>
        <w:t xml:space="preserve">и </w:t>
      </w:r>
      <w:r w:rsidR="00B827C1" w:rsidRPr="0080728B">
        <w:rPr>
          <w:rFonts w:ascii="Times New Roman" w:hAnsi="Times New Roman" w:cs="Times New Roman"/>
        </w:rPr>
        <w:t>Справку</w:t>
      </w:r>
      <w:r w:rsidR="00A42A2F" w:rsidRPr="0080728B">
        <w:rPr>
          <w:rFonts w:ascii="Times New Roman" w:hAnsi="Times New Roman" w:cs="Times New Roman"/>
        </w:rPr>
        <w:t xml:space="preserve"> </w:t>
      </w:r>
      <w:r w:rsidRPr="0080728B">
        <w:rPr>
          <w:rFonts w:ascii="Times New Roman" w:hAnsi="Times New Roman" w:cs="Times New Roman"/>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30"/>
    </w:p>
    <w:p w14:paraId="071FB3F5" w14:textId="77777777"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2D677EBE" w14:textId="24392039" w:rsidR="00C27D4D" w:rsidRPr="0080728B" w:rsidRDefault="00C27D4D"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Если Заказчик не подписал Акт сдачи–приемки результатов выполненных работ, Акт о приемке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66477047" w14:textId="3E448D89" w:rsidR="00024EEB" w:rsidRPr="0080728B" w:rsidRDefault="00024EEB" w:rsidP="0080728B">
      <w:pPr>
        <w:pStyle w:val="RUS11"/>
        <w:widowControl w:val="0"/>
        <w:rPr>
          <w:rFonts w:ascii="Times New Roman" w:hAnsi="Times New Roman" w:cs="Times New Roman"/>
          <w:iCs/>
        </w:rPr>
      </w:pPr>
      <w:r w:rsidRPr="0080728B">
        <w:rPr>
          <w:rFonts w:ascii="Times New Roman" w:hAnsi="Times New Roman" w:cs="Times New Roman"/>
        </w:rPr>
        <w:t xml:space="preserve">Заказчик производит оплату выполненных Работ </w:t>
      </w:r>
      <w:r w:rsidRPr="0080728B">
        <w:rPr>
          <w:rFonts w:ascii="Times New Roman" w:hAnsi="Times New Roman" w:cs="Times New Roman"/>
          <w:iCs/>
        </w:rPr>
        <w:t xml:space="preserve">в течение </w:t>
      </w:r>
      <w:r w:rsidR="003979CB" w:rsidRPr="0080728B">
        <w:rPr>
          <w:rFonts w:ascii="Times New Roman" w:hAnsi="Times New Roman" w:cs="Times New Roman"/>
          <w:iCs/>
        </w:rPr>
        <w:t>6</w:t>
      </w:r>
      <w:r w:rsidRPr="0080728B">
        <w:rPr>
          <w:rFonts w:ascii="Times New Roman" w:hAnsi="Times New Roman" w:cs="Times New Roman"/>
          <w:iCs/>
        </w:rPr>
        <w:t>0 (</w:t>
      </w:r>
      <w:r w:rsidR="003979CB" w:rsidRPr="0080728B">
        <w:rPr>
          <w:rFonts w:ascii="Times New Roman" w:hAnsi="Times New Roman" w:cs="Times New Roman"/>
          <w:iCs/>
        </w:rPr>
        <w:t>шестидесяти</w:t>
      </w:r>
      <w:r w:rsidRPr="0080728B">
        <w:rPr>
          <w:rFonts w:ascii="Times New Roman" w:hAnsi="Times New Roman" w:cs="Times New Roman"/>
          <w:iCs/>
        </w:rPr>
        <w:t>) календарных дне</w:t>
      </w:r>
      <w:r w:rsidR="001613FB" w:rsidRPr="0080728B">
        <w:rPr>
          <w:rFonts w:ascii="Times New Roman" w:hAnsi="Times New Roman" w:cs="Times New Roman"/>
          <w:iCs/>
        </w:rPr>
        <w:t>й</w:t>
      </w:r>
      <w:r w:rsidR="00114172" w:rsidRPr="0080728B">
        <w:rPr>
          <w:rFonts w:ascii="Times New Roman" w:hAnsi="Times New Roman" w:cs="Times New Roman"/>
          <w:iCs/>
        </w:rPr>
        <w:t>,</w:t>
      </w:r>
      <w:r w:rsidR="001613FB" w:rsidRPr="0080728B">
        <w:rPr>
          <w:rFonts w:ascii="Times New Roman" w:hAnsi="Times New Roman" w:cs="Times New Roman"/>
          <w:iCs/>
        </w:rPr>
        <w:t xml:space="preserve"> </w:t>
      </w:r>
      <w:r w:rsidR="00114172" w:rsidRPr="0080728B">
        <w:rPr>
          <w:rFonts w:ascii="Times New Roman" w:hAnsi="Times New Roman" w:cs="Times New Roman"/>
          <w:iCs/>
        </w:rPr>
        <w:t xml:space="preserve">а субъектам малого и среднего предпринимательства – в течение 30 (тридцати) календарных дней </w:t>
      </w:r>
      <w:r w:rsidRPr="0080728B">
        <w:rPr>
          <w:rFonts w:ascii="Times New Roman" w:hAnsi="Times New Roman" w:cs="Times New Roman"/>
        </w:rPr>
        <w:t>с даты подписания Сторонами Акта о приемке выполненных работ и Справки</w:t>
      </w:r>
      <w:r w:rsidR="00ED3E67" w:rsidRPr="0080728B">
        <w:rPr>
          <w:rFonts w:ascii="Times New Roman" w:hAnsi="Times New Roman" w:cs="Times New Roman"/>
        </w:rPr>
        <w:t xml:space="preserve"> о стоимости выполненных работ.</w:t>
      </w:r>
    </w:p>
    <w:p w14:paraId="5DAB4F6C" w14:textId="5B67232C"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Подписание Заказчиком Акта о приемке выполненных работ и Справки о стоимости выполненных работ</w:t>
      </w:r>
      <w:r w:rsidR="00A42A2F" w:rsidRPr="0080728B">
        <w:rPr>
          <w:rFonts w:ascii="Times New Roman" w:hAnsi="Times New Roman" w:cs="Times New Roman"/>
        </w:rPr>
        <w:t xml:space="preserve"> </w:t>
      </w:r>
      <w:r w:rsidRPr="0080728B">
        <w:rPr>
          <w:rFonts w:ascii="Times New Roman" w:hAnsi="Times New Roman" w:cs="Times New Roman"/>
        </w:rPr>
        <w:t xml:space="preserve">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14:paraId="1012D733" w14:textId="77777777"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 xml:space="preserve">Гарантийный фонд составляет 10 (десять) процентов от Цены Работ и формируется путем удержания Заказчиком 10 (десяти) процентов Цены Работ, выполненных Подрядчиком </w:t>
      </w:r>
      <w:r w:rsidR="00A8012D" w:rsidRPr="0080728B">
        <w:rPr>
          <w:rFonts w:ascii="Times New Roman" w:hAnsi="Times New Roman" w:cs="Times New Roman"/>
        </w:rPr>
        <w:t>на каждом Этапе Работ</w:t>
      </w:r>
      <w:r w:rsidRPr="0080728B">
        <w:rPr>
          <w:rFonts w:ascii="Times New Roman" w:hAnsi="Times New Roman" w:cs="Times New Roman"/>
        </w:rPr>
        <w:t xml:space="preserve">, начиная с первого </w:t>
      </w:r>
      <w:r w:rsidR="00A8012D" w:rsidRPr="0080728B">
        <w:rPr>
          <w:rFonts w:ascii="Times New Roman" w:hAnsi="Times New Roman" w:cs="Times New Roman"/>
        </w:rPr>
        <w:t xml:space="preserve">Этапа Работ </w:t>
      </w:r>
      <w:r w:rsidRPr="0080728B">
        <w:rPr>
          <w:rFonts w:ascii="Times New Roman" w:hAnsi="Times New Roman" w:cs="Times New Roman"/>
        </w:rPr>
        <w:t>выполнения Работ.</w:t>
      </w:r>
    </w:p>
    <w:p w14:paraId="3DD687C2" w14:textId="4FEB0D66"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tab/>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5B0C295F"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7C9C0AC8"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0956A2BB"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r w:rsidR="00C01BE0" w:rsidRPr="0080728B">
        <w:rPr>
          <w:rFonts w:ascii="Times New Roman" w:hAnsi="Times New Roman" w:cs="Times New Roman"/>
          <w:b/>
          <w:color w:val="C00000"/>
        </w:rPr>
        <w:t>]</w:t>
      </w:r>
    </w:p>
    <w:p w14:paraId="09347B03"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31" w:name="_Toc504140763"/>
      <w:bookmarkStart w:id="32" w:name="_Toc518653251"/>
      <w:bookmarkStart w:id="33" w:name="_Toc504140772"/>
      <w:bookmarkStart w:id="34" w:name="_Toc518653260"/>
      <w:r>
        <w:rPr>
          <w:rFonts w:ascii="Times New Roman" w:hAnsi="Times New Roman" w:cs="Times New Roman"/>
        </w:rPr>
        <w:t xml:space="preserve">РАЗДЕЛ </w:t>
      </w:r>
      <w:r>
        <w:rPr>
          <w:rFonts w:ascii="Times New Roman" w:hAnsi="Times New Roman" w:cs="Times New Roman"/>
          <w:lang w:val="en-US"/>
        </w:rPr>
        <w:t>II</w:t>
      </w:r>
      <w:r>
        <w:rPr>
          <w:rFonts w:ascii="Times New Roman" w:hAnsi="Times New Roman" w:cs="Times New Roman"/>
        </w:rPr>
        <w:t xml:space="preserve">. </w:t>
      </w:r>
      <w:r w:rsidRPr="0080728B">
        <w:rPr>
          <w:rFonts w:ascii="Times New Roman" w:hAnsi="Times New Roman" w:cs="Times New Roman"/>
        </w:rPr>
        <w:t>ОБЩИЕ ОБЯЗАТЕЛЬСТВА СТОРОН</w:t>
      </w:r>
      <w:bookmarkEnd w:id="31"/>
      <w:bookmarkEnd w:id="32"/>
    </w:p>
    <w:p w14:paraId="3D5FCF1F" w14:textId="77777777" w:rsidR="007736FC" w:rsidRPr="0080728B" w:rsidRDefault="007736FC" w:rsidP="007736FC">
      <w:pPr>
        <w:pStyle w:val="RUS1"/>
        <w:widowControl w:val="0"/>
        <w:spacing w:before="0"/>
        <w:rPr>
          <w:rFonts w:ascii="Times New Roman" w:hAnsi="Times New Roman" w:cs="Times New Roman"/>
        </w:rPr>
      </w:pPr>
      <w:bookmarkStart w:id="35" w:name="_Toc504140764"/>
      <w:bookmarkStart w:id="36" w:name="_Toc518653252"/>
      <w:r w:rsidRPr="0080728B">
        <w:rPr>
          <w:rFonts w:ascii="Times New Roman" w:hAnsi="Times New Roman" w:cs="Times New Roman"/>
        </w:rPr>
        <w:t>Обязательства Подрядчика</w:t>
      </w:r>
      <w:bookmarkEnd w:id="35"/>
      <w:bookmarkEnd w:id="36"/>
    </w:p>
    <w:p w14:paraId="1F99B8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6746B61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 В течение [●] ([●]) календарных дней после получения от Заказчика Задания на проектирование разрабатывает программу инженерных изысканий и план выполнения проектно-изыскательских работ.</w:t>
      </w:r>
    </w:p>
    <w:p w14:paraId="1EC5BDF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2316A758" w14:textId="33ED8F26"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8314A6" w:rsidRPr="00775400">
        <w:rPr>
          <w:rFonts w:ascii="Times New Roman" w:hAnsi="Times New Roman" w:cs="Times New Roman"/>
          <w:b/>
        </w:rPr>
        <w:t>Задание на выполнение проектно-изыскательских работ</w:t>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371EAE4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2F11262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3FF059E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 Заказчику готовую Техническую документацию, имеющую положительное заключение Экспертизы.</w:t>
      </w:r>
    </w:p>
    <w:p w14:paraId="02B63A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23DC039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Pr="0080728B">
        <w:rPr>
          <w:rFonts w:ascii="Times New Roman" w:hAnsi="Times New Roman" w:cs="Times New Roman"/>
        </w:rPr>
        <w:sym w:font="Symbol" w:char="F0B7"/>
      </w:r>
      <w:r w:rsidRPr="0080728B">
        <w:rPr>
          <w:rFonts w:ascii="Times New Roman" w:hAnsi="Times New Roman" w:cs="Times New Roman"/>
        </w:rPr>
        <w:t>] ([</w:t>
      </w:r>
      <w:r w:rsidRPr="0080728B">
        <w:rPr>
          <w:rFonts w:ascii="Times New Roman" w:hAnsi="Times New Roman" w:cs="Times New Roman"/>
        </w:rPr>
        <w:sym w:font="Symbol" w:char="F0B7"/>
      </w:r>
      <w:r w:rsidRPr="0080728B">
        <w:rPr>
          <w:rFonts w:ascii="Times New Roman" w:hAnsi="Times New Roman" w:cs="Times New Roman"/>
        </w:rPr>
        <w:t>])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w:t>
      </w:r>
      <w:r w:rsidRPr="0080728B">
        <w:rPr>
          <w:rFonts w:ascii="Times New Roman" w:hAnsi="Times New Roman" w:cs="Times New Roman"/>
        </w:rPr>
        <w:sym w:font="Symbol" w:char="F0B7"/>
      </w:r>
      <w:r w:rsidRPr="0080728B">
        <w:rPr>
          <w:rFonts w:ascii="Times New Roman" w:hAnsi="Times New Roman" w:cs="Times New Roman"/>
        </w:rPr>
        <w:t>] ([</w:t>
      </w:r>
      <w:r w:rsidRPr="0080728B">
        <w:rPr>
          <w:rFonts w:ascii="Times New Roman" w:hAnsi="Times New Roman" w:cs="Times New Roman"/>
        </w:rPr>
        <w:sym w:font="Symbol" w:char="F0B7"/>
      </w:r>
      <w:r w:rsidRPr="0080728B">
        <w:rPr>
          <w:rFonts w:ascii="Times New Roman" w:hAnsi="Times New Roman" w:cs="Times New Roman"/>
        </w:rPr>
        <w:t>])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4A829FC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1038A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68DF975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64BF06A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0F6E36A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14:paraId="1232F77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т.ч. Рабочей документации.</w:t>
      </w:r>
    </w:p>
    <w:p w14:paraId="484D3BF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Использует систему управления качеством работ, сопоставимую с требованиями стандартов серии ISO9000.</w:t>
      </w:r>
    </w:p>
    <w:p w14:paraId="56017BF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11FDB6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4D58E5E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14:paraId="667895F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За 5 (пять) дней до начала Работ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14:paraId="3B1D6C9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72DC74A3" w14:textId="77777777" w:rsidR="007736FC" w:rsidRPr="0080728B" w:rsidRDefault="007736FC" w:rsidP="007736FC">
      <w:pPr>
        <w:pStyle w:val="RUS111"/>
        <w:widowControl w:val="0"/>
        <w:ind w:left="0"/>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0E737480" w14:textId="77777777" w:rsidR="007736FC" w:rsidRPr="0080728B" w:rsidRDefault="007736FC" w:rsidP="007736FC">
      <w:pPr>
        <w:pStyle w:val="RUS111"/>
        <w:widowControl w:val="0"/>
        <w:ind w:left="0"/>
        <w:rPr>
          <w:rFonts w:ascii="Times New Roman" w:hAnsi="Times New Roman" w:cs="Times New Roman"/>
        </w:rPr>
      </w:pPr>
      <w:bookmarkStart w:id="37" w:name="_Ref496268918"/>
      <w:r w:rsidRPr="0080728B">
        <w:rPr>
          <w:rFonts w:ascii="Times New Roman" w:hAnsi="Times New Roman" w:cs="Times New Roman"/>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7"/>
    </w:p>
    <w:p w14:paraId="7E48F98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требования, установленные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Выполнение Подрядчиком требований,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является существенным условием настоящего Договора.</w:t>
      </w:r>
    </w:p>
    <w:p w14:paraId="5099EEF6"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В случае выполнения Работ на территории Заказчика, Подрядчик:</w:t>
      </w:r>
    </w:p>
    <w:p w14:paraId="3C712650" w14:textId="77777777" w:rsidR="007736FC" w:rsidRPr="004A0636" w:rsidRDefault="007736FC" w:rsidP="007736FC">
      <w:pPr>
        <w:pStyle w:val="RUS111"/>
        <w:widowControl w:val="0"/>
        <w:numPr>
          <w:ilvl w:val="0"/>
          <w:numId w:val="25"/>
        </w:numPr>
        <w:rPr>
          <w:rFonts w:ascii="Times New Roman" w:hAnsi="Times New Roman" w:cs="Times New Roman"/>
        </w:rPr>
      </w:pPr>
      <w:r w:rsidRPr="004A0636">
        <w:rPr>
          <w:rFonts w:ascii="Times New Roman" w:hAnsi="Times New Roman" w:cs="Times New Roman"/>
        </w:rPr>
        <w:t xml:space="preserve">выполняет требования, установленные в Приложении № 10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w:t>
      </w:r>
      <w:r w:rsidRPr="004A0636">
        <w:rPr>
          <w:rFonts w:ascii="Times New Roman" w:hAnsi="Times New Roman" w:cs="Times New Roman"/>
          <w:b/>
        </w:rPr>
        <w:t xml:space="preserve">с Разделом </w:t>
      </w:r>
      <w:r w:rsidRPr="004A0636">
        <w:rPr>
          <w:rFonts w:ascii="Times New Roman" w:hAnsi="Times New Roman" w:cs="Times New Roman"/>
          <w:b/>
        </w:rPr>
        <w:fldChar w:fldCharType="begin"/>
      </w:r>
      <w:r w:rsidRPr="004A0636">
        <w:rPr>
          <w:rFonts w:ascii="Times New Roman" w:hAnsi="Times New Roman" w:cs="Times New Roman"/>
          <w:b/>
        </w:rPr>
        <w:instrText xml:space="preserve"> REF RefSCH7_No \h  \* MERGEFORMAT </w:instrText>
      </w:r>
      <w:r w:rsidRPr="004A0636">
        <w:rPr>
          <w:rFonts w:ascii="Times New Roman" w:hAnsi="Times New Roman" w:cs="Times New Roman"/>
          <w:b/>
        </w:rPr>
      </w:r>
      <w:r w:rsidRPr="004A0636">
        <w:rPr>
          <w:rFonts w:ascii="Times New Roman" w:hAnsi="Times New Roman" w:cs="Times New Roman"/>
          <w:b/>
        </w:rPr>
        <w:fldChar w:fldCharType="separate"/>
      </w:r>
      <w:r w:rsidRPr="004A0636">
        <w:rPr>
          <w:rFonts w:ascii="Times New Roman" w:hAnsi="Times New Roman" w:cs="Times New Roman"/>
          <w:b/>
          <w:i/>
        </w:rPr>
        <w:t>№ 7</w:t>
      </w:r>
      <w:r w:rsidRPr="004A0636">
        <w:rPr>
          <w:rFonts w:ascii="Times New Roman" w:hAnsi="Times New Roman" w:cs="Times New Roman"/>
          <w:b/>
        </w:rPr>
        <w:fldChar w:fldCharType="end"/>
      </w:r>
      <w:r w:rsidRPr="004A0636">
        <w:rPr>
          <w:rFonts w:ascii="Times New Roman" w:hAnsi="Times New Roman" w:cs="Times New Roman"/>
          <w:b/>
        </w:rPr>
        <w:t xml:space="preserve"> Приложения № 10 </w:t>
      </w:r>
      <w:r w:rsidRPr="004A0636">
        <w:rPr>
          <w:rFonts w:ascii="Times New Roman" w:hAnsi="Times New Roman" w:cs="Times New Roman"/>
          <w:b/>
        </w:rPr>
        <w:fldChar w:fldCharType="begin"/>
      </w:r>
      <w:r w:rsidRPr="004A0636">
        <w:rPr>
          <w:rFonts w:ascii="Times New Roman" w:hAnsi="Times New Roman" w:cs="Times New Roman"/>
          <w:b/>
        </w:rPr>
        <w:instrText xml:space="preserve"> REF RefSCH7_1 \h  \* MERGEFORMAT </w:instrText>
      </w:r>
      <w:r w:rsidRPr="004A0636">
        <w:rPr>
          <w:rFonts w:ascii="Times New Roman" w:hAnsi="Times New Roman" w:cs="Times New Roman"/>
          <w:b/>
        </w:rPr>
      </w:r>
      <w:r w:rsidRPr="004A0636">
        <w:rPr>
          <w:rFonts w:ascii="Times New Roman" w:hAnsi="Times New Roman" w:cs="Times New Roman"/>
          <w:b/>
        </w:rPr>
        <w:fldChar w:fldCharType="separate"/>
      </w:r>
      <w:r w:rsidRPr="004A0636">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4A0636">
        <w:rPr>
          <w:rFonts w:ascii="Times New Roman" w:hAnsi="Times New Roman" w:cs="Times New Roman"/>
          <w:b/>
        </w:rPr>
        <w:fldChar w:fldCharType="end"/>
      </w:r>
      <w:r w:rsidRPr="004A0636">
        <w:rPr>
          <w:rFonts w:ascii="Times New Roman" w:hAnsi="Times New Roman" w:cs="Times New Roman"/>
        </w:rPr>
        <w:t>;</w:t>
      </w:r>
    </w:p>
    <w:p w14:paraId="5BD7A7D3" w14:textId="77777777" w:rsidR="007736FC" w:rsidRPr="004A0636" w:rsidRDefault="007736FC" w:rsidP="007736FC">
      <w:pPr>
        <w:pStyle w:val="RUS111"/>
        <w:widowControl w:val="0"/>
        <w:numPr>
          <w:ilvl w:val="0"/>
          <w:numId w:val="25"/>
        </w:numPr>
        <w:rPr>
          <w:rFonts w:ascii="Times New Roman" w:hAnsi="Times New Roman" w:cs="Times New Roman"/>
        </w:rPr>
      </w:pPr>
      <w:r w:rsidRPr="004A0636">
        <w:rPr>
          <w:rFonts w:ascii="Times New Roman" w:hAnsi="Times New Roman" w:cs="Times New Roman"/>
        </w:rPr>
        <w:t xml:space="preserve">обеспечивает выполнение требований, установленных в Приложении № 11 </w:t>
      </w:r>
      <w:r w:rsidRPr="004A0636">
        <w:rPr>
          <w:rFonts w:ascii="Times New Roman" w:hAnsi="Times New Roman" w:cs="Times New Roman"/>
        </w:rPr>
        <w:fldChar w:fldCharType="begin"/>
      </w:r>
      <w:r w:rsidRPr="004A0636">
        <w:rPr>
          <w:rFonts w:ascii="Times New Roman" w:hAnsi="Times New Roman" w:cs="Times New Roman"/>
        </w:rPr>
        <w:instrText xml:space="preserve"> REF RefSCH12_1 \h  \* MERGEFORMAT </w:instrText>
      </w:r>
      <w:r w:rsidRPr="004A0636">
        <w:rPr>
          <w:rFonts w:ascii="Times New Roman" w:hAnsi="Times New Roman" w:cs="Times New Roman"/>
        </w:rPr>
      </w:r>
      <w:r w:rsidRPr="004A0636">
        <w:rPr>
          <w:rFonts w:ascii="Times New Roman" w:hAnsi="Times New Roman" w:cs="Times New Roman"/>
        </w:rPr>
        <w:fldChar w:fldCharType="separate"/>
      </w:r>
      <w:r w:rsidRPr="004A0636">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Pr="004A0636">
        <w:rPr>
          <w:rFonts w:ascii="Times New Roman" w:hAnsi="Times New Roman" w:cs="Times New Roman"/>
        </w:rPr>
        <w:fldChar w:fldCharType="end"/>
      </w:r>
      <w:r w:rsidRPr="004A0636">
        <w:rPr>
          <w:rFonts w:ascii="Times New Roman" w:hAnsi="Times New Roman" w:cs="Times New Roman"/>
        </w:rPr>
        <w:t>. За нарушение указанных требований Подрядчик обязан уплатить Заказчику штраф в соответствии с условиями данного Соглашения;</w:t>
      </w:r>
    </w:p>
    <w:p w14:paraId="7B4E1E8B" w14:textId="77777777" w:rsidR="007736FC" w:rsidRPr="0080728B" w:rsidRDefault="007736FC" w:rsidP="007736FC">
      <w:pPr>
        <w:pStyle w:val="RUS111"/>
        <w:widowControl w:val="0"/>
        <w:numPr>
          <w:ilvl w:val="0"/>
          <w:numId w:val="25"/>
        </w:numPr>
        <w:rPr>
          <w:rFonts w:ascii="Times New Roman" w:hAnsi="Times New Roman" w:cs="Times New Roman"/>
        </w:rPr>
      </w:pPr>
      <w:r w:rsidRPr="004A0636">
        <w:rPr>
          <w:rFonts w:ascii="Times New Roman" w:hAnsi="Times New Roman" w:cs="Times New Roman"/>
        </w:rPr>
        <w:t>обеспечивает при производстве Работ соблюдение санитарных норм и культуры труда: исключает возможность хранения</w:t>
      </w:r>
      <w:r w:rsidRPr="0080728B">
        <w:rPr>
          <w:rFonts w:ascii="Times New Roman" w:hAnsi="Times New Roman" w:cs="Times New Roman"/>
        </w:rPr>
        <w:t xml:space="preserve">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отведенными местами для курения;</w:t>
      </w:r>
    </w:p>
    <w:p w14:paraId="7EF6B2FA" w14:textId="408E8F81" w:rsidR="007736FC" w:rsidRPr="0080728B" w:rsidRDefault="007736FC" w:rsidP="00487FF1">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4" w:history="1">
        <w:r w:rsidR="00487FF1" w:rsidRPr="00487FF1">
          <w:rPr>
            <w:rStyle w:val="ad"/>
            <w:b/>
            <w:i/>
          </w:rPr>
          <w:t>https://www.eurosib-td.ru/ru/zakupki-rabot-i-uslug/dokumenty.php</w:t>
        </w:r>
      </w:hyperlink>
      <w:r w:rsidRPr="00487FF1">
        <w:rPr>
          <w:rFonts w:ascii="Times New Roman" w:hAnsi="Times New Roman" w:cs="Times New Roman"/>
          <w:b/>
          <w:i/>
        </w:rPr>
        <w:t>.</w:t>
      </w:r>
    </w:p>
    <w:p w14:paraId="593D2405" w14:textId="77777777" w:rsidR="007736FC" w:rsidRPr="0080728B" w:rsidRDefault="007736FC" w:rsidP="007736FC">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199BAF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iCs/>
        </w:rPr>
        <w:t xml:space="preserve">Обеспечивает сопровождение </w:t>
      </w:r>
      <w:r w:rsidRPr="0080728B">
        <w:rPr>
          <w:rFonts w:ascii="Times New Roman" w:hAnsi="Times New Roman" w:cs="Times New Roman"/>
        </w:rPr>
        <w:t>прохождения Экспертизы и получение положительного заключения Экспертизы.</w:t>
      </w:r>
    </w:p>
    <w:p w14:paraId="04B2541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485082B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период выполнения Работ по настоящему Договору предварительно согласовывает с Заказчиком технические решения, явно не указанные в Задании на проектирование, если существуют </w:t>
      </w:r>
      <w:proofErr w:type="spellStart"/>
      <w:r w:rsidRPr="0080728B">
        <w:rPr>
          <w:rFonts w:ascii="Times New Roman" w:hAnsi="Times New Roman" w:cs="Times New Roman"/>
        </w:rPr>
        <w:t>равнооптимальные</w:t>
      </w:r>
      <w:proofErr w:type="spellEnd"/>
      <w:r w:rsidRPr="0080728B">
        <w:rPr>
          <w:rFonts w:ascii="Times New Roman" w:hAnsi="Times New Roman" w:cs="Times New Roman"/>
        </w:rPr>
        <w:t xml:space="preserve"> аналоги.</w:t>
      </w:r>
    </w:p>
    <w:p w14:paraId="53B3A58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2DE33B30"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передачу обязанностей по договорам, заключенным с Субподрядными </w:t>
      </w:r>
      <w:r w:rsidRPr="004A0636">
        <w:rPr>
          <w:rFonts w:ascii="Times New Roman" w:hAnsi="Times New Roman" w:cs="Times New Roman"/>
        </w:rPr>
        <w:t>организациями в рамках исполнения обязанностей по Договору, третьему лицу, указанному Заказчиком;</w:t>
      </w:r>
    </w:p>
    <w:p w14:paraId="01626AEC"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37AC81FA"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0032E08"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509E8E2" w14:textId="200CC45D" w:rsidR="007736FC" w:rsidRPr="00F63C52" w:rsidRDefault="00944750" w:rsidP="007736FC">
      <w:pPr>
        <w:pStyle w:val="RUS111"/>
        <w:ind w:left="0"/>
        <w:rPr>
          <w:rFonts w:ascii="Times New Roman" w:hAnsi="Times New Roman" w:cs="Times New Roman"/>
          <w:highlight w:val="cyan"/>
        </w:rPr>
      </w:pPr>
      <w:r w:rsidRPr="00944750">
        <w:rPr>
          <w:rFonts w:ascii="Times New Roman" w:hAnsi="Times New Roman" w:cs="Times New Roman"/>
          <w:highlight w:val="cyan"/>
        </w:rPr>
        <w:t>Предоставляет Заказчику не реже 1 раза в месяц или до момента прекращения работ отчетность по охране труда по унифицированной форме (Приложение № 1</w:t>
      </w:r>
      <w:r>
        <w:rPr>
          <w:rFonts w:ascii="Times New Roman" w:hAnsi="Times New Roman" w:cs="Times New Roman"/>
          <w:highlight w:val="cyan"/>
        </w:rPr>
        <w:t>3</w:t>
      </w:r>
      <w:r w:rsidRPr="00944750">
        <w:rPr>
          <w:rFonts w:ascii="Times New Roman" w:hAnsi="Times New Roman" w:cs="Times New Roman"/>
          <w:highlight w:val="cyan"/>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1</w:t>
      </w:r>
      <w:r>
        <w:rPr>
          <w:rFonts w:ascii="Times New Roman" w:hAnsi="Times New Roman" w:cs="Times New Roman"/>
          <w:highlight w:val="cyan"/>
        </w:rPr>
        <w:t>0</w:t>
      </w:r>
      <w:r w:rsidRPr="00944750">
        <w:rPr>
          <w:rFonts w:ascii="Times New Roman" w:hAnsi="Times New Roman" w:cs="Times New Roman"/>
          <w:highlight w:val="cyan"/>
        </w:rPr>
        <w:t xml:space="preserve"> к Договору</w:t>
      </w:r>
      <w:r w:rsidR="007736FC" w:rsidRPr="00F63C52">
        <w:rPr>
          <w:rFonts w:ascii="Times New Roman" w:hAnsi="Times New Roman" w:cs="Times New Roman"/>
          <w:highlight w:val="cyan"/>
        </w:rPr>
        <w:t xml:space="preserve">. </w:t>
      </w:r>
    </w:p>
    <w:p w14:paraId="2838093C" w14:textId="77777777" w:rsidR="007736FC" w:rsidRPr="004A0636" w:rsidRDefault="007736FC" w:rsidP="007736FC">
      <w:pPr>
        <w:pStyle w:val="RUS111"/>
        <w:widowControl w:val="0"/>
        <w:numPr>
          <w:ilvl w:val="0"/>
          <w:numId w:val="0"/>
        </w:numPr>
        <w:ind w:left="567"/>
        <w:rPr>
          <w:rFonts w:ascii="Times New Roman" w:hAnsi="Times New Roman" w:cs="Times New Roman"/>
        </w:rPr>
      </w:pPr>
    </w:p>
    <w:p w14:paraId="08C70231" w14:textId="77777777" w:rsidR="007736FC" w:rsidRPr="004A0636" w:rsidRDefault="007736FC" w:rsidP="007736FC">
      <w:pPr>
        <w:pStyle w:val="RUS1"/>
        <w:widowControl w:val="0"/>
        <w:spacing w:before="0"/>
        <w:rPr>
          <w:rFonts w:ascii="Times New Roman" w:hAnsi="Times New Roman" w:cs="Times New Roman"/>
        </w:rPr>
      </w:pPr>
      <w:bookmarkStart w:id="38" w:name="_Toc504140765"/>
      <w:bookmarkStart w:id="39" w:name="_Toc518653253"/>
      <w:r w:rsidRPr="004A0636">
        <w:rPr>
          <w:rFonts w:ascii="Times New Roman" w:hAnsi="Times New Roman" w:cs="Times New Roman"/>
        </w:rPr>
        <w:t>Права Подрядчика</w:t>
      </w:r>
      <w:bookmarkEnd w:id="38"/>
      <w:bookmarkEnd w:id="39"/>
    </w:p>
    <w:p w14:paraId="55ABB88A" w14:textId="77777777" w:rsidR="007736FC" w:rsidRPr="004A0636" w:rsidRDefault="007736FC" w:rsidP="007736FC">
      <w:pPr>
        <w:pStyle w:val="RUS11"/>
        <w:widowControl w:val="0"/>
        <w:rPr>
          <w:rFonts w:ascii="Times New Roman" w:hAnsi="Times New Roman" w:cs="Times New Roman"/>
        </w:rPr>
      </w:pPr>
      <w:r w:rsidRPr="004A0636">
        <w:rPr>
          <w:rFonts w:ascii="Times New Roman" w:hAnsi="Times New Roman" w:cs="Times New Roman"/>
        </w:rPr>
        <w:t>Подрядчик вправе:</w:t>
      </w:r>
    </w:p>
    <w:p w14:paraId="37D35C7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14:paraId="428E8B35" w14:textId="7A20F0DA" w:rsidR="007736FC" w:rsidRPr="00487FF1" w:rsidRDefault="007736FC" w:rsidP="00487FF1">
      <w:pPr>
        <w:pStyle w:val="RUS111"/>
        <w:ind w:left="0"/>
        <w:rPr>
          <w:rFonts w:ascii="Times New Roman" w:hAnsi="Times New Roman" w:cs="Times New Roman"/>
        </w:rPr>
      </w:pPr>
      <w:r w:rsidRPr="00487FF1">
        <w:rPr>
          <w:rFonts w:ascii="Times New Roman" w:hAnsi="Times New Roman" w:cs="Times New Roman"/>
        </w:rPr>
        <w:t>Иметь доступ своего персонала к Объекту в целях выполнения обязательств по настоящему Договору в соответствии с Порядком пропускного и внутриобъектового режима, опубликованным на официальном сайте Заказчика</w:t>
      </w:r>
      <w:r w:rsidR="00487FF1" w:rsidRPr="00487FF1">
        <w:rPr>
          <w:rFonts w:ascii="Times New Roman" w:hAnsi="Times New Roman" w:cs="Times New Roman"/>
        </w:rPr>
        <w:t xml:space="preserve"> </w:t>
      </w:r>
      <w:hyperlink r:id="rId15" w:history="1">
        <w:r w:rsidR="00487FF1" w:rsidRPr="00487FF1">
          <w:rPr>
            <w:rStyle w:val="ad"/>
            <w:rFonts w:ascii="Times New Roman" w:hAnsi="Times New Roman" w:cs="Times New Roman"/>
          </w:rPr>
          <w:t>https://www.eurosib-td.ru/ru/zakupki-rabot-i-uslug/dokumenty.php</w:t>
        </w:r>
      </w:hyperlink>
      <w:r w:rsidR="00487FF1" w:rsidRPr="00487FF1">
        <w:rPr>
          <w:rFonts w:ascii="Times New Roman" w:hAnsi="Times New Roman" w:cs="Times New Roman"/>
        </w:rPr>
        <w:t xml:space="preserve">  </w:t>
      </w:r>
      <w:r w:rsidRPr="00487FF1">
        <w:rPr>
          <w:rFonts w:ascii="Times New Roman" w:hAnsi="Times New Roman" w:cs="Times New Roman"/>
        </w:rPr>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Pr="00487FF1">
        <w:rPr>
          <w:rFonts w:ascii="Times New Roman" w:hAnsi="Times New Roman" w:cs="Times New Roman"/>
          <w:b/>
        </w:rPr>
        <w:t>Разделом 7 (</w:t>
      </w:r>
      <w:r w:rsidRPr="00487FF1">
        <w:rPr>
          <w:rFonts w:ascii="Times New Roman" w:hAnsi="Times New Roman" w:cs="Times New Roman"/>
          <w:b/>
        </w:rPr>
        <w:fldChar w:fldCharType="begin"/>
      </w:r>
      <w:r w:rsidRPr="00487FF1">
        <w:rPr>
          <w:rFonts w:ascii="Times New Roman" w:hAnsi="Times New Roman" w:cs="Times New Roman"/>
          <w:b/>
        </w:rPr>
        <w:instrText xml:space="preserve"> REF RefSCH7_1 \h  \* MERGEFORMAT </w:instrText>
      </w:r>
      <w:r w:rsidRPr="00487FF1">
        <w:rPr>
          <w:rFonts w:ascii="Times New Roman" w:hAnsi="Times New Roman" w:cs="Times New Roman"/>
          <w:b/>
        </w:rPr>
      </w:r>
      <w:r w:rsidRPr="00487FF1">
        <w:rPr>
          <w:rFonts w:ascii="Times New Roman" w:hAnsi="Times New Roman" w:cs="Times New Roman"/>
          <w:b/>
        </w:rPr>
        <w:fldChar w:fldCharType="separate"/>
      </w:r>
      <w:r w:rsidRPr="00487FF1">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487FF1">
        <w:rPr>
          <w:rFonts w:ascii="Times New Roman" w:hAnsi="Times New Roman" w:cs="Times New Roman"/>
          <w:b/>
        </w:rPr>
        <w:fldChar w:fldCharType="end"/>
      </w:r>
      <w:r w:rsidRPr="00487FF1">
        <w:rPr>
          <w:rFonts w:ascii="Times New Roman" w:hAnsi="Times New Roman" w:cs="Times New Roman"/>
          <w:b/>
        </w:rPr>
        <w:t>)</w:t>
      </w:r>
      <w:r w:rsidRPr="00487FF1">
        <w:rPr>
          <w:rFonts w:ascii="Times New Roman" w:hAnsi="Times New Roman" w:cs="Times New Roman"/>
        </w:rPr>
        <w:t xml:space="preserve"> </w:t>
      </w:r>
      <w:r w:rsidRPr="00487FF1">
        <w:rPr>
          <w:rFonts w:ascii="Times New Roman" w:hAnsi="Times New Roman" w:cs="Times New Roman"/>
          <w:b/>
        </w:rPr>
        <w:t>Приложения № 10 к Договору .</w:t>
      </w:r>
    </w:p>
    <w:p w14:paraId="717F4B8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Требовать оплаты Заказчиком надлежащим образом выполненного и сданного Заказчику объема Работ в соответствии с Договором.</w:t>
      </w:r>
    </w:p>
    <w:p w14:paraId="3B80E9E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5B9B4DB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14:paraId="700141CA" w14:textId="77777777" w:rsidR="007736FC" w:rsidRPr="0080728B" w:rsidRDefault="007736FC" w:rsidP="007736FC">
      <w:pPr>
        <w:pStyle w:val="RUS1"/>
        <w:widowControl w:val="0"/>
        <w:spacing w:before="0"/>
        <w:rPr>
          <w:rFonts w:ascii="Times New Roman" w:hAnsi="Times New Roman" w:cs="Times New Roman"/>
        </w:rPr>
      </w:pPr>
      <w:bookmarkStart w:id="40" w:name="_Toc504140766"/>
      <w:bookmarkStart w:id="41" w:name="_Toc518653254"/>
      <w:r w:rsidRPr="0080728B">
        <w:rPr>
          <w:rFonts w:ascii="Times New Roman" w:hAnsi="Times New Roman" w:cs="Times New Roman"/>
        </w:rPr>
        <w:t>Обязательства Заказчика</w:t>
      </w:r>
      <w:bookmarkEnd w:id="40"/>
      <w:bookmarkEnd w:id="41"/>
    </w:p>
    <w:p w14:paraId="7B45DA3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w:t>
      </w:r>
    </w:p>
    <w:p w14:paraId="41D074B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751ABED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Передает Подрядчику Исходные данные.</w:t>
      </w:r>
    </w:p>
    <w:p w14:paraId="1E180B95"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w:t>
      </w:r>
      <w:r w:rsidRPr="004A0636">
        <w:rPr>
          <w:rFonts w:ascii="Times New Roman" w:hAnsi="Times New Roman" w:cs="Times New Roman"/>
        </w:rPr>
        <w:t>Подрядчику в разумные сроки об изменении в перечне Представителей Заказчика.</w:t>
      </w:r>
    </w:p>
    <w:p w14:paraId="1B812614"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требований </w:t>
      </w:r>
      <w:r w:rsidRPr="004A0636">
        <w:rPr>
          <w:rFonts w:ascii="Times New Roman" w:hAnsi="Times New Roman" w:cs="Times New Roman"/>
          <w:b/>
        </w:rPr>
        <w:t>Раздела 7 (</w:t>
      </w:r>
      <w:r w:rsidRPr="004A0636">
        <w:rPr>
          <w:rFonts w:ascii="Times New Roman" w:hAnsi="Times New Roman" w:cs="Times New Roman"/>
          <w:b/>
        </w:rPr>
        <w:fldChar w:fldCharType="begin"/>
      </w:r>
      <w:r w:rsidRPr="004A0636">
        <w:rPr>
          <w:rFonts w:ascii="Times New Roman" w:hAnsi="Times New Roman" w:cs="Times New Roman"/>
          <w:b/>
        </w:rPr>
        <w:instrText xml:space="preserve"> REF RefSCH7_1 \h  \* MERGEFORMAT </w:instrText>
      </w:r>
      <w:r w:rsidRPr="004A0636">
        <w:rPr>
          <w:rFonts w:ascii="Times New Roman" w:hAnsi="Times New Roman" w:cs="Times New Roman"/>
          <w:b/>
        </w:rPr>
      </w:r>
      <w:r w:rsidRPr="004A0636">
        <w:rPr>
          <w:rFonts w:ascii="Times New Roman" w:hAnsi="Times New Roman" w:cs="Times New Roman"/>
          <w:b/>
        </w:rPr>
        <w:fldChar w:fldCharType="separate"/>
      </w:r>
      <w:r w:rsidRPr="004A0636">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4A0636">
        <w:rPr>
          <w:rFonts w:ascii="Times New Roman" w:hAnsi="Times New Roman" w:cs="Times New Roman"/>
          <w:b/>
        </w:rPr>
        <w:fldChar w:fldCharType="end"/>
      </w:r>
      <w:r w:rsidRPr="004A0636">
        <w:rPr>
          <w:rFonts w:ascii="Times New Roman" w:hAnsi="Times New Roman" w:cs="Times New Roman"/>
          <w:b/>
        </w:rPr>
        <w:t>)</w:t>
      </w:r>
      <w:r w:rsidRPr="004A0636">
        <w:rPr>
          <w:rFonts w:ascii="Times New Roman" w:hAnsi="Times New Roman" w:cs="Times New Roman"/>
        </w:rPr>
        <w:t xml:space="preserve"> </w:t>
      </w:r>
      <w:r w:rsidRPr="004A0636">
        <w:rPr>
          <w:rFonts w:ascii="Times New Roman" w:hAnsi="Times New Roman" w:cs="Times New Roman"/>
          <w:b/>
        </w:rPr>
        <w:t>Приложения № 10 к Договору .</w:t>
      </w:r>
    </w:p>
    <w:p w14:paraId="449E83AA" w14:textId="77777777" w:rsidR="007736FC" w:rsidRPr="0080728B"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Привлекает Подрядчика к участию в деле по иску, предъявленному к Заказчику третьим лицом в связи</w:t>
      </w:r>
      <w:r w:rsidRPr="0080728B">
        <w:rPr>
          <w:rFonts w:ascii="Times New Roman" w:hAnsi="Times New Roman" w:cs="Times New Roman"/>
        </w:rPr>
        <w:t xml:space="preserve"> с недостатками Результата Работ.</w:t>
      </w:r>
    </w:p>
    <w:p w14:paraId="102DE5A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4BD009CA" w14:textId="77777777" w:rsidR="007736FC" w:rsidRPr="0080728B" w:rsidRDefault="007736FC" w:rsidP="007736FC">
      <w:pPr>
        <w:pStyle w:val="RUS1"/>
        <w:widowControl w:val="0"/>
        <w:spacing w:before="0"/>
        <w:rPr>
          <w:rFonts w:ascii="Times New Roman" w:hAnsi="Times New Roman" w:cs="Times New Roman"/>
        </w:rPr>
      </w:pPr>
      <w:bookmarkStart w:id="42" w:name="_Toc504140767"/>
      <w:bookmarkStart w:id="43" w:name="_Toc518653255"/>
      <w:r w:rsidRPr="0080728B">
        <w:rPr>
          <w:rFonts w:ascii="Times New Roman" w:hAnsi="Times New Roman" w:cs="Times New Roman"/>
        </w:rPr>
        <w:t>Права Заказчика</w:t>
      </w:r>
      <w:bookmarkEnd w:id="42"/>
      <w:bookmarkEnd w:id="43"/>
    </w:p>
    <w:p w14:paraId="0714673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вправе:</w:t>
      </w:r>
    </w:p>
    <w:p w14:paraId="34C8AB35"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14:paraId="115CDE4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32C740D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210EB6F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p>
    <w:p w14:paraId="4C8F0E0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Отказаться от приемки и оплаты Работ, если Подрядчиком не будет предоставлен Заказчику полный комплект документов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1A27FE"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317D02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23C2CC3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14:paraId="03200F87" w14:textId="77777777" w:rsidR="007736FC" w:rsidRPr="0080728B" w:rsidRDefault="007736FC" w:rsidP="007736FC">
      <w:pPr>
        <w:pStyle w:val="RUS1"/>
        <w:widowControl w:val="0"/>
        <w:spacing w:before="0"/>
        <w:rPr>
          <w:rFonts w:ascii="Times New Roman" w:hAnsi="Times New Roman" w:cs="Times New Roman"/>
        </w:rPr>
      </w:pPr>
      <w:bookmarkStart w:id="44" w:name="_Toc504140768"/>
      <w:bookmarkStart w:id="45" w:name="_Toc518653256"/>
      <w:r w:rsidRPr="0080728B">
        <w:rPr>
          <w:rFonts w:ascii="Times New Roman" w:hAnsi="Times New Roman" w:cs="Times New Roman"/>
        </w:rPr>
        <w:t>Персонал Подрядчика</w:t>
      </w:r>
      <w:bookmarkEnd w:id="44"/>
      <w:bookmarkEnd w:id="45"/>
    </w:p>
    <w:p w14:paraId="00006977"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14:paraId="2ADAAF4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22833EB6"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_Ref493725629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12</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00981C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или территорию Заказчика,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_Ref496284723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C58814"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6" w:name="_Toc504140769"/>
      <w:bookmarkStart w:id="47" w:name="_Toc518653257"/>
      <w:r w:rsidRPr="0080728B">
        <w:rPr>
          <w:rFonts w:ascii="Times New Roman" w:hAnsi="Times New Roman" w:cs="Times New Roman"/>
        </w:rPr>
        <w:t>Членство в саморегулируемой организации</w:t>
      </w:r>
      <w:bookmarkEnd w:id="46"/>
      <w:bookmarkEnd w:id="47"/>
    </w:p>
    <w:p w14:paraId="600226F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течение всего срока действия Договора Подрядчик и привлеченные им Субподрядные организации (если применимо) должны быть членами соответствующей саморегулируемой организации в области инженерных изысканий,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14:paraId="4D9EB78D"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8" w:name="_Ref493725629"/>
      <w:bookmarkStart w:id="49" w:name="_Toc504140770"/>
      <w:bookmarkStart w:id="50" w:name="_Toc518653258"/>
      <w:r w:rsidRPr="0080728B">
        <w:rPr>
          <w:rFonts w:ascii="Times New Roman" w:hAnsi="Times New Roman" w:cs="Times New Roman"/>
        </w:rPr>
        <w:t>Привлечение Субподрядных организаций</w:t>
      </w:r>
      <w:bookmarkEnd w:id="48"/>
      <w:bookmarkEnd w:id="49"/>
      <w:bookmarkEnd w:id="50"/>
    </w:p>
    <w:p w14:paraId="5CF47323"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_Ref513219265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12.2</w:t>
      </w:r>
      <w:r w:rsidRPr="0080728B">
        <w:rPr>
          <w:rFonts w:ascii="Times New Roman" w:hAnsi="Times New Roman" w:cs="Times New Roman"/>
        </w:rPr>
        <w:fldChar w:fldCharType="end"/>
      </w:r>
      <w:r w:rsidRPr="0080728B">
        <w:rPr>
          <w:rFonts w:ascii="Times New Roman" w:hAnsi="Times New Roman" w:cs="Times New Roman"/>
        </w:rPr>
        <w:t>-</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_Ref513219272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8F1FA88" w14:textId="77777777" w:rsidR="007736FC" w:rsidRPr="0080728B" w:rsidRDefault="007736FC" w:rsidP="007736FC">
      <w:pPr>
        <w:pStyle w:val="RUS11"/>
        <w:widowControl w:val="0"/>
        <w:rPr>
          <w:rFonts w:ascii="Times New Roman" w:hAnsi="Times New Roman" w:cs="Times New Roman"/>
        </w:rPr>
      </w:pPr>
      <w:bookmarkStart w:id="51"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1"/>
    </w:p>
    <w:p w14:paraId="6624EDB3" w14:textId="77777777" w:rsidR="007736FC" w:rsidRPr="0080728B" w:rsidRDefault="007736FC" w:rsidP="007736FC">
      <w:pPr>
        <w:pStyle w:val="RUS11"/>
        <w:widowControl w:val="0"/>
        <w:rPr>
          <w:rFonts w:ascii="Times New Roman" w:hAnsi="Times New Roman" w:cs="Times New Roman"/>
        </w:rPr>
      </w:pPr>
      <w:bookmarkStart w:id="52" w:name="_Ref513219272"/>
      <w:r w:rsidRPr="0080728B">
        <w:rPr>
          <w:rFonts w:ascii="Times New Roman" w:hAnsi="Times New Roman" w:cs="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52"/>
    </w:p>
    <w:p w14:paraId="31BFD20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полное наименование, адрес, банковские реквизиты Субподрядной организации;</w:t>
      </w:r>
    </w:p>
    <w:p w14:paraId="26E8525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работы; </w:t>
      </w:r>
    </w:p>
    <w:p w14:paraId="39ACD07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35C649C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130974B8"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6CCF825E"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 </w:t>
      </w:r>
    </w:p>
    <w:p w14:paraId="6FC953F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19A658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1D93D0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4AA870DA"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Копии документов должны быть надлежащим образом удостоверены.</w:t>
      </w:r>
    </w:p>
    <w:p w14:paraId="3AFE39FB"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4603236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Субподрядная организация должна соответствовать [, в частности,] следующим требованиям:</w:t>
      </w:r>
    </w:p>
    <w:p w14:paraId="017222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должна отсутствовать просроченная задолженность по уплате налогов и сборов;</w:t>
      </w:r>
    </w:p>
    <w:p w14:paraId="12AAFA2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444BC06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2920F5A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707D4C6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 / или материально-технической базой для выполнения Работ;</w:t>
      </w:r>
    </w:p>
    <w:p w14:paraId="11E9F1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56DCD7F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715724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371AA54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443762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7B178196"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FD3612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проведения Заказчиком проверки документации и / или деятельности Субподрядной организации, связанной с исполнением Договора;</w:t>
      </w:r>
    </w:p>
    <w:p w14:paraId="7B42491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информацию об обязанности Подрядчика передать надлежаще заверенную копию договора Заказчику;</w:t>
      </w:r>
    </w:p>
    <w:p w14:paraId="38FBCF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14:paraId="2F5CE58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19DDD5B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несет ответственность за достоверность предоставленных документации и сведений, а также за наличие у Субподрядных организаций сертификатов, лицензий, допусков и / или иных разрешений, необходимых</w:t>
      </w:r>
      <w:r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E5CA25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[Объем Работ, выполняемых собственными силами Подрядчика (без привлечения Субподрядных организаций) должен составлять не менее [●] ([●]) процентов объема Работ, указанных в Задании на проектирование].</w:t>
      </w:r>
    </w:p>
    <w:p w14:paraId="72CE0EF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662229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Цены Работ в следующих случаях: </w:t>
      </w:r>
    </w:p>
    <w:p w14:paraId="479DE2E5"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0F16402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выявление недостоверности сведений и / или документации, предоставленной Заказчику для согласования Субподрядной организации; </w:t>
      </w:r>
    </w:p>
    <w:p w14:paraId="63A83DF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85EC54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76C2779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необходимых для выполнения Работ.</w:t>
      </w:r>
    </w:p>
    <w:p w14:paraId="1D72333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4124C0A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момент подписания Сторонами Акта сдачи-приемки результатов выполненных работ Подрядчик предоставляет Заказчику заверенную Субподрядной организацией и Подрядчиком копию договора с Субподрядной организацией.</w:t>
      </w:r>
    </w:p>
    <w:p w14:paraId="39FF3BB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0FA33AD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14:paraId="04153602"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осуществляет Подрядчик.</w:t>
      </w:r>
    </w:p>
    <w:p w14:paraId="3CC58D6B" w14:textId="77777777" w:rsidR="007736FC" w:rsidRPr="0080728B" w:rsidRDefault="007736FC" w:rsidP="007736FC">
      <w:pPr>
        <w:pStyle w:val="RUS1"/>
        <w:widowControl w:val="0"/>
        <w:spacing w:before="0"/>
        <w:rPr>
          <w:rFonts w:ascii="Times New Roman" w:hAnsi="Times New Roman" w:cs="Times New Roman"/>
        </w:rPr>
      </w:pPr>
      <w:bookmarkStart w:id="53" w:name="_Toc504140771"/>
      <w:bookmarkStart w:id="54" w:name="_Toc518653259"/>
      <w:r w:rsidRPr="0080728B">
        <w:rPr>
          <w:rFonts w:ascii="Times New Roman" w:hAnsi="Times New Roman" w:cs="Times New Roman"/>
        </w:rPr>
        <w:t>Исходные данные</w:t>
      </w:r>
      <w:bookmarkEnd w:id="53"/>
      <w:bookmarkEnd w:id="54"/>
    </w:p>
    <w:p w14:paraId="01CF1F8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01F98033" w14:textId="77777777" w:rsidR="007736FC" w:rsidRPr="0080728B" w:rsidRDefault="007736FC" w:rsidP="007736FC">
      <w:pPr>
        <w:pStyle w:val="RUS11"/>
        <w:widowControl w:val="0"/>
        <w:rPr>
          <w:rFonts w:ascii="Times New Roman" w:hAnsi="Times New Roman" w:cs="Times New Roman"/>
        </w:rPr>
      </w:pPr>
      <w:bookmarkStart w:id="55"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55"/>
    </w:p>
    <w:p w14:paraId="5BB7C532" w14:textId="77777777" w:rsidR="007736FC" w:rsidRPr="0080728B" w:rsidRDefault="007736FC" w:rsidP="007736FC">
      <w:pPr>
        <w:pStyle w:val="RUS11"/>
        <w:widowControl w:val="0"/>
        <w:rPr>
          <w:rFonts w:ascii="Times New Roman" w:hAnsi="Times New Roman" w:cs="Times New Roman"/>
        </w:rPr>
      </w:pPr>
      <w:bookmarkStart w:id="56" w:name="_Ref493722979"/>
      <w:r w:rsidRPr="0080728B">
        <w:rPr>
          <w:rFonts w:ascii="Times New Roman" w:hAnsi="Times New Roman" w:cs="Times New Roman"/>
        </w:rPr>
        <w:t>[В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56"/>
    </w:p>
    <w:p w14:paraId="3415077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25CD5A65" w14:textId="77777777" w:rsidR="007736FC" w:rsidRPr="0080728B" w:rsidRDefault="007736FC" w:rsidP="007736FC">
      <w:pPr>
        <w:pStyle w:val="RUS11"/>
        <w:widowControl w:val="0"/>
        <w:rPr>
          <w:rFonts w:ascii="Times New Roman" w:hAnsi="Times New Roman" w:cs="Times New Roman"/>
        </w:rPr>
      </w:pPr>
      <w:bookmarkStart w:id="57" w:name="_Ref493722964"/>
      <w:r w:rsidRPr="0080728B">
        <w:rPr>
          <w:rFonts w:ascii="Times New Roman" w:hAnsi="Times New Roman" w:cs="Times New Roman"/>
        </w:rPr>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7"/>
    </w:p>
    <w:p w14:paraId="5211A490" w14:textId="77777777" w:rsidR="007736FC" w:rsidRPr="0080728B" w:rsidRDefault="007736FC" w:rsidP="007736FC">
      <w:pPr>
        <w:pStyle w:val="RUS11"/>
        <w:widowControl w:val="0"/>
        <w:rPr>
          <w:rFonts w:ascii="Times New Roman" w:hAnsi="Times New Roman" w:cs="Times New Roman"/>
        </w:rPr>
      </w:pPr>
      <w:bookmarkStart w:id="58"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_Ref493722964 \r  \* MERGEFORMAT </w:instrText>
      </w:r>
      <w:r w:rsidRPr="0080728B">
        <w:rPr>
          <w:rFonts w:ascii="Times New Roman" w:hAnsi="Times New Roman" w:cs="Times New Roman"/>
        </w:rPr>
        <w:fldChar w:fldCharType="separate"/>
      </w:r>
      <w:r w:rsidRPr="0080728B">
        <w:rPr>
          <w:rFonts w:ascii="Times New Roman" w:hAnsi="Times New Roman" w:cs="Times New Roman"/>
        </w:rPr>
        <w:t>13.5</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Pr="0080728B">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8"/>
    </w:p>
    <w:p w14:paraId="09E31A4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Неполучение Заказчиком уведомления Подрядчика о Дефектах Исходных данных в срок, указанный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Pr="0080728B">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6873FA32" w14:textId="77777777" w:rsidR="007736FC" w:rsidRPr="0080728B" w:rsidRDefault="007736FC" w:rsidP="007736FC">
      <w:pPr>
        <w:pStyle w:val="RUS11"/>
        <w:widowControl w:val="0"/>
        <w:rPr>
          <w:rFonts w:ascii="Times New Roman" w:hAnsi="Times New Roman" w:cs="Times New Roman"/>
        </w:rPr>
      </w:pPr>
      <w:bookmarkStart w:id="59" w:name="_Ref493723053"/>
      <w:r w:rsidRPr="0080728B">
        <w:rPr>
          <w:rFonts w:ascii="Times New Roman" w:hAnsi="Times New Roman" w:cs="Times New Roman"/>
        </w:rPr>
        <w:t xml:space="preserve">Подрядчик несет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Pr="0080728B">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срок, и не имеет права на увеличение сметы или увеличение Цены Работ, если Стороны не достигнут соглашения об ином.</w:t>
      </w:r>
      <w:bookmarkEnd w:id="59"/>
      <w:r w:rsidRPr="0080728B">
        <w:rPr>
          <w:rFonts w:ascii="Times New Roman" w:hAnsi="Times New Roman" w:cs="Times New Roman"/>
        </w:rPr>
        <w:t>]</w:t>
      </w:r>
    </w:p>
    <w:p w14:paraId="4452394A"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216C9FA8" w14:textId="77777777" w:rsidR="007736FC" w:rsidRPr="0080728B" w:rsidRDefault="007736FC" w:rsidP="007736FC">
      <w:pPr>
        <w:pStyle w:val="RUS11"/>
        <w:widowControl w:val="0"/>
        <w:rPr>
          <w:rFonts w:ascii="Times New Roman" w:hAnsi="Times New Roman" w:cs="Times New Roman"/>
        </w:rPr>
      </w:pPr>
      <w:bookmarkStart w:id="60"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60"/>
    </w:p>
    <w:p w14:paraId="7C212CB3" w14:textId="77777777" w:rsidR="00D56A84" w:rsidRPr="0080728B" w:rsidRDefault="00D56A84" w:rsidP="00D56A84">
      <w:pPr>
        <w:pStyle w:val="a"/>
        <w:widowControl w:val="0"/>
        <w:numPr>
          <w:ilvl w:val="0"/>
          <w:numId w:val="0"/>
        </w:numPr>
        <w:spacing w:before="0"/>
        <w:rPr>
          <w:rFonts w:ascii="Times New Roman" w:hAnsi="Times New Roman" w:cs="Times New Roman"/>
        </w:rPr>
      </w:pPr>
      <w:bookmarkStart w:id="61" w:name="_Hlt500771388"/>
      <w:bookmarkStart w:id="62" w:name="_Toc504140776"/>
      <w:bookmarkStart w:id="63" w:name="_Toc518653266"/>
      <w:bookmarkEnd w:id="33"/>
      <w:bookmarkEnd w:id="34"/>
      <w:bookmarkEnd w:id="61"/>
      <w:r>
        <w:rPr>
          <w:rFonts w:ascii="Times New Roman" w:hAnsi="Times New Roman" w:cs="Times New Roman"/>
        </w:rPr>
        <w:t xml:space="preserve">РАЗДЕЛ </w:t>
      </w:r>
      <w:r>
        <w:rPr>
          <w:rFonts w:ascii="Times New Roman" w:hAnsi="Times New Roman" w:cs="Times New Roman"/>
          <w:lang w:val="en-US"/>
        </w:rPr>
        <w:t>III</w:t>
      </w:r>
      <w:r>
        <w:rPr>
          <w:rFonts w:ascii="Times New Roman" w:hAnsi="Times New Roman" w:cs="Times New Roman"/>
        </w:rPr>
        <w:t xml:space="preserve">. </w:t>
      </w:r>
      <w:r w:rsidRPr="0080728B">
        <w:rPr>
          <w:rFonts w:ascii="Times New Roman" w:hAnsi="Times New Roman" w:cs="Times New Roman"/>
        </w:rPr>
        <w:t>ОРГАНИЗАЦИЯ РАБОТ</w:t>
      </w:r>
    </w:p>
    <w:p w14:paraId="1FBCD214" w14:textId="77777777" w:rsidR="00D56A84" w:rsidRPr="0080728B" w:rsidRDefault="00D56A84" w:rsidP="00D56A84">
      <w:pPr>
        <w:pStyle w:val="RUS1"/>
        <w:widowControl w:val="0"/>
        <w:spacing w:before="0"/>
        <w:rPr>
          <w:rFonts w:ascii="Times New Roman" w:hAnsi="Times New Roman" w:cs="Times New Roman"/>
        </w:rPr>
      </w:pPr>
      <w:bookmarkStart w:id="64" w:name="_Toc504140773"/>
      <w:bookmarkStart w:id="65" w:name="_Toc518653261"/>
      <w:r w:rsidRPr="0080728B">
        <w:rPr>
          <w:rFonts w:ascii="Times New Roman" w:hAnsi="Times New Roman" w:cs="Times New Roman"/>
        </w:rPr>
        <w:t>Порядок осуществления и приемки работ</w:t>
      </w:r>
      <w:bookmarkEnd w:id="64"/>
      <w:bookmarkEnd w:id="65"/>
    </w:p>
    <w:p w14:paraId="29D41745"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Подрядчик приступает к выполнению Работ в соответствии с Заданием на проектирование (Приложение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eastAsiaTheme="minorEastAsia"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488D68EA"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_Ref496615859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5.7</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14:paraId="73FEB158" w14:textId="77777777" w:rsidR="00D56A84" w:rsidRPr="0080728B" w:rsidRDefault="00D56A84" w:rsidP="00D56A84">
      <w:pPr>
        <w:pStyle w:val="RUS11"/>
        <w:widowControl w:val="0"/>
        <w:rPr>
          <w:rFonts w:ascii="Times New Roman" w:hAnsi="Times New Roman" w:cs="Times New Roman"/>
        </w:rPr>
      </w:pPr>
      <w:bookmarkStart w:id="66" w:name="_Hlt500771216"/>
      <w:bookmarkStart w:id="67" w:name="_Hlt500771237"/>
      <w:bookmarkStart w:id="68" w:name="_Ref500756479"/>
      <w:bookmarkStart w:id="69" w:name="_Ref513219314"/>
      <w:bookmarkEnd w:id="66"/>
      <w:bookmarkEnd w:id="67"/>
      <w:r w:rsidRPr="0080728B">
        <w:rPr>
          <w:rFonts w:ascii="Times New Roman" w:hAnsi="Times New Roman" w:cs="Times New Roman"/>
        </w:rPr>
        <w:t xml:space="preserve">В части сметной документации Заказчику </w:t>
      </w:r>
      <w:bookmarkEnd w:id="68"/>
      <w:r w:rsidRPr="0080728B">
        <w:rPr>
          <w:rFonts w:ascii="Times New Roman" w:hAnsi="Times New Roman" w:cs="Times New Roman"/>
        </w:rPr>
        <w:t>передается документация в соответствии с «Требованиями к сметной документации в составе ПИР» ПАО «Иркутскэнерго».</w:t>
      </w:r>
      <w:bookmarkEnd w:id="69"/>
    </w:p>
    <w:p w14:paraId="0CE68318"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К Акту сдачи-приемки результатов выполненных работ, Акту о приемке выполненных [Работ / Этапа Работ] и Справке о стоимости выполненных Работ, Подрядчик прилагает Техническую документацию, разработанную в ходе выполнения [Работ / Этапа Работ] по настоящему Договору, документы, предусмотренные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1.1.19</w:t>
      </w:r>
      <w:r w:rsidRPr="0080728B">
        <w:rPr>
          <w:rFonts w:ascii="Times New Roman" w:hAnsi="Times New Roman" w:cs="Times New Roman"/>
        </w:rPr>
        <w:fldChar w:fldCharType="end"/>
      </w:r>
      <w:r w:rsidRPr="0080728B">
        <w:rPr>
          <w:rFonts w:ascii="Times New Roman" w:hAnsi="Times New Roman" w:cs="Times New Roman"/>
        </w:rPr>
        <w:t xml:space="preserve">,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(если Предмет Договора предусматривает подготовку Проектной или Рабочей документации) настоящего Договора, а также результаты Экспертизы, если ее проведение предусмотрено условиями Договора и / или законом или отраслевыми правилами и стандартами.</w:t>
      </w:r>
    </w:p>
    <w:p w14:paraId="023FE898"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p>
    <w:p w14:paraId="68CABD86" w14:textId="77777777"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44D5A143" w14:textId="77777777"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1.1.19</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и иными положениями Договора.</w:t>
      </w:r>
    </w:p>
    <w:p w14:paraId="5298612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согласованный срок.</w:t>
      </w:r>
    </w:p>
    <w:p w14:paraId="3AD4F362"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1689CFFE" w14:textId="77777777" w:rsidR="00D56A84" w:rsidRPr="0080728B" w:rsidRDefault="00D56A84" w:rsidP="00D56A84">
      <w:pPr>
        <w:pStyle w:val="RUS11"/>
        <w:widowControl w:val="0"/>
        <w:rPr>
          <w:rFonts w:ascii="Times New Roman" w:hAnsi="Times New Roman" w:cs="Times New Roman"/>
        </w:rPr>
      </w:pPr>
      <w:bookmarkStart w:id="70" w:name="_Ref513483168"/>
      <w:r w:rsidRPr="0080728B">
        <w:rPr>
          <w:rFonts w:ascii="Times New Roman" w:hAnsi="Times New Roman" w:cs="Times New Roman"/>
        </w:rPr>
        <w:t>Стороны понимают и признают, что подписание Заказчиком Акта сдачи-приемки результатов выполненных работ,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bookmarkEnd w:id="70"/>
    </w:p>
    <w:p w14:paraId="3FFD1180"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A952740"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привлечь независимую экспертную организацию для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_Ref513483168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14.8</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770FB496"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08FE5B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1B6D5842" w14:textId="77777777" w:rsidR="00D56A84" w:rsidRPr="0080728B" w:rsidRDefault="00D56A84" w:rsidP="00D56A84">
      <w:pPr>
        <w:pStyle w:val="RUS1"/>
        <w:widowControl w:val="0"/>
        <w:spacing w:before="0"/>
        <w:rPr>
          <w:rFonts w:ascii="Times New Roman" w:hAnsi="Times New Roman" w:cs="Times New Roman"/>
        </w:rPr>
      </w:pPr>
      <w:bookmarkStart w:id="71" w:name="_Toc518653262"/>
      <w:r w:rsidRPr="0080728B">
        <w:rPr>
          <w:rFonts w:ascii="Times New Roman" w:hAnsi="Times New Roman" w:cs="Times New Roman"/>
        </w:rPr>
        <w:t>Качество выполнения Работ и контроль качества</w:t>
      </w:r>
      <w:bookmarkEnd w:id="71"/>
    </w:p>
    <w:p w14:paraId="4CDF9239"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37F9820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14:paraId="79FE20E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Заказчик вправе вмешаться в </w:t>
      </w:r>
      <w:proofErr w:type="gramStart"/>
      <w:r w:rsidRPr="0080728B">
        <w:rPr>
          <w:rFonts w:ascii="Times New Roman" w:hAnsi="Times New Roman" w:cs="Times New Roman"/>
        </w:rPr>
        <w:t>выполнение  Работ</w:t>
      </w:r>
      <w:proofErr w:type="gramEnd"/>
      <w:r w:rsidRPr="0080728B">
        <w:rPr>
          <w:rFonts w:ascii="Times New Roman" w:hAnsi="Times New Roman" w:cs="Times New Roman"/>
        </w:rPr>
        <w:t>, если Подрядчик и / или Субподрядная организация:</w:t>
      </w:r>
    </w:p>
    <w:p w14:paraId="2541405F"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534F392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214F7ECE"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01C07A2F" w14:textId="77777777" w:rsidR="00D56A84" w:rsidRPr="0080728B" w:rsidRDefault="00D56A84" w:rsidP="00D56A84">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501C0C47" w14:textId="77777777" w:rsidR="00D56A84" w:rsidRPr="0080728B" w:rsidRDefault="00D56A84" w:rsidP="00D56A84">
      <w:pPr>
        <w:pStyle w:val="RUS1"/>
        <w:widowControl w:val="0"/>
        <w:spacing w:before="0"/>
        <w:rPr>
          <w:rFonts w:ascii="Times New Roman" w:hAnsi="Times New Roman" w:cs="Times New Roman"/>
        </w:rPr>
      </w:pPr>
      <w:bookmarkStart w:id="72" w:name="_Toc518653263"/>
      <w:r w:rsidRPr="0080728B">
        <w:rPr>
          <w:rFonts w:ascii="Times New Roman" w:hAnsi="Times New Roman" w:cs="Times New Roman"/>
        </w:rPr>
        <w:t>Устранение недостатков в период выполнения Работ</w:t>
      </w:r>
      <w:bookmarkEnd w:id="72"/>
    </w:p>
    <w:p w14:paraId="5F0FEA44"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Подрядчик устраняет за свой счет все дефекты, выявленные в процессе </w:t>
      </w:r>
      <w:proofErr w:type="gramStart"/>
      <w:r w:rsidRPr="0080728B">
        <w:rPr>
          <w:rFonts w:ascii="Times New Roman" w:hAnsi="Times New Roman" w:cs="Times New Roman"/>
        </w:rPr>
        <w:t>выполнения  Работ</w:t>
      </w:r>
      <w:proofErr w:type="gramEnd"/>
      <w:r w:rsidRPr="0080728B">
        <w:rPr>
          <w:rFonts w:ascii="Times New Roman" w:hAnsi="Times New Roman" w:cs="Times New Roman"/>
        </w:rPr>
        <w:t>.</w:t>
      </w:r>
    </w:p>
    <w:p w14:paraId="009B27D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B535318"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26A79537" w14:textId="77777777" w:rsidR="00D56A84" w:rsidRPr="0080728B" w:rsidRDefault="00D56A84" w:rsidP="00D56A84">
      <w:pPr>
        <w:pStyle w:val="RUS111"/>
        <w:widowControl w:val="0"/>
        <w:numPr>
          <w:ilvl w:val="0"/>
          <w:numId w:val="25"/>
        </w:numPr>
        <w:rPr>
          <w:rFonts w:ascii="Times New Roman" w:hAnsi="Times New Roman" w:cs="Times New Roman"/>
          <w:iCs/>
        </w:rPr>
      </w:pPr>
      <w:r w:rsidRPr="0080728B">
        <w:rPr>
          <w:rFonts w:ascii="Times New Roman" w:hAnsi="Times New Roman" w:cs="Times New Roman"/>
        </w:rPr>
        <w:t>потребовать от Подрядчика безвозмездного</w:t>
      </w:r>
      <w:r w:rsidRPr="0080728B">
        <w:rPr>
          <w:rFonts w:ascii="Times New Roman" w:hAnsi="Times New Roman" w:cs="Times New Roman"/>
          <w:iCs/>
        </w:rPr>
        <w:t xml:space="preserve"> устранения недостатков в срок, указанный Заказчиком (при этом продление общего срока производства Работ не производится);</w:t>
      </w:r>
    </w:p>
    <w:p w14:paraId="06142797" w14:textId="77777777" w:rsidR="00D56A84" w:rsidRPr="0080728B" w:rsidRDefault="00D56A84" w:rsidP="00D56A84">
      <w:pPr>
        <w:pStyle w:val="RUS111"/>
        <w:widowControl w:val="0"/>
        <w:numPr>
          <w:ilvl w:val="0"/>
          <w:numId w:val="25"/>
        </w:numPr>
        <w:rPr>
          <w:rFonts w:ascii="Times New Roman" w:hAnsi="Times New Roman" w:cs="Times New Roman"/>
          <w:iCs/>
        </w:rPr>
      </w:pPr>
      <w:r w:rsidRPr="0080728B">
        <w:rPr>
          <w:rFonts w:ascii="Times New Roman" w:hAnsi="Times New Roman" w:cs="Times New Roman"/>
        </w:rPr>
        <w:t>потребовать от Подрядчика соразмерного</w:t>
      </w:r>
      <w:r w:rsidRPr="0080728B">
        <w:rPr>
          <w:rFonts w:ascii="Times New Roman" w:hAnsi="Times New Roman" w:cs="Times New Roman"/>
          <w:iCs/>
        </w:rPr>
        <w:t xml:space="preserve"> уменьшения Цены Работ;</w:t>
      </w:r>
    </w:p>
    <w:p w14:paraId="4E3F7FB5" w14:textId="77777777"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73" w:name="_Toc496879570"/>
      <w:bookmarkEnd w:id="73"/>
    </w:p>
    <w:p w14:paraId="751310E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77C5910"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Дефектов Исходных данных;</w:t>
      </w:r>
    </w:p>
    <w:p w14:paraId="7871B16C"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3CB06AC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56FC44F4" w14:textId="77777777" w:rsidR="00D56A84" w:rsidRPr="0080728B" w:rsidRDefault="00D56A84" w:rsidP="00D56A84">
      <w:pPr>
        <w:pStyle w:val="RUS1"/>
        <w:widowControl w:val="0"/>
        <w:spacing w:before="0"/>
        <w:rPr>
          <w:rFonts w:ascii="Times New Roman" w:hAnsi="Times New Roman" w:cs="Times New Roman"/>
        </w:rPr>
      </w:pPr>
      <w:bookmarkStart w:id="74" w:name="_Toc504140774"/>
      <w:bookmarkStart w:id="75" w:name="_Toc518653264"/>
      <w:r w:rsidRPr="0080728B">
        <w:rPr>
          <w:rFonts w:ascii="Times New Roman" w:hAnsi="Times New Roman" w:cs="Times New Roman"/>
        </w:rPr>
        <w:t>Изменение Работ</w:t>
      </w:r>
      <w:bookmarkEnd w:id="74"/>
      <w:bookmarkEnd w:id="75"/>
    </w:p>
    <w:p w14:paraId="26EE327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1B13A3D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14:paraId="5B80BB4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созданного на основе Технической документации;</w:t>
      </w:r>
    </w:p>
    <w:p w14:paraId="749C9223"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359F4DA3" w14:textId="77777777" w:rsidR="00D56A84" w:rsidRPr="0080728B" w:rsidRDefault="00D56A84" w:rsidP="00D56A84">
      <w:pPr>
        <w:pStyle w:val="RUS1"/>
        <w:widowControl w:val="0"/>
        <w:spacing w:before="0"/>
        <w:rPr>
          <w:rFonts w:ascii="Times New Roman" w:hAnsi="Times New Roman" w:cs="Times New Roman"/>
        </w:rPr>
      </w:pPr>
      <w:bookmarkStart w:id="76" w:name="_Toc504140775"/>
      <w:bookmarkStart w:id="77" w:name="_Toc518653265"/>
      <w:bookmarkStart w:id="78" w:name="_Ref493704750"/>
      <w:r w:rsidRPr="0080728B">
        <w:rPr>
          <w:rFonts w:ascii="Times New Roman" w:hAnsi="Times New Roman" w:cs="Times New Roman"/>
        </w:rPr>
        <w:t>Дополнительные Работы</w:t>
      </w:r>
      <w:bookmarkEnd w:id="76"/>
      <w:bookmarkEnd w:id="77"/>
    </w:p>
    <w:p w14:paraId="3B72490C"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Дополнительные работы, под которыми Стороны понимают Работы, не учтенные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2A691B3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 объемов Работ в течение 2 (двух) календарных дней с момента выявления необходимых дополнительных Работ. Объем дополнительных Работ определяется дополнительным соглашением к настоящему Договору.</w:t>
      </w:r>
    </w:p>
    <w:bookmarkEnd w:id="78"/>
    <w:p w14:paraId="68081629" w14:textId="2166C9B5" w:rsidR="00AD1BAD" w:rsidRPr="0080728B" w:rsidRDefault="008B4354" w:rsidP="008B4354">
      <w:pPr>
        <w:pStyle w:val="a"/>
        <w:widowControl w:val="0"/>
        <w:numPr>
          <w:ilvl w:val="0"/>
          <w:numId w:val="0"/>
        </w:numPr>
        <w:spacing w:before="0"/>
        <w:rPr>
          <w:rFonts w:ascii="Times New Roman" w:hAnsi="Times New Roman" w:cs="Times New Roman"/>
        </w:rPr>
      </w:pPr>
      <w:r>
        <w:rPr>
          <w:rFonts w:ascii="Times New Roman" w:hAnsi="Times New Roman" w:cs="Times New Roman"/>
        </w:rPr>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62"/>
      <w:bookmarkEnd w:id="63"/>
    </w:p>
    <w:p w14:paraId="194717C9" w14:textId="77777777" w:rsidR="00D94937" w:rsidRPr="0080728B" w:rsidRDefault="00AD1BAD" w:rsidP="0080728B">
      <w:pPr>
        <w:pStyle w:val="RUS1"/>
        <w:widowControl w:val="0"/>
        <w:spacing w:before="0"/>
        <w:rPr>
          <w:rFonts w:ascii="Times New Roman" w:hAnsi="Times New Roman" w:cs="Times New Roman"/>
        </w:rPr>
      </w:pPr>
      <w:bookmarkStart w:id="79" w:name="_Toc504140777"/>
      <w:bookmarkStart w:id="80" w:name="_Toc518653267"/>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79"/>
      <w:bookmarkEnd w:id="80"/>
    </w:p>
    <w:p w14:paraId="57683B48" w14:textId="58837722" w:rsidR="00324736" w:rsidRPr="0080728B" w:rsidRDefault="00324736" w:rsidP="0080728B">
      <w:pPr>
        <w:pStyle w:val="RUS11"/>
        <w:widowControl w:val="0"/>
        <w:rPr>
          <w:rFonts w:ascii="Times New Roman" w:hAnsi="Times New Roman" w:cs="Times New Roman"/>
        </w:rPr>
      </w:pPr>
      <w:bookmarkStart w:id="81"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81"/>
    </w:p>
    <w:p w14:paraId="54B71B03" w14:textId="502E7992"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0F942479"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4147FC64" w14:textId="77777777" w:rsidR="00874085" w:rsidRPr="0080728B" w:rsidRDefault="00AD1BAD" w:rsidP="0080728B">
      <w:pPr>
        <w:pStyle w:val="RUS1"/>
        <w:widowControl w:val="0"/>
        <w:spacing w:before="0"/>
        <w:rPr>
          <w:rFonts w:ascii="Times New Roman" w:hAnsi="Times New Roman" w:cs="Times New Roman"/>
        </w:rPr>
      </w:pPr>
      <w:bookmarkStart w:id="82" w:name="_Toc504140778"/>
      <w:bookmarkStart w:id="83" w:name="_Toc518653268"/>
      <w:r w:rsidRPr="0080728B">
        <w:rPr>
          <w:rFonts w:ascii="Times New Roman" w:hAnsi="Times New Roman" w:cs="Times New Roman"/>
        </w:rPr>
        <w:t>Распределение прав на результаты интеллектуальной деятельности</w:t>
      </w:r>
      <w:bookmarkEnd w:id="82"/>
      <w:bookmarkEnd w:id="83"/>
    </w:p>
    <w:p w14:paraId="01AA5848" w14:textId="77777777" w:rsidR="007854F9" w:rsidRPr="0080728B" w:rsidRDefault="007854F9" w:rsidP="0080728B">
      <w:pPr>
        <w:pStyle w:val="RUS11"/>
        <w:widowControl w:val="0"/>
        <w:rPr>
          <w:rFonts w:ascii="Times New Roman" w:hAnsi="Times New Roman" w:cs="Times New Roman"/>
        </w:rPr>
      </w:pPr>
      <w:bookmarkStart w:id="84" w:name="_Ref493723459"/>
      <w:r w:rsidRPr="0080728B">
        <w:rPr>
          <w:rFonts w:ascii="Times New Roman" w:hAnsi="Times New Roman" w:cs="Times New Roman"/>
        </w:rPr>
        <w:t>Подрядчик гарантирует, что выполнение Работ не нарушает интеллектуальные права третьих лиц.</w:t>
      </w:r>
      <w:bookmarkEnd w:id="84"/>
    </w:p>
    <w:p w14:paraId="7F096E5C" w14:textId="7ADCB4A2" w:rsidR="007854F9" w:rsidRPr="0080728B" w:rsidRDefault="007854F9" w:rsidP="0080728B">
      <w:pPr>
        <w:pStyle w:val="RUS11"/>
        <w:widowControl w:val="0"/>
        <w:rPr>
          <w:rFonts w:ascii="Times New Roman" w:hAnsi="Times New Roman" w:cs="Times New Roman"/>
        </w:rPr>
      </w:pPr>
      <w:bookmarkStart w:id="85" w:name="_Ref493723469"/>
      <w:r w:rsidRPr="0080728B">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80728B">
        <w:rPr>
          <w:rFonts w:ascii="Times New Roman" w:hAnsi="Times New Roman" w:cs="Times New Roman"/>
        </w:rPr>
        <w:t>. Гарантии, предусмотренные в пунктах</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_Ref493723459 \r  \* MERGEFORMAT </w:instrText>
      </w:r>
      <w:r w:rsidR="0009383D" w:rsidRPr="0080728B">
        <w:rPr>
          <w:rFonts w:ascii="Times New Roman" w:hAnsi="Times New Roman" w:cs="Times New Roman"/>
        </w:rPr>
        <w:fldChar w:fldCharType="separate"/>
      </w:r>
      <w:r w:rsidR="00E43A57">
        <w:rPr>
          <w:rFonts w:ascii="Times New Roman" w:hAnsi="Times New Roman" w:cs="Times New Roman"/>
        </w:rPr>
        <w:t>20.1</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 xml:space="preserve">и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_Ref493723469 \r  \* MERGEFORMAT </w:instrText>
      </w:r>
      <w:r w:rsidR="0009383D" w:rsidRPr="0080728B">
        <w:rPr>
          <w:rFonts w:ascii="Times New Roman" w:hAnsi="Times New Roman" w:cs="Times New Roman"/>
        </w:rPr>
        <w:fldChar w:fldCharType="separate"/>
      </w:r>
      <w:r w:rsidR="00E43A57">
        <w:rPr>
          <w:rFonts w:ascii="Times New Roman" w:hAnsi="Times New Roman" w:cs="Times New Roman"/>
        </w:rPr>
        <w:t>20.2</w:t>
      </w:r>
      <w:r w:rsidR="0009383D" w:rsidRPr="0080728B">
        <w:rPr>
          <w:rFonts w:ascii="Times New Roman" w:hAnsi="Times New Roman" w:cs="Times New Roman"/>
        </w:rPr>
        <w:fldChar w:fldCharType="end"/>
      </w:r>
      <w:r w:rsidR="008F4051" w:rsidRPr="0080728B">
        <w:rPr>
          <w:rFonts w:ascii="Times New Roman" w:hAnsi="Times New Roman" w:cs="Times New Roman"/>
        </w:rPr>
        <w:t xml:space="preserve"> </w:t>
      </w:r>
      <w:r w:rsidRPr="0080728B">
        <w:rPr>
          <w:rFonts w:ascii="Times New Roman" w:hAnsi="Times New Roman" w:cs="Times New Roman"/>
        </w:rPr>
        <w:t xml:space="preserve">настоящего </w:t>
      </w:r>
      <w:r w:rsidR="00EB7831" w:rsidRPr="0080728B">
        <w:rPr>
          <w:rFonts w:ascii="Times New Roman" w:hAnsi="Times New Roman" w:cs="Times New Roman"/>
        </w:rPr>
        <w:t>под</w:t>
      </w:r>
      <w:r w:rsidRPr="0080728B">
        <w:rPr>
          <w:rFonts w:ascii="Times New Roman" w:hAnsi="Times New Roman" w:cs="Times New Roman"/>
        </w:rPr>
        <w:t>раздела, являются заверениями по смыслу статьи 431.2 Гражданского кодекса Российской Федерации.</w:t>
      </w:r>
      <w:bookmarkEnd w:id="85"/>
    </w:p>
    <w:p w14:paraId="27DBC612"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54A6F24" w14:textId="5C7378C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создании </w:t>
      </w:r>
      <w:r w:rsidR="0016550F" w:rsidRPr="0080728B">
        <w:rPr>
          <w:rFonts w:ascii="Times New Roman" w:hAnsi="Times New Roman" w:cs="Times New Roman"/>
        </w:rPr>
        <w:t>Технической документации</w:t>
      </w:r>
      <w:r w:rsidRPr="0080728B">
        <w:rPr>
          <w:rFonts w:ascii="Times New Roman" w:hAnsi="Times New Roman" w:cs="Times New Roman"/>
        </w:rPr>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0728B">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w:t>
      </w:r>
      <w:proofErr w:type="gramStart"/>
      <w:r w:rsidRPr="0080728B">
        <w:rPr>
          <w:rFonts w:ascii="Times New Roman" w:hAnsi="Times New Roman" w:cs="Times New Roman"/>
          <w:bCs/>
        </w:rPr>
        <w:t xml:space="preserve">административные </w:t>
      </w:r>
      <w:r w:rsidR="004C050F" w:rsidRPr="0080728B">
        <w:rPr>
          <w:rFonts w:ascii="Times New Roman" w:hAnsi="Times New Roman" w:cs="Times New Roman"/>
          <w:bCs/>
        </w:rPr>
        <w:t xml:space="preserve"> и</w:t>
      </w:r>
      <w:proofErr w:type="gramEnd"/>
      <w:r w:rsidR="004C050F" w:rsidRPr="0080728B">
        <w:rPr>
          <w:rFonts w:ascii="Times New Roman" w:hAnsi="Times New Roman" w:cs="Times New Roman"/>
          <w:bCs/>
        </w:rPr>
        <w:t xml:space="preserve"> / или</w:t>
      </w:r>
      <w:r w:rsidRPr="0080728B">
        <w:rPr>
          <w:rFonts w:ascii="Times New Roman" w:hAnsi="Times New Roman" w:cs="Times New Roman"/>
          <w:bCs/>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0728B">
        <w:rPr>
          <w:rFonts w:ascii="Times New Roman" w:hAnsi="Times New Roman" w:cs="Times New Roman"/>
          <w:bCs/>
        </w:rPr>
        <w:t>твующего требования Заказчиком.</w:t>
      </w:r>
    </w:p>
    <w:p w14:paraId="3FC5346F" w14:textId="175C7B60" w:rsidR="007854F9" w:rsidRPr="0080728B" w:rsidRDefault="007854F9" w:rsidP="0080728B">
      <w:pPr>
        <w:pStyle w:val="RUS11"/>
        <w:widowControl w:val="0"/>
        <w:rPr>
          <w:rFonts w:ascii="Times New Roman" w:hAnsi="Times New Roman" w:cs="Times New Roman"/>
        </w:rPr>
      </w:pPr>
      <w:bookmarkStart w:id="86" w:name="_Ref493723515"/>
      <w:r w:rsidRPr="0080728B">
        <w:rPr>
          <w:rFonts w:ascii="Times New Roman" w:hAnsi="Times New Roman" w:cs="Times New Roman"/>
        </w:rPr>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и составляет [●].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86"/>
    </w:p>
    <w:p w14:paraId="0B796915" w14:textId="480213B1" w:rsidR="007854F9" w:rsidRPr="0080728B" w:rsidRDefault="007854F9" w:rsidP="0080728B">
      <w:pPr>
        <w:pStyle w:val="RUS11"/>
        <w:widowControl w:val="0"/>
        <w:rPr>
          <w:rFonts w:ascii="Times New Roman" w:hAnsi="Times New Roman" w:cs="Times New Roman"/>
        </w:rPr>
      </w:pPr>
      <w:bookmarkStart w:id="87" w:name="_Ref493723521"/>
      <w:r w:rsidRPr="0080728B">
        <w:rPr>
          <w:rFonts w:ascii="Times New Roman" w:hAnsi="Times New Roman" w:cs="Times New Roman"/>
        </w:rPr>
        <w:t xml:space="preserve">В случае создания при выполнении </w:t>
      </w:r>
      <w:r w:rsidR="005C1179" w:rsidRPr="0080728B">
        <w:rPr>
          <w:rFonts w:ascii="Times New Roman" w:hAnsi="Times New Roman" w:cs="Times New Roman"/>
        </w:rPr>
        <w:t>Работ</w:t>
      </w:r>
      <w:r w:rsidRPr="0080728B">
        <w:rPr>
          <w:rFonts w:ascii="Times New Roman" w:hAnsi="Times New Roman" w:cs="Times New Roman"/>
        </w:rPr>
        <w:t xml:space="preserve"> объектов промышленной собственности Заказчику также принадлежит право на получение патента на изобретения, промышл</w:t>
      </w:r>
      <w:r w:rsidR="00620995" w:rsidRPr="0080728B">
        <w:rPr>
          <w:rFonts w:ascii="Times New Roman" w:hAnsi="Times New Roman" w:cs="Times New Roman"/>
        </w:rPr>
        <w:t>енные образцы, полезные модели.</w:t>
      </w:r>
      <w:bookmarkEnd w:id="87"/>
    </w:p>
    <w:p w14:paraId="25C4348D"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7320D3E5" w14:textId="50AE876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для эффективной реализации положений, установленных настоящ</w:t>
      </w:r>
      <w:r w:rsidR="00620995" w:rsidRPr="0080728B">
        <w:rPr>
          <w:rFonts w:ascii="Times New Roman" w:hAnsi="Times New Roman" w:cs="Times New Roman"/>
        </w:rPr>
        <w:t>им</w:t>
      </w:r>
      <w:r w:rsidR="00804FB1" w:rsidRPr="0080728B">
        <w:rPr>
          <w:rFonts w:ascii="Times New Roman" w:hAnsi="Times New Roman" w:cs="Times New Roman"/>
        </w:rPr>
        <w:t xml:space="preserve"> </w:t>
      </w:r>
      <w:r w:rsidR="008C22C5" w:rsidRPr="0080728B">
        <w:rPr>
          <w:rFonts w:ascii="Times New Roman" w:hAnsi="Times New Roman" w:cs="Times New Roman"/>
        </w:rPr>
        <w:t>под</w:t>
      </w:r>
      <w:r w:rsidR="00620995" w:rsidRPr="0080728B">
        <w:rPr>
          <w:rFonts w:ascii="Times New Roman" w:hAnsi="Times New Roman" w:cs="Times New Roman"/>
        </w:rPr>
        <w:t>разделом</w:t>
      </w:r>
      <w:r w:rsidRPr="0080728B">
        <w:rPr>
          <w:rFonts w:ascii="Times New Roman" w:hAnsi="Times New Roman" w:cs="Times New Roman"/>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F47C50" w:rsidRPr="0080728B">
        <w:rPr>
          <w:rFonts w:ascii="Times New Roman" w:hAnsi="Times New Roman" w:cs="Times New Roman"/>
        </w:rPr>
        <w:t xml:space="preserve"> / </w:t>
      </w:r>
      <w:r w:rsidRPr="0080728B">
        <w:rPr>
          <w:rFonts w:ascii="Times New Roman" w:hAnsi="Times New Roman" w:cs="Times New Roman"/>
        </w:rPr>
        <w:t>формальностей, Стороны обязуются оказывать друг другу содействие в целях</w:t>
      </w:r>
      <w:r w:rsidR="00804FB1" w:rsidRPr="0080728B">
        <w:rPr>
          <w:rFonts w:ascii="Times New Roman" w:hAnsi="Times New Roman" w:cs="Times New Roman"/>
        </w:rPr>
        <w:t xml:space="preserve"> </w:t>
      </w:r>
      <w:r w:rsidRPr="0080728B">
        <w:rPr>
          <w:rFonts w:ascii="Times New Roman" w:hAnsi="Times New Roman" w:cs="Times New Roman"/>
        </w:rPr>
        <w:t>обеспечения скорейшего выполнения необходимых действий</w:t>
      </w:r>
      <w:r w:rsidR="00F47C50" w:rsidRPr="0080728B">
        <w:rPr>
          <w:rFonts w:ascii="Times New Roman" w:hAnsi="Times New Roman" w:cs="Times New Roman"/>
        </w:rPr>
        <w:t xml:space="preserve"> / </w:t>
      </w:r>
      <w:r w:rsidRPr="0080728B">
        <w:rPr>
          <w:rFonts w:ascii="Times New Roman" w:hAnsi="Times New Roman" w:cs="Times New Roman"/>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w:t>
      </w:r>
      <w:r w:rsidR="005C1179" w:rsidRPr="0080728B">
        <w:rPr>
          <w:rFonts w:ascii="Times New Roman" w:hAnsi="Times New Roman" w:cs="Times New Roman"/>
        </w:rPr>
        <w:t xml:space="preserve">Акта сдачи-приемки </w:t>
      </w:r>
      <w:r w:rsidR="008C3881"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w:t>
      </w:r>
    </w:p>
    <w:p w14:paraId="4D6DEDC1"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0D46DECE" w14:textId="1CBDAA72"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88" w:name="_Toc504140779"/>
      <w:bookmarkStart w:id="89" w:name="_Toc518653269"/>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88"/>
      <w:bookmarkEnd w:id="89"/>
    </w:p>
    <w:p w14:paraId="72DE4891" w14:textId="77777777" w:rsidR="00F566FE" w:rsidRPr="0080728B" w:rsidRDefault="00F566FE" w:rsidP="0080728B">
      <w:pPr>
        <w:pStyle w:val="RUS1"/>
        <w:widowControl w:val="0"/>
        <w:spacing w:before="0"/>
        <w:rPr>
          <w:rFonts w:ascii="Times New Roman" w:hAnsi="Times New Roman" w:cs="Times New Roman"/>
        </w:rPr>
      </w:pPr>
      <w:bookmarkStart w:id="90" w:name="_Ref496284723"/>
      <w:bookmarkStart w:id="91" w:name="_Ref496284743"/>
      <w:bookmarkStart w:id="92" w:name="_Toc504140780"/>
      <w:bookmarkStart w:id="93" w:name="_Toc518653270"/>
      <w:r w:rsidRPr="0080728B">
        <w:rPr>
          <w:rFonts w:ascii="Times New Roman" w:hAnsi="Times New Roman" w:cs="Times New Roman"/>
        </w:rPr>
        <w:t>Ответственность сторон</w:t>
      </w:r>
      <w:bookmarkEnd w:id="90"/>
      <w:bookmarkEnd w:id="91"/>
      <w:bookmarkEnd w:id="92"/>
      <w:bookmarkEnd w:id="93"/>
    </w:p>
    <w:p w14:paraId="5492EAAB" w14:textId="51F5D5C2"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341960A" w14:textId="2211002C"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_Ref496634419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E43A57">
        <w:rPr>
          <w:rFonts w:ascii="Times New Roman" w:hAnsi="Times New Roman" w:cs="Times New Roman"/>
        </w:rPr>
        <w:t>3.1</w:t>
      </w:r>
      <w:r w:rsidR="00C677EF" w:rsidRPr="0080728B">
        <w:rPr>
          <w:rFonts w:ascii="Times New Roman" w:hAnsi="Times New Roman" w:cs="Times New Roman"/>
        </w:rPr>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E43A57">
        <w:rPr>
          <w:rFonts w:ascii="Times New Roman" w:hAnsi="Times New Roman" w:cs="Times New Roman"/>
        </w:rPr>
        <w:t>4.1</w:t>
      </w:r>
      <w:r w:rsidR="00C677EF" w:rsidRPr="0080728B">
        <w:rPr>
          <w:rFonts w:ascii="Times New Roman" w:hAnsi="Times New Roman" w:cs="Times New Roman"/>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2625B109" w14:textId="0519B4FA"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p>
    <w:p w14:paraId="0F0570FA" w14:textId="2161D6F3"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5ECBDDF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3A3B5330" w14:textId="1C8FE90A"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w:t>
      </w:r>
      <w:r w:rsidR="007B739D" w:rsidRPr="0080728B">
        <w:rPr>
          <w:rFonts w:ascii="Times New Roman" w:hAnsi="Times New Roman" w:cs="Times New Roman"/>
        </w:rPr>
        <w:t xml:space="preserve">/ </w:t>
      </w:r>
      <w:r w:rsidRPr="0080728B">
        <w:rPr>
          <w:rFonts w:ascii="Times New Roman" w:hAnsi="Times New Roman" w:cs="Times New Roman"/>
        </w:rPr>
        <w:t>или Результатов инженерных изысканий</w:t>
      </w:r>
      <w:r w:rsidR="002033DA" w:rsidRPr="0080728B">
        <w:rPr>
          <w:rFonts w:ascii="Times New Roman" w:hAnsi="Times New Roman" w:cs="Times New Roman"/>
        </w:rPr>
        <w:t>[</w:t>
      </w:r>
      <w:r w:rsidRPr="0080728B">
        <w:rPr>
          <w:rFonts w:ascii="Times New Roman" w:hAnsi="Times New Roman" w:cs="Times New Roman"/>
        </w:rPr>
        <w:t xml:space="preserve"> по любой причине, за исключением наличия Дефектов Исходных данных, о которых Подрядчик уведомлял Заказчика в сроки и в порядке, указанные в 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_Ref513483212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E43A57">
        <w:rPr>
          <w:rFonts w:ascii="Times New Roman" w:hAnsi="Times New Roman" w:cs="Times New Roman"/>
        </w:rPr>
        <w:t>13.6</w:t>
      </w:r>
      <w:r w:rsidR="00B93D43"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w:t>
      </w:r>
      <w:r w:rsidR="002033DA" w:rsidRPr="0080728B">
        <w:rPr>
          <w:rFonts w:ascii="Times New Roman" w:hAnsi="Times New Roman" w:cs="Times New Roman"/>
        </w:rPr>
        <w:t>]</w:t>
      </w:r>
      <w:r w:rsidRPr="0080728B">
        <w:rPr>
          <w:rFonts w:ascii="Times New Roman" w:hAnsi="Times New Roman" w:cs="Times New Roman"/>
        </w:rPr>
        <w:t xml:space="preserve">. </w:t>
      </w:r>
    </w:p>
    <w:p w14:paraId="10F33906"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DDF53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5B9FABC7" w14:textId="08F9792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D8786B" w:rsidRPr="0080728B">
        <w:rPr>
          <w:rFonts w:ascii="Times New Roman" w:hAnsi="Times New Roman" w:cs="Times New Roman"/>
        </w:rPr>
        <w:t>[30 000 (тридцати тысяч)] рублей</w:t>
      </w:r>
      <w:r w:rsidRPr="0080728B">
        <w:rPr>
          <w:rFonts w:ascii="Times New Roman" w:hAnsi="Times New Roman" w:cs="Times New Roman"/>
        </w:rPr>
        <w:t>;</w:t>
      </w:r>
    </w:p>
    <w:p w14:paraId="178DE13D" w14:textId="65A950D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2C614A" w:rsidRPr="0080728B">
        <w:rPr>
          <w:rFonts w:ascii="Times New Roman" w:hAnsi="Times New Roman" w:cs="Times New Roman"/>
        </w:rPr>
        <w:t>[30 000 (тридцати тысяч)] рублей</w:t>
      </w:r>
      <w:r w:rsidRPr="0080728B">
        <w:rPr>
          <w:rFonts w:ascii="Times New Roman" w:hAnsi="Times New Roman" w:cs="Times New Roman"/>
        </w:rPr>
        <w:t>;</w:t>
      </w:r>
    </w:p>
    <w:p w14:paraId="3906A2DF" w14:textId="2B8F1E20" w:rsidR="00557C79" w:rsidRPr="0080728B" w:rsidRDefault="00C444E0" w:rsidP="0080728B">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2C614A" w:rsidRPr="0080728B">
        <w:rPr>
          <w:rFonts w:ascii="Times New Roman" w:hAnsi="Times New Roman" w:cs="Times New Roman"/>
        </w:rPr>
        <w:t>[50 000 (пятидесяти тысяч)] рублей</w:t>
      </w:r>
      <w:r w:rsidR="00D31B71" w:rsidRPr="0080728B">
        <w:rPr>
          <w:rFonts w:ascii="Times New Roman" w:hAnsi="Times New Roman" w:cs="Times New Roman"/>
        </w:rPr>
        <w:t>;</w:t>
      </w:r>
    </w:p>
    <w:p w14:paraId="4EA32A50" w14:textId="0F8373B1"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34CFE" w:rsidRPr="0080728B">
        <w:rPr>
          <w:rFonts w:ascii="Times New Roman" w:hAnsi="Times New Roman" w:cs="Times New Roman"/>
        </w:rPr>
        <w:fldChar w:fldCharType="begin"/>
      </w:r>
      <w:r w:rsidR="00E34CFE" w:rsidRPr="0080728B">
        <w:rPr>
          <w:rFonts w:ascii="Times New Roman" w:hAnsi="Times New Roman" w:cs="Times New Roman"/>
        </w:rPr>
        <w:instrText xml:space="preserve"> REF _Ref513202343 \r \h </w:instrText>
      </w:r>
      <w:r w:rsidR="009464A9" w:rsidRPr="0080728B">
        <w:rPr>
          <w:rFonts w:ascii="Times New Roman" w:hAnsi="Times New Roman" w:cs="Times New Roman"/>
        </w:rPr>
        <w:instrText xml:space="preserve"> \* MERGEFORMAT </w:instrText>
      </w:r>
      <w:r w:rsidR="00E34CFE" w:rsidRPr="0080728B">
        <w:rPr>
          <w:rFonts w:ascii="Times New Roman" w:hAnsi="Times New Roman" w:cs="Times New Roman"/>
        </w:rPr>
      </w:r>
      <w:r w:rsidR="00E34CFE" w:rsidRPr="0080728B">
        <w:rPr>
          <w:rFonts w:ascii="Times New Roman" w:hAnsi="Times New Roman" w:cs="Times New Roman"/>
        </w:rPr>
        <w:fldChar w:fldCharType="separate"/>
      </w:r>
      <w:r w:rsidR="00E43A57">
        <w:rPr>
          <w:rFonts w:ascii="Times New Roman" w:hAnsi="Times New Roman" w:cs="Times New Roman"/>
        </w:rPr>
        <w:t>21.9</w:t>
      </w:r>
      <w:r w:rsidR="00E34CFE" w:rsidRPr="0080728B">
        <w:rPr>
          <w:rFonts w:ascii="Times New Roman" w:hAnsi="Times New Roman" w:cs="Times New Roman"/>
        </w:rPr>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649B2F14" w14:textId="77777777" w:rsidR="00685F43" w:rsidRPr="0080728B" w:rsidRDefault="00685F43" w:rsidP="0080728B">
      <w:pPr>
        <w:pStyle w:val="RUS11"/>
        <w:widowControl w:val="0"/>
        <w:rPr>
          <w:rFonts w:ascii="Times New Roman" w:hAnsi="Times New Roman" w:cs="Times New Roman"/>
        </w:rPr>
      </w:pPr>
      <w:bookmarkStart w:id="94"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94"/>
    </w:p>
    <w:p w14:paraId="306A0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DC114E1"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234AEC22" w14:textId="4F23ABE1" w:rsidR="002A33CD" w:rsidRPr="0041703F"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80728B">
        <w:rPr>
          <w:rFonts w:ascii="Times New Roman" w:hAnsi="Times New Roman" w:cs="Times New Roman"/>
        </w:rPr>
        <w:fldChar w:fldCharType="begin"/>
      </w:r>
      <w:r w:rsidR="0070187D" w:rsidRPr="0080728B">
        <w:rPr>
          <w:rFonts w:ascii="Times New Roman" w:hAnsi="Times New Roman" w:cs="Times New Roman"/>
        </w:rPr>
        <w:instrText xml:space="preserve"> REF _Ref497229329 \n \h </w:instrText>
      </w:r>
      <w:r w:rsidR="009464A9" w:rsidRPr="0080728B">
        <w:rPr>
          <w:rFonts w:ascii="Times New Roman" w:hAnsi="Times New Roman" w:cs="Times New Roman"/>
        </w:rPr>
        <w:instrText xml:space="preserve"> \* MERGEFORMAT </w:instrText>
      </w:r>
      <w:r w:rsidR="0070187D" w:rsidRPr="0080728B">
        <w:rPr>
          <w:rFonts w:ascii="Times New Roman" w:hAnsi="Times New Roman" w:cs="Times New Roman"/>
        </w:rPr>
      </w:r>
      <w:r w:rsidR="0070187D" w:rsidRPr="0080728B">
        <w:rPr>
          <w:rFonts w:ascii="Times New Roman" w:hAnsi="Times New Roman" w:cs="Times New Roman"/>
        </w:rPr>
        <w:fldChar w:fldCharType="separate"/>
      </w:r>
      <w:r w:rsidR="00E43A57">
        <w:rPr>
          <w:rFonts w:ascii="Times New Roman" w:hAnsi="Times New Roman" w:cs="Times New Roman"/>
        </w:rPr>
        <w:t>29.10</w:t>
      </w:r>
      <w:r w:rsidR="0070187D"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w:t>
      </w:r>
      <w:r w:rsidRPr="0041703F">
        <w:rPr>
          <w:rFonts w:ascii="Times New Roman" w:hAnsi="Times New Roman" w:cs="Times New Roman"/>
        </w:rPr>
        <w:t>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41703F">
        <w:rPr>
          <w:rFonts w:ascii="Times New Roman" w:hAnsi="Times New Roman" w:cs="Times New Roman"/>
        </w:rPr>
        <w:t>ункту</w:t>
      </w:r>
      <w:r w:rsidRPr="0041703F">
        <w:rPr>
          <w:rFonts w:ascii="Times New Roman" w:hAnsi="Times New Roman" w:cs="Times New Roman"/>
        </w:rPr>
        <w:t xml:space="preserve"> </w:t>
      </w:r>
      <w:r w:rsidR="00D55973" w:rsidRPr="0041703F">
        <w:rPr>
          <w:rFonts w:ascii="Times New Roman" w:hAnsi="Times New Roman" w:cs="Times New Roman"/>
        </w:rPr>
        <w:fldChar w:fldCharType="begin"/>
      </w:r>
      <w:r w:rsidR="00D55973" w:rsidRPr="0041703F">
        <w:rPr>
          <w:rFonts w:ascii="Times New Roman" w:hAnsi="Times New Roman" w:cs="Times New Roman"/>
        </w:rPr>
        <w:instrText xml:space="preserve"> REF _Ref497229329 \n \h </w:instrText>
      </w:r>
      <w:r w:rsidR="009464A9" w:rsidRPr="0041703F">
        <w:rPr>
          <w:rFonts w:ascii="Times New Roman" w:hAnsi="Times New Roman" w:cs="Times New Roman"/>
        </w:rPr>
        <w:instrText xml:space="preserve"> \* MERGEFORMAT </w:instrText>
      </w:r>
      <w:r w:rsidR="00D55973" w:rsidRPr="0041703F">
        <w:rPr>
          <w:rFonts w:ascii="Times New Roman" w:hAnsi="Times New Roman" w:cs="Times New Roman"/>
        </w:rPr>
      </w:r>
      <w:r w:rsidR="00D55973" w:rsidRPr="0041703F">
        <w:rPr>
          <w:rFonts w:ascii="Times New Roman" w:hAnsi="Times New Roman" w:cs="Times New Roman"/>
        </w:rPr>
        <w:fldChar w:fldCharType="separate"/>
      </w:r>
      <w:r w:rsidR="00E43A57">
        <w:rPr>
          <w:rFonts w:ascii="Times New Roman" w:hAnsi="Times New Roman" w:cs="Times New Roman"/>
        </w:rPr>
        <w:t>29.10</w:t>
      </w:r>
      <w:r w:rsidR="00D55973" w:rsidRPr="0041703F">
        <w:rPr>
          <w:rFonts w:ascii="Times New Roman" w:hAnsi="Times New Roman" w:cs="Times New Roman"/>
        </w:rPr>
        <w:fldChar w:fldCharType="end"/>
      </w:r>
      <w:r w:rsidR="002454C5" w:rsidRPr="0041703F">
        <w:rPr>
          <w:rFonts w:ascii="Times New Roman" w:hAnsi="Times New Roman" w:cs="Times New Roman"/>
        </w:rPr>
        <w:t xml:space="preserve"> </w:t>
      </w:r>
      <w:r w:rsidRPr="0041703F">
        <w:rPr>
          <w:rFonts w:ascii="Times New Roman" w:hAnsi="Times New Roman" w:cs="Times New Roman"/>
        </w:rPr>
        <w:t>Договора.</w:t>
      </w:r>
    </w:p>
    <w:p w14:paraId="0C519984" w14:textId="77777777" w:rsidR="00F566FE" w:rsidRPr="0041703F" w:rsidRDefault="00F566FE" w:rsidP="0080728B">
      <w:pPr>
        <w:pStyle w:val="RUS11"/>
        <w:widowControl w:val="0"/>
        <w:rPr>
          <w:rFonts w:ascii="Times New Roman" w:hAnsi="Times New Roman" w:cs="Times New Roman"/>
        </w:rPr>
      </w:pPr>
      <w:r w:rsidRPr="0041703F">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67165D20" w14:textId="77777777" w:rsidR="00E43A57" w:rsidRPr="00E43A57" w:rsidRDefault="00557C79" w:rsidP="00E43A57">
      <w:pPr>
        <w:pStyle w:val="RUS11"/>
        <w:rPr>
          <w:rFonts w:ascii="Times New Roman" w:hAnsi="Times New Roman" w:cs="Times New Roman"/>
          <w:b/>
        </w:rPr>
      </w:pPr>
      <w:r w:rsidRPr="0041703F">
        <w:rPr>
          <w:rFonts w:ascii="Times New Roman" w:hAnsi="Times New Roman" w:cs="Times New Roman"/>
        </w:rPr>
        <w:t>За несоблюдение положений Требований</w:t>
      </w:r>
      <w:r w:rsidR="00A4055E" w:rsidRPr="0041703F">
        <w:rPr>
          <w:rFonts w:ascii="Times New Roman" w:hAnsi="Times New Roman" w:cs="Times New Roman"/>
        </w:rPr>
        <w:t xml:space="preserve"> </w:t>
      </w:r>
      <w:r w:rsidR="005A3588" w:rsidRPr="0041703F">
        <w:rPr>
          <w:rFonts w:ascii="Times New Roman" w:hAnsi="Times New Roman" w:cs="Times New Roman"/>
        </w:rPr>
        <w:t>Раздела 7</w:t>
      </w:r>
      <w:r w:rsidR="00A4055E" w:rsidRPr="0041703F">
        <w:rPr>
          <w:rFonts w:ascii="Times New Roman" w:hAnsi="Times New Roman" w:cs="Times New Roman"/>
        </w:rPr>
        <w:t xml:space="preserve"> </w:t>
      </w:r>
      <w:r w:rsidR="00A4055E" w:rsidRPr="0041703F">
        <w:rPr>
          <w:rFonts w:ascii="Times New Roman" w:hAnsi="Times New Roman" w:cs="Times New Roman"/>
        </w:rPr>
        <w:fldChar w:fldCharType="begin"/>
      </w:r>
      <w:r w:rsidR="00A4055E" w:rsidRPr="0041703F">
        <w:rPr>
          <w:rFonts w:ascii="Times New Roman" w:hAnsi="Times New Roman" w:cs="Times New Roman"/>
        </w:rPr>
        <w:instrText xml:space="preserve"> REF RefSCH7_1 \h </w:instrText>
      </w:r>
      <w:r w:rsidR="0080728B" w:rsidRPr="0041703F">
        <w:rPr>
          <w:rFonts w:ascii="Times New Roman" w:hAnsi="Times New Roman" w:cs="Times New Roman"/>
        </w:rPr>
        <w:instrText xml:space="preserve"> \* MERGEFORMAT </w:instrText>
      </w:r>
      <w:r w:rsidR="00A4055E" w:rsidRPr="0041703F">
        <w:rPr>
          <w:rFonts w:ascii="Times New Roman" w:hAnsi="Times New Roman" w:cs="Times New Roman"/>
        </w:rPr>
      </w:r>
      <w:r w:rsidR="00A4055E" w:rsidRPr="0041703F">
        <w:rPr>
          <w:rFonts w:ascii="Times New Roman" w:hAnsi="Times New Roman" w:cs="Times New Roman"/>
        </w:rPr>
        <w:fldChar w:fldCharType="separate"/>
      </w:r>
    </w:p>
    <w:p w14:paraId="5FFF89A9" w14:textId="77777777" w:rsidR="00E43A57" w:rsidRPr="00E43A57" w:rsidRDefault="00E43A57" w:rsidP="00E43A57">
      <w:pPr>
        <w:pStyle w:val="RUS11"/>
        <w:widowControl w:val="0"/>
        <w:rPr>
          <w:rFonts w:ascii="Times New Roman" w:hAnsi="Times New Roman" w:cs="Times New Roman"/>
          <w:b/>
        </w:rPr>
      </w:pPr>
    </w:p>
    <w:p w14:paraId="46B52941" w14:textId="77777777" w:rsidR="00E43A57" w:rsidRPr="00E43A57" w:rsidRDefault="00E43A57" w:rsidP="00E43A57">
      <w:pPr>
        <w:pStyle w:val="RUS11"/>
        <w:rPr>
          <w:rFonts w:ascii="Times New Roman" w:hAnsi="Times New Roman" w:cs="Times New Roman"/>
          <w:b/>
        </w:rPr>
      </w:pPr>
      <w:r w:rsidRPr="00E43A57">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w:t>
      </w:r>
      <w:r w:rsidRPr="005A3588">
        <w:rPr>
          <w:rFonts w:ascii="Times New Roman" w:eastAsia="Times New Roman" w:hAnsi="Times New Roman" w:cs="Times New Roman"/>
          <w:b/>
          <w:lang w:eastAsia="ar-SA"/>
        </w:rPr>
        <w:t xml:space="preserve"> нарушение</w:t>
      </w:r>
      <w:r w:rsidR="00A4055E" w:rsidRPr="0041703F">
        <w:rPr>
          <w:rFonts w:ascii="Times New Roman" w:hAnsi="Times New Roman" w:cs="Times New Roman"/>
        </w:rPr>
        <w:fldChar w:fldCharType="end"/>
      </w:r>
      <w:r w:rsidR="005A3588" w:rsidRPr="0041703F">
        <w:rPr>
          <w:rFonts w:ascii="Times New Roman" w:hAnsi="Times New Roman" w:cs="Times New Roman"/>
        </w:rPr>
        <w:t xml:space="preserve"> Приложения № 10 к Договору</w:t>
      </w:r>
      <w:r w:rsidR="00557C79" w:rsidRPr="0041703F">
        <w:rPr>
          <w:rFonts w:ascii="Times New Roman" w:hAnsi="Times New Roman" w:cs="Times New Roman"/>
        </w:rPr>
        <w:t xml:space="preserve">, Подрядчик несет ответственность, предусмотренную </w:t>
      </w:r>
      <w:r w:rsidR="005A3588" w:rsidRPr="0041703F">
        <w:rPr>
          <w:rFonts w:ascii="Times New Roman" w:hAnsi="Times New Roman" w:cs="Times New Roman"/>
        </w:rPr>
        <w:t>Разделом 7</w:t>
      </w:r>
      <w:r w:rsidR="00A4055E" w:rsidRPr="0041703F">
        <w:rPr>
          <w:rFonts w:ascii="Times New Roman" w:hAnsi="Times New Roman" w:cs="Times New Roman"/>
        </w:rPr>
        <w:t xml:space="preserve"> </w:t>
      </w:r>
      <w:r w:rsidR="00A4055E" w:rsidRPr="0041703F">
        <w:rPr>
          <w:rFonts w:ascii="Times New Roman" w:hAnsi="Times New Roman" w:cs="Times New Roman"/>
        </w:rPr>
        <w:fldChar w:fldCharType="begin"/>
      </w:r>
      <w:r w:rsidR="00A4055E" w:rsidRPr="0041703F">
        <w:rPr>
          <w:rFonts w:ascii="Times New Roman" w:hAnsi="Times New Roman" w:cs="Times New Roman"/>
        </w:rPr>
        <w:instrText xml:space="preserve"> REF RefSCH7_1 \h </w:instrText>
      </w:r>
      <w:r w:rsidR="0080728B" w:rsidRPr="0041703F">
        <w:rPr>
          <w:rFonts w:ascii="Times New Roman" w:hAnsi="Times New Roman" w:cs="Times New Roman"/>
        </w:rPr>
        <w:instrText xml:space="preserve"> \* MERGEFORMAT </w:instrText>
      </w:r>
      <w:r w:rsidR="00A4055E" w:rsidRPr="0041703F">
        <w:rPr>
          <w:rFonts w:ascii="Times New Roman" w:hAnsi="Times New Roman" w:cs="Times New Roman"/>
        </w:rPr>
      </w:r>
      <w:r w:rsidR="00A4055E" w:rsidRPr="0041703F">
        <w:rPr>
          <w:rFonts w:ascii="Times New Roman" w:hAnsi="Times New Roman" w:cs="Times New Roman"/>
        </w:rPr>
        <w:fldChar w:fldCharType="separate"/>
      </w:r>
    </w:p>
    <w:p w14:paraId="2EFC7DE1" w14:textId="77777777" w:rsidR="00E43A57" w:rsidRPr="00E43A57" w:rsidRDefault="00E43A57" w:rsidP="00E43A57">
      <w:pPr>
        <w:pStyle w:val="RUS11"/>
        <w:widowControl w:val="0"/>
        <w:rPr>
          <w:rFonts w:ascii="Times New Roman" w:hAnsi="Times New Roman" w:cs="Times New Roman"/>
          <w:b/>
        </w:rPr>
      </w:pPr>
    </w:p>
    <w:p w14:paraId="317B032B" w14:textId="6FB9C3DF" w:rsidR="00557C79" w:rsidRPr="0041703F" w:rsidRDefault="00E43A57" w:rsidP="0080728B">
      <w:pPr>
        <w:pStyle w:val="RUS11"/>
        <w:widowControl w:val="0"/>
        <w:rPr>
          <w:rFonts w:ascii="Times New Roman" w:hAnsi="Times New Roman" w:cs="Times New Roman"/>
        </w:rPr>
      </w:pPr>
      <w:r w:rsidRPr="00E43A57">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w:t>
      </w:r>
      <w:r w:rsidRPr="005A3588">
        <w:rPr>
          <w:rFonts w:ascii="Times New Roman" w:eastAsia="Times New Roman" w:hAnsi="Times New Roman" w:cs="Times New Roman"/>
          <w:b/>
          <w:lang w:eastAsia="ar-SA"/>
        </w:rPr>
        <w:t xml:space="preserve"> нарушение</w:t>
      </w:r>
      <w:r w:rsidR="00A4055E" w:rsidRPr="0041703F">
        <w:rPr>
          <w:rFonts w:ascii="Times New Roman" w:hAnsi="Times New Roman" w:cs="Times New Roman"/>
        </w:rPr>
        <w:fldChar w:fldCharType="end"/>
      </w:r>
      <w:r w:rsidR="00A4055E" w:rsidRPr="0041703F">
        <w:rPr>
          <w:rFonts w:ascii="Times New Roman" w:hAnsi="Times New Roman" w:cs="Times New Roman"/>
        </w:rPr>
        <w:t xml:space="preserve"> </w:t>
      </w:r>
      <w:r w:rsidR="005A3588" w:rsidRPr="0041703F">
        <w:rPr>
          <w:rFonts w:ascii="Times New Roman" w:hAnsi="Times New Roman" w:cs="Times New Roman"/>
        </w:rPr>
        <w:t xml:space="preserve">Приложения № 10 </w:t>
      </w:r>
      <w:r w:rsidR="00557C79" w:rsidRPr="0041703F">
        <w:rPr>
          <w:rFonts w:ascii="Times New Roman" w:hAnsi="Times New Roman" w:cs="Times New Roman"/>
        </w:rPr>
        <w:t>к Договору.</w:t>
      </w:r>
    </w:p>
    <w:p w14:paraId="57355486" w14:textId="77777777" w:rsidR="008D1866" w:rsidRPr="0080728B" w:rsidRDefault="008D1866" w:rsidP="0080728B">
      <w:pPr>
        <w:pStyle w:val="RUS11"/>
        <w:widowControl w:val="0"/>
        <w:rPr>
          <w:rFonts w:ascii="Times New Roman" w:hAnsi="Times New Roman" w:cs="Times New Roman"/>
        </w:rPr>
      </w:pPr>
      <w:r w:rsidRPr="0041703F">
        <w:rPr>
          <w:rFonts w:ascii="Times New Roman" w:hAnsi="Times New Roman" w:cs="Times New Roman"/>
        </w:rPr>
        <w:t>В случае привлечения к выполнению работ по договору Субподрядных организаций, Подрядчик в полном</w:t>
      </w:r>
      <w:r w:rsidRPr="0080728B">
        <w:rPr>
          <w:rFonts w:ascii="Times New Roman" w:hAnsi="Times New Roman" w:cs="Times New Roman"/>
        </w:rPr>
        <w:t xml:space="preserve">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3F87298" w14:textId="261A28EB" w:rsidR="00F566FE" w:rsidRPr="0080728B" w:rsidRDefault="00F566FE" w:rsidP="0080728B">
      <w:pPr>
        <w:pStyle w:val="RUS11"/>
        <w:widowControl w:val="0"/>
        <w:rPr>
          <w:rFonts w:ascii="Times New Roman" w:hAnsi="Times New Roman" w:cs="Times New Roman"/>
        </w:rPr>
      </w:pPr>
      <w:bookmarkStart w:id="95"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95"/>
    </w:p>
    <w:p w14:paraId="5D5109D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08F41232"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166AB067"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15FE27A7"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5243E90A"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14:paraId="12500764" w14:textId="509E5CFF"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23384A3E" w14:textId="57B001D9"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184E7DE" w14:textId="54A07565"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2C00418"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3B69DB65" w14:textId="77777777" w:rsidR="008D1866" w:rsidRPr="0080728B" w:rsidRDefault="008D1866" w:rsidP="0080728B">
      <w:pPr>
        <w:pStyle w:val="RUS11"/>
        <w:widowControl w:val="0"/>
        <w:rPr>
          <w:rFonts w:ascii="Times New Roman" w:hAnsi="Times New Roman" w:cs="Times New Roman"/>
        </w:rPr>
      </w:pPr>
      <w:bookmarkStart w:id="96"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96"/>
    </w:p>
    <w:p w14:paraId="671280E3"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BE78471"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0BD0C62F" w14:textId="77777777" w:rsidR="00F566FE" w:rsidRPr="0080728B" w:rsidRDefault="00F566FE" w:rsidP="0080728B">
      <w:pPr>
        <w:pStyle w:val="RUS1"/>
        <w:widowControl w:val="0"/>
        <w:spacing w:before="0"/>
        <w:rPr>
          <w:rFonts w:ascii="Times New Roman" w:hAnsi="Times New Roman" w:cs="Times New Roman"/>
        </w:rPr>
      </w:pPr>
      <w:bookmarkStart w:id="97" w:name="_Toc504140781"/>
      <w:bookmarkStart w:id="98" w:name="_Toc518653271"/>
      <w:r w:rsidRPr="0080728B">
        <w:rPr>
          <w:rFonts w:ascii="Times New Roman" w:hAnsi="Times New Roman" w:cs="Times New Roman"/>
        </w:rPr>
        <w:t>Разрешение споров</w:t>
      </w:r>
      <w:bookmarkEnd w:id="97"/>
      <w:bookmarkEnd w:id="98"/>
    </w:p>
    <w:p w14:paraId="634FB876" w14:textId="77777777" w:rsidR="00EC2F65" w:rsidRPr="0080728B" w:rsidRDefault="00F566FE" w:rsidP="0080728B">
      <w:pPr>
        <w:pStyle w:val="RUS11"/>
        <w:widowControl w:val="0"/>
        <w:rPr>
          <w:rFonts w:ascii="Times New Roman" w:hAnsi="Times New Roman" w:cs="Times New Roman"/>
        </w:rPr>
      </w:pPr>
      <w:bookmarkStart w:id="99"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99"/>
    </w:p>
    <w:p w14:paraId="04647A5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77777777" w:rsidR="00F566FE" w:rsidRPr="0080728B" w:rsidRDefault="00F566FE" w:rsidP="0080728B">
      <w:pPr>
        <w:pStyle w:val="RUS1"/>
        <w:widowControl w:val="0"/>
        <w:spacing w:before="0"/>
        <w:rPr>
          <w:rFonts w:ascii="Times New Roman" w:hAnsi="Times New Roman" w:cs="Times New Roman"/>
        </w:rPr>
      </w:pPr>
      <w:bookmarkStart w:id="100" w:name="_Toc504140782"/>
      <w:bookmarkStart w:id="101" w:name="_Toc518653272"/>
      <w:r w:rsidRPr="0080728B">
        <w:rPr>
          <w:rFonts w:ascii="Times New Roman" w:hAnsi="Times New Roman" w:cs="Times New Roman"/>
        </w:rPr>
        <w:t>Применимое право</w:t>
      </w:r>
      <w:bookmarkEnd w:id="100"/>
      <w:bookmarkEnd w:id="101"/>
    </w:p>
    <w:p w14:paraId="5D2FCDAA" w14:textId="77777777" w:rsidR="00EC2F65" w:rsidRPr="0080728B" w:rsidRDefault="00EC2F65"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1570C3A6" w:rsidR="00F566FE" w:rsidRPr="0080728B" w:rsidRDefault="008B4354" w:rsidP="008B4354">
      <w:pPr>
        <w:pStyle w:val="a"/>
        <w:widowControl w:val="0"/>
        <w:numPr>
          <w:ilvl w:val="0"/>
          <w:numId w:val="0"/>
        </w:numPr>
        <w:spacing w:before="0"/>
        <w:rPr>
          <w:rFonts w:ascii="Times New Roman" w:hAnsi="Times New Roman" w:cs="Times New Roman"/>
        </w:rPr>
      </w:pPr>
      <w:bookmarkStart w:id="102" w:name="_Toc504140783"/>
      <w:bookmarkStart w:id="103" w:name="_Toc518653273"/>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102"/>
      <w:bookmarkEnd w:id="103"/>
    </w:p>
    <w:p w14:paraId="0FF81E9F" w14:textId="77777777" w:rsidR="00F566FE" w:rsidRPr="0080728B" w:rsidRDefault="00D571C7" w:rsidP="0080728B">
      <w:pPr>
        <w:pStyle w:val="RUS1"/>
        <w:widowControl w:val="0"/>
        <w:spacing w:before="0"/>
        <w:rPr>
          <w:rFonts w:ascii="Times New Roman" w:hAnsi="Times New Roman" w:cs="Times New Roman"/>
        </w:rPr>
      </w:pPr>
      <w:bookmarkStart w:id="104" w:name="_Toc504140784"/>
      <w:bookmarkStart w:id="105" w:name="_Toc518653274"/>
      <w:r w:rsidRPr="0080728B">
        <w:rPr>
          <w:rFonts w:ascii="Times New Roman" w:hAnsi="Times New Roman" w:cs="Times New Roman"/>
        </w:rPr>
        <w:t>Изменение, прекращение и расторжение Договора</w:t>
      </w:r>
      <w:bookmarkEnd w:id="104"/>
      <w:bookmarkEnd w:id="105"/>
    </w:p>
    <w:p w14:paraId="3CBB64D9"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C189D50"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57580703" w14:textId="78422158" w:rsidR="00F566FE" w:rsidRPr="008314A6" w:rsidRDefault="00F566FE" w:rsidP="0080728B">
      <w:pPr>
        <w:pStyle w:val="RUS11"/>
        <w:widowControl w:val="0"/>
        <w:rPr>
          <w:rFonts w:ascii="Times New Roman" w:hAnsi="Times New Roman" w:cs="Times New Roman"/>
        </w:rPr>
      </w:pPr>
      <w:bookmarkStart w:id="106" w:name="_Ref496713263"/>
      <w:r w:rsidRPr="008314A6">
        <w:rPr>
          <w:rFonts w:ascii="Times New Roman" w:hAnsi="Times New Roman" w:cs="Times New Roman"/>
          <w:lang w:eastAsia="en-US"/>
        </w:rPr>
        <w:t xml:space="preserve">Заказчик имеет право в любое время досрочно расторгнуть </w:t>
      </w:r>
      <w:r w:rsidRPr="008314A6">
        <w:rPr>
          <w:rFonts w:ascii="Times New Roman" w:hAnsi="Times New Roman" w:cs="Times New Roman"/>
        </w:rPr>
        <w:t xml:space="preserve">Договор в одностороннем внесудебном порядке по </w:t>
      </w:r>
      <w:r w:rsidRPr="008314A6">
        <w:rPr>
          <w:rFonts w:ascii="Times New Roman" w:hAnsi="Times New Roman" w:cs="Times New Roman"/>
          <w:lang w:eastAsia="en-US"/>
        </w:rPr>
        <w:t>собственной инициативе</w:t>
      </w:r>
      <w:bookmarkEnd w:id="106"/>
      <w:r w:rsidR="00801E18" w:rsidRPr="008314A6">
        <w:rPr>
          <w:rFonts w:ascii="Times New Roman" w:hAnsi="Times New Roman" w:cs="Times New Roman"/>
          <w:lang w:eastAsia="en-US"/>
        </w:rPr>
        <w:t>.</w:t>
      </w:r>
    </w:p>
    <w:p w14:paraId="3610AF0B" w14:textId="77777777" w:rsidR="00F566FE" w:rsidRPr="008314A6" w:rsidRDefault="00F566FE" w:rsidP="0080728B">
      <w:pPr>
        <w:pStyle w:val="RUS11"/>
        <w:widowControl w:val="0"/>
        <w:rPr>
          <w:rFonts w:ascii="Times New Roman" w:hAnsi="Times New Roman" w:cs="Times New Roman"/>
        </w:rPr>
      </w:pPr>
      <w:bookmarkStart w:id="107" w:name="_Ref496714458"/>
      <w:r w:rsidRPr="008314A6">
        <w:rPr>
          <w:rFonts w:ascii="Times New Roman" w:hAnsi="Times New Roman" w:cs="Times New Roman"/>
        </w:rPr>
        <w:t>В случае:</w:t>
      </w:r>
      <w:bookmarkEnd w:id="107"/>
    </w:p>
    <w:p w14:paraId="391806D9" w14:textId="77777777" w:rsidR="00F566FE" w:rsidRPr="008314A6" w:rsidRDefault="00F566FE" w:rsidP="0080728B">
      <w:pPr>
        <w:pStyle w:val="RUS10"/>
        <w:widowControl w:val="0"/>
        <w:rPr>
          <w:rFonts w:ascii="Times New Roman" w:hAnsi="Times New Roman" w:cs="Times New Roman"/>
        </w:rPr>
      </w:pPr>
      <w:r w:rsidRPr="008314A6">
        <w:rPr>
          <w:rFonts w:ascii="Times New Roman" w:hAnsi="Times New Roman" w:cs="Times New Roman"/>
        </w:rPr>
        <w:t>аннулирования свидетельства саморегулируемой организации о допуске Подрядчика к виду</w:t>
      </w:r>
      <w:r w:rsidR="00F47C50" w:rsidRPr="008314A6">
        <w:rPr>
          <w:rFonts w:ascii="Times New Roman" w:hAnsi="Times New Roman" w:cs="Times New Roman"/>
        </w:rPr>
        <w:t xml:space="preserve"> / </w:t>
      </w:r>
      <w:r w:rsidRPr="008314A6">
        <w:rPr>
          <w:rFonts w:ascii="Times New Roman" w:hAnsi="Times New Roman" w:cs="Times New Roma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69CB821B" w14:textId="77777777" w:rsidR="00F566FE" w:rsidRPr="008314A6" w:rsidRDefault="00F566FE" w:rsidP="0080728B">
      <w:pPr>
        <w:pStyle w:val="RUS10"/>
        <w:widowControl w:val="0"/>
        <w:rPr>
          <w:rFonts w:ascii="Times New Roman" w:hAnsi="Times New Roman" w:cs="Times New Roman"/>
        </w:rPr>
      </w:pPr>
      <w:r w:rsidRPr="008314A6">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F4B2664" w14:textId="4ECFC265" w:rsidR="00F566FE" w:rsidRPr="008314A6" w:rsidRDefault="00F566FE" w:rsidP="0080728B">
      <w:pPr>
        <w:pStyle w:val="RUS10"/>
        <w:widowControl w:val="0"/>
        <w:rPr>
          <w:rFonts w:ascii="Times New Roman" w:hAnsi="Times New Roman" w:cs="Times New Roman"/>
        </w:rPr>
      </w:pPr>
      <w:r w:rsidRPr="008314A6">
        <w:rPr>
          <w:rFonts w:ascii="Times New Roman" w:hAnsi="Times New Roman" w:cs="Times New Roman"/>
        </w:rPr>
        <w:t xml:space="preserve">прекращения действия </w:t>
      </w:r>
      <w:r w:rsidR="00FF28CC" w:rsidRPr="008314A6">
        <w:rPr>
          <w:rFonts w:ascii="Times New Roman" w:hAnsi="Times New Roman" w:cs="Times New Roman"/>
        </w:rPr>
        <w:t>Б</w:t>
      </w:r>
      <w:r w:rsidRPr="008314A6">
        <w:rPr>
          <w:rFonts w:ascii="Times New Roman" w:hAnsi="Times New Roman" w:cs="Times New Roman"/>
        </w:rPr>
        <w:t>анковской гарантии или иного обеспечения исполнения обязательств Подрядчика по Договору, предусмотренного Договором</w:t>
      </w:r>
      <w:r w:rsidR="009464A9" w:rsidRPr="008314A6">
        <w:rPr>
          <w:rFonts w:ascii="Times New Roman" w:hAnsi="Times New Roman" w:cs="Times New Roman"/>
        </w:rPr>
        <w:t>;</w:t>
      </w:r>
    </w:p>
    <w:p w14:paraId="1DC92E5F" w14:textId="77777777" w:rsidR="00F566FE" w:rsidRPr="008314A6" w:rsidRDefault="00F566FE" w:rsidP="0080728B">
      <w:pPr>
        <w:pStyle w:val="RUS10"/>
        <w:widowControl w:val="0"/>
        <w:rPr>
          <w:rFonts w:ascii="Times New Roman" w:hAnsi="Times New Roman" w:cs="Times New Roman"/>
        </w:rPr>
      </w:pPr>
      <w:r w:rsidRPr="008314A6">
        <w:rPr>
          <w:rFonts w:ascii="Times New Roman" w:hAnsi="Times New Roman" w:cs="Times New Roman"/>
        </w:rPr>
        <w:t>если Подрядчик полностью или частично не предоставляет документы, необходимые для оплаты Работ свыше 15 (</w:t>
      </w:r>
      <w:r w:rsidR="00345EE7" w:rsidRPr="008314A6">
        <w:rPr>
          <w:rFonts w:ascii="Times New Roman" w:hAnsi="Times New Roman" w:cs="Times New Roman"/>
        </w:rPr>
        <w:t>пятнадцати</w:t>
      </w:r>
      <w:r w:rsidRPr="008314A6">
        <w:rPr>
          <w:rFonts w:ascii="Times New Roman" w:hAnsi="Times New Roman" w:cs="Times New Roman"/>
        </w:rPr>
        <w:t>) календарных дней;</w:t>
      </w:r>
    </w:p>
    <w:p w14:paraId="32B0A66F" w14:textId="77777777" w:rsidR="00F566FE" w:rsidRPr="008314A6" w:rsidRDefault="00F566FE" w:rsidP="0080728B">
      <w:pPr>
        <w:pStyle w:val="RUS10"/>
        <w:widowControl w:val="0"/>
        <w:rPr>
          <w:rFonts w:ascii="Times New Roman" w:hAnsi="Times New Roman" w:cs="Times New Roman"/>
        </w:rPr>
      </w:pPr>
      <w:r w:rsidRPr="008314A6">
        <w:rPr>
          <w:rFonts w:ascii="Times New Roman" w:hAnsi="Times New Roman" w:cs="Times New Roman"/>
        </w:rPr>
        <w:t>обнаружения недостатков в выполненных Работах;</w:t>
      </w:r>
    </w:p>
    <w:p w14:paraId="3DEDAF44" w14:textId="77777777" w:rsidR="00F566FE" w:rsidRPr="008314A6" w:rsidRDefault="00F566FE" w:rsidP="0080728B">
      <w:pPr>
        <w:pStyle w:val="RUS10"/>
        <w:widowControl w:val="0"/>
        <w:rPr>
          <w:rFonts w:ascii="Times New Roman" w:hAnsi="Times New Roman" w:cs="Times New Roman"/>
        </w:rPr>
      </w:pPr>
      <w:r w:rsidRPr="008314A6">
        <w:rPr>
          <w:rFonts w:ascii="Times New Roman" w:hAnsi="Times New Roman" w:cs="Times New Roman"/>
        </w:rPr>
        <w:t xml:space="preserve">привлечения Подрядчиком иностранных рабочих </w:t>
      </w:r>
      <w:r w:rsidR="00327135" w:rsidRPr="008314A6">
        <w:rPr>
          <w:rFonts w:ascii="Times New Roman" w:hAnsi="Times New Roman" w:cs="Times New Roman"/>
        </w:rPr>
        <w:t>в нарушение требований миграционного законодательства</w:t>
      </w:r>
      <w:r w:rsidRPr="008314A6">
        <w:rPr>
          <w:rFonts w:ascii="Times New Roman" w:hAnsi="Times New Roman" w:cs="Times New Roman"/>
        </w:rPr>
        <w:t>;</w:t>
      </w:r>
    </w:p>
    <w:p w14:paraId="62698D5B" w14:textId="12C00643" w:rsidR="00F566FE" w:rsidRPr="008314A6" w:rsidRDefault="00B613B6" w:rsidP="0080728B">
      <w:pPr>
        <w:pStyle w:val="RUS10"/>
        <w:widowControl w:val="0"/>
        <w:rPr>
          <w:rFonts w:ascii="Times New Roman" w:hAnsi="Times New Roman" w:cs="Times New Roman"/>
        </w:rPr>
      </w:pPr>
      <w:r w:rsidRPr="008314A6">
        <w:rPr>
          <w:rFonts w:ascii="Times New Roman" w:hAnsi="Times New Roman" w:cs="Times New Roman"/>
        </w:rPr>
        <w:t>вступления</w:t>
      </w:r>
      <w:r w:rsidR="002F1954" w:rsidRPr="008314A6">
        <w:rPr>
          <w:rFonts w:ascii="Times New Roman" w:hAnsi="Times New Roman" w:cs="Times New Roman"/>
        </w:rPr>
        <w:t xml:space="preserve"> </w:t>
      </w:r>
      <w:r w:rsidRPr="008314A6">
        <w:rPr>
          <w:rFonts w:ascii="Times New Roman" w:hAnsi="Times New Roman" w:cs="Times New Roman"/>
        </w:rPr>
        <w:t xml:space="preserve">Подрядчика в процедуру </w:t>
      </w:r>
      <w:r w:rsidR="00F566FE" w:rsidRPr="008314A6">
        <w:rPr>
          <w:rFonts w:ascii="Times New Roman" w:hAnsi="Times New Roman" w:cs="Times New Roman"/>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660CB1B" w14:textId="77777777" w:rsidR="00F566FE" w:rsidRPr="008314A6" w:rsidRDefault="00F566FE" w:rsidP="0080728B">
      <w:pPr>
        <w:pStyle w:val="RUS10"/>
        <w:widowControl w:val="0"/>
        <w:rPr>
          <w:rFonts w:ascii="Times New Roman" w:hAnsi="Times New Roman" w:cs="Times New Roman"/>
        </w:rPr>
      </w:pPr>
      <w:r w:rsidRPr="008314A6">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8314A6">
        <w:rPr>
          <w:rFonts w:ascii="Times New Roman" w:hAnsi="Times New Roman" w:cs="Times New Roman"/>
        </w:rPr>
        <w:t>,</w:t>
      </w:r>
      <w:r w:rsidRPr="008314A6">
        <w:rPr>
          <w:rFonts w:ascii="Times New Roman" w:hAnsi="Times New Roman" w:cs="Times New Roman"/>
        </w:rPr>
        <w:t xml:space="preserve"> в течение свы</w:t>
      </w:r>
      <w:r w:rsidR="00B613B6" w:rsidRPr="008314A6">
        <w:rPr>
          <w:rFonts w:ascii="Times New Roman" w:hAnsi="Times New Roman" w:cs="Times New Roman"/>
        </w:rPr>
        <w:t>ше 10 (десяти) календарных дней;</w:t>
      </w:r>
    </w:p>
    <w:p w14:paraId="4A5C85A1" w14:textId="343B2B7B" w:rsidR="00F566FE" w:rsidRPr="008314A6" w:rsidRDefault="00F566FE" w:rsidP="0080728B">
      <w:pPr>
        <w:pStyle w:val="RUS10"/>
        <w:widowControl w:val="0"/>
        <w:rPr>
          <w:rFonts w:ascii="Times New Roman" w:hAnsi="Times New Roman" w:cs="Times New Roman"/>
        </w:rPr>
      </w:pPr>
      <w:r w:rsidRPr="008314A6">
        <w:rPr>
          <w:rFonts w:ascii="Times New Roman" w:hAnsi="Times New Roman" w:cs="Times New Roman"/>
        </w:rPr>
        <w:t xml:space="preserve">невыполнения Подрядчиком либо </w:t>
      </w:r>
      <w:r w:rsidR="007A1B9F" w:rsidRPr="008314A6">
        <w:rPr>
          <w:rFonts w:ascii="Times New Roman" w:hAnsi="Times New Roman" w:cs="Times New Roman"/>
        </w:rPr>
        <w:t>Субподрядной организацией</w:t>
      </w:r>
      <w:r w:rsidR="00621467" w:rsidRPr="008314A6">
        <w:rPr>
          <w:rFonts w:ascii="Times New Roman" w:hAnsi="Times New Roman" w:cs="Times New Roman"/>
        </w:rPr>
        <w:t xml:space="preserve"> </w:t>
      </w:r>
      <w:r w:rsidRPr="008314A6">
        <w:rPr>
          <w:rFonts w:ascii="Times New Roman" w:hAnsi="Times New Roman" w:cs="Times New Roman"/>
        </w:rPr>
        <w:t>требований охраны труда, промышленной безопасности, пожарной безопасности и экологии и</w:t>
      </w:r>
      <w:r w:rsidR="00F47C50" w:rsidRPr="008314A6">
        <w:rPr>
          <w:rFonts w:ascii="Times New Roman" w:hAnsi="Times New Roman" w:cs="Times New Roman"/>
        </w:rPr>
        <w:t xml:space="preserve"> / </w:t>
      </w:r>
      <w:r w:rsidRPr="008314A6">
        <w:rPr>
          <w:rFonts w:ascii="Times New Roman" w:hAnsi="Times New Roman" w:cs="Times New Roman"/>
        </w:rPr>
        <w:t xml:space="preserve">или нарушения требований внутриобъектового режима на </w:t>
      </w:r>
      <w:r w:rsidR="00CE1113" w:rsidRPr="008314A6">
        <w:rPr>
          <w:rFonts w:ascii="Times New Roman" w:hAnsi="Times New Roman" w:cs="Times New Roman"/>
        </w:rPr>
        <w:t>территории Заказчика</w:t>
      </w:r>
      <w:r w:rsidRPr="008314A6">
        <w:rPr>
          <w:rFonts w:ascii="Times New Roman" w:hAnsi="Times New Roman" w:cs="Times New Roman"/>
        </w:rPr>
        <w:t>;</w:t>
      </w:r>
    </w:p>
    <w:p w14:paraId="5A7F3B84" w14:textId="77777777" w:rsidR="00F566FE" w:rsidRPr="008314A6" w:rsidRDefault="00F566FE" w:rsidP="0080728B">
      <w:pPr>
        <w:pStyle w:val="RUS10"/>
        <w:widowControl w:val="0"/>
        <w:rPr>
          <w:rFonts w:ascii="Times New Roman" w:hAnsi="Times New Roman" w:cs="Times New Roman"/>
        </w:rPr>
      </w:pPr>
      <w:r w:rsidRPr="008314A6">
        <w:rPr>
          <w:rFonts w:ascii="Times New Roman" w:hAnsi="Times New Roman" w:cs="Times New Roman"/>
        </w:rPr>
        <w:t>уступки прав по Договору без письменного согласия Заказчика;</w:t>
      </w:r>
    </w:p>
    <w:p w14:paraId="5E1B2279" w14:textId="77777777" w:rsidR="00F566FE" w:rsidRPr="008314A6" w:rsidRDefault="00F566FE" w:rsidP="0080728B">
      <w:pPr>
        <w:pStyle w:val="RUS10"/>
        <w:widowControl w:val="0"/>
        <w:rPr>
          <w:rFonts w:ascii="Times New Roman" w:hAnsi="Times New Roman" w:cs="Times New Roman"/>
        </w:rPr>
      </w:pPr>
      <w:r w:rsidRPr="008314A6">
        <w:rPr>
          <w:rFonts w:ascii="Times New Roman" w:hAnsi="Times New Roman" w:cs="Times New Roman"/>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52066EE5" w14:textId="77777777" w:rsidR="00F566FE" w:rsidRPr="008314A6" w:rsidRDefault="00F566FE" w:rsidP="0080728B">
      <w:pPr>
        <w:pStyle w:val="RUS10"/>
        <w:widowControl w:val="0"/>
        <w:numPr>
          <w:ilvl w:val="0"/>
          <w:numId w:val="0"/>
        </w:numPr>
        <w:rPr>
          <w:rFonts w:ascii="Times New Roman" w:hAnsi="Times New Roman" w:cs="Times New Roman"/>
        </w:rPr>
      </w:pPr>
      <w:r w:rsidRPr="008314A6">
        <w:rPr>
          <w:rFonts w:ascii="Times New Roman" w:hAnsi="Times New Roman" w:cs="Times New Roman"/>
        </w:rPr>
        <w:t xml:space="preserve">а также в иных случаях, предусмотренных Договором, </w:t>
      </w:r>
      <w:r w:rsidR="00B613B6" w:rsidRPr="008314A6">
        <w:rPr>
          <w:rFonts w:ascii="Times New Roman" w:hAnsi="Times New Roman" w:cs="Times New Roman"/>
        </w:rPr>
        <w:t xml:space="preserve">дополнительным </w:t>
      </w:r>
      <w:r w:rsidRPr="008314A6">
        <w:rPr>
          <w:rFonts w:ascii="Times New Roman" w:hAnsi="Times New Roman" w:cs="Times New Roma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8314A6">
        <w:rPr>
          <w:rFonts w:ascii="Times New Roman" w:hAnsi="Times New Roman" w:cs="Times New Roman"/>
        </w:rPr>
        <w:t>Результатами Работ, созданными Подрядчиком на дату прекращения Договора</w:t>
      </w:r>
      <w:r w:rsidRPr="008314A6">
        <w:rPr>
          <w:rFonts w:ascii="Times New Roman" w:hAnsi="Times New Roman" w:cs="Times New Roman"/>
        </w:rPr>
        <w:t>.</w:t>
      </w:r>
    </w:p>
    <w:p w14:paraId="4724633F" w14:textId="537443DB" w:rsidR="00E970F2" w:rsidRPr="008314A6" w:rsidRDefault="00E970F2" w:rsidP="00E970F2">
      <w:pPr>
        <w:pStyle w:val="RUS11"/>
        <w:numPr>
          <w:ilvl w:val="0"/>
          <w:numId w:val="0"/>
        </w:numPr>
        <w:ind w:left="1" w:firstLine="567"/>
        <w:rPr>
          <w:rFonts w:ascii="Times New Roman" w:eastAsiaTheme="minorEastAsia" w:hAnsi="Times New Roman" w:cs="Times New Roman"/>
        </w:rPr>
      </w:pPr>
      <w:bookmarkStart w:id="108" w:name="_Ref513800253"/>
      <w:r w:rsidRPr="008314A6">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28AAB0A" w14:textId="77777777" w:rsidR="00E970F2" w:rsidRPr="008314A6" w:rsidRDefault="00E970F2" w:rsidP="00E970F2">
      <w:pPr>
        <w:pStyle w:val="RUS11"/>
        <w:rPr>
          <w:rFonts w:ascii="Times New Roman" w:hAnsi="Times New Roman" w:cs="Times New Roman"/>
        </w:rPr>
      </w:pPr>
      <w:r w:rsidRPr="008314A6">
        <w:rPr>
          <w:rFonts w:ascii="Times New Roman" w:hAnsi="Times New Roman" w:cs="Times New Roman"/>
        </w:rPr>
        <w:t>В случае:</w:t>
      </w:r>
    </w:p>
    <w:p w14:paraId="4CD0837C" w14:textId="77777777" w:rsidR="00E970F2" w:rsidRPr="008314A6" w:rsidRDefault="00E970F2" w:rsidP="00E970F2">
      <w:pPr>
        <w:pStyle w:val="RUS11"/>
        <w:numPr>
          <w:ilvl w:val="0"/>
          <w:numId w:val="0"/>
        </w:numPr>
        <w:ind w:left="568"/>
        <w:rPr>
          <w:rFonts w:ascii="Times New Roman" w:hAnsi="Times New Roman" w:cs="Times New Roman"/>
        </w:rPr>
      </w:pPr>
      <w:r w:rsidRPr="008314A6">
        <w:rPr>
          <w:rFonts w:ascii="Times New Roman" w:hAnsi="Times New Roman" w:cs="Times New Roman"/>
        </w:rPr>
        <w:t>(1)</w:t>
      </w:r>
      <w:r w:rsidRPr="008314A6">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65118C4" w14:textId="77777777" w:rsidR="00E970F2" w:rsidRPr="008314A6" w:rsidRDefault="00E970F2" w:rsidP="00E970F2">
      <w:pPr>
        <w:pStyle w:val="RUS11"/>
        <w:numPr>
          <w:ilvl w:val="0"/>
          <w:numId w:val="0"/>
        </w:numPr>
        <w:ind w:left="568"/>
        <w:rPr>
          <w:rFonts w:ascii="Times New Roman" w:hAnsi="Times New Roman" w:cs="Times New Roman"/>
        </w:rPr>
      </w:pPr>
      <w:r w:rsidRPr="008314A6">
        <w:rPr>
          <w:rFonts w:ascii="Times New Roman" w:hAnsi="Times New Roman" w:cs="Times New Roman"/>
        </w:rPr>
        <w:t>(2)</w:t>
      </w:r>
      <w:r w:rsidRPr="008314A6">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030068D" w14:textId="17705D66" w:rsidR="00E970F2" w:rsidRPr="008314A6" w:rsidRDefault="00E970F2" w:rsidP="00E970F2">
      <w:pPr>
        <w:pStyle w:val="RUS11"/>
        <w:numPr>
          <w:ilvl w:val="0"/>
          <w:numId w:val="0"/>
        </w:numPr>
        <w:ind w:left="568"/>
        <w:rPr>
          <w:rFonts w:ascii="Times New Roman" w:hAnsi="Times New Roman" w:cs="Times New Roman"/>
        </w:rPr>
      </w:pPr>
      <w:r w:rsidRPr="008314A6">
        <w:rPr>
          <w:rFonts w:ascii="Times New Roman" w:hAnsi="Times New Roman" w:cs="Times New Roman"/>
        </w:rPr>
        <w:t>(3)</w:t>
      </w:r>
      <w:r w:rsidRPr="008314A6">
        <w:rPr>
          <w:rFonts w:ascii="Times New Roman" w:hAnsi="Times New Roman" w:cs="Times New Roma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4559BA0E" w14:textId="163FC55B" w:rsidR="00E970F2" w:rsidRPr="00E970F2" w:rsidRDefault="00E970F2" w:rsidP="00E970F2">
      <w:pPr>
        <w:pStyle w:val="RUS11"/>
        <w:numPr>
          <w:ilvl w:val="0"/>
          <w:numId w:val="0"/>
        </w:numPr>
        <w:ind w:left="1" w:firstLine="567"/>
        <w:rPr>
          <w:rFonts w:ascii="Times New Roman" w:hAnsi="Times New Roman" w:cs="Times New Roman"/>
        </w:rPr>
      </w:pPr>
      <w:r w:rsidRPr="008314A6">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77E176B" w14:textId="5A95F15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Об отказе от исполнения Договора </w:t>
      </w:r>
      <w:r w:rsidR="00A20D0F" w:rsidRPr="0080728B">
        <w:rPr>
          <w:rFonts w:ascii="Times New Roman" w:hAnsi="Times New Roman" w:cs="Times New Roman"/>
        </w:rPr>
        <w:t xml:space="preserve">в порядке пункта </w:t>
      </w:r>
      <w:r w:rsidR="00E970F2">
        <w:rPr>
          <w:rFonts w:ascii="Times New Roman" w:hAnsi="Times New Roman" w:cs="Times New Roman"/>
        </w:rPr>
        <w:t>24.4 – 24.5</w:t>
      </w:r>
      <w:r w:rsidR="002F1954" w:rsidRPr="0080728B">
        <w:rPr>
          <w:rFonts w:ascii="Times New Roman" w:hAnsi="Times New Roman" w:cs="Times New Roman"/>
        </w:rPr>
        <w:t xml:space="preserve"> </w:t>
      </w:r>
      <w:r w:rsidRPr="0080728B">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108"/>
    </w:p>
    <w:p w14:paraId="7B553C82" w14:textId="38F8917D" w:rsidR="00012875"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E970F2">
        <w:rPr>
          <w:rFonts w:ascii="Times New Roman" w:hAnsi="Times New Roman" w:cs="Times New Roman"/>
        </w:rPr>
        <w:t>24.4</w:t>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_Ref496714458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24.4</w:t>
      </w:r>
      <w:r w:rsidR="003D6FA7" w:rsidRPr="0080728B">
        <w:rPr>
          <w:rFonts w:ascii="Times New Roman" w:hAnsi="Times New Roman" w:cs="Times New Roman"/>
        </w:rPr>
        <w:fldChar w:fldCharType="end"/>
      </w:r>
      <w:r w:rsidR="00A20D0F" w:rsidRPr="0080728B">
        <w:rPr>
          <w:rFonts w:ascii="Times New Roman" w:hAnsi="Times New Roman" w:cs="Times New Roman"/>
        </w:rPr>
        <w:t xml:space="preserve"> </w:t>
      </w:r>
      <w:r w:rsidRPr="0080728B">
        <w:rPr>
          <w:rFonts w:ascii="Times New Roman" w:hAnsi="Times New Roman" w:cs="Times New Roman"/>
        </w:rPr>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0FFF42DD"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80728B" w:rsidRDefault="00F566FE" w:rsidP="0080728B">
      <w:pPr>
        <w:pStyle w:val="RUS11"/>
        <w:widowControl w:val="0"/>
        <w:rPr>
          <w:rFonts w:ascii="Times New Roman" w:hAnsi="Times New Roman" w:cs="Times New Roman"/>
        </w:rPr>
      </w:pPr>
      <w:bookmarkStart w:id="109"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09"/>
    </w:p>
    <w:p w14:paraId="074A9CE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45E78FFE"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F8BEC8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7E1DB88B" w14:textId="77777777" w:rsidR="002D2D16" w:rsidRPr="0080728B" w:rsidRDefault="002D2D16" w:rsidP="0080728B">
      <w:pPr>
        <w:pStyle w:val="RUS11"/>
        <w:widowControl w:val="0"/>
        <w:numPr>
          <w:ilvl w:val="0"/>
          <w:numId w:val="0"/>
        </w:numPr>
        <w:ind w:left="567"/>
        <w:rPr>
          <w:rFonts w:ascii="Times New Roman" w:hAnsi="Times New Roman" w:cs="Times New Roman"/>
        </w:rPr>
      </w:pPr>
    </w:p>
    <w:p w14:paraId="7AE2DCA4" w14:textId="77777777" w:rsidR="00D94937" w:rsidRPr="0080728B" w:rsidRDefault="00D94937" w:rsidP="0080728B">
      <w:pPr>
        <w:pStyle w:val="RUS1"/>
        <w:widowControl w:val="0"/>
        <w:spacing w:before="0"/>
        <w:rPr>
          <w:rFonts w:ascii="Times New Roman" w:hAnsi="Times New Roman" w:cs="Times New Roman"/>
        </w:rPr>
      </w:pPr>
      <w:bookmarkStart w:id="110" w:name="_Ref500770688"/>
      <w:bookmarkStart w:id="111" w:name="_Toc504140786"/>
      <w:bookmarkStart w:id="112" w:name="_Toc518653276"/>
      <w:r w:rsidRPr="0080728B">
        <w:rPr>
          <w:rFonts w:ascii="Times New Roman" w:hAnsi="Times New Roman" w:cs="Times New Roman"/>
        </w:rPr>
        <w:t>Обстоятельства непреодолимой силы</w:t>
      </w:r>
      <w:bookmarkEnd w:id="110"/>
      <w:bookmarkEnd w:id="111"/>
      <w:bookmarkEnd w:id="112"/>
    </w:p>
    <w:p w14:paraId="6C378001"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28368CF1" w14:textId="00B37266" w:rsidR="00D94937" w:rsidRPr="0080728B" w:rsidRDefault="00D94937" w:rsidP="0080728B">
      <w:pPr>
        <w:pStyle w:val="RUS11"/>
        <w:widowControl w:val="0"/>
        <w:rPr>
          <w:rFonts w:ascii="Times New Roman" w:hAnsi="Times New Roman" w:cs="Times New Roman"/>
        </w:rPr>
      </w:pPr>
      <w:bookmarkStart w:id="113"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13"/>
    </w:p>
    <w:p w14:paraId="4FC9C6A7" w14:textId="29BAAF88" w:rsidR="009A6F15" w:rsidRPr="0080728B" w:rsidRDefault="00D94937" w:rsidP="0080728B">
      <w:pPr>
        <w:pStyle w:val="RUS11"/>
        <w:widowControl w:val="0"/>
        <w:rPr>
          <w:rFonts w:ascii="Times New Roman" w:hAnsi="Times New Roman" w:cs="Times New Roman"/>
        </w:rPr>
      </w:pPr>
      <w:bookmarkStart w:id="114"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80728B">
        <w:rPr>
          <w:rFonts w:ascii="Times New Roman" w:hAnsi="Times New Roman" w:cs="Times New Roman"/>
        </w:rPr>
        <w:fldChar w:fldCharType="begin"/>
      </w:r>
      <w:r w:rsidR="005D0A97" w:rsidRPr="0080728B">
        <w:rPr>
          <w:rFonts w:ascii="Times New Roman" w:hAnsi="Times New Roman" w:cs="Times New Roman"/>
        </w:rPr>
        <w:instrText xml:space="preserve"> REF _Ref493723566 \r \h </w:instrText>
      </w:r>
      <w:r w:rsidR="009464A9" w:rsidRPr="0080728B">
        <w:rPr>
          <w:rFonts w:ascii="Times New Roman" w:hAnsi="Times New Roman" w:cs="Times New Roman"/>
        </w:rPr>
        <w:instrText xml:space="preserve"> \* MERGEFORMAT </w:instrText>
      </w:r>
      <w:r w:rsidR="005D0A97" w:rsidRPr="0080728B">
        <w:rPr>
          <w:rFonts w:ascii="Times New Roman" w:hAnsi="Times New Roman" w:cs="Times New Roman"/>
        </w:rPr>
      </w:r>
      <w:r w:rsidR="005D0A97" w:rsidRPr="0080728B">
        <w:rPr>
          <w:rFonts w:ascii="Times New Roman" w:hAnsi="Times New Roman" w:cs="Times New Roman"/>
        </w:rPr>
        <w:fldChar w:fldCharType="separate"/>
      </w:r>
      <w:r w:rsidR="00E43A57">
        <w:rPr>
          <w:rFonts w:ascii="Times New Roman" w:hAnsi="Times New Roman" w:cs="Times New Roman"/>
        </w:rPr>
        <w:t>26.2</w:t>
      </w:r>
      <w:r w:rsidR="005D0A97" w:rsidRPr="0080728B">
        <w:rPr>
          <w:rFonts w:ascii="Times New Roman" w:hAnsi="Times New Roman" w:cs="Times New Roman"/>
        </w:rPr>
        <w:fldChar w:fldCharType="end"/>
      </w:r>
      <w:r w:rsidR="00E50E9B" w:rsidRPr="0080728B">
        <w:rPr>
          <w:rFonts w:ascii="Times New Roman" w:hAnsi="Times New Roman" w:cs="Times New Roman"/>
        </w:rPr>
        <w:t xml:space="preserve"> </w:t>
      </w:r>
      <w:r w:rsidRPr="0080728B">
        <w:rPr>
          <w:rFonts w:ascii="Times New Roman" w:hAnsi="Times New Roman" w:cs="Times New Roman"/>
        </w:rPr>
        <w:t>Договора, Сторона, для 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14"/>
    </w:p>
    <w:p w14:paraId="0AD6CAFD"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80728B" w:rsidRDefault="009A6F15" w:rsidP="0080728B">
      <w:pPr>
        <w:pStyle w:val="RUS11"/>
        <w:widowControl w:val="0"/>
        <w:rPr>
          <w:rFonts w:ascii="Times New Roman" w:hAnsi="Times New Roman" w:cs="Times New Roman"/>
        </w:rPr>
      </w:pPr>
      <w:proofErr w:type="spellStart"/>
      <w:r w:rsidRPr="0080728B">
        <w:rPr>
          <w:rFonts w:ascii="Times New Roman" w:hAnsi="Times New Roman" w:cs="Times New Roman"/>
        </w:rPr>
        <w:t>Неизвещение</w:t>
      </w:r>
      <w:proofErr w:type="spellEnd"/>
      <w:r w:rsidRPr="0080728B">
        <w:rPr>
          <w:rFonts w:ascii="Times New Roman" w:hAnsi="Times New Roman" w:cs="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08EE23E3"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E43A57">
        <w:rPr>
          <w:rFonts w:ascii="Times New Roman" w:hAnsi="Times New Roman" w:cs="Times New Roman"/>
        </w:rPr>
        <w:t>26.3</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5A0166C6"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E43A57">
        <w:rPr>
          <w:rFonts w:ascii="Times New Roman" w:hAnsi="Times New Roman" w:cs="Times New Roman"/>
        </w:rPr>
        <w:t>26.3</w:t>
      </w:r>
      <w:r w:rsidR="0009383D" w:rsidRPr="0080728B">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 xml:space="preserve">Договора, виновная Сторона обязана возместить другой Стороне убытки, причинённые </w:t>
      </w:r>
      <w:proofErr w:type="spellStart"/>
      <w:r w:rsidRPr="0080728B">
        <w:rPr>
          <w:rFonts w:ascii="Times New Roman" w:hAnsi="Times New Roman" w:cs="Times New Roman"/>
        </w:rPr>
        <w:t>неизвещением</w:t>
      </w:r>
      <w:proofErr w:type="spellEnd"/>
      <w:r w:rsidRPr="0080728B">
        <w:rPr>
          <w:rFonts w:ascii="Times New Roman" w:hAnsi="Times New Roman" w:cs="Times New Roman"/>
        </w:rPr>
        <w:t xml:space="preserve"> или несвоевременным извещением.</w:t>
      </w:r>
    </w:p>
    <w:p w14:paraId="7081AA7C"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397652C1" w14:textId="77777777" w:rsidR="00D94937" w:rsidRPr="0080728B"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0B518BC3" w14:textId="795E918B" w:rsidR="00F566FE" w:rsidRPr="0080728B" w:rsidRDefault="008B4354" w:rsidP="008B4354">
      <w:pPr>
        <w:pStyle w:val="a"/>
        <w:widowControl w:val="0"/>
        <w:numPr>
          <w:ilvl w:val="0"/>
          <w:numId w:val="0"/>
        </w:numPr>
        <w:spacing w:before="0"/>
        <w:rPr>
          <w:rFonts w:ascii="Times New Roman" w:hAnsi="Times New Roman" w:cs="Times New Roman"/>
        </w:rPr>
      </w:pPr>
      <w:bookmarkStart w:id="115" w:name="_Toc504140787"/>
      <w:bookmarkStart w:id="116" w:name="_Toc518653277"/>
      <w:r>
        <w:rPr>
          <w:rFonts w:ascii="Times New Roman" w:hAnsi="Times New Roman" w:cs="Times New Roman"/>
        </w:rPr>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15"/>
      <w:bookmarkEnd w:id="116"/>
    </w:p>
    <w:p w14:paraId="526B5C8E" w14:textId="77777777" w:rsidR="0051291A" w:rsidRPr="0080728B" w:rsidRDefault="0051291A" w:rsidP="0080728B">
      <w:pPr>
        <w:pStyle w:val="RUS1"/>
        <w:widowControl w:val="0"/>
        <w:spacing w:before="0"/>
        <w:rPr>
          <w:rFonts w:ascii="Times New Roman" w:hAnsi="Times New Roman" w:cs="Times New Roman"/>
          <w:bCs/>
        </w:rPr>
      </w:pPr>
      <w:bookmarkStart w:id="117" w:name="_Toc504140788"/>
      <w:bookmarkStart w:id="118" w:name="_Toc518653278"/>
      <w:bookmarkStart w:id="119" w:name="_Ref493722501"/>
      <w:r w:rsidRPr="0080728B">
        <w:rPr>
          <w:rFonts w:ascii="Times New Roman" w:hAnsi="Times New Roman" w:cs="Times New Roman"/>
        </w:rPr>
        <w:t>Конфиденциальность</w:t>
      </w:r>
      <w:bookmarkEnd w:id="117"/>
      <w:bookmarkEnd w:id="118"/>
    </w:p>
    <w:p w14:paraId="7BCA8D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24A62003" w14:textId="648B0B48"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w:t>
      </w:r>
      <w:proofErr w:type="gramStart"/>
      <w:r w:rsidRPr="0080728B">
        <w:rPr>
          <w:rFonts w:ascii="Times New Roman" w:hAnsi="Times New Roman" w:cs="Times New Roman"/>
        </w:rPr>
        <w:t xml:space="preserve">документы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1426E43D"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330EC723" w14:textId="453CC071"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w:t>
      </w:r>
      <w:proofErr w:type="gramStart"/>
      <w:r w:rsidRPr="0080728B">
        <w:rPr>
          <w:rFonts w:ascii="Times New Roman" w:hAnsi="Times New Roman" w:cs="Times New Roman"/>
        </w:rPr>
        <w:t xml:space="preserve">общедоступными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5AF802F2" w14:textId="77777777" w:rsidR="00C30BA6" w:rsidRPr="0080728B" w:rsidRDefault="00D571C7" w:rsidP="0080728B">
      <w:pPr>
        <w:pStyle w:val="RUS1"/>
        <w:widowControl w:val="0"/>
        <w:spacing w:before="0"/>
        <w:rPr>
          <w:rFonts w:ascii="Times New Roman" w:hAnsi="Times New Roman" w:cs="Times New Roman"/>
        </w:rPr>
      </w:pPr>
      <w:bookmarkStart w:id="120" w:name="_Toc504140789"/>
      <w:bookmarkStart w:id="121" w:name="_Toc518653279"/>
      <w:bookmarkEnd w:id="119"/>
      <w:r w:rsidRPr="0080728B">
        <w:rPr>
          <w:rFonts w:ascii="Times New Roman" w:hAnsi="Times New Roman" w:cs="Times New Roman"/>
        </w:rPr>
        <w:t>Толкование</w:t>
      </w:r>
      <w:bookmarkEnd w:id="120"/>
      <w:bookmarkEnd w:id="121"/>
    </w:p>
    <w:p w14:paraId="7795DE58" w14:textId="77777777" w:rsidR="00F62AC9" w:rsidRPr="0080728B" w:rsidRDefault="00F62AC9" w:rsidP="0080728B">
      <w:pPr>
        <w:pStyle w:val="RUS11"/>
        <w:widowControl w:val="0"/>
        <w:rPr>
          <w:rFonts w:ascii="Times New Roman" w:hAnsi="Times New Roman" w:cs="Times New Roman"/>
        </w:rPr>
      </w:pPr>
      <w:bookmarkStart w:id="122"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00F7D6CB" w14:textId="77777777" w:rsidR="00F62AC9" w:rsidRPr="0080728B" w:rsidRDefault="00F62AC9" w:rsidP="0080728B">
      <w:pPr>
        <w:pStyle w:val="RUS11"/>
        <w:widowControl w:val="0"/>
        <w:rPr>
          <w:rFonts w:ascii="Times New Roman" w:hAnsi="Times New Roman" w:cs="Times New Roman"/>
        </w:rPr>
      </w:pPr>
      <w:bookmarkStart w:id="123"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23"/>
    </w:p>
    <w:p w14:paraId="3EF7CC37"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80728B" w:rsidRDefault="006D7D13" w:rsidP="0080728B">
      <w:pPr>
        <w:pStyle w:val="RUS1"/>
        <w:widowControl w:val="0"/>
        <w:spacing w:before="0"/>
        <w:rPr>
          <w:rFonts w:ascii="Times New Roman" w:hAnsi="Times New Roman" w:cs="Times New Roman"/>
        </w:rPr>
      </w:pPr>
      <w:bookmarkStart w:id="124" w:name="_Toc504140790"/>
      <w:bookmarkStart w:id="125" w:name="_Ref513222668"/>
      <w:bookmarkStart w:id="126" w:name="_Toc518653280"/>
      <w:r w:rsidRPr="0080728B">
        <w:rPr>
          <w:rFonts w:ascii="Times New Roman" w:hAnsi="Times New Roman" w:cs="Times New Roman"/>
        </w:rPr>
        <w:t>Уведомления</w:t>
      </w:r>
      <w:bookmarkEnd w:id="122"/>
      <w:bookmarkEnd w:id="124"/>
      <w:bookmarkEnd w:id="125"/>
      <w:bookmarkEnd w:id="126"/>
    </w:p>
    <w:p w14:paraId="4CE0C3E6" w14:textId="77777777" w:rsidR="006D7D13" w:rsidRPr="0080728B" w:rsidRDefault="006D7D13" w:rsidP="0080728B">
      <w:pPr>
        <w:pStyle w:val="RUS11"/>
        <w:widowControl w:val="0"/>
        <w:rPr>
          <w:rFonts w:ascii="Times New Roman" w:hAnsi="Times New Roman" w:cs="Times New Roman"/>
        </w:rPr>
      </w:pPr>
      <w:bookmarkStart w:id="127"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27"/>
    </w:p>
    <w:p w14:paraId="65C829BE"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4AF63A09"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631D4734"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75419138" w14:textId="5FBB5B0F" w:rsidR="00C222ED" w:rsidRPr="0080728B" w:rsidRDefault="00C222ED" w:rsidP="0080728B">
      <w:pPr>
        <w:pStyle w:val="RUS11"/>
        <w:widowControl w:val="0"/>
        <w:rPr>
          <w:rFonts w:ascii="Times New Roman" w:hAnsi="Times New Roman" w:cs="Times New Roman"/>
        </w:rPr>
      </w:pPr>
      <w:bookmarkStart w:id="128"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28"/>
    </w:p>
    <w:p w14:paraId="6F6D10CB" w14:textId="77777777" w:rsidR="00C222ED" w:rsidRPr="0080728B" w:rsidRDefault="00C222ED" w:rsidP="0080728B">
      <w:pPr>
        <w:pStyle w:val="afc"/>
        <w:widowControl w:val="0"/>
        <w:contextualSpacing w:val="0"/>
        <w:rPr>
          <w:rFonts w:ascii="Times New Roman" w:hAnsi="Times New Roman" w:cs="Times New Roman"/>
          <w:color w:val="C00000"/>
          <w:sz w:val="22"/>
          <w:szCs w:val="22"/>
        </w:rPr>
      </w:pPr>
      <w:r w:rsidRPr="0080728B">
        <w:rPr>
          <w:rFonts w:ascii="Times New Roman" w:hAnsi="Times New Roman" w:cs="Times New Roman"/>
          <w:color w:val="C00000"/>
          <w:sz w:val="22"/>
          <w:szCs w:val="22"/>
        </w:rPr>
        <w:t>Необходимо заполнить контактные данные Сторон:</w:t>
      </w:r>
    </w:p>
    <w:tbl>
      <w:tblPr>
        <w:tblW w:w="0" w:type="auto"/>
        <w:tblInd w:w="72" w:type="dxa"/>
        <w:tblLook w:val="04A0" w:firstRow="1" w:lastRow="0" w:firstColumn="1" w:lastColumn="0" w:noHBand="0" w:noVBand="1"/>
      </w:tblPr>
      <w:tblGrid>
        <w:gridCol w:w="4810"/>
        <w:gridCol w:w="4472"/>
      </w:tblGrid>
      <w:tr w:rsidR="00E11450" w:rsidRPr="0080728B" w14:paraId="4D4E8E1F" w14:textId="77777777" w:rsidTr="00003FA8">
        <w:tc>
          <w:tcPr>
            <w:tcW w:w="5423" w:type="dxa"/>
          </w:tcPr>
          <w:p w14:paraId="462A3AE6" w14:textId="4D954B59" w:rsidR="00C222ED" w:rsidRPr="0080728B" w:rsidRDefault="001638C4" w:rsidP="0080728B">
            <w:pPr>
              <w:pStyle w:val="afc"/>
              <w:widowControl w:val="0"/>
              <w:contextualSpacing w:val="0"/>
              <w:rPr>
                <w:rFonts w:ascii="Times New Roman" w:hAnsi="Times New Roman" w:cs="Times New Roman"/>
                <w:i/>
                <w:sz w:val="22"/>
                <w:szCs w:val="22"/>
                <w:lang w:eastAsia="en-US"/>
              </w:rPr>
            </w:pPr>
            <w:proofErr w:type="spellStart"/>
            <w:r w:rsidRPr="0080728B">
              <w:rPr>
                <w:rFonts w:ascii="Times New Roman" w:hAnsi="Times New Roman" w:cs="Times New Roman"/>
                <w:i/>
                <w:sz w:val="22"/>
                <w:szCs w:val="22"/>
                <w:lang w:val="en-US" w:eastAsia="en-US"/>
              </w:rPr>
              <w:t>Для</w:t>
            </w:r>
            <w:proofErr w:type="spellEnd"/>
            <w:r w:rsidR="00271BC3" w:rsidRPr="0080728B">
              <w:rPr>
                <w:rFonts w:ascii="Times New Roman" w:hAnsi="Times New Roman" w:cs="Times New Roman"/>
                <w:i/>
                <w:sz w:val="22"/>
                <w:szCs w:val="22"/>
                <w:lang w:val="en-US" w:eastAsia="en-US"/>
              </w:rPr>
              <w:t xml:space="preserve"> </w:t>
            </w:r>
            <w:proofErr w:type="spellStart"/>
            <w:r w:rsidRPr="0080728B">
              <w:rPr>
                <w:rFonts w:ascii="Times New Roman" w:hAnsi="Times New Roman" w:cs="Times New Roman"/>
                <w:i/>
                <w:sz w:val="22"/>
                <w:szCs w:val="22"/>
                <w:lang w:val="en-US" w:eastAsia="en-US"/>
              </w:rPr>
              <w:t>Заказчика</w:t>
            </w:r>
            <w:proofErr w:type="spellEnd"/>
            <w:r w:rsidRPr="0080728B">
              <w:rPr>
                <w:rFonts w:ascii="Times New Roman" w:hAnsi="Times New Roman" w:cs="Times New Roman"/>
                <w:i/>
                <w:sz w:val="22"/>
                <w:szCs w:val="22"/>
                <w:lang w:val="en-US" w:eastAsia="en-US"/>
              </w:rPr>
              <w:t>:</w:t>
            </w:r>
          </w:p>
          <w:p w14:paraId="5D226CD5" w14:textId="77777777" w:rsidR="00C222ED" w:rsidRPr="0080728B" w:rsidRDefault="00C222ED" w:rsidP="0080728B">
            <w:pPr>
              <w:pStyle w:val="afc"/>
              <w:widowControl w:val="0"/>
              <w:contextualSpacing w:val="0"/>
              <w:rPr>
                <w:rFonts w:ascii="Times New Roman" w:hAnsi="Times New Roman" w:cs="Times New Roman"/>
                <w:i/>
                <w:sz w:val="22"/>
                <w:szCs w:val="22"/>
                <w:lang w:val="en-US" w:eastAsia="en-US"/>
              </w:rPr>
            </w:pPr>
          </w:p>
        </w:tc>
        <w:tc>
          <w:tcPr>
            <w:tcW w:w="5103" w:type="dxa"/>
          </w:tcPr>
          <w:p w14:paraId="0CB61B12" w14:textId="3EA8A876" w:rsidR="00C222ED" w:rsidRPr="0080728B" w:rsidRDefault="00C222ED" w:rsidP="0080728B">
            <w:pPr>
              <w:pStyle w:val="afc"/>
              <w:widowControl w:val="0"/>
              <w:contextualSpacing w:val="0"/>
              <w:rPr>
                <w:rFonts w:ascii="Times New Roman" w:hAnsi="Times New Roman" w:cs="Times New Roman"/>
                <w:i/>
                <w:sz w:val="22"/>
                <w:szCs w:val="22"/>
                <w:lang w:val="en-US" w:eastAsia="en-US"/>
              </w:rPr>
            </w:pPr>
            <w:proofErr w:type="spellStart"/>
            <w:r w:rsidRPr="0080728B">
              <w:rPr>
                <w:rFonts w:ascii="Times New Roman" w:hAnsi="Times New Roman" w:cs="Times New Roman"/>
                <w:i/>
                <w:sz w:val="22"/>
                <w:szCs w:val="22"/>
                <w:lang w:val="en-US" w:eastAsia="en-US"/>
              </w:rPr>
              <w:t>Для</w:t>
            </w:r>
            <w:proofErr w:type="spellEnd"/>
            <w:r w:rsidR="00271BC3" w:rsidRPr="0080728B">
              <w:rPr>
                <w:rFonts w:ascii="Times New Roman" w:hAnsi="Times New Roman" w:cs="Times New Roman"/>
                <w:i/>
                <w:sz w:val="22"/>
                <w:szCs w:val="22"/>
                <w:lang w:val="en-US" w:eastAsia="en-US"/>
              </w:rPr>
              <w:t xml:space="preserve"> </w:t>
            </w:r>
            <w:proofErr w:type="spellStart"/>
            <w:r w:rsidRPr="0080728B">
              <w:rPr>
                <w:rFonts w:ascii="Times New Roman" w:hAnsi="Times New Roman" w:cs="Times New Roman"/>
                <w:i/>
                <w:sz w:val="22"/>
                <w:szCs w:val="22"/>
                <w:lang w:val="en-US" w:eastAsia="en-US"/>
              </w:rPr>
              <w:t>Подрядчика</w:t>
            </w:r>
            <w:proofErr w:type="spellEnd"/>
            <w:r w:rsidRPr="0080728B">
              <w:rPr>
                <w:rFonts w:ascii="Times New Roman" w:hAnsi="Times New Roman" w:cs="Times New Roman"/>
                <w:i/>
                <w:sz w:val="22"/>
                <w:szCs w:val="22"/>
                <w:lang w:val="en-US" w:eastAsia="en-US"/>
              </w:rPr>
              <w:t>:</w:t>
            </w:r>
          </w:p>
          <w:p w14:paraId="41394666" w14:textId="77777777" w:rsidR="00C222ED" w:rsidRPr="0080728B" w:rsidRDefault="00C222ED" w:rsidP="0080728B">
            <w:pPr>
              <w:pStyle w:val="afc"/>
              <w:widowControl w:val="0"/>
              <w:contextualSpacing w:val="0"/>
              <w:rPr>
                <w:rFonts w:ascii="Times New Roman" w:hAnsi="Times New Roman" w:cs="Times New Roman"/>
                <w:i/>
                <w:sz w:val="22"/>
                <w:szCs w:val="22"/>
                <w:lang w:val="en-US" w:eastAsia="en-US"/>
              </w:rPr>
            </w:pPr>
          </w:p>
        </w:tc>
      </w:tr>
      <w:tr w:rsidR="00E11450" w:rsidRPr="0080728B" w14:paraId="262A1922" w14:textId="77777777" w:rsidTr="00003FA8">
        <w:tc>
          <w:tcPr>
            <w:tcW w:w="5423" w:type="dxa"/>
          </w:tcPr>
          <w:p w14:paraId="243DDFF0" w14:textId="77777777" w:rsidR="000330D8" w:rsidRDefault="00C222ED" w:rsidP="000330D8">
            <w:pPr>
              <w:pStyle w:val="afc"/>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Уведомления</w:t>
            </w:r>
            <w:r w:rsidRPr="0080728B">
              <w:rPr>
                <w:rFonts w:ascii="Times New Roman" w:hAnsi="Times New Roman" w:cs="Times New Roman"/>
                <w:b/>
                <w:i/>
                <w:sz w:val="22"/>
                <w:szCs w:val="22"/>
                <w:lang w:eastAsia="en-US"/>
              </w:rPr>
              <w:br/>
              <w:t xml:space="preserve">Вниманию: </w:t>
            </w:r>
            <w:r w:rsidR="000330D8" w:rsidRPr="000330D8">
              <w:rPr>
                <w:rFonts w:ascii="Times New Roman" w:hAnsi="Times New Roman" w:cs="Times New Roman"/>
                <w:b/>
                <w:i/>
                <w:sz w:val="22"/>
                <w:szCs w:val="22"/>
                <w:lang w:eastAsia="en-US"/>
              </w:rPr>
              <w:t xml:space="preserve">Директора </w:t>
            </w:r>
          </w:p>
          <w:p w14:paraId="61D7E43B" w14:textId="77777777" w:rsidR="000330D8" w:rsidRDefault="000330D8" w:rsidP="000330D8">
            <w:pPr>
              <w:pStyle w:val="afc"/>
              <w:widowControl w:val="0"/>
              <w:contextualSpacing w:val="0"/>
              <w:rPr>
                <w:rFonts w:ascii="Times New Roman" w:hAnsi="Times New Roman" w:cs="Times New Roman"/>
                <w:b/>
                <w:i/>
                <w:sz w:val="22"/>
                <w:szCs w:val="22"/>
                <w:lang w:eastAsia="en-US"/>
              </w:rPr>
            </w:pPr>
            <w:r w:rsidRPr="000330D8">
              <w:rPr>
                <w:rFonts w:ascii="Times New Roman" w:hAnsi="Times New Roman" w:cs="Times New Roman"/>
                <w:b/>
                <w:i/>
                <w:sz w:val="22"/>
                <w:szCs w:val="22"/>
                <w:lang w:eastAsia="en-US"/>
              </w:rPr>
              <w:t xml:space="preserve">ООО «ЕвроСибЭнерго-Гидрогенерация» </w:t>
            </w:r>
          </w:p>
          <w:p w14:paraId="2D2B13B9" w14:textId="785FC20C" w:rsidR="00C222ED" w:rsidRPr="000330D8" w:rsidRDefault="000330D8" w:rsidP="000330D8">
            <w:pPr>
              <w:pStyle w:val="afc"/>
              <w:widowControl w:val="0"/>
              <w:contextualSpacing w:val="0"/>
              <w:rPr>
                <w:rFonts w:ascii="Times New Roman" w:hAnsi="Times New Roman" w:cs="Times New Roman"/>
                <w:b/>
                <w:i/>
                <w:sz w:val="22"/>
                <w:szCs w:val="22"/>
                <w:lang w:eastAsia="en-US"/>
              </w:rPr>
            </w:pPr>
            <w:proofErr w:type="gramStart"/>
            <w:r w:rsidRPr="000330D8">
              <w:rPr>
                <w:rFonts w:ascii="Times New Roman" w:hAnsi="Times New Roman" w:cs="Times New Roman"/>
                <w:b/>
                <w:i/>
                <w:sz w:val="22"/>
                <w:szCs w:val="22"/>
                <w:lang w:eastAsia="en-US"/>
              </w:rPr>
              <w:t>Кузнецов</w:t>
            </w:r>
            <w:r>
              <w:rPr>
                <w:rFonts w:ascii="Times New Roman" w:hAnsi="Times New Roman" w:cs="Times New Roman"/>
                <w:b/>
                <w:i/>
                <w:sz w:val="22"/>
                <w:szCs w:val="22"/>
                <w:lang w:eastAsia="en-US"/>
              </w:rPr>
              <w:t>а  Сергея</w:t>
            </w:r>
            <w:proofErr w:type="gramEnd"/>
            <w:r w:rsidRPr="000330D8">
              <w:rPr>
                <w:rFonts w:ascii="Times New Roman" w:hAnsi="Times New Roman" w:cs="Times New Roman"/>
                <w:b/>
                <w:i/>
                <w:sz w:val="22"/>
                <w:szCs w:val="22"/>
                <w:lang w:eastAsia="en-US"/>
              </w:rPr>
              <w:t xml:space="preserve"> Владимирович</w:t>
            </w:r>
            <w:r>
              <w:rPr>
                <w:rFonts w:ascii="Times New Roman" w:hAnsi="Times New Roman" w:cs="Times New Roman"/>
                <w:b/>
                <w:i/>
                <w:sz w:val="22"/>
                <w:szCs w:val="22"/>
                <w:lang w:eastAsia="en-US"/>
              </w:rPr>
              <w:t>а</w:t>
            </w:r>
          </w:p>
          <w:p w14:paraId="68A06091" w14:textId="30D8CE86" w:rsidR="00C222ED" w:rsidRDefault="00C222ED" w:rsidP="0080728B">
            <w:pPr>
              <w:pStyle w:val="afc"/>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r w:rsidR="000330D8">
              <w:rPr>
                <w:rFonts w:ascii="Times New Roman" w:hAnsi="Times New Roman" w:cs="Times New Roman"/>
                <w:b/>
                <w:i/>
                <w:sz w:val="22"/>
                <w:szCs w:val="22"/>
                <w:lang w:eastAsia="en-US"/>
              </w:rPr>
              <w:t>Иркутская область, г Иркутск,</w:t>
            </w:r>
          </w:p>
          <w:p w14:paraId="0877BAA2" w14:textId="58D0081D" w:rsidR="000330D8" w:rsidRPr="0080728B" w:rsidRDefault="000330D8" w:rsidP="0080728B">
            <w:pPr>
              <w:pStyle w:val="afc"/>
              <w:widowControl w:val="0"/>
              <w:contextualSpacing w:val="0"/>
              <w:rPr>
                <w:rFonts w:ascii="Times New Roman" w:hAnsi="Times New Roman" w:cs="Times New Roman"/>
                <w:b/>
                <w:i/>
                <w:sz w:val="22"/>
                <w:szCs w:val="22"/>
                <w:lang w:eastAsia="en-US"/>
              </w:rPr>
            </w:pPr>
            <w:r>
              <w:rPr>
                <w:rFonts w:ascii="Times New Roman" w:hAnsi="Times New Roman" w:cs="Times New Roman"/>
                <w:b/>
                <w:i/>
                <w:sz w:val="22"/>
                <w:szCs w:val="22"/>
                <w:lang w:eastAsia="en-US"/>
              </w:rPr>
              <w:t>Ул. Тимирязева, стр.  4</w:t>
            </w:r>
          </w:p>
          <w:p w14:paraId="4B5E9978" w14:textId="2F143D89" w:rsidR="00C222ED" w:rsidRPr="0080728B" w:rsidRDefault="00C222ED" w:rsidP="0080728B">
            <w:pPr>
              <w:pStyle w:val="afc"/>
              <w:widowControl w:val="0"/>
              <w:contextualSpacing w:val="0"/>
              <w:rPr>
                <w:rFonts w:ascii="Times New Roman" w:hAnsi="Times New Roman" w:cs="Times New Roman"/>
                <w:b/>
                <w:i/>
                <w:sz w:val="22"/>
                <w:szCs w:val="22"/>
                <w:lang w:eastAsia="en-US"/>
              </w:rPr>
            </w:pPr>
            <w:proofErr w:type="spellStart"/>
            <w:proofErr w:type="gramStart"/>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proofErr w:type="spellEnd"/>
            <w:proofErr w:type="gramEnd"/>
            <w:r w:rsidRPr="0080728B">
              <w:rPr>
                <w:rFonts w:ascii="Times New Roman" w:hAnsi="Times New Roman" w:cs="Times New Roman"/>
                <w:b/>
                <w:i/>
                <w:sz w:val="22"/>
                <w:szCs w:val="22"/>
                <w:lang w:eastAsia="en-US"/>
              </w:rPr>
              <w:t xml:space="preserve">: </w:t>
            </w:r>
            <w:r w:rsidR="000330D8" w:rsidRPr="00DC34B9">
              <w:rPr>
                <w:rFonts w:ascii="Times New Roman" w:hAnsi="Times New Roman" w:cs="Times New Roman"/>
                <w:b/>
                <w:i/>
                <w:sz w:val="22"/>
                <w:szCs w:val="22"/>
                <w:lang w:eastAsia="en-US"/>
              </w:rPr>
              <w:t>ese-hg@eurosib.ru</w:t>
            </w:r>
          </w:p>
          <w:p w14:paraId="7122B59D" w14:textId="3673064C" w:rsidR="00C222ED" w:rsidRPr="0080728B" w:rsidRDefault="000330D8" w:rsidP="0080728B">
            <w:pPr>
              <w:pStyle w:val="afc"/>
              <w:widowControl w:val="0"/>
              <w:contextualSpacing w:val="0"/>
              <w:rPr>
                <w:rFonts w:ascii="Times New Roman" w:hAnsi="Times New Roman" w:cs="Times New Roman"/>
                <w:b/>
                <w:i/>
                <w:sz w:val="22"/>
                <w:szCs w:val="22"/>
                <w:lang w:eastAsia="en-US"/>
              </w:rPr>
            </w:pPr>
            <w:r>
              <w:rPr>
                <w:rFonts w:ascii="Times New Roman" w:hAnsi="Times New Roman" w:cs="Times New Roman"/>
                <w:b/>
                <w:i/>
                <w:sz w:val="22"/>
                <w:szCs w:val="22"/>
                <w:lang w:eastAsia="en-US"/>
              </w:rPr>
              <w:t>Телефон: 8 (3952) 379-359</w:t>
            </w:r>
            <w:r w:rsidR="00C222ED" w:rsidRPr="0080728B">
              <w:rPr>
                <w:rFonts w:ascii="Times New Roman" w:hAnsi="Times New Roman" w:cs="Times New Roman"/>
                <w:b/>
                <w:i/>
                <w:sz w:val="22"/>
                <w:szCs w:val="22"/>
                <w:lang w:eastAsia="en-US"/>
              </w:rPr>
              <w:t xml:space="preserve"> </w:t>
            </w:r>
          </w:p>
        </w:tc>
        <w:tc>
          <w:tcPr>
            <w:tcW w:w="5103" w:type="dxa"/>
          </w:tcPr>
          <w:p w14:paraId="5B9E3B0C" w14:textId="77777777" w:rsidR="00C222ED" w:rsidRPr="0080728B" w:rsidRDefault="001638C4" w:rsidP="0080728B">
            <w:pPr>
              <w:pStyle w:val="afc"/>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Уведомления</w:t>
            </w:r>
            <w:r w:rsidRPr="0080728B">
              <w:rPr>
                <w:rFonts w:ascii="Times New Roman" w:hAnsi="Times New Roman" w:cs="Times New Roman"/>
                <w:b/>
                <w:i/>
                <w:sz w:val="22"/>
                <w:szCs w:val="22"/>
                <w:lang w:eastAsia="en-US"/>
              </w:rPr>
              <w:br/>
            </w:r>
            <w:r w:rsidR="00C222ED" w:rsidRPr="0080728B">
              <w:rPr>
                <w:rFonts w:ascii="Times New Roman" w:hAnsi="Times New Roman" w:cs="Times New Roman"/>
                <w:b/>
                <w:i/>
                <w:sz w:val="22"/>
                <w:szCs w:val="22"/>
                <w:lang w:eastAsia="en-US"/>
              </w:rPr>
              <w:t xml:space="preserve">Вниманию: </w:t>
            </w:r>
          </w:p>
          <w:p w14:paraId="604C34AB" w14:textId="77777777" w:rsidR="00C222ED" w:rsidRPr="0080728B" w:rsidRDefault="00C222ED" w:rsidP="0080728B">
            <w:pPr>
              <w:pStyle w:val="afc"/>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668D60E1" w14:textId="77777777" w:rsidR="00C222ED" w:rsidRPr="0080728B" w:rsidRDefault="00C222ED" w:rsidP="0080728B">
            <w:pPr>
              <w:pStyle w:val="afc"/>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6E7612C1" w14:textId="6C07C244" w:rsidR="00C222ED" w:rsidRPr="0080728B" w:rsidRDefault="00C222ED" w:rsidP="0080728B">
            <w:pPr>
              <w:pStyle w:val="afc"/>
              <w:widowControl w:val="0"/>
              <w:contextualSpacing w:val="0"/>
              <w:rPr>
                <w:rFonts w:ascii="Times New Roman" w:hAnsi="Times New Roman" w:cs="Times New Roman"/>
                <w:b/>
                <w:i/>
                <w:sz w:val="22"/>
                <w:szCs w:val="22"/>
                <w:lang w:eastAsia="en-US"/>
              </w:rPr>
            </w:pPr>
            <w:proofErr w:type="spellStart"/>
            <w:proofErr w:type="gramStart"/>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proofErr w:type="spellEnd"/>
            <w:proofErr w:type="gramEnd"/>
            <w:r w:rsidRPr="0080728B">
              <w:rPr>
                <w:rFonts w:ascii="Times New Roman" w:hAnsi="Times New Roman" w:cs="Times New Roman"/>
                <w:b/>
                <w:i/>
                <w:sz w:val="22"/>
                <w:szCs w:val="22"/>
                <w:lang w:eastAsia="en-US"/>
              </w:rPr>
              <w:t xml:space="preserve">: </w:t>
            </w:r>
          </w:p>
          <w:p w14:paraId="658B257D" w14:textId="42357416" w:rsidR="00C222ED" w:rsidRPr="0080728B" w:rsidRDefault="00C222ED" w:rsidP="0080728B">
            <w:pPr>
              <w:pStyle w:val="afc"/>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 </w:t>
            </w:r>
            <w:r w:rsidR="000330D8">
              <w:rPr>
                <w:rFonts w:ascii="Times New Roman" w:hAnsi="Times New Roman" w:cs="Times New Roman"/>
                <w:b/>
                <w:i/>
                <w:sz w:val="22"/>
                <w:szCs w:val="22"/>
                <w:lang w:eastAsia="en-US"/>
              </w:rPr>
              <w:t>Телефон:</w:t>
            </w:r>
          </w:p>
        </w:tc>
      </w:tr>
    </w:tbl>
    <w:p w14:paraId="3812F655"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77777777"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 xml:space="preserve">получения уведомлений, направленных </w:t>
      </w:r>
      <w:proofErr w:type="gramStart"/>
      <w:r w:rsidR="009C1667" w:rsidRPr="0080728B">
        <w:rPr>
          <w:rFonts w:ascii="Times New Roman" w:hAnsi="Times New Roman" w:cs="Times New Roman"/>
        </w:rPr>
        <w:t>предоплаченным заказным почтовым отправлением</w:t>
      </w:r>
      <w:proofErr w:type="gramEnd"/>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4FC04DF2"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72AECB6A" w14:textId="33DB3C99" w:rsidR="009C1667" w:rsidRPr="0080728B" w:rsidRDefault="009C1667" w:rsidP="0080728B">
      <w:pPr>
        <w:pStyle w:val="RUS11"/>
        <w:widowControl w:val="0"/>
        <w:rPr>
          <w:rFonts w:ascii="Times New Roman" w:hAnsi="Times New Roman" w:cs="Times New Roman"/>
        </w:rPr>
      </w:pPr>
      <w:bookmarkStart w:id="129"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_Ref496197109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29.3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29"/>
    </w:p>
    <w:p w14:paraId="36BEA947" w14:textId="1CA16D15" w:rsidR="00773754" w:rsidRPr="0080728B" w:rsidRDefault="00773754" w:rsidP="0080728B">
      <w:pPr>
        <w:pStyle w:val="RUS11"/>
        <w:widowControl w:val="0"/>
        <w:rPr>
          <w:rFonts w:ascii="Times New Roman" w:hAnsi="Times New Roman" w:cs="Times New Roman"/>
        </w:rPr>
      </w:pPr>
      <w:bookmarkStart w:id="130" w:name="_Ref497229329"/>
      <w:r w:rsidRPr="0080728B">
        <w:rPr>
          <w:rFonts w:ascii="Times New Roman" w:hAnsi="Times New Roman" w:cs="Times New Roman"/>
        </w:rPr>
        <w:t xml:space="preserve">Помимо случаев, установленных пунктом </w:t>
      </w:r>
      <w:r w:rsidR="008E7BB6" w:rsidRPr="0080728B">
        <w:rPr>
          <w:rFonts w:ascii="Times New Roman" w:hAnsi="Times New Roman" w:cs="Times New Roman"/>
        </w:rPr>
        <w:fldChar w:fldCharType="begin"/>
      </w:r>
      <w:r w:rsidR="008E7BB6" w:rsidRPr="0080728B">
        <w:rPr>
          <w:rFonts w:ascii="Times New Roman" w:hAnsi="Times New Roman" w:cs="Times New Roman"/>
        </w:rPr>
        <w:instrText xml:space="preserve"> REF _Ref513220365 \n \h </w:instrText>
      </w:r>
      <w:r w:rsidR="009464A9" w:rsidRPr="0080728B">
        <w:rPr>
          <w:rFonts w:ascii="Times New Roman" w:hAnsi="Times New Roman" w:cs="Times New Roman"/>
        </w:rPr>
        <w:instrText xml:space="preserve"> \* MERGEFORMAT </w:instrText>
      </w:r>
      <w:r w:rsidR="008E7BB6" w:rsidRPr="0080728B">
        <w:rPr>
          <w:rFonts w:ascii="Times New Roman" w:hAnsi="Times New Roman" w:cs="Times New Roman"/>
        </w:rPr>
      </w:r>
      <w:r w:rsidR="008E7BB6" w:rsidRPr="0080728B">
        <w:rPr>
          <w:rFonts w:ascii="Times New Roman" w:hAnsi="Times New Roman" w:cs="Times New Roman"/>
        </w:rPr>
        <w:fldChar w:fldCharType="separate"/>
      </w:r>
      <w:r w:rsidR="00E43A57">
        <w:rPr>
          <w:rFonts w:ascii="Times New Roman" w:hAnsi="Times New Roman" w:cs="Times New Roman"/>
        </w:rPr>
        <w:t>29.9</w:t>
      </w:r>
      <w:r w:rsidR="008E7BB6" w:rsidRPr="0080728B">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30"/>
    </w:p>
    <w:p w14:paraId="4B70E7BA"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4576A9BB"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банковских реквизитов;</w:t>
      </w:r>
    </w:p>
    <w:p w14:paraId="745A38A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учредительных документов;</w:t>
      </w:r>
    </w:p>
    <w:p w14:paraId="443B868D"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3AA5B80C"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029282A0"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реорганизации;</w:t>
      </w:r>
    </w:p>
    <w:p w14:paraId="49A9D49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введение процедуры банкротства;</w:t>
      </w:r>
    </w:p>
    <w:p w14:paraId="134CB179"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00411D9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5D17F667" w14:textId="305BB848"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w:t>
      </w:r>
      <w:proofErr w:type="gramStart"/>
      <w:r w:rsidRPr="0080728B">
        <w:rPr>
          <w:rFonts w:ascii="Times New Roman" w:hAnsi="Times New Roman" w:cs="Times New Roman"/>
        </w:rPr>
        <w:t xml:space="preserve">),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7B54A622" w14:textId="67AA43A6" w:rsidR="00606AF8" w:rsidRPr="0080728B" w:rsidRDefault="00606AF8" w:rsidP="0080728B">
      <w:pPr>
        <w:pStyle w:val="RUS1"/>
        <w:widowControl w:val="0"/>
        <w:spacing w:before="0"/>
        <w:rPr>
          <w:rFonts w:ascii="Times New Roman" w:hAnsi="Times New Roman" w:cs="Times New Roman"/>
        </w:rPr>
      </w:pPr>
      <w:bookmarkStart w:id="131" w:name="_Ref500770497"/>
      <w:bookmarkStart w:id="132" w:name="_Toc504140791"/>
      <w:bookmarkStart w:id="133" w:name="_Toc518653281"/>
      <w:r w:rsidRPr="0080728B">
        <w:rPr>
          <w:rFonts w:ascii="Times New Roman" w:hAnsi="Times New Roman" w:cs="Times New Roman"/>
        </w:rPr>
        <w:t>Порядок прохождения Экспертизы</w:t>
      </w:r>
      <w:bookmarkEnd w:id="131"/>
      <w:bookmarkEnd w:id="132"/>
      <w:bookmarkEnd w:id="133"/>
    </w:p>
    <w:p w14:paraId="797650F9" w14:textId="49B95CE6"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на проведение Экспертизы разработанной по настоящему Договору Подрядчиком </w:t>
      </w:r>
      <w:r w:rsidR="00DA2C9F" w:rsidRPr="0080728B">
        <w:rPr>
          <w:rFonts w:ascii="Times New Roman" w:hAnsi="Times New Roman" w:cs="Times New Roman"/>
        </w:rPr>
        <w:t>Проектной</w:t>
      </w:r>
      <w:r w:rsidR="00B72DD9" w:rsidRPr="0080728B">
        <w:rPr>
          <w:rFonts w:ascii="Times New Roman" w:hAnsi="Times New Roman" w:cs="Times New Roman"/>
        </w:rPr>
        <w:t xml:space="preserve"> </w:t>
      </w:r>
      <w:proofErr w:type="gramStart"/>
      <w:r w:rsidRPr="0080728B">
        <w:rPr>
          <w:rFonts w:ascii="Times New Roman" w:hAnsi="Times New Roman" w:cs="Times New Roman"/>
        </w:rPr>
        <w:t xml:space="preserve">документации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00DA2C9F" w:rsidRPr="0080728B">
        <w:rPr>
          <w:rFonts w:ascii="Times New Roman" w:hAnsi="Times New Roman" w:cs="Times New Roman"/>
        </w:rPr>
        <w:t xml:space="preserve"> Результата инженерных изысканий </w:t>
      </w:r>
      <w:r w:rsidRPr="0080728B">
        <w:rPr>
          <w:rFonts w:ascii="Times New Roman" w:hAnsi="Times New Roman" w:cs="Times New Roman"/>
        </w:rPr>
        <w:t>заключает Заказчик за свой счет.</w:t>
      </w:r>
    </w:p>
    <w:p w14:paraId="4B0D4C94" w14:textId="77777777"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Оплату проведения Экспертизы</w:t>
      </w:r>
      <w:r w:rsidR="00B72DD9" w:rsidRPr="0080728B">
        <w:rPr>
          <w:rFonts w:ascii="Times New Roman" w:hAnsi="Times New Roman" w:cs="Times New Roman"/>
        </w:rPr>
        <w:t xml:space="preserve"> </w:t>
      </w:r>
      <w:r w:rsidRPr="0080728B">
        <w:rPr>
          <w:rFonts w:ascii="Times New Roman" w:hAnsi="Times New Roman" w:cs="Times New Roman"/>
        </w:rPr>
        <w:t xml:space="preserve">производит Заказчик за свой счет. </w:t>
      </w:r>
    </w:p>
    <w:p w14:paraId="583FA7CD" w14:textId="5C0C7B73" w:rsidR="00665157" w:rsidRPr="0080728B" w:rsidRDefault="00665157"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представить в организацию, которая проводит Экспертизу, соответствующий Результат инженерных изысканий и Проектн</w:t>
      </w:r>
      <w:r w:rsidR="001942CA" w:rsidRPr="0080728B">
        <w:rPr>
          <w:rFonts w:ascii="Times New Roman" w:hAnsi="Times New Roman" w:cs="Times New Roman"/>
        </w:rPr>
        <w:t>ую</w:t>
      </w:r>
      <w:r w:rsidRPr="0080728B">
        <w:rPr>
          <w:rFonts w:ascii="Times New Roman" w:hAnsi="Times New Roman" w:cs="Times New Roman"/>
        </w:rPr>
        <w:t xml:space="preserve"> документаци</w:t>
      </w:r>
      <w:r w:rsidR="001942CA" w:rsidRPr="0080728B">
        <w:rPr>
          <w:rFonts w:ascii="Times New Roman" w:hAnsi="Times New Roman" w:cs="Times New Roman"/>
        </w:rPr>
        <w:t>ю</w:t>
      </w:r>
      <w:r w:rsidRPr="0080728B">
        <w:rPr>
          <w:rFonts w:ascii="Times New Roman" w:hAnsi="Times New Roman" w:cs="Times New Roman"/>
        </w:rPr>
        <w:t xml:space="preserve"> в объеме и количестве, установленном требованиями нормативных актов в области проектирования и строительства и передать Заказчику документ, свидетельствующий о приемке организацией по проведению Экспертизы Результатов выполненных Работ и иных документов.</w:t>
      </w:r>
    </w:p>
    <w:p w14:paraId="1D153BBE" w14:textId="28874169" w:rsidR="009553E9"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оказывает техническое сопровождение согласования </w:t>
      </w:r>
      <w:r w:rsidR="001942CA" w:rsidRPr="0080728B">
        <w:rPr>
          <w:rFonts w:ascii="Times New Roman" w:hAnsi="Times New Roman" w:cs="Times New Roman"/>
        </w:rPr>
        <w:t xml:space="preserve">Результатов инженерных изысканий и / или </w:t>
      </w:r>
      <w:r w:rsidRPr="0080728B">
        <w:rPr>
          <w:rFonts w:ascii="Times New Roman" w:hAnsi="Times New Roman" w:cs="Times New Roman"/>
        </w:rPr>
        <w:t xml:space="preserve">Проектной документации при проведении Экспертизы (своевременная передача необходимых разъяснений, пояснений и т.д. (в письменной и устной форме), а также </w:t>
      </w:r>
      <w:r w:rsidR="00257029" w:rsidRPr="0080728B">
        <w:rPr>
          <w:rFonts w:ascii="Times New Roman" w:hAnsi="Times New Roman" w:cs="Times New Roman"/>
        </w:rPr>
        <w:t xml:space="preserve">при необходимости </w:t>
      </w:r>
      <w:r w:rsidRPr="0080728B">
        <w:rPr>
          <w:rFonts w:ascii="Times New Roman" w:hAnsi="Times New Roman" w:cs="Times New Roman"/>
        </w:rPr>
        <w:t>обеспечивает присутствие своего представителя при проведении Экспертизы.</w:t>
      </w:r>
    </w:p>
    <w:p w14:paraId="52A19A73" w14:textId="65E8C5D0" w:rsidR="007F3BBC"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своими силами и за свой счет устраняет недостатки, ошибки, несоответствия в </w:t>
      </w:r>
      <w:r w:rsidR="001942CA" w:rsidRPr="0080728B">
        <w:rPr>
          <w:rFonts w:ascii="Times New Roman" w:hAnsi="Times New Roman" w:cs="Times New Roman"/>
        </w:rPr>
        <w:t>Результатах инженерных изысканий и/или Проектной документации</w:t>
      </w:r>
      <w:r w:rsidRPr="0080728B">
        <w:rPr>
          <w:rFonts w:ascii="Times New Roman" w:hAnsi="Times New Roman" w:cs="Times New Roman"/>
        </w:rPr>
        <w:t>, выявленные во время прохождения</w:t>
      </w:r>
      <w:r w:rsidR="00DE03A8" w:rsidRPr="0080728B">
        <w:rPr>
          <w:rFonts w:ascii="Times New Roman" w:hAnsi="Times New Roman" w:cs="Times New Roman"/>
        </w:rPr>
        <w:t xml:space="preserve"> </w:t>
      </w:r>
      <w:r w:rsidRPr="0080728B">
        <w:rPr>
          <w:rFonts w:ascii="Times New Roman" w:hAnsi="Times New Roman" w:cs="Times New Roman"/>
        </w:rPr>
        <w:t>Экспертизы.</w:t>
      </w:r>
    </w:p>
    <w:p w14:paraId="1CAF10FC" w14:textId="77777777" w:rsidR="009553E9" w:rsidRPr="0080728B" w:rsidRDefault="0041141D" w:rsidP="0080728B">
      <w:pPr>
        <w:pStyle w:val="RUS11"/>
        <w:widowControl w:val="0"/>
        <w:rPr>
          <w:rFonts w:ascii="Times New Roman" w:hAnsi="Times New Roman" w:cs="Times New Roman"/>
        </w:rPr>
      </w:pPr>
      <w:r w:rsidRPr="0080728B">
        <w:rPr>
          <w:rFonts w:ascii="Times New Roman" w:hAnsi="Times New Roman" w:cs="Times New Roman"/>
        </w:rPr>
        <w:t>По запросу Подрядчика в течение 30 (тридцати) рабочих дней с момента получения запроса Заказчик выдает Подрядчику доверенность на представление интересов Заказчика при проведении Экспертизы.</w:t>
      </w:r>
    </w:p>
    <w:p w14:paraId="032B59E9" w14:textId="5F08312D" w:rsidR="00056B2B" w:rsidRPr="0080728B" w:rsidRDefault="00056B2B" w:rsidP="0080728B">
      <w:pPr>
        <w:pStyle w:val="RUS11"/>
        <w:widowControl w:val="0"/>
        <w:tabs>
          <w:tab w:val="left" w:pos="1560"/>
          <w:tab w:val="left" w:pos="1701"/>
        </w:tabs>
        <w:rPr>
          <w:rFonts w:ascii="Times New Roman" w:hAnsi="Times New Roman" w:cs="Times New Roman"/>
        </w:rPr>
      </w:pPr>
      <w:r w:rsidRPr="0080728B">
        <w:rPr>
          <w:rFonts w:ascii="Times New Roman" w:hAnsi="Times New Roman" w:cs="Times New Roman"/>
        </w:rPr>
        <w:t xml:space="preserve">В случае получения отрицательного заключения Экспертизы повторное направление </w:t>
      </w:r>
      <w:r w:rsidR="00D04477" w:rsidRPr="0080728B">
        <w:rPr>
          <w:rFonts w:ascii="Times New Roman" w:hAnsi="Times New Roman" w:cs="Times New Roman"/>
        </w:rPr>
        <w:t xml:space="preserve">Результатов инженерных изысканий и / или </w:t>
      </w:r>
      <w:r w:rsidRPr="0080728B">
        <w:rPr>
          <w:rFonts w:ascii="Times New Roman" w:hAnsi="Times New Roman" w:cs="Times New Roman"/>
        </w:rPr>
        <w:t xml:space="preserve">Проектной </w:t>
      </w:r>
      <w:proofErr w:type="gramStart"/>
      <w:r w:rsidRPr="0080728B">
        <w:rPr>
          <w:rFonts w:ascii="Times New Roman" w:hAnsi="Times New Roman" w:cs="Times New Roman"/>
        </w:rPr>
        <w:t xml:space="preserve">документации </w:t>
      </w:r>
      <w:r w:rsidR="004C050F" w:rsidRPr="0080728B">
        <w:rPr>
          <w:rFonts w:ascii="Times New Roman" w:hAnsi="Times New Roman" w:cs="Times New Roman"/>
        </w:rPr>
        <w:t xml:space="preserve"> </w:t>
      </w:r>
      <w:r w:rsidRPr="0080728B">
        <w:rPr>
          <w:rFonts w:ascii="Times New Roman" w:hAnsi="Times New Roman" w:cs="Times New Roman"/>
        </w:rPr>
        <w:t>на</w:t>
      </w:r>
      <w:proofErr w:type="gramEnd"/>
      <w:r w:rsidRPr="0080728B">
        <w:rPr>
          <w:rFonts w:ascii="Times New Roman" w:hAnsi="Times New Roman" w:cs="Times New Roman"/>
        </w:rPr>
        <w:t xml:space="preserve"> Экспертизу после внесения в них необходимых изменений осуществляется Подрядчиком </w:t>
      </w:r>
      <w:r w:rsidR="00CF2929" w:rsidRPr="0080728B">
        <w:rPr>
          <w:rFonts w:ascii="Times New Roman" w:hAnsi="Times New Roman" w:cs="Times New Roman"/>
        </w:rPr>
        <w:t xml:space="preserve">от имени Заказчика </w:t>
      </w:r>
      <w:r w:rsidRPr="0080728B">
        <w:rPr>
          <w:rFonts w:ascii="Times New Roman" w:hAnsi="Times New Roman" w:cs="Times New Roman"/>
        </w:rPr>
        <w:t>за счет</w:t>
      </w:r>
      <w:r w:rsidR="00CF2929" w:rsidRPr="0080728B">
        <w:rPr>
          <w:rFonts w:ascii="Times New Roman" w:hAnsi="Times New Roman" w:cs="Times New Roman"/>
        </w:rPr>
        <w:t xml:space="preserve"> Подрядчика</w:t>
      </w:r>
      <w:r w:rsidRPr="0080728B">
        <w:rPr>
          <w:rFonts w:ascii="Times New Roman" w:hAnsi="Times New Roman" w:cs="Times New Roman"/>
        </w:rPr>
        <w:t xml:space="preserve">. </w:t>
      </w:r>
    </w:p>
    <w:p w14:paraId="3124E243" w14:textId="12A36C80"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Любые</w:t>
      </w:r>
      <w:r w:rsidR="007B577D" w:rsidRPr="0080728B">
        <w:rPr>
          <w:rFonts w:ascii="Times New Roman" w:hAnsi="Times New Roman" w:cs="Times New Roman"/>
        </w:rPr>
        <w:t xml:space="preserve"> </w:t>
      </w:r>
      <w:r w:rsidRPr="0080728B">
        <w:rPr>
          <w:rFonts w:ascii="Times New Roman" w:hAnsi="Times New Roman" w:cs="Times New Roman"/>
        </w:rPr>
        <w:t xml:space="preserve">события, действия, происшедшие на этапе проведения Экспертизы (кроме событий, указанных в </w:t>
      </w:r>
      <w:r w:rsidR="008365A3" w:rsidRPr="0080728B">
        <w:rPr>
          <w:rFonts w:ascii="Times New Roman" w:hAnsi="Times New Roman" w:cs="Times New Roman"/>
        </w:rPr>
        <w:t>подр</w:t>
      </w:r>
      <w:r w:rsidRPr="0080728B">
        <w:rPr>
          <w:rFonts w:ascii="Times New Roman" w:hAnsi="Times New Roman" w:cs="Times New Roman"/>
        </w:rPr>
        <w:t xml:space="preserve">азделе </w:t>
      </w:r>
      <w:r w:rsidR="00970CAD" w:rsidRPr="0080728B">
        <w:rPr>
          <w:rFonts w:ascii="Times New Roman" w:hAnsi="Times New Roman" w:cs="Times New Roman"/>
        </w:rPr>
        <w:fldChar w:fldCharType="begin"/>
      </w:r>
      <w:r w:rsidR="00970CAD" w:rsidRPr="0080728B">
        <w:rPr>
          <w:rFonts w:ascii="Times New Roman" w:hAnsi="Times New Roman" w:cs="Times New Roman"/>
        </w:rPr>
        <w:instrText xml:space="preserve"> REF _Ref500770688 \n \h </w:instrText>
      </w:r>
      <w:r w:rsidR="009464A9" w:rsidRPr="0080728B">
        <w:rPr>
          <w:rFonts w:ascii="Times New Roman" w:hAnsi="Times New Roman" w:cs="Times New Roman"/>
        </w:rPr>
        <w:instrText xml:space="preserve"> \* MERGEFORMAT </w:instrText>
      </w:r>
      <w:r w:rsidR="00970CAD" w:rsidRPr="0080728B">
        <w:rPr>
          <w:rFonts w:ascii="Times New Roman" w:hAnsi="Times New Roman" w:cs="Times New Roman"/>
        </w:rPr>
      </w:r>
      <w:r w:rsidR="00970CAD" w:rsidRPr="0080728B">
        <w:rPr>
          <w:rFonts w:ascii="Times New Roman" w:hAnsi="Times New Roman" w:cs="Times New Roman"/>
        </w:rPr>
        <w:fldChar w:fldCharType="separate"/>
      </w:r>
      <w:r w:rsidR="00E43A57">
        <w:rPr>
          <w:rFonts w:ascii="Times New Roman" w:hAnsi="Times New Roman" w:cs="Times New Roman"/>
        </w:rPr>
        <w:t>26</w:t>
      </w:r>
      <w:r w:rsidR="00970CAD" w:rsidRPr="0080728B">
        <w:rPr>
          <w:rFonts w:ascii="Times New Roman" w:hAnsi="Times New Roman" w:cs="Times New Roman"/>
        </w:rPr>
        <w:fldChar w:fldCharType="end"/>
      </w:r>
      <w:r w:rsidR="00271BC3" w:rsidRPr="0080728B">
        <w:rPr>
          <w:rFonts w:ascii="Times New Roman" w:hAnsi="Times New Roman" w:cs="Times New Roman"/>
        </w:rPr>
        <w:t xml:space="preserve"> </w:t>
      </w:r>
      <w:r w:rsidRPr="0080728B">
        <w:rPr>
          <w:rFonts w:ascii="Times New Roman" w:hAnsi="Times New Roman" w:cs="Times New Roman"/>
        </w:rPr>
        <w:t>настоящего Договора), в том числе и действия органов и</w:t>
      </w:r>
      <w:r w:rsidR="00F47C50" w:rsidRPr="0080728B">
        <w:rPr>
          <w:rFonts w:ascii="Times New Roman" w:hAnsi="Times New Roman" w:cs="Times New Roman"/>
        </w:rPr>
        <w:t xml:space="preserve"> / </w:t>
      </w:r>
      <w:r w:rsidRPr="0080728B">
        <w:rPr>
          <w:rFonts w:ascii="Times New Roman" w:hAnsi="Times New Roman" w:cs="Times New Roman"/>
        </w:rPr>
        <w:t>или организаций, проводящих Экспертизу, не освобождают Подрядчика от ответственности за нарушение сроков выполнения Работ.</w:t>
      </w:r>
    </w:p>
    <w:p w14:paraId="6F08FB08" w14:textId="77777777" w:rsidR="00213D4D" w:rsidRPr="0080728B" w:rsidRDefault="00213D4D"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неисполнения или ненадлежащего исполнения Подрядчиком обязанностей по </w:t>
      </w:r>
      <w:r w:rsidR="00394CE5" w:rsidRPr="0080728B">
        <w:rPr>
          <w:rFonts w:ascii="Times New Roman" w:hAnsi="Times New Roman" w:cs="Times New Roman"/>
        </w:rPr>
        <w:t>сопровождению</w:t>
      </w:r>
      <w:r w:rsidRPr="0080728B">
        <w:rPr>
          <w:rFonts w:ascii="Times New Roman" w:hAnsi="Times New Roman" w:cs="Times New Roman"/>
        </w:rPr>
        <w:t xml:space="preserve"> Экспертизы</w:t>
      </w:r>
      <w:r w:rsidR="00394CE5" w:rsidRPr="0080728B">
        <w:rPr>
          <w:rFonts w:ascii="Times New Roman" w:hAnsi="Times New Roman" w:cs="Times New Roman"/>
        </w:rPr>
        <w:t>, Заказчик вправе</w:t>
      </w:r>
      <w:r w:rsidR="00916CCF" w:rsidRPr="0080728B">
        <w:rPr>
          <w:rFonts w:ascii="Times New Roman" w:hAnsi="Times New Roman" w:cs="Times New Roman"/>
        </w:rPr>
        <w:t xml:space="preserve"> поручить исполнение соответствующих обязанностей</w:t>
      </w:r>
      <w:r w:rsidR="00394CE5" w:rsidRPr="0080728B">
        <w:rPr>
          <w:rFonts w:ascii="Times New Roman" w:hAnsi="Times New Roman" w:cs="Times New Roman"/>
        </w:rPr>
        <w:t xml:space="preserve"> </w:t>
      </w:r>
      <w:r w:rsidR="00916CCF" w:rsidRPr="0080728B">
        <w:rPr>
          <w:rFonts w:ascii="Times New Roman" w:hAnsi="Times New Roman" w:cs="Times New Roman"/>
        </w:rPr>
        <w:t>третьему лицу с отнесением расходов на Подрядчика.</w:t>
      </w:r>
    </w:p>
    <w:p w14:paraId="469358D1" w14:textId="44DD80FE" w:rsidR="00606AF8" w:rsidRPr="0080728B" w:rsidRDefault="00606AF8" w:rsidP="0080728B">
      <w:pPr>
        <w:pStyle w:val="RUS1"/>
        <w:widowControl w:val="0"/>
        <w:spacing w:before="0"/>
        <w:rPr>
          <w:rFonts w:ascii="Times New Roman" w:hAnsi="Times New Roman" w:cs="Times New Roman"/>
        </w:rPr>
      </w:pPr>
      <w:bookmarkStart w:id="134" w:name="_Ref500768055"/>
      <w:bookmarkStart w:id="135" w:name="_Toc504140792"/>
      <w:bookmarkStart w:id="136" w:name="_Toc518653282"/>
      <w:r w:rsidRPr="0080728B">
        <w:rPr>
          <w:rFonts w:ascii="Times New Roman" w:hAnsi="Times New Roman" w:cs="Times New Roman"/>
        </w:rPr>
        <w:t>Авторский надзор</w:t>
      </w:r>
      <w:bookmarkEnd w:id="134"/>
      <w:bookmarkEnd w:id="135"/>
      <w:bookmarkEnd w:id="136"/>
    </w:p>
    <w:p w14:paraId="023CC654" w14:textId="525CCDAA" w:rsidR="00CA6CF8" w:rsidRPr="0080728B" w:rsidRDefault="00606AF8" w:rsidP="0080728B">
      <w:pPr>
        <w:pStyle w:val="RUS11"/>
        <w:widowControl w:val="0"/>
        <w:rPr>
          <w:rFonts w:ascii="Times New Roman" w:hAnsi="Times New Roman" w:cs="Times New Roman"/>
        </w:rPr>
      </w:pPr>
      <w:bookmarkStart w:id="137" w:name="_Ref500771765"/>
      <w:r w:rsidRPr="0080728B">
        <w:rPr>
          <w:rFonts w:ascii="Times New Roman" w:hAnsi="Times New Roman" w:cs="Times New Roman"/>
        </w:rPr>
        <w:t>Подрядчик выполняет авторский надзор в соответствии с условиями</w:t>
      </w:r>
      <w:r w:rsidR="00A4055E" w:rsidRPr="0080728B">
        <w:rPr>
          <w:rFonts w:ascii="Times New Roman" w:hAnsi="Times New Roman" w:cs="Times New Roman"/>
        </w:rPr>
        <w:t xml:space="preserve"> Приложения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RefSCH5_No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5</w:t>
      </w:r>
      <w:r w:rsidR="00A4055E" w:rsidRPr="0080728B">
        <w:rPr>
          <w:rFonts w:ascii="Times New Roman" w:hAnsi="Times New Roman" w:cs="Times New Roman"/>
        </w:rPr>
        <w:fldChar w:fldCharType="end"/>
      </w:r>
      <w:r w:rsidR="00A4055E" w:rsidRPr="0080728B">
        <w:rPr>
          <w:rFonts w:ascii="Times New Roman" w:hAnsi="Times New Roman" w:cs="Times New Roman"/>
        </w:rPr>
        <w:t xml:space="preserve">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RefSCH5_1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E43A57" w:rsidRPr="0080728B">
        <w:rPr>
          <w:rFonts w:ascii="Times New Roman" w:eastAsiaTheme="minorEastAsia" w:hAnsi="Times New Roman" w:cs="Times New Roman"/>
          <w:b/>
        </w:rPr>
        <w:t>Авторский надзор</w:t>
      </w:r>
      <w:r w:rsidR="00A4055E"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w:t>
      </w:r>
      <w:r w:rsidR="00291553" w:rsidRPr="0080728B">
        <w:rPr>
          <w:rFonts w:ascii="Times New Roman" w:hAnsi="Times New Roman" w:cs="Times New Roman"/>
        </w:rPr>
        <w:t>, если это предусмотрено</w:t>
      </w:r>
      <w:r w:rsidR="00A4055E" w:rsidRPr="0080728B">
        <w:rPr>
          <w:rFonts w:ascii="Times New Roman" w:hAnsi="Times New Roman" w:cs="Times New Roman"/>
        </w:rPr>
        <w:t xml:space="preserve"> Приложением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1</w:t>
      </w:r>
      <w:r w:rsidR="00A4055E" w:rsidRPr="0080728B">
        <w:rPr>
          <w:rFonts w:ascii="Times New Roman" w:hAnsi="Times New Roman" w:cs="Times New Roman"/>
        </w:rPr>
        <w:fldChar w:fldCharType="end"/>
      </w:r>
      <w:r w:rsidR="00A4055E" w:rsidRPr="0080728B">
        <w:rPr>
          <w:rFonts w:ascii="Times New Roman" w:hAnsi="Times New Roman" w:cs="Times New Roman"/>
        </w:rPr>
        <w:t xml:space="preserve">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E43A57" w:rsidRPr="0080728B">
        <w:rPr>
          <w:rFonts w:ascii="Times New Roman" w:hAnsi="Times New Roman" w:cs="Times New Roman"/>
          <w:b/>
        </w:rPr>
        <w:t>Задание на проектирование</w:t>
      </w:r>
      <w:r w:rsidR="00A4055E" w:rsidRPr="0080728B">
        <w:rPr>
          <w:rFonts w:ascii="Times New Roman" w:hAnsi="Times New Roman" w:cs="Times New Roman"/>
        </w:rPr>
        <w:fldChar w:fldCharType="end"/>
      </w:r>
      <w:r w:rsidR="00140AF0" w:rsidRPr="0080728B">
        <w:rPr>
          <w:rFonts w:ascii="Times New Roman" w:hAnsi="Times New Roman" w:cs="Times New Roman"/>
        </w:rPr>
        <w:t>.</w:t>
      </w:r>
      <w:r w:rsidR="00291553" w:rsidRPr="0080728B">
        <w:rPr>
          <w:rFonts w:ascii="Times New Roman" w:hAnsi="Times New Roman" w:cs="Times New Roman"/>
        </w:rPr>
        <w:t xml:space="preserve"> </w:t>
      </w:r>
      <w:bookmarkStart w:id="138" w:name="_Toc504140793"/>
      <w:bookmarkEnd w:id="137"/>
    </w:p>
    <w:p w14:paraId="4793F07F" w14:textId="77777777" w:rsidR="00DD4AD8" w:rsidRPr="0080728B" w:rsidRDefault="00DD4AD8" w:rsidP="00DD4AD8">
      <w:pPr>
        <w:pStyle w:val="RUS1"/>
        <w:widowControl w:val="0"/>
        <w:spacing w:before="0"/>
        <w:rPr>
          <w:rFonts w:ascii="Times New Roman" w:hAnsi="Times New Roman" w:cs="Times New Roman"/>
        </w:rPr>
      </w:pPr>
      <w:bookmarkStart w:id="139" w:name="_Toc518653283"/>
      <w:bookmarkEnd w:id="138"/>
      <w:r w:rsidRPr="0080728B">
        <w:rPr>
          <w:rFonts w:ascii="Times New Roman" w:hAnsi="Times New Roman" w:cs="Times New Roman"/>
        </w:rPr>
        <w:t>Заключительные положения</w:t>
      </w:r>
      <w:bookmarkEnd w:id="139"/>
    </w:p>
    <w:p w14:paraId="117E15F3" w14:textId="69C4DAB4"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вступает в силу с момента его подписания обеими Сторонами.</w:t>
      </w:r>
    </w:p>
    <w:p w14:paraId="2D1CCEA4"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30285E"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6389803A"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2D09285C" w14:textId="77777777" w:rsidR="00DD4AD8" w:rsidRPr="0080728B" w:rsidRDefault="00DD4AD8" w:rsidP="00DD4AD8">
      <w:pPr>
        <w:pStyle w:val="RUS11"/>
        <w:widowControl w:val="0"/>
        <w:rPr>
          <w:rFonts w:ascii="Times New Roman" w:hAnsi="Times New Roman" w:cs="Times New Roman"/>
        </w:rPr>
      </w:pPr>
      <w:bookmarkStart w:id="140" w:name="_Ref496809304"/>
      <w:r w:rsidRPr="0080728B">
        <w:rPr>
          <w:rFonts w:ascii="Times New Roman" w:hAnsi="Times New Roman" w:cs="Times New Roman"/>
        </w:rPr>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40"/>
    </w:p>
    <w:p w14:paraId="535E0B7E"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59EBB1D8"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421299D7"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надежную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подтвержденного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утвержденной постановлением Госкомстата России от 11.11.1999 № 100 (в действующей редакции). </w:t>
      </w:r>
    </w:p>
    <w:p w14:paraId="5EA495EF" w14:textId="2B68E0DD" w:rsidR="00DD4AD8" w:rsidRPr="00726B40" w:rsidRDefault="00DD4AD8" w:rsidP="00DD4AD8">
      <w:pPr>
        <w:pStyle w:val="RUS11"/>
        <w:widowControl w:val="0"/>
        <w:rPr>
          <w:rFonts w:ascii="Times New Roman" w:hAnsi="Times New Roman" w:cs="Times New Roman"/>
        </w:rPr>
      </w:pPr>
      <w:r w:rsidRPr="00726B40">
        <w:rPr>
          <w:rFonts w:ascii="Times New Roman" w:hAnsi="Times New Roman" w:cs="Times New Roman"/>
        </w:rPr>
        <w:t>При исполнении Договора Стороны руководствуются следующими антикоррупционными условиями:</w:t>
      </w:r>
    </w:p>
    <w:p w14:paraId="0E6602E8" w14:textId="77777777" w:rsidR="00726B40" w:rsidRPr="000330D8" w:rsidRDefault="00726B40" w:rsidP="00726B40">
      <w:pPr>
        <w:pStyle w:val="RUS111"/>
        <w:ind w:left="0"/>
        <w:rPr>
          <w:rFonts w:ascii="Times New Roman" w:hAnsi="Times New Roman" w:cs="Times New Roman"/>
        </w:rPr>
      </w:pPr>
      <w:r w:rsidRPr="000330D8">
        <w:rPr>
          <w:rFonts w:ascii="Times New Roman" w:hAnsi="Times New Roman" w:cs="Times New Roman"/>
        </w:rPr>
        <w:t>При исполнении обязательств Стороны, их аффилированные лица, работники или лица, действующие от их имени и (или) в их интересах:</w:t>
      </w:r>
    </w:p>
    <w:p w14:paraId="7A8A2817" w14:textId="77777777" w:rsidR="00726B40" w:rsidRPr="000330D8" w:rsidRDefault="00726B40" w:rsidP="00726B40">
      <w:pPr>
        <w:pStyle w:val="RUS111"/>
        <w:numPr>
          <w:ilvl w:val="0"/>
          <w:numId w:val="0"/>
        </w:numPr>
        <w:ind w:firstLine="567"/>
        <w:rPr>
          <w:rFonts w:ascii="Times New Roman" w:hAnsi="Times New Roman" w:cs="Times New Roman"/>
        </w:rPr>
      </w:pPr>
      <w:r w:rsidRPr="000330D8">
        <w:rPr>
          <w:rFonts w:ascii="Times New Roman" w:hAnsi="Times New Roman" w:cs="Times New Roman"/>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130E1D5" w14:textId="77777777" w:rsidR="00726B40" w:rsidRPr="000330D8" w:rsidRDefault="00726B40" w:rsidP="00726B40">
      <w:pPr>
        <w:pStyle w:val="RUS111"/>
        <w:numPr>
          <w:ilvl w:val="0"/>
          <w:numId w:val="0"/>
        </w:numPr>
        <w:ind w:firstLine="567"/>
        <w:rPr>
          <w:rFonts w:ascii="Times New Roman" w:hAnsi="Times New Roman" w:cs="Times New Roman"/>
        </w:rPr>
      </w:pPr>
      <w:r w:rsidRPr="000330D8">
        <w:rPr>
          <w:rFonts w:ascii="Times New Roman" w:hAnsi="Times New Roman" w:cs="Times New Roman"/>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18758F2" w14:textId="6B547C5F" w:rsidR="00726B40" w:rsidRPr="000330D8" w:rsidRDefault="00726B40" w:rsidP="00726B40">
      <w:pPr>
        <w:pStyle w:val="RUS111"/>
        <w:numPr>
          <w:ilvl w:val="0"/>
          <w:numId w:val="0"/>
        </w:numPr>
        <w:ind w:firstLine="567"/>
        <w:rPr>
          <w:rFonts w:ascii="Times New Roman" w:hAnsi="Times New Roman" w:cs="Times New Roman"/>
        </w:rPr>
      </w:pPr>
      <w:r w:rsidRPr="000330D8">
        <w:rPr>
          <w:rFonts w:ascii="Times New Roman" w:hAnsi="Times New Roman" w:cs="Times New Roman"/>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5CCB93C" w14:textId="77777777" w:rsidR="00DD4AD8" w:rsidRPr="000330D8" w:rsidRDefault="00DD4AD8" w:rsidP="00DD4AD8">
      <w:pPr>
        <w:pStyle w:val="RUS111"/>
        <w:widowControl w:val="0"/>
        <w:ind w:left="0"/>
        <w:rPr>
          <w:rFonts w:ascii="Times New Roman" w:hAnsi="Times New Roman" w:cs="Times New Roman"/>
        </w:rPr>
      </w:pPr>
      <w:r w:rsidRPr="000330D8">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73C1BAE6" w14:textId="77777777" w:rsidR="00DD4AD8" w:rsidRPr="000330D8" w:rsidRDefault="00DD4AD8" w:rsidP="00DD4AD8">
      <w:pPr>
        <w:pStyle w:val="RUS111"/>
        <w:widowControl w:val="0"/>
        <w:ind w:left="0"/>
        <w:rPr>
          <w:rFonts w:ascii="Times New Roman" w:hAnsi="Times New Roman" w:cs="Times New Roman"/>
        </w:rPr>
      </w:pPr>
      <w:r w:rsidRPr="000330D8">
        <w:rPr>
          <w:rFonts w:ascii="Times New Roman" w:hAnsi="Times New Roman" w:cs="Times New Roman"/>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A2C0FF9" w14:textId="1FA1CA64" w:rsidR="00DD4AD8" w:rsidRPr="000330D8" w:rsidRDefault="00726B40" w:rsidP="00726B40">
      <w:pPr>
        <w:pStyle w:val="RUS111"/>
        <w:ind w:left="0"/>
        <w:rPr>
          <w:rFonts w:ascii="Times New Roman" w:hAnsi="Times New Roman" w:cs="Times New Roman"/>
        </w:rPr>
      </w:pPr>
      <w:r w:rsidRPr="000330D8">
        <w:rPr>
          <w:rFonts w:ascii="Times New Roman" w:hAnsi="Times New Roman" w:cs="Times New Roman"/>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76DBE91"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83484DD"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1D9D100"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C33C81C"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990D594" w14:textId="77777777" w:rsidR="00DD4AD8" w:rsidRPr="0080728B" w:rsidRDefault="00DD4AD8" w:rsidP="00DD4AD8">
      <w:pPr>
        <w:pStyle w:val="RUS1"/>
        <w:widowControl w:val="0"/>
        <w:spacing w:before="0"/>
        <w:rPr>
          <w:rFonts w:ascii="Times New Roman" w:hAnsi="Times New Roman" w:cs="Times New Roman"/>
        </w:rPr>
      </w:pPr>
      <w:bookmarkStart w:id="141" w:name="_Toc504140794"/>
      <w:bookmarkStart w:id="142" w:name="_Toc518653284"/>
      <w:r w:rsidRPr="0080728B">
        <w:rPr>
          <w:rFonts w:ascii="Times New Roman" w:hAnsi="Times New Roman" w:cs="Times New Roman"/>
        </w:rPr>
        <w:t>Перечень документов, прилагаемых к настоящему Договору</w:t>
      </w:r>
      <w:bookmarkEnd w:id="141"/>
      <w:bookmarkEnd w:id="142"/>
    </w:p>
    <w:p w14:paraId="745E6EE5"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1</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Задание на проектирование</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5D1491D"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2</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Форма акта сдачи-приемки результатов выполненных работ</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28EEDC8A"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3</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Форма акта сдачи-приемки Исходных данных</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E8F6F66"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4</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Протокол согласования договорной цены</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0FB19105"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RefSCH5_No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5</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RefSCH5_1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Авторский надзор</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2A153520"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6</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Гарантии и заверения</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0AA3CAF8"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RefSCH7_No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7</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RefSCH8_1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Форма Банковской гарантии на возврат авансового платежа</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51BB982" w14:textId="6F023110"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RefSCH10_No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w:t>
      </w:r>
      <w:r w:rsidRPr="0080728B">
        <w:rPr>
          <w:rFonts w:ascii="Times New Roman" w:hAnsi="Times New Roman" w:cs="Times New Roman"/>
          <w:sz w:val="22"/>
          <w:szCs w:val="22"/>
        </w:rPr>
        <w:fldChar w:fldCharType="end"/>
      </w:r>
      <w:r w:rsidR="00810DE4">
        <w:rPr>
          <w:rFonts w:ascii="Times New Roman" w:hAnsi="Times New Roman" w:cs="Times New Roman"/>
          <w:sz w:val="22"/>
          <w:szCs w:val="22"/>
        </w:rPr>
        <w:t>8</w:t>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RefSCH11_1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73A8966D" w14:textId="4CE07231"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RefSCH11_No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i/>
          <w:color w:val="auto"/>
          <w:sz w:val="22"/>
          <w:szCs w:val="22"/>
        </w:rPr>
        <w:t>№ </w:t>
      </w:r>
      <w:r w:rsidRPr="0080728B">
        <w:rPr>
          <w:rFonts w:ascii="Times New Roman" w:hAnsi="Times New Roman" w:cs="Times New Roman"/>
          <w:sz w:val="22"/>
          <w:szCs w:val="22"/>
        </w:rPr>
        <w:fldChar w:fldCharType="end"/>
      </w:r>
      <w:r w:rsidR="00810DE4">
        <w:rPr>
          <w:rFonts w:ascii="Times New Roman" w:hAnsi="Times New Roman" w:cs="Times New Roman"/>
          <w:sz w:val="22"/>
          <w:szCs w:val="22"/>
        </w:rPr>
        <w:t>9</w:t>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RefSCH12_1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259FCA83" w14:textId="545A2C03"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RefSCH12_No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i/>
          <w:color w:val="auto"/>
          <w:sz w:val="22"/>
          <w:szCs w:val="22"/>
        </w:rPr>
        <w:t>№ </w:t>
      </w:r>
      <w:r w:rsidRPr="0080728B">
        <w:rPr>
          <w:rFonts w:ascii="Times New Roman" w:hAnsi="Times New Roman" w:cs="Times New Roman"/>
          <w:sz w:val="22"/>
          <w:szCs w:val="22"/>
        </w:rPr>
        <w:fldChar w:fldCharType="end"/>
      </w:r>
      <w:r w:rsidR="00810DE4">
        <w:rPr>
          <w:rFonts w:ascii="Times New Roman" w:hAnsi="Times New Roman" w:cs="Times New Roman"/>
          <w:sz w:val="22"/>
          <w:szCs w:val="22"/>
        </w:rPr>
        <w:t>10</w:t>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RefSCH13_1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Календарный график выполнения работ</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7C8AC742" w14:textId="77777777" w:rsidR="00DD4AD8" w:rsidRPr="0080728B" w:rsidRDefault="00DD4AD8" w:rsidP="00DD4AD8">
      <w:pPr>
        <w:widowControl w:val="0"/>
        <w:jc w:val="both"/>
        <w:rPr>
          <w:rFonts w:ascii="Times New Roman" w:hAnsi="Times New Roman" w:cs="Times New Roman"/>
          <w:sz w:val="22"/>
          <w:szCs w:val="22"/>
        </w:rPr>
      </w:pPr>
    </w:p>
    <w:p w14:paraId="6E701E80" w14:textId="7E5D0394" w:rsidR="0052515A" w:rsidRDefault="0052515A" w:rsidP="0080728B">
      <w:pPr>
        <w:pStyle w:val="a6"/>
        <w:widowControl w:val="0"/>
        <w:jc w:val="both"/>
        <w:rPr>
          <w:rFonts w:ascii="Times New Roman" w:hAnsi="Times New Roman" w:cs="Times New Roman"/>
          <w:bCs/>
          <w:sz w:val="22"/>
          <w:szCs w:val="22"/>
        </w:rPr>
      </w:pPr>
    </w:p>
    <w:p w14:paraId="515F359B" w14:textId="77777777" w:rsidR="00810DE4" w:rsidRPr="0080728B" w:rsidRDefault="00810DE4" w:rsidP="0080728B">
      <w:pPr>
        <w:pStyle w:val="a6"/>
        <w:widowControl w:val="0"/>
        <w:jc w:val="both"/>
        <w:rPr>
          <w:rFonts w:ascii="Times New Roman" w:hAnsi="Times New Roman" w:cs="Times New Roman"/>
          <w:bCs/>
          <w:sz w:val="22"/>
          <w:szCs w:val="22"/>
        </w:rPr>
      </w:pPr>
    </w:p>
    <w:p w14:paraId="5E4F0B43" w14:textId="77777777" w:rsidR="009C1667" w:rsidRPr="0080728B" w:rsidRDefault="00D571C7" w:rsidP="0080728B">
      <w:pPr>
        <w:pStyle w:val="RUS1"/>
        <w:widowControl w:val="0"/>
        <w:spacing w:before="0"/>
        <w:rPr>
          <w:rFonts w:ascii="Times New Roman" w:hAnsi="Times New Roman" w:cs="Times New Roman"/>
        </w:rPr>
      </w:pPr>
      <w:bookmarkStart w:id="143" w:name="_Toc504140795"/>
      <w:bookmarkStart w:id="144" w:name="_Toc518653285"/>
      <w:r w:rsidRPr="0080728B">
        <w:rPr>
          <w:rFonts w:ascii="Times New Roman" w:hAnsi="Times New Roman" w:cs="Times New Roman"/>
        </w:rPr>
        <w:t xml:space="preserve">Реквизиты </w:t>
      </w:r>
      <w:r w:rsidR="009C1667" w:rsidRPr="0080728B">
        <w:rPr>
          <w:rFonts w:ascii="Times New Roman" w:hAnsi="Times New Roman" w:cs="Times New Roman"/>
        </w:rPr>
        <w:t>и подписи Сторон</w:t>
      </w:r>
      <w:bookmarkEnd w:id="143"/>
      <w:bookmarkEnd w:id="144"/>
    </w:p>
    <w:tbl>
      <w:tblPr>
        <w:tblW w:w="9672" w:type="dxa"/>
        <w:tblInd w:w="108" w:type="dxa"/>
        <w:tblLook w:val="00A0" w:firstRow="1" w:lastRow="0" w:firstColumn="1" w:lastColumn="0" w:noHBand="0" w:noVBand="0"/>
      </w:tblPr>
      <w:tblGrid>
        <w:gridCol w:w="4836"/>
        <w:gridCol w:w="4836"/>
      </w:tblGrid>
      <w:tr w:rsidR="001A03EB" w:rsidRPr="0080728B" w14:paraId="44F83375" w14:textId="77777777" w:rsidTr="0014787A">
        <w:trPr>
          <w:cantSplit/>
        </w:trPr>
        <w:tc>
          <w:tcPr>
            <w:tcW w:w="4836" w:type="dxa"/>
          </w:tcPr>
          <w:p w14:paraId="196FDF6F" w14:textId="77777777" w:rsidR="001A03EB" w:rsidRPr="0080728B" w:rsidRDefault="001A03EB" w:rsidP="0080728B">
            <w:pPr>
              <w:widowControl w:val="0"/>
              <w:autoSpaceDE w:val="0"/>
              <w:autoSpaceDN w:val="0"/>
              <w:adjustRightInd w:val="0"/>
              <w:ind w:left="34"/>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Подрядчик:</w:t>
            </w:r>
          </w:p>
        </w:tc>
        <w:tc>
          <w:tcPr>
            <w:tcW w:w="4836" w:type="dxa"/>
          </w:tcPr>
          <w:p w14:paraId="73DB73D9" w14:textId="77777777" w:rsidR="001A03EB" w:rsidRPr="0080728B" w:rsidRDefault="001A03EB" w:rsidP="0080728B">
            <w:pPr>
              <w:widowControl w:val="0"/>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Заказчик:</w:t>
            </w:r>
          </w:p>
        </w:tc>
      </w:tr>
      <w:tr w:rsidR="001A03EB" w:rsidRPr="0080728B" w14:paraId="40362AFC" w14:textId="77777777" w:rsidTr="0014787A">
        <w:trPr>
          <w:cantSplit/>
        </w:trPr>
        <w:tc>
          <w:tcPr>
            <w:tcW w:w="4836" w:type="dxa"/>
          </w:tcPr>
          <w:p w14:paraId="00DAF170"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 xml:space="preserve">Адрес: </w:t>
            </w:r>
            <w:r w:rsidRPr="0080728B">
              <w:rPr>
                <w:rFonts w:ascii="Times New Roman" w:hAnsi="Times New Roman" w:cs="Times New Roman"/>
                <w:b/>
                <w:bCs/>
                <w:color w:val="000000"/>
                <w:sz w:val="22"/>
                <w:szCs w:val="22"/>
              </w:rPr>
              <w:t>[•]</w:t>
            </w:r>
          </w:p>
          <w:p w14:paraId="6A6D18AC"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Тел.</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факс: </w:t>
            </w:r>
            <w:r w:rsidRPr="0080728B">
              <w:rPr>
                <w:rFonts w:ascii="Times New Roman" w:hAnsi="Times New Roman" w:cs="Times New Roman"/>
                <w:b/>
                <w:bCs/>
                <w:color w:val="000000"/>
                <w:sz w:val="22"/>
                <w:szCs w:val="22"/>
              </w:rPr>
              <w:t>[•]</w:t>
            </w:r>
          </w:p>
          <w:p w14:paraId="76586728" w14:textId="77777777" w:rsidR="001A03EB" w:rsidRPr="0080728B" w:rsidRDefault="0042740F"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Эл. адрес</w:t>
            </w:r>
            <w:r w:rsidR="001A03EB" w:rsidRPr="0080728B">
              <w:rPr>
                <w:rFonts w:ascii="Times New Roman" w:hAnsi="Times New Roman" w:cs="Times New Roman"/>
                <w:color w:val="000000"/>
                <w:sz w:val="22"/>
                <w:szCs w:val="22"/>
              </w:rPr>
              <w:t xml:space="preserve">: </w:t>
            </w:r>
            <w:r w:rsidR="001A03EB" w:rsidRPr="0080728B">
              <w:rPr>
                <w:rFonts w:ascii="Times New Roman" w:hAnsi="Times New Roman" w:cs="Times New Roman"/>
                <w:b/>
                <w:bCs/>
                <w:color w:val="000000"/>
                <w:sz w:val="22"/>
                <w:szCs w:val="22"/>
              </w:rPr>
              <w:t>[•]</w:t>
            </w:r>
          </w:p>
          <w:p w14:paraId="387A6BAF" w14:textId="7EB6C466"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ОГРН</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4B81DFAE" w14:textId="449984C0"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ИНН</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506EFE83" w14:textId="508691CA"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Банк</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4D26BB6F" w14:textId="5593DCA1"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к</w:t>
            </w:r>
            <w:r w:rsidR="00F47C50" w:rsidRPr="0080728B">
              <w:rPr>
                <w:rFonts w:ascii="Times New Roman" w:hAnsi="Times New Roman" w:cs="Times New Roman"/>
                <w:color w:val="000000"/>
                <w:sz w:val="22"/>
                <w:szCs w:val="22"/>
              </w:rPr>
              <w:t xml:space="preserve"> / </w:t>
            </w:r>
            <w:proofErr w:type="gramStart"/>
            <w:r w:rsidRPr="0080728B">
              <w:rPr>
                <w:rFonts w:ascii="Times New Roman" w:hAnsi="Times New Roman" w:cs="Times New Roman"/>
                <w:color w:val="000000"/>
                <w:sz w:val="22"/>
                <w:szCs w:val="22"/>
              </w:rPr>
              <w:t>с</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61F174FA" w14:textId="2483FC0F"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БИК</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07218AFE" w14:textId="77777777" w:rsidR="001A03EB" w:rsidRPr="0080728B" w:rsidRDefault="001A03EB" w:rsidP="0080728B">
            <w:pPr>
              <w:widowControl w:val="0"/>
              <w:ind w:left="34"/>
              <w:rPr>
                <w:rFonts w:ascii="Times New Roman" w:hAnsi="Times New Roman" w:cs="Times New Roman"/>
                <w:color w:val="000000"/>
                <w:sz w:val="22"/>
                <w:szCs w:val="22"/>
              </w:rPr>
            </w:pPr>
            <w:r w:rsidRPr="0080728B">
              <w:rPr>
                <w:rFonts w:ascii="Times New Roman" w:hAnsi="Times New Roman" w:cs="Times New Roman"/>
                <w:color w:val="000000"/>
                <w:sz w:val="22"/>
                <w:szCs w:val="22"/>
              </w:rPr>
              <w:t>р</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с </w:t>
            </w:r>
            <w:r w:rsidRPr="0080728B">
              <w:rPr>
                <w:rFonts w:ascii="Times New Roman" w:hAnsi="Times New Roman" w:cs="Times New Roman"/>
                <w:b/>
                <w:bCs/>
                <w:color w:val="000000"/>
                <w:sz w:val="22"/>
                <w:szCs w:val="22"/>
              </w:rPr>
              <w:t>[•]</w:t>
            </w:r>
          </w:p>
        </w:tc>
        <w:tc>
          <w:tcPr>
            <w:tcW w:w="4836" w:type="dxa"/>
          </w:tcPr>
          <w:p w14:paraId="2AFFED5B" w14:textId="77777777" w:rsidR="000330D8" w:rsidRDefault="000330D8" w:rsidP="000330D8">
            <w:pPr>
              <w:pStyle w:val="afff1"/>
              <w:tabs>
                <w:tab w:val="left" w:pos="6237"/>
              </w:tabs>
              <w:ind w:firstLine="0"/>
              <w:jc w:val="left"/>
              <w:rPr>
                <w:rFonts w:ascii="Times New Roman" w:eastAsia="Times New Roman" w:hAnsi="Times New Roman"/>
                <w:color w:val="000000"/>
                <w:kern w:val="0"/>
                <w:sz w:val="24"/>
              </w:rPr>
            </w:pPr>
            <w:r w:rsidRPr="00A22E90">
              <w:rPr>
                <w:rFonts w:ascii="Times New Roman" w:eastAsia="Times New Roman" w:hAnsi="Times New Roman"/>
                <w:color w:val="000000"/>
                <w:kern w:val="0"/>
                <w:sz w:val="24"/>
              </w:rPr>
              <w:t>ООО «ЕвроСибЭнерго-Гидрогенерация»</w:t>
            </w:r>
          </w:p>
          <w:p w14:paraId="37418078" w14:textId="77777777" w:rsidR="000330D8" w:rsidRPr="00FA7183" w:rsidRDefault="000330D8" w:rsidP="000330D8">
            <w:pPr>
              <w:pStyle w:val="afff1"/>
              <w:tabs>
                <w:tab w:val="left" w:pos="6237"/>
              </w:tabs>
              <w:ind w:firstLine="0"/>
              <w:jc w:val="left"/>
              <w:rPr>
                <w:rFonts w:ascii="Times New Roman" w:eastAsia="Times New Roman" w:hAnsi="Times New Roman"/>
                <w:kern w:val="0"/>
                <w:sz w:val="22"/>
                <w:szCs w:val="22"/>
              </w:rPr>
            </w:pPr>
            <w:r w:rsidRPr="00FA7183">
              <w:rPr>
                <w:rFonts w:ascii="Times New Roman" w:eastAsia="Times New Roman" w:hAnsi="Times New Roman"/>
                <w:b/>
                <w:kern w:val="0"/>
                <w:sz w:val="22"/>
                <w:szCs w:val="22"/>
              </w:rPr>
              <w:t>Юридический адрес:</w:t>
            </w:r>
            <w:r w:rsidRPr="00FA7183">
              <w:rPr>
                <w:rFonts w:ascii="Times New Roman" w:eastAsia="Times New Roman" w:hAnsi="Times New Roman"/>
                <w:kern w:val="0"/>
                <w:sz w:val="22"/>
                <w:szCs w:val="22"/>
              </w:rPr>
              <w:t xml:space="preserve"> </w:t>
            </w:r>
          </w:p>
          <w:p w14:paraId="66EA4F36" w14:textId="77777777" w:rsidR="000330D8" w:rsidRPr="00FA7183" w:rsidRDefault="000330D8" w:rsidP="000330D8">
            <w:pPr>
              <w:spacing w:after="0"/>
              <w:rPr>
                <w:rFonts w:ascii="Times New Roman" w:hAnsi="Times New Roman" w:cs="Times New Roman"/>
                <w:sz w:val="22"/>
                <w:szCs w:val="22"/>
              </w:rPr>
            </w:pPr>
            <w:r w:rsidRPr="00FA7183">
              <w:rPr>
                <w:rFonts w:ascii="Times New Roman" w:hAnsi="Times New Roman" w:cs="Times New Roman"/>
                <w:sz w:val="22"/>
                <w:szCs w:val="22"/>
              </w:rPr>
              <w:t>664003, Россия, обл</w:t>
            </w:r>
            <w:r>
              <w:rPr>
                <w:rFonts w:ascii="Times New Roman" w:hAnsi="Times New Roman" w:cs="Times New Roman"/>
                <w:sz w:val="22"/>
                <w:szCs w:val="22"/>
              </w:rPr>
              <w:t>.</w:t>
            </w:r>
            <w:r w:rsidRPr="00FA7183">
              <w:rPr>
                <w:rFonts w:ascii="Times New Roman" w:hAnsi="Times New Roman" w:cs="Times New Roman"/>
                <w:sz w:val="22"/>
                <w:szCs w:val="22"/>
              </w:rPr>
              <w:t xml:space="preserve"> Иркутская, г. Иркутск, ул</w:t>
            </w:r>
            <w:r>
              <w:rPr>
                <w:rFonts w:ascii="Times New Roman" w:hAnsi="Times New Roman" w:cs="Times New Roman"/>
                <w:sz w:val="22"/>
                <w:szCs w:val="22"/>
              </w:rPr>
              <w:t>.</w:t>
            </w:r>
            <w:r w:rsidRPr="00FA7183">
              <w:rPr>
                <w:rFonts w:ascii="Times New Roman" w:hAnsi="Times New Roman" w:cs="Times New Roman"/>
                <w:sz w:val="22"/>
                <w:szCs w:val="22"/>
              </w:rPr>
              <w:t xml:space="preserve"> Тимирязева, стр.4,</w:t>
            </w:r>
          </w:p>
          <w:p w14:paraId="45EDBFBB" w14:textId="77777777" w:rsidR="000330D8" w:rsidRPr="00FA7183" w:rsidRDefault="000330D8" w:rsidP="000330D8">
            <w:pPr>
              <w:spacing w:after="0"/>
              <w:rPr>
                <w:rFonts w:ascii="Times New Roman" w:hAnsi="Times New Roman" w:cs="Times New Roman"/>
                <w:sz w:val="22"/>
                <w:szCs w:val="22"/>
              </w:rPr>
            </w:pPr>
            <w:r w:rsidRPr="00FA7183">
              <w:rPr>
                <w:rFonts w:ascii="Times New Roman" w:hAnsi="Times New Roman" w:cs="Times New Roman"/>
                <w:sz w:val="22"/>
                <w:szCs w:val="22"/>
              </w:rPr>
              <w:t xml:space="preserve">ИНН/КПП </w:t>
            </w:r>
            <w:bookmarkStart w:id="145" w:name="ИННКПП"/>
            <w:r w:rsidRPr="00FA7183">
              <w:rPr>
                <w:rFonts w:ascii="Times New Roman" w:hAnsi="Times New Roman" w:cs="Times New Roman"/>
                <w:sz w:val="22"/>
                <w:szCs w:val="22"/>
              </w:rPr>
              <w:t>3812142445/ 997650001</w:t>
            </w:r>
            <w:bookmarkEnd w:id="145"/>
          </w:p>
          <w:p w14:paraId="4CE13F1A" w14:textId="77777777" w:rsidR="000330D8" w:rsidRPr="00FA7183" w:rsidRDefault="000330D8" w:rsidP="000330D8">
            <w:pPr>
              <w:pStyle w:val="afa"/>
              <w:ind w:hanging="5"/>
              <w:rPr>
                <w:rFonts w:ascii="Times New Roman" w:hAnsi="Times New Roman" w:cs="Times New Roman"/>
                <w:b/>
                <w:bCs/>
                <w:sz w:val="22"/>
                <w:szCs w:val="22"/>
              </w:rPr>
            </w:pPr>
            <w:r w:rsidRPr="00FA7183">
              <w:rPr>
                <w:rFonts w:ascii="Times New Roman" w:hAnsi="Times New Roman" w:cs="Times New Roman"/>
                <w:b/>
                <w:bCs/>
                <w:sz w:val="22"/>
                <w:szCs w:val="22"/>
              </w:rPr>
              <w:t>Банковские реквизиты:</w:t>
            </w:r>
          </w:p>
          <w:p w14:paraId="07193DD8" w14:textId="77777777" w:rsidR="00810DE4" w:rsidRPr="00810DE4" w:rsidRDefault="00810DE4" w:rsidP="00810DE4">
            <w:pPr>
              <w:spacing w:after="0"/>
              <w:rPr>
                <w:rFonts w:ascii="Times New Roman" w:hAnsi="Times New Roman" w:cs="Times New Roman"/>
                <w:sz w:val="22"/>
                <w:szCs w:val="22"/>
              </w:rPr>
            </w:pPr>
            <w:r w:rsidRPr="00810DE4">
              <w:rPr>
                <w:rFonts w:ascii="Times New Roman" w:hAnsi="Times New Roman" w:cs="Times New Roman"/>
                <w:sz w:val="22"/>
                <w:szCs w:val="22"/>
              </w:rPr>
              <w:t>Банк ГПБ (АО) г. Москва</w:t>
            </w:r>
          </w:p>
          <w:p w14:paraId="6E662F1A" w14:textId="77777777" w:rsidR="00810DE4" w:rsidRPr="00810DE4" w:rsidRDefault="00810DE4" w:rsidP="00810DE4">
            <w:pPr>
              <w:spacing w:after="0"/>
              <w:rPr>
                <w:rFonts w:ascii="Times New Roman" w:hAnsi="Times New Roman" w:cs="Times New Roman"/>
                <w:sz w:val="22"/>
                <w:szCs w:val="22"/>
              </w:rPr>
            </w:pPr>
            <w:r w:rsidRPr="00810DE4">
              <w:rPr>
                <w:rFonts w:ascii="Times New Roman" w:hAnsi="Times New Roman" w:cs="Times New Roman"/>
                <w:sz w:val="22"/>
                <w:szCs w:val="22"/>
              </w:rPr>
              <w:t>БИК: 044525823</w:t>
            </w:r>
          </w:p>
          <w:p w14:paraId="6129FC05" w14:textId="77777777" w:rsidR="00810DE4" w:rsidRPr="00810DE4" w:rsidRDefault="00810DE4" w:rsidP="00810DE4">
            <w:pPr>
              <w:spacing w:after="0"/>
              <w:rPr>
                <w:rFonts w:ascii="Times New Roman" w:hAnsi="Times New Roman" w:cs="Times New Roman"/>
                <w:sz w:val="22"/>
                <w:szCs w:val="22"/>
              </w:rPr>
            </w:pPr>
            <w:r w:rsidRPr="00810DE4">
              <w:rPr>
                <w:rFonts w:ascii="Times New Roman" w:hAnsi="Times New Roman" w:cs="Times New Roman"/>
                <w:sz w:val="22"/>
                <w:szCs w:val="22"/>
              </w:rPr>
              <w:t>к/</w:t>
            </w:r>
            <w:proofErr w:type="spellStart"/>
            <w:r w:rsidRPr="00810DE4">
              <w:rPr>
                <w:rFonts w:ascii="Times New Roman" w:hAnsi="Times New Roman" w:cs="Times New Roman"/>
                <w:sz w:val="22"/>
                <w:szCs w:val="22"/>
              </w:rPr>
              <w:t>сч</w:t>
            </w:r>
            <w:proofErr w:type="spellEnd"/>
            <w:r w:rsidRPr="00810DE4">
              <w:rPr>
                <w:rFonts w:ascii="Times New Roman" w:hAnsi="Times New Roman" w:cs="Times New Roman"/>
                <w:sz w:val="22"/>
                <w:szCs w:val="22"/>
              </w:rPr>
              <w:t xml:space="preserve"> 30101810200000000823</w:t>
            </w:r>
          </w:p>
          <w:p w14:paraId="6797A8DE" w14:textId="22B62429" w:rsidR="001A03EB" w:rsidRPr="0080728B" w:rsidRDefault="00810DE4" w:rsidP="00810DE4">
            <w:pPr>
              <w:spacing w:after="0"/>
              <w:rPr>
                <w:rFonts w:ascii="Times New Roman" w:hAnsi="Times New Roman" w:cs="Times New Roman"/>
                <w:b/>
                <w:color w:val="000000"/>
                <w:sz w:val="22"/>
                <w:szCs w:val="22"/>
              </w:rPr>
            </w:pPr>
            <w:r w:rsidRPr="00810DE4">
              <w:rPr>
                <w:rFonts w:ascii="Times New Roman" w:hAnsi="Times New Roman" w:cs="Times New Roman"/>
                <w:sz w:val="22"/>
                <w:szCs w:val="22"/>
              </w:rPr>
              <w:t>р/</w:t>
            </w:r>
            <w:proofErr w:type="spellStart"/>
            <w:r w:rsidRPr="00810DE4">
              <w:rPr>
                <w:rFonts w:ascii="Times New Roman" w:hAnsi="Times New Roman" w:cs="Times New Roman"/>
                <w:sz w:val="22"/>
                <w:szCs w:val="22"/>
              </w:rPr>
              <w:t>сч</w:t>
            </w:r>
            <w:proofErr w:type="spellEnd"/>
            <w:r w:rsidRPr="00810DE4">
              <w:rPr>
                <w:rFonts w:ascii="Times New Roman" w:hAnsi="Times New Roman" w:cs="Times New Roman"/>
                <w:sz w:val="22"/>
                <w:szCs w:val="22"/>
              </w:rPr>
              <w:t xml:space="preserve"> 40702810000000092433</w:t>
            </w:r>
          </w:p>
        </w:tc>
      </w:tr>
    </w:tbl>
    <w:p w14:paraId="791BD352" w14:textId="77777777" w:rsidR="001A03EB" w:rsidRPr="0080728B" w:rsidRDefault="001A03EB" w:rsidP="0080728B">
      <w:pPr>
        <w:pStyle w:val="afa"/>
        <w:widowControl w:val="0"/>
        <w:spacing w:after="120" w:line="264" w:lineRule="auto"/>
        <w:ind w:firstLine="567"/>
        <w:rPr>
          <w:rFonts w:ascii="Times New Roman" w:hAnsi="Times New Roman" w:cs="Times New Roman"/>
          <w:sz w:val="22"/>
          <w:szCs w:val="22"/>
        </w:rPr>
      </w:pPr>
    </w:p>
    <w:tbl>
      <w:tblPr>
        <w:tblW w:w="10280" w:type="dxa"/>
        <w:tblInd w:w="-34" w:type="dxa"/>
        <w:tblLook w:val="01E0" w:firstRow="1" w:lastRow="1" w:firstColumn="1" w:lastColumn="1" w:noHBand="0" w:noVBand="0"/>
      </w:tblPr>
      <w:tblGrid>
        <w:gridCol w:w="5104"/>
        <w:gridCol w:w="5176"/>
      </w:tblGrid>
      <w:tr w:rsidR="00C620F1" w:rsidRPr="0080728B" w14:paraId="49B24466" w14:textId="77777777" w:rsidTr="001A03EB">
        <w:trPr>
          <w:trHeight w:val="1134"/>
        </w:trPr>
        <w:tc>
          <w:tcPr>
            <w:tcW w:w="5104" w:type="dxa"/>
          </w:tcPr>
          <w:p w14:paraId="3B86DF75"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40377048" w14:textId="77777777" w:rsidR="00C620F1" w:rsidRPr="0080728B" w:rsidRDefault="00C620F1" w:rsidP="0080728B">
            <w:pPr>
              <w:pStyle w:val="a6"/>
              <w:widowControl w:val="0"/>
              <w:jc w:val="both"/>
              <w:rPr>
                <w:rFonts w:ascii="Times New Roman" w:hAnsi="Times New Roman" w:cs="Times New Roman"/>
                <w:sz w:val="22"/>
                <w:szCs w:val="22"/>
              </w:rPr>
            </w:pPr>
          </w:p>
          <w:p w14:paraId="29DB5FC3" w14:textId="77777777" w:rsidR="00C620F1" w:rsidRPr="0080728B" w:rsidRDefault="00C620F1" w:rsidP="0080728B">
            <w:pPr>
              <w:pStyle w:val="a6"/>
              <w:widowControl w:val="0"/>
              <w:jc w:val="both"/>
              <w:rPr>
                <w:rFonts w:ascii="Times New Roman" w:hAnsi="Times New Roman" w:cs="Times New Roman"/>
                <w:sz w:val="22"/>
                <w:szCs w:val="22"/>
              </w:rPr>
            </w:pPr>
          </w:p>
          <w:p w14:paraId="5FF57B01"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______________</w:t>
            </w:r>
            <w:r w:rsidR="00F47C50" w:rsidRPr="0080728B">
              <w:rPr>
                <w:rFonts w:ascii="Times New Roman" w:hAnsi="Times New Roman" w:cs="Times New Roman"/>
                <w:sz w:val="22"/>
                <w:szCs w:val="22"/>
              </w:rPr>
              <w:t xml:space="preserve"> / </w:t>
            </w:r>
          </w:p>
        </w:tc>
        <w:tc>
          <w:tcPr>
            <w:tcW w:w="5176" w:type="dxa"/>
          </w:tcPr>
          <w:p w14:paraId="677CB3EC"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360F476A" w14:textId="77777777" w:rsidR="00C620F1" w:rsidRPr="0080728B" w:rsidRDefault="00C620F1" w:rsidP="0080728B">
            <w:pPr>
              <w:pStyle w:val="a6"/>
              <w:widowControl w:val="0"/>
              <w:jc w:val="both"/>
              <w:rPr>
                <w:rFonts w:ascii="Times New Roman" w:hAnsi="Times New Roman" w:cs="Times New Roman"/>
                <w:sz w:val="22"/>
                <w:szCs w:val="22"/>
              </w:rPr>
            </w:pPr>
          </w:p>
          <w:p w14:paraId="03338FD1" w14:textId="77777777" w:rsidR="00C620F1" w:rsidRPr="0080728B" w:rsidRDefault="00C620F1" w:rsidP="0080728B">
            <w:pPr>
              <w:pStyle w:val="a6"/>
              <w:widowControl w:val="0"/>
              <w:jc w:val="both"/>
              <w:rPr>
                <w:rFonts w:ascii="Times New Roman" w:hAnsi="Times New Roman" w:cs="Times New Roman"/>
                <w:sz w:val="22"/>
                <w:szCs w:val="22"/>
              </w:rPr>
            </w:pPr>
          </w:p>
          <w:p w14:paraId="6C210463" w14:textId="0E06525E" w:rsidR="00C620F1" w:rsidRPr="0080728B" w:rsidRDefault="00C620F1" w:rsidP="00810DE4">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_</w:t>
            </w:r>
            <w:r w:rsidR="00810DE4" w:rsidRPr="00810DE4">
              <w:rPr>
                <w:rFonts w:ascii="Times New Roman" w:hAnsi="Times New Roman" w:cs="Times New Roman"/>
                <w:sz w:val="22"/>
                <w:szCs w:val="22"/>
                <w:u w:val="single"/>
              </w:rPr>
              <w:t>С. В. Кузнецов</w:t>
            </w:r>
            <w:r w:rsidRPr="0080728B">
              <w:rPr>
                <w:rFonts w:ascii="Times New Roman" w:hAnsi="Times New Roman" w:cs="Times New Roman"/>
                <w:sz w:val="22"/>
                <w:szCs w:val="22"/>
              </w:rPr>
              <w:t>__</w:t>
            </w:r>
            <w:r w:rsidR="00F47C50" w:rsidRPr="0080728B">
              <w:rPr>
                <w:rFonts w:ascii="Times New Roman" w:hAnsi="Times New Roman" w:cs="Times New Roman"/>
                <w:sz w:val="22"/>
                <w:szCs w:val="22"/>
              </w:rPr>
              <w:t xml:space="preserve"> / </w:t>
            </w:r>
          </w:p>
        </w:tc>
      </w:tr>
    </w:tbl>
    <w:p w14:paraId="56F6E62E" w14:textId="77777777" w:rsidR="009C1667" w:rsidRPr="0080728B" w:rsidRDefault="009C1667" w:rsidP="0080728B">
      <w:pPr>
        <w:pStyle w:val="a6"/>
        <w:widowControl w:val="0"/>
        <w:ind w:firstLine="567"/>
        <w:jc w:val="both"/>
        <w:rPr>
          <w:rFonts w:ascii="Times New Roman" w:hAnsi="Times New Roman" w:cs="Times New Roman"/>
          <w:sz w:val="22"/>
          <w:szCs w:val="22"/>
        </w:rPr>
      </w:pPr>
    </w:p>
    <w:p w14:paraId="58E9467B" w14:textId="77777777" w:rsidR="00E11450" w:rsidRPr="0080728B" w:rsidRDefault="00FF7948" w:rsidP="0080728B">
      <w:pPr>
        <w:pStyle w:val="1"/>
        <w:keepNext w:val="0"/>
        <w:keepLines w:val="0"/>
        <w:widowControl w:val="0"/>
        <w:spacing w:before="0" w:after="120" w:line="264" w:lineRule="auto"/>
        <w:ind w:firstLine="6804"/>
        <w:jc w:val="center"/>
        <w:rPr>
          <w:rFonts w:ascii="Times New Roman" w:hAnsi="Times New Roman" w:cs="Times New Roman"/>
          <w:b/>
          <w:sz w:val="22"/>
          <w:szCs w:val="22"/>
        </w:rPr>
      </w:pPr>
      <w:r w:rsidRPr="0080728B">
        <w:rPr>
          <w:rFonts w:ascii="Times New Roman" w:hAnsi="Times New Roman" w:cs="Times New Roman"/>
          <w:sz w:val="22"/>
          <w:szCs w:val="22"/>
        </w:rPr>
        <w:br w:type="page"/>
      </w:r>
      <w:bookmarkStart w:id="146" w:name="RefSCH1"/>
      <w:bookmarkStart w:id="147" w:name="_Toc504140796"/>
      <w:bookmarkStart w:id="148" w:name="_Ref512704955"/>
      <w:bookmarkStart w:id="149" w:name="_Ref512705020"/>
      <w:bookmarkStart w:id="150" w:name="_Ref512705070"/>
      <w:bookmarkStart w:id="151" w:name="_Ref512705119"/>
      <w:bookmarkStart w:id="152" w:name="_Ref512705193"/>
      <w:bookmarkStart w:id="153" w:name="_Ref512705586"/>
      <w:bookmarkStart w:id="154" w:name="_Ref512705670"/>
      <w:bookmarkStart w:id="155" w:name="_Ref512705698"/>
      <w:bookmarkStart w:id="156" w:name="_Ref512706560"/>
      <w:bookmarkStart w:id="157" w:name="_Ref513218947"/>
      <w:bookmarkStart w:id="158" w:name="_Ref513482018"/>
      <w:bookmarkStart w:id="159" w:name="_Toc518653286"/>
      <w:r w:rsidR="00C47286" w:rsidRPr="0080728B">
        <w:rPr>
          <w:rFonts w:ascii="Times New Roman" w:eastAsiaTheme="minorEastAsia" w:hAnsi="Times New Roman" w:cs="Times New Roman"/>
          <w:b/>
          <w:i/>
          <w:color w:val="auto"/>
          <w:sz w:val="22"/>
          <w:szCs w:val="22"/>
        </w:rPr>
        <w:t xml:space="preserve">Приложение </w:t>
      </w:r>
      <w:bookmarkStart w:id="160" w:name="RefSCH1_No"/>
      <w:r w:rsidR="00C47286"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C47286" w:rsidRPr="0080728B">
        <w:rPr>
          <w:rFonts w:ascii="Times New Roman" w:eastAsiaTheme="minorEastAsia" w:hAnsi="Times New Roman" w:cs="Times New Roman"/>
          <w:b/>
          <w:i/>
          <w:color w:val="auto"/>
          <w:sz w:val="22"/>
          <w:szCs w:val="22"/>
        </w:rPr>
        <w:t>1</w:t>
      </w:r>
      <w:bookmarkEnd w:id="146"/>
      <w:bookmarkEnd w:id="160"/>
      <w:r w:rsidR="00AF751E" w:rsidRPr="0080728B">
        <w:rPr>
          <w:rFonts w:ascii="Times New Roman" w:eastAsiaTheme="minorEastAsia" w:hAnsi="Times New Roman" w:cs="Times New Roman"/>
          <w:b/>
          <w:color w:val="auto"/>
          <w:sz w:val="22"/>
          <w:szCs w:val="22"/>
        </w:rPr>
        <w:br/>
      </w:r>
      <w:bookmarkStart w:id="161" w:name="RefSCH1_1"/>
      <w:bookmarkStart w:id="162" w:name="_Hlt500768818"/>
      <w:r w:rsidR="00AF4186" w:rsidRPr="0080728B">
        <w:rPr>
          <w:rFonts w:ascii="Times New Roman" w:hAnsi="Times New Roman" w:cs="Times New Roman"/>
          <w:b/>
          <w:color w:val="auto"/>
          <w:sz w:val="22"/>
          <w:szCs w:val="22"/>
        </w:rPr>
        <w:t>Задание на проектирование</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1"/>
    </w:p>
    <w:bookmarkEnd w:id="162"/>
    <w:p w14:paraId="0841B960" w14:textId="77777777" w:rsidR="00EA7CE5" w:rsidRPr="0080728B" w:rsidRDefault="00EA7CE5" w:rsidP="0080728B">
      <w:pPr>
        <w:pStyle w:val="a6"/>
        <w:widowControl w:val="0"/>
        <w:jc w:val="both"/>
        <w:rPr>
          <w:rFonts w:ascii="Times New Roman" w:hAnsi="Times New Roman" w:cs="Times New Roman"/>
          <w:sz w:val="22"/>
          <w:szCs w:val="22"/>
        </w:rPr>
      </w:pPr>
    </w:p>
    <w:p w14:paraId="5C713F70" w14:textId="77777777" w:rsidR="00EA7CE5" w:rsidRPr="0080728B" w:rsidRDefault="00EA7CE5" w:rsidP="0080728B">
      <w:pPr>
        <w:pStyle w:val="a6"/>
        <w:widowControl w:val="0"/>
        <w:jc w:val="both"/>
        <w:rPr>
          <w:rFonts w:ascii="Times New Roman" w:hAnsi="Times New Roman" w:cs="Times New Roman"/>
          <w:sz w:val="22"/>
          <w:szCs w:val="22"/>
        </w:rPr>
      </w:pPr>
    </w:p>
    <w:p w14:paraId="7F9B81ED" w14:textId="77777777" w:rsidR="00EA7CE5" w:rsidRPr="0080728B" w:rsidRDefault="00EA7CE5" w:rsidP="0080728B">
      <w:pPr>
        <w:pStyle w:val="a6"/>
        <w:widowControl w:val="0"/>
        <w:jc w:val="both"/>
        <w:rPr>
          <w:rFonts w:ascii="Times New Roman" w:hAnsi="Times New Roman" w:cs="Times New Roman"/>
          <w:sz w:val="22"/>
          <w:szCs w:val="22"/>
        </w:rPr>
      </w:pPr>
    </w:p>
    <w:p w14:paraId="0BD463ED" w14:textId="77777777" w:rsidR="00EA7CE5" w:rsidRPr="0080728B" w:rsidRDefault="00EA7CE5" w:rsidP="0080728B">
      <w:pPr>
        <w:pStyle w:val="a6"/>
        <w:widowControl w:val="0"/>
        <w:jc w:val="both"/>
        <w:rPr>
          <w:rFonts w:ascii="Times New Roman" w:hAnsi="Times New Roman" w:cs="Times New Roman"/>
          <w:sz w:val="22"/>
          <w:szCs w:val="22"/>
        </w:rPr>
      </w:pPr>
    </w:p>
    <w:p w14:paraId="6E0A341E" w14:textId="77777777" w:rsidR="00EA7CE5" w:rsidRPr="0080728B" w:rsidRDefault="00EA7CE5" w:rsidP="0080728B">
      <w:pPr>
        <w:pStyle w:val="a6"/>
        <w:widowControl w:val="0"/>
        <w:jc w:val="both"/>
        <w:rPr>
          <w:rFonts w:ascii="Times New Roman" w:hAnsi="Times New Roman" w:cs="Times New Roman"/>
          <w:sz w:val="22"/>
          <w:szCs w:val="22"/>
        </w:rPr>
      </w:pPr>
    </w:p>
    <w:p w14:paraId="187E4582" w14:textId="77777777" w:rsidR="00EA7CE5" w:rsidRPr="0080728B" w:rsidRDefault="00EA7CE5" w:rsidP="0080728B">
      <w:pPr>
        <w:pStyle w:val="a6"/>
        <w:widowControl w:val="0"/>
        <w:jc w:val="both"/>
        <w:rPr>
          <w:rFonts w:ascii="Times New Roman" w:hAnsi="Times New Roman" w:cs="Times New Roman"/>
          <w:sz w:val="22"/>
          <w:szCs w:val="22"/>
        </w:rPr>
      </w:pPr>
    </w:p>
    <w:p w14:paraId="3F3D4134" w14:textId="77777777" w:rsidR="00EA7CE5" w:rsidRPr="0080728B" w:rsidRDefault="00EA7CE5" w:rsidP="0080728B">
      <w:pPr>
        <w:pStyle w:val="a6"/>
        <w:widowControl w:val="0"/>
        <w:jc w:val="both"/>
        <w:rPr>
          <w:rFonts w:ascii="Times New Roman" w:hAnsi="Times New Roman" w:cs="Times New Roman"/>
          <w:sz w:val="22"/>
          <w:szCs w:val="22"/>
        </w:rPr>
      </w:pPr>
    </w:p>
    <w:p w14:paraId="2BFB2B7A" w14:textId="77777777" w:rsidR="00EA7CE5" w:rsidRPr="0080728B" w:rsidRDefault="00EA7CE5" w:rsidP="0080728B">
      <w:pPr>
        <w:pStyle w:val="a6"/>
        <w:widowControl w:val="0"/>
        <w:jc w:val="both"/>
        <w:rPr>
          <w:rFonts w:ascii="Times New Roman" w:hAnsi="Times New Roman" w:cs="Times New Roman"/>
          <w:sz w:val="22"/>
          <w:szCs w:val="22"/>
        </w:rPr>
      </w:pPr>
    </w:p>
    <w:p w14:paraId="5DBFBB04" w14:textId="77777777" w:rsidR="00EA7CE5" w:rsidRPr="0080728B" w:rsidRDefault="00EA7CE5" w:rsidP="0080728B">
      <w:pPr>
        <w:pStyle w:val="a6"/>
        <w:widowControl w:val="0"/>
        <w:jc w:val="both"/>
        <w:rPr>
          <w:rFonts w:ascii="Times New Roman" w:hAnsi="Times New Roman" w:cs="Times New Roman"/>
          <w:sz w:val="22"/>
          <w:szCs w:val="22"/>
        </w:rPr>
      </w:pPr>
    </w:p>
    <w:p w14:paraId="1F765E2C" w14:textId="77777777" w:rsidR="00EA7CE5" w:rsidRPr="0080728B" w:rsidRDefault="00EA7CE5" w:rsidP="0080728B">
      <w:pPr>
        <w:pStyle w:val="a6"/>
        <w:widowControl w:val="0"/>
        <w:jc w:val="both"/>
        <w:rPr>
          <w:rFonts w:ascii="Times New Roman" w:hAnsi="Times New Roman" w:cs="Times New Roman"/>
          <w:sz w:val="22"/>
          <w:szCs w:val="22"/>
        </w:rPr>
      </w:pPr>
    </w:p>
    <w:p w14:paraId="1B079009" w14:textId="77777777" w:rsidR="00EA7CE5" w:rsidRPr="0080728B" w:rsidRDefault="00EA7CE5" w:rsidP="0080728B">
      <w:pPr>
        <w:pStyle w:val="a6"/>
        <w:widowControl w:val="0"/>
        <w:jc w:val="both"/>
        <w:rPr>
          <w:rFonts w:ascii="Times New Roman" w:hAnsi="Times New Roman" w:cs="Times New Roman"/>
          <w:sz w:val="22"/>
          <w:szCs w:val="22"/>
        </w:rPr>
      </w:pPr>
    </w:p>
    <w:p w14:paraId="0C2D58C7" w14:textId="77777777" w:rsidR="00EA7CE5" w:rsidRPr="0080728B" w:rsidRDefault="00EA7CE5" w:rsidP="0080728B">
      <w:pPr>
        <w:pStyle w:val="a6"/>
        <w:widowControl w:val="0"/>
        <w:jc w:val="both"/>
        <w:rPr>
          <w:rFonts w:ascii="Times New Roman" w:hAnsi="Times New Roman" w:cs="Times New Roman"/>
          <w:sz w:val="22"/>
          <w:szCs w:val="22"/>
        </w:rPr>
      </w:pPr>
    </w:p>
    <w:p w14:paraId="42B383EA" w14:textId="77777777" w:rsidR="00EA7CE5" w:rsidRPr="0080728B" w:rsidRDefault="00EA7CE5" w:rsidP="0080728B">
      <w:pPr>
        <w:pStyle w:val="a6"/>
        <w:widowControl w:val="0"/>
        <w:jc w:val="both"/>
        <w:rPr>
          <w:rFonts w:ascii="Times New Roman" w:hAnsi="Times New Roman" w:cs="Times New Roman"/>
          <w:sz w:val="22"/>
          <w:szCs w:val="22"/>
        </w:rPr>
      </w:pPr>
    </w:p>
    <w:p w14:paraId="7BD875A1" w14:textId="77777777" w:rsidR="00EA7CE5" w:rsidRPr="0080728B" w:rsidRDefault="00EA7CE5" w:rsidP="0080728B">
      <w:pPr>
        <w:pStyle w:val="a6"/>
        <w:widowControl w:val="0"/>
        <w:jc w:val="both"/>
        <w:rPr>
          <w:rFonts w:ascii="Times New Roman" w:hAnsi="Times New Roman" w:cs="Times New Roman"/>
          <w:sz w:val="22"/>
          <w:szCs w:val="22"/>
        </w:rPr>
      </w:pPr>
    </w:p>
    <w:p w14:paraId="3A25A896" w14:textId="77777777" w:rsidR="00EA7CE5" w:rsidRPr="0080728B" w:rsidRDefault="00EA7CE5" w:rsidP="0080728B">
      <w:pPr>
        <w:pStyle w:val="a6"/>
        <w:widowControl w:val="0"/>
        <w:jc w:val="both"/>
        <w:rPr>
          <w:rFonts w:ascii="Times New Roman" w:hAnsi="Times New Roman" w:cs="Times New Roman"/>
          <w:sz w:val="22"/>
          <w:szCs w:val="22"/>
        </w:rPr>
      </w:pPr>
    </w:p>
    <w:p w14:paraId="51C14926" w14:textId="77777777" w:rsidR="00EA7CE5" w:rsidRPr="0080728B" w:rsidRDefault="00EA7CE5" w:rsidP="0080728B">
      <w:pPr>
        <w:pStyle w:val="a6"/>
        <w:widowControl w:val="0"/>
        <w:jc w:val="both"/>
        <w:rPr>
          <w:rFonts w:ascii="Times New Roman" w:hAnsi="Times New Roman" w:cs="Times New Roman"/>
          <w:sz w:val="22"/>
          <w:szCs w:val="22"/>
        </w:rPr>
      </w:pPr>
    </w:p>
    <w:p w14:paraId="7F201BA8" w14:textId="77777777" w:rsidR="00EA7CE5" w:rsidRPr="0080728B" w:rsidRDefault="00EA7CE5" w:rsidP="0080728B">
      <w:pPr>
        <w:pStyle w:val="a6"/>
        <w:widowControl w:val="0"/>
        <w:jc w:val="both"/>
        <w:rPr>
          <w:rFonts w:ascii="Times New Roman" w:hAnsi="Times New Roman" w:cs="Times New Roman"/>
          <w:sz w:val="22"/>
          <w:szCs w:val="22"/>
        </w:rPr>
      </w:pPr>
    </w:p>
    <w:p w14:paraId="0DD1E89B" w14:textId="77777777" w:rsidR="00EA7CE5" w:rsidRPr="0080728B" w:rsidRDefault="00EA7CE5" w:rsidP="0080728B">
      <w:pPr>
        <w:pStyle w:val="a6"/>
        <w:widowControl w:val="0"/>
        <w:jc w:val="both"/>
        <w:rPr>
          <w:rFonts w:ascii="Times New Roman" w:hAnsi="Times New Roman" w:cs="Times New Roman"/>
          <w:sz w:val="22"/>
          <w:szCs w:val="22"/>
        </w:rPr>
      </w:pPr>
    </w:p>
    <w:p w14:paraId="48D53D6D" w14:textId="77777777" w:rsidR="00EA7CE5" w:rsidRPr="0080728B" w:rsidRDefault="00EA7CE5" w:rsidP="0080728B">
      <w:pPr>
        <w:pStyle w:val="a6"/>
        <w:widowControl w:val="0"/>
        <w:jc w:val="both"/>
        <w:rPr>
          <w:rFonts w:ascii="Times New Roman" w:hAnsi="Times New Roman" w:cs="Times New Roman"/>
          <w:sz w:val="22"/>
          <w:szCs w:val="22"/>
        </w:rPr>
      </w:pPr>
    </w:p>
    <w:p w14:paraId="37A26480" w14:textId="77777777" w:rsidR="00EA7CE5" w:rsidRPr="0080728B" w:rsidRDefault="00EA7CE5" w:rsidP="0080728B">
      <w:pPr>
        <w:pStyle w:val="a6"/>
        <w:widowControl w:val="0"/>
        <w:jc w:val="both"/>
        <w:rPr>
          <w:rFonts w:ascii="Times New Roman" w:hAnsi="Times New Roman" w:cs="Times New Roman"/>
          <w:sz w:val="22"/>
          <w:szCs w:val="22"/>
        </w:rPr>
      </w:pPr>
    </w:p>
    <w:p w14:paraId="6BF65D89" w14:textId="77777777" w:rsidR="00EA7CE5" w:rsidRPr="0080728B" w:rsidRDefault="00EA7CE5" w:rsidP="0080728B">
      <w:pPr>
        <w:pStyle w:val="a6"/>
        <w:widowControl w:val="0"/>
        <w:jc w:val="both"/>
        <w:rPr>
          <w:rFonts w:ascii="Times New Roman" w:hAnsi="Times New Roman" w:cs="Times New Roman"/>
          <w:sz w:val="22"/>
          <w:szCs w:val="22"/>
        </w:rPr>
      </w:pPr>
    </w:p>
    <w:p w14:paraId="656F4535" w14:textId="77777777" w:rsidR="00EA7CE5" w:rsidRPr="0080728B" w:rsidRDefault="00EA7CE5" w:rsidP="0080728B">
      <w:pPr>
        <w:pStyle w:val="a6"/>
        <w:widowControl w:val="0"/>
        <w:jc w:val="both"/>
        <w:rPr>
          <w:rFonts w:ascii="Times New Roman" w:hAnsi="Times New Roman" w:cs="Times New Roman"/>
          <w:sz w:val="22"/>
          <w:szCs w:val="22"/>
        </w:rPr>
      </w:pPr>
    </w:p>
    <w:p w14:paraId="78BEE66E" w14:textId="77777777" w:rsidR="00EA7CE5" w:rsidRPr="0080728B" w:rsidRDefault="00EA7CE5" w:rsidP="0080728B">
      <w:pPr>
        <w:pStyle w:val="a6"/>
        <w:widowControl w:val="0"/>
        <w:jc w:val="both"/>
        <w:rPr>
          <w:rFonts w:ascii="Times New Roman" w:hAnsi="Times New Roman" w:cs="Times New Roman"/>
          <w:sz w:val="22"/>
          <w:szCs w:val="22"/>
        </w:rPr>
      </w:pPr>
    </w:p>
    <w:p w14:paraId="4E9B048B" w14:textId="77777777" w:rsidR="00EA7CE5" w:rsidRPr="0080728B" w:rsidRDefault="00EA7CE5" w:rsidP="0080728B">
      <w:pPr>
        <w:pStyle w:val="a6"/>
        <w:widowControl w:val="0"/>
        <w:jc w:val="both"/>
        <w:rPr>
          <w:rFonts w:ascii="Times New Roman" w:hAnsi="Times New Roman" w:cs="Times New Roman"/>
          <w:sz w:val="22"/>
          <w:szCs w:val="22"/>
        </w:rPr>
      </w:pPr>
    </w:p>
    <w:p w14:paraId="1CC5840E" w14:textId="77777777" w:rsidR="00EA7CE5" w:rsidRPr="0080728B" w:rsidRDefault="00EA7CE5" w:rsidP="0080728B">
      <w:pPr>
        <w:pStyle w:val="a6"/>
        <w:widowControl w:val="0"/>
        <w:jc w:val="both"/>
        <w:rPr>
          <w:rFonts w:ascii="Times New Roman" w:hAnsi="Times New Roman" w:cs="Times New Roman"/>
          <w:sz w:val="22"/>
          <w:szCs w:val="22"/>
        </w:rPr>
      </w:pPr>
    </w:p>
    <w:p w14:paraId="6067BF36" w14:textId="77777777" w:rsidR="00EA7CE5" w:rsidRPr="0080728B" w:rsidRDefault="00EA7CE5" w:rsidP="0080728B">
      <w:pPr>
        <w:pStyle w:val="a6"/>
        <w:widowControl w:val="0"/>
        <w:jc w:val="both"/>
        <w:rPr>
          <w:rFonts w:ascii="Times New Roman" w:hAnsi="Times New Roman" w:cs="Times New Roman"/>
          <w:sz w:val="22"/>
          <w:szCs w:val="22"/>
        </w:rPr>
      </w:pPr>
    </w:p>
    <w:p w14:paraId="071F6851" w14:textId="77777777" w:rsidR="00EA7CE5" w:rsidRPr="0080728B" w:rsidRDefault="00EA7CE5" w:rsidP="0080728B">
      <w:pPr>
        <w:pStyle w:val="a6"/>
        <w:widowControl w:val="0"/>
        <w:jc w:val="both"/>
        <w:rPr>
          <w:rFonts w:ascii="Times New Roman" w:hAnsi="Times New Roman" w:cs="Times New Roman"/>
          <w:sz w:val="22"/>
          <w:szCs w:val="22"/>
        </w:rPr>
      </w:pPr>
    </w:p>
    <w:tbl>
      <w:tblPr>
        <w:tblW w:w="9287" w:type="dxa"/>
        <w:tblInd w:w="-459" w:type="dxa"/>
        <w:tblLook w:val="01E0" w:firstRow="1" w:lastRow="1" w:firstColumn="1" w:lastColumn="1" w:noHBand="0" w:noVBand="0"/>
      </w:tblPr>
      <w:tblGrid>
        <w:gridCol w:w="4536"/>
        <w:gridCol w:w="4751"/>
      </w:tblGrid>
      <w:tr w:rsidR="00EA7CE5" w:rsidRPr="0080728B" w14:paraId="531F22B3" w14:textId="77777777" w:rsidTr="00BC25CC">
        <w:trPr>
          <w:trHeight w:val="1134"/>
        </w:trPr>
        <w:tc>
          <w:tcPr>
            <w:tcW w:w="4536" w:type="dxa"/>
          </w:tcPr>
          <w:p w14:paraId="5AF19BE7"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1F6DAC4" w14:textId="77777777" w:rsidR="00EA7CE5" w:rsidRPr="0080728B" w:rsidRDefault="00EA7CE5" w:rsidP="0080728B">
            <w:pPr>
              <w:widowControl w:val="0"/>
              <w:ind w:left="-567"/>
              <w:jc w:val="both"/>
              <w:rPr>
                <w:rFonts w:ascii="Times New Roman" w:hAnsi="Times New Roman" w:cs="Times New Roman"/>
                <w:b/>
                <w:sz w:val="22"/>
                <w:szCs w:val="22"/>
              </w:rPr>
            </w:pPr>
          </w:p>
          <w:p w14:paraId="76334F9E" w14:textId="77777777" w:rsidR="00EA7CE5" w:rsidRPr="0080728B" w:rsidRDefault="00EA7CE5" w:rsidP="0080728B">
            <w:pPr>
              <w:widowControl w:val="0"/>
              <w:ind w:left="-567"/>
              <w:jc w:val="both"/>
              <w:rPr>
                <w:rFonts w:ascii="Times New Roman" w:hAnsi="Times New Roman" w:cs="Times New Roman"/>
                <w:b/>
                <w:sz w:val="22"/>
                <w:szCs w:val="22"/>
              </w:rPr>
            </w:pPr>
          </w:p>
          <w:p w14:paraId="29824601"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05C46A76"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5B34D907" w14:textId="77777777" w:rsidR="00EA7CE5" w:rsidRPr="0080728B" w:rsidRDefault="00EA7CE5" w:rsidP="0080728B">
            <w:pPr>
              <w:widowControl w:val="0"/>
              <w:ind w:left="-567"/>
              <w:jc w:val="both"/>
              <w:rPr>
                <w:rFonts w:ascii="Times New Roman" w:hAnsi="Times New Roman" w:cs="Times New Roman"/>
                <w:b/>
                <w:sz w:val="22"/>
                <w:szCs w:val="22"/>
              </w:rPr>
            </w:pPr>
          </w:p>
          <w:p w14:paraId="1576C92C" w14:textId="77777777" w:rsidR="00EA7CE5" w:rsidRPr="0080728B" w:rsidRDefault="00EA7CE5" w:rsidP="0080728B">
            <w:pPr>
              <w:widowControl w:val="0"/>
              <w:ind w:left="-567"/>
              <w:jc w:val="both"/>
              <w:rPr>
                <w:rFonts w:ascii="Times New Roman" w:hAnsi="Times New Roman" w:cs="Times New Roman"/>
                <w:b/>
                <w:sz w:val="22"/>
                <w:szCs w:val="22"/>
              </w:rPr>
            </w:pPr>
          </w:p>
          <w:p w14:paraId="0910587B"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6C8319D2" w14:textId="77777777" w:rsidR="00E11450" w:rsidRPr="0080728B" w:rsidRDefault="00E11450" w:rsidP="0080728B">
      <w:pPr>
        <w:widowControl w:val="0"/>
        <w:jc w:val="both"/>
        <w:rPr>
          <w:rFonts w:ascii="Times New Roman" w:hAnsi="Times New Roman" w:cs="Times New Roman"/>
          <w:b/>
          <w:i/>
          <w:sz w:val="22"/>
          <w:szCs w:val="22"/>
        </w:rPr>
      </w:pPr>
    </w:p>
    <w:p w14:paraId="7C828399" w14:textId="77777777" w:rsidR="00973CEA" w:rsidRPr="0080728B" w:rsidRDefault="00973CEA" w:rsidP="0080728B">
      <w:pPr>
        <w:widowControl w:val="0"/>
        <w:jc w:val="right"/>
        <w:rPr>
          <w:rFonts w:ascii="Times New Roman" w:hAnsi="Times New Roman" w:cs="Times New Roman"/>
          <w:b/>
          <w:i/>
          <w:sz w:val="22"/>
          <w:szCs w:val="22"/>
        </w:rPr>
        <w:sectPr w:rsidR="00973CEA" w:rsidRPr="0080728B" w:rsidSect="00016369">
          <w:headerReference w:type="default" r:id="rId16"/>
          <w:footerReference w:type="default" r:id="rId17"/>
          <w:pgSz w:w="11906" w:h="16838" w:code="9"/>
          <w:pgMar w:top="1134" w:right="851" w:bottom="1134" w:left="1701" w:header="709" w:footer="709" w:gutter="0"/>
          <w:cols w:space="708"/>
          <w:titlePg/>
          <w:docGrid w:linePitch="360"/>
        </w:sectPr>
      </w:pPr>
    </w:p>
    <w:p w14:paraId="35FF7D98" w14:textId="77777777" w:rsidR="004E72A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63" w:name="RefSCH2"/>
      <w:bookmarkStart w:id="164" w:name="_Toc504140797"/>
      <w:bookmarkStart w:id="165" w:name="_Ref512704879"/>
      <w:bookmarkStart w:id="166" w:name="_Toc518653287"/>
      <w:r w:rsidRPr="0080728B">
        <w:rPr>
          <w:rFonts w:ascii="Times New Roman" w:eastAsiaTheme="minorEastAsia" w:hAnsi="Times New Roman" w:cs="Times New Roman"/>
          <w:b/>
          <w:i/>
          <w:color w:val="auto"/>
          <w:sz w:val="22"/>
          <w:szCs w:val="22"/>
        </w:rPr>
        <w:t xml:space="preserve">Приложение </w:t>
      </w:r>
      <w:bookmarkStart w:id="167" w:name="RefSCH2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2</w:t>
      </w:r>
      <w:bookmarkEnd w:id="163"/>
      <w:bookmarkEnd w:id="167"/>
      <w:r w:rsidR="00C620F1" w:rsidRPr="0080728B">
        <w:rPr>
          <w:rFonts w:ascii="Times New Roman" w:eastAsiaTheme="minorEastAsia" w:hAnsi="Times New Roman" w:cs="Times New Roman"/>
          <w:b/>
          <w:i/>
          <w:color w:val="auto"/>
          <w:sz w:val="22"/>
          <w:szCs w:val="22"/>
        </w:rPr>
        <w:br/>
      </w:r>
      <w:bookmarkStart w:id="168" w:name="RefSCH2_1"/>
      <w:r w:rsidR="004E72A7" w:rsidRPr="0080728B">
        <w:rPr>
          <w:rFonts w:ascii="Times New Roman" w:eastAsiaTheme="minorEastAsia" w:hAnsi="Times New Roman" w:cs="Times New Roman"/>
          <w:b/>
          <w:color w:val="auto"/>
          <w:sz w:val="22"/>
          <w:szCs w:val="22"/>
        </w:rPr>
        <w:t xml:space="preserve">Форма акта сдачи-приемки </w:t>
      </w:r>
      <w:r w:rsidR="00AF4186" w:rsidRPr="0080728B">
        <w:rPr>
          <w:rFonts w:ascii="Times New Roman" w:eastAsiaTheme="minorEastAsia" w:hAnsi="Times New Roman" w:cs="Times New Roman"/>
          <w:b/>
          <w:color w:val="auto"/>
          <w:sz w:val="22"/>
          <w:szCs w:val="22"/>
        </w:rPr>
        <w:t>результатов выполненных работ</w:t>
      </w:r>
      <w:bookmarkEnd w:id="164"/>
      <w:bookmarkEnd w:id="165"/>
      <w:bookmarkEnd w:id="166"/>
      <w:bookmarkEnd w:id="168"/>
    </w:p>
    <w:p w14:paraId="050E5E10" w14:textId="454BDB20" w:rsidR="004E72A7" w:rsidRPr="0080728B" w:rsidRDefault="004E72A7" w:rsidP="0080728B">
      <w:pPr>
        <w:widowControl w:val="0"/>
        <w:jc w:val="center"/>
        <w:rPr>
          <w:rFonts w:ascii="Times New Roman" w:hAnsi="Times New Roman" w:cs="Times New Roman"/>
          <w:b/>
          <w:sz w:val="22"/>
          <w:szCs w:val="22"/>
          <w:lang w:eastAsia="ar-SA"/>
        </w:rPr>
      </w:pPr>
      <w:bookmarkStart w:id="169" w:name="_Toc498350895"/>
      <w:bookmarkStart w:id="170" w:name="_Toc498352981"/>
      <w:bookmarkStart w:id="171" w:name="_Hlt500769597"/>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69"/>
      <w:bookmarkEnd w:id="170"/>
      <w:bookmarkEnd w:id="171"/>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 xml:space="preserve">сдачи-приемки </w:t>
      </w:r>
      <w:r w:rsidR="00AF4186" w:rsidRPr="0080728B">
        <w:rPr>
          <w:rFonts w:ascii="Times New Roman" w:hAnsi="Times New Roman" w:cs="Times New Roman"/>
          <w:b/>
          <w:sz w:val="22"/>
          <w:szCs w:val="22"/>
          <w:lang w:eastAsia="ar-SA"/>
        </w:rPr>
        <w:t>результатов выполненных работ</w:t>
      </w:r>
    </w:p>
    <w:p w14:paraId="133B31F4" w14:textId="77777777" w:rsidR="00EA7CE5" w:rsidRPr="0080728B"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66"/>
        <w:gridCol w:w="4688"/>
      </w:tblGrid>
      <w:tr w:rsidR="004E72A7" w:rsidRPr="0080728B" w14:paraId="56B583F4" w14:textId="77777777" w:rsidTr="004E72A7">
        <w:tc>
          <w:tcPr>
            <w:tcW w:w="4785" w:type="dxa"/>
            <w:shd w:val="clear" w:color="auto" w:fill="auto"/>
          </w:tcPr>
          <w:p w14:paraId="60F82293"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p>
        </w:tc>
        <w:tc>
          <w:tcPr>
            <w:tcW w:w="4785" w:type="dxa"/>
            <w:shd w:val="clear" w:color="auto" w:fill="auto"/>
          </w:tcPr>
          <w:p w14:paraId="2A533F70" w14:textId="77777777" w:rsidR="004E72A7" w:rsidRPr="0080728B" w:rsidRDefault="004E72A7" w:rsidP="0080728B">
            <w:pPr>
              <w:widowControl w:val="0"/>
              <w:jc w:val="right"/>
              <w:rPr>
                <w:rFonts w:ascii="Times New Roman" w:hAnsi="Times New Roman" w:cs="Times New Roman"/>
                <w:sz w:val="22"/>
                <w:szCs w:val="22"/>
              </w:rPr>
            </w:pPr>
            <w:r w:rsidRPr="0080728B">
              <w:rPr>
                <w:rFonts w:ascii="Times New Roman" w:hAnsi="Times New Roman" w:cs="Times New Roman"/>
                <w:sz w:val="22"/>
                <w:szCs w:val="22"/>
              </w:rPr>
              <w:t>"__"______ ___ г.</w:t>
            </w:r>
          </w:p>
        </w:tc>
      </w:tr>
    </w:tbl>
    <w:p w14:paraId="0C94006F" w14:textId="77777777" w:rsidR="00EA7CE5" w:rsidRPr="0080728B" w:rsidRDefault="00EA7CE5" w:rsidP="0080728B">
      <w:pPr>
        <w:pStyle w:val="a6"/>
        <w:widowControl w:val="0"/>
        <w:jc w:val="both"/>
        <w:rPr>
          <w:rFonts w:ascii="Times New Roman" w:hAnsi="Times New Roman" w:cs="Times New Roman"/>
          <w:b/>
          <w:sz w:val="22"/>
          <w:szCs w:val="22"/>
        </w:rPr>
      </w:pPr>
    </w:p>
    <w:p w14:paraId="24E15F2B" w14:textId="79FFE200" w:rsidR="008F09E0"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заказчика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одной стороны, и</w:t>
      </w:r>
    </w:p>
    <w:p w14:paraId="750CBAFA" w14:textId="3938B95E" w:rsidR="004E72A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 с другой </w:t>
      </w:r>
      <w:proofErr w:type="spellStart"/>
      <w:proofErr w:type="gramStart"/>
      <w:r w:rsidRPr="0080728B">
        <w:rPr>
          <w:rFonts w:ascii="Times New Roman" w:hAnsi="Times New Roman" w:cs="Times New Roman"/>
          <w:sz w:val="22"/>
          <w:szCs w:val="22"/>
        </w:rPr>
        <w:t>стороны,составили</w:t>
      </w:r>
      <w:proofErr w:type="spellEnd"/>
      <w:proofErr w:type="gramEnd"/>
      <w:r w:rsidRPr="0080728B">
        <w:rPr>
          <w:rFonts w:ascii="Times New Roman" w:hAnsi="Times New Roman" w:cs="Times New Roman"/>
          <w:sz w:val="22"/>
          <w:szCs w:val="22"/>
        </w:rPr>
        <w:t xml:space="preserve"> настоящий Акт о том, что</w:t>
      </w:r>
    </w:p>
    <w:p w14:paraId="046DF82B" w14:textId="79BF69E2" w:rsidR="00C812C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сдал, а Заказчик принял </w:t>
      </w:r>
      <w:r w:rsidR="00C812C7" w:rsidRPr="0080728B">
        <w:rPr>
          <w:rFonts w:ascii="Times New Roman" w:hAnsi="Times New Roman" w:cs="Times New Roman"/>
          <w:sz w:val="22"/>
          <w:szCs w:val="22"/>
        </w:rPr>
        <w:t>по Договору подряда на выполнение проектных</w:t>
      </w:r>
      <w:r w:rsidR="00DB0F2A" w:rsidRPr="0080728B">
        <w:rPr>
          <w:rFonts w:ascii="Times New Roman" w:hAnsi="Times New Roman" w:cs="Times New Roman"/>
          <w:sz w:val="22"/>
          <w:szCs w:val="22"/>
        </w:rPr>
        <w:t xml:space="preserve"> и изыскательских</w:t>
      </w:r>
      <w:r w:rsidR="00C812C7" w:rsidRPr="0080728B">
        <w:rPr>
          <w:rFonts w:ascii="Times New Roman" w:hAnsi="Times New Roman" w:cs="Times New Roman"/>
          <w:sz w:val="22"/>
          <w:szCs w:val="22"/>
        </w:rPr>
        <w:t xml:space="preserve"> работ </w:t>
      </w:r>
      <w:r w:rsidR="008F09E0" w:rsidRPr="0080728B">
        <w:rPr>
          <w:rFonts w:ascii="Times New Roman" w:hAnsi="Times New Roman" w:cs="Times New Roman"/>
          <w:sz w:val="22"/>
          <w:szCs w:val="22"/>
        </w:rPr>
        <w:t>№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]от[</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w:t>
      </w:r>
      <w:r w:rsidR="00DB0F2A" w:rsidRPr="0080728B">
        <w:rPr>
          <w:rFonts w:ascii="Times New Roman" w:hAnsi="Times New Roman" w:cs="Times New Roman"/>
          <w:sz w:val="22"/>
          <w:szCs w:val="22"/>
        </w:rPr>
        <w:t>ие результаты выполненных работ</w:t>
      </w:r>
      <w:r w:rsidR="00C812C7" w:rsidRPr="0080728B">
        <w:rPr>
          <w:rFonts w:ascii="Times New Roman" w:hAnsi="Times New Roman" w:cs="Times New Roman"/>
          <w:sz w:val="22"/>
          <w:szCs w:val="22"/>
        </w:rPr>
        <w:t>:</w:t>
      </w:r>
    </w:p>
    <w:p w14:paraId="09D639F4" w14:textId="77777777" w:rsidR="004E72A7" w:rsidRPr="0080728B" w:rsidRDefault="004E72A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7A79FF2F" w14:textId="77777777" w:rsidR="00C812C7" w:rsidRPr="0080728B"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353F9B19" w14:textId="77777777" w:rsidR="00C812C7" w:rsidRPr="0080728B"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642DCCA5" w14:textId="77777777" w:rsidR="00C812C7" w:rsidRPr="0080728B" w:rsidRDefault="00C812C7" w:rsidP="0080728B">
      <w:pPr>
        <w:widowControl w:val="0"/>
        <w:ind w:firstLine="540"/>
        <w:jc w:val="both"/>
        <w:rPr>
          <w:rFonts w:ascii="Times New Roman" w:hAnsi="Times New Roman" w:cs="Times New Roman"/>
          <w:sz w:val="22"/>
          <w:szCs w:val="22"/>
        </w:rPr>
      </w:pPr>
    </w:p>
    <w:p w14:paraId="4C10C97B" w14:textId="77777777" w:rsidR="004E72A7" w:rsidRPr="0080728B" w:rsidRDefault="004E72A7" w:rsidP="0080728B">
      <w:pPr>
        <w:widowControl w:val="0"/>
        <w:ind w:firstLine="540"/>
        <w:jc w:val="both"/>
        <w:rPr>
          <w:rFonts w:ascii="Times New Roman" w:hAnsi="Times New Roman" w:cs="Times New Roman"/>
          <w:sz w:val="22"/>
          <w:szCs w:val="22"/>
        </w:rPr>
      </w:pPr>
    </w:p>
    <w:p w14:paraId="3B0E50F8" w14:textId="77777777" w:rsidR="004E72A7" w:rsidRPr="0080728B" w:rsidRDefault="00DB0F2A"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Результаты выполненных работ</w:t>
      </w:r>
      <w:r w:rsidR="004E72A7" w:rsidRPr="0080728B">
        <w:rPr>
          <w:rFonts w:ascii="Times New Roman" w:hAnsi="Times New Roman" w:cs="Times New Roman"/>
          <w:sz w:val="22"/>
          <w:szCs w:val="22"/>
        </w:rPr>
        <w:t xml:space="preserve"> соответству</w:t>
      </w:r>
      <w:r w:rsidRPr="0080728B">
        <w:rPr>
          <w:rFonts w:ascii="Times New Roman" w:hAnsi="Times New Roman" w:cs="Times New Roman"/>
          <w:sz w:val="22"/>
          <w:szCs w:val="22"/>
        </w:rPr>
        <w:t>ю</w:t>
      </w:r>
      <w:r w:rsidR="004E72A7" w:rsidRPr="0080728B">
        <w:rPr>
          <w:rFonts w:ascii="Times New Roman" w:hAnsi="Times New Roman" w:cs="Times New Roman"/>
          <w:sz w:val="22"/>
          <w:szCs w:val="22"/>
        </w:rPr>
        <w:t>т условиям Договора, замечаний в отношении н</w:t>
      </w:r>
      <w:r w:rsidRPr="0080728B">
        <w:rPr>
          <w:rFonts w:ascii="Times New Roman" w:hAnsi="Times New Roman" w:cs="Times New Roman"/>
          <w:sz w:val="22"/>
          <w:szCs w:val="22"/>
        </w:rPr>
        <w:t>их</w:t>
      </w:r>
      <w:r w:rsidR="004E72A7" w:rsidRPr="0080728B">
        <w:rPr>
          <w:rFonts w:ascii="Times New Roman" w:hAnsi="Times New Roman" w:cs="Times New Roman"/>
          <w:sz w:val="22"/>
          <w:szCs w:val="22"/>
        </w:rPr>
        <w:t xml:space="preserve"> у Заказчика не имеется.</w:t>
      </w:r>
    </w:p>
    <w:p w14:paraId="2F451967"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Приложения: Дополнительные замечания Заказчика: ____________________</w:t>
      </w:r>
    </w:p>
    <w:p w14:paraId="08EC600F"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6F2DD88B" w14:textId="77777777" w:rsidR="004E72A7" w:rsidRPr="0080728B" w:rsidRDefault="004E72A7" w:rsidP="0080728B">
      <w:pPr>
        <w:widowControl w:val="0"/>
        <w:ind w:firstLine="540"/>
        <w:jc w:val="both"/>
        <w:rPr>
          <w:rFonts w:ascii="Times New Roman" w:hAnsi="Times New Roman" w:cs="Times New Roman"/>
          <w:sz w:val="22"/>
          <w:szCs w:val="22"/>
        </w:rPr>
      </w:pPr>
    </w:p>
    <w:p w14:paraId="4CD93612"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43FC27D5"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3B90E14F" w14:textId="77777777" w:rsidR="004E72A7" w:rsidRPr="0080728B" w:rsidRDefault="004E72A7" w:rsidP="0080728B">
      <w:pPr>
        <w:widowControl w:val="0"/>
        <w:ind w:firstLine="540"/>
        <w:jc w:val="both"/>
        <w:rPr>
          <w:rFonts w:ascii="Times New Roman" w:hAnsi="Times New Roman" w:cs="Times New Roman"/>
          <w:sz w:val="22"/>
          <w:szCs w:val="22"/>
        </w:rPr>
      </w:pPr>
    </w:p>
    <w:p w14:paraId="40205FC0"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3506309A" w14:textId="77777777" w:rsidR="004E72A7" w:rsidRPr="0080728B"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4E72A7" w:rsidRPr="0080728B" w14:paraId="413E455A" w14:textId="77777777" w:rsidTr="004E72A7">
        <w:trPr>
          <w:trHeight w:val="1134"/>
        </w:trPr>
        <w:tc>
          <w:tcPr>
            <w:tcW w:w="5529" w:type="dxa"/>
          </w:tcPr>
          <w:p w14:paraId="29857678"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01E9EFB" w14:textId="77777777" w:rsidR="004E72A7" w:rsidRPr="0080728B" w:rsidRDefault="004E72A7" w:rsidP="0080728B">
            <w:pPr>
              <w:widowControl w:val="0"/>
              <w:jc w:val="both"/>
              <w:rPr>
                <w:rFonts w:ascii="Times New Roman" w:hAnsi="Times New Roman" w:cs="Times New Roman"/>
                <w:b/>
                <w:sz w:val="22"/>
                <w:szCs w:val="22"/>
              </w:rPr>
            </w:pPr>
          </w:p>
          <w:p w14:paraId="31C5BE4E" w14:textId="77777777" w:rsidR="004E72A7" w:rsidRPr="0080728B" w:rsidRDefault="004E72A7" w:rsidP="0080728B">
            <w:pPr>
              <w:widowControl w:val="0"/>
              <w:jc w:val="both"/>
              <w:rPr>
                <w:rFonts w:ascii="Times New Roman" w:hAnsi="Times New Roman" w:cs="Times New Roman"/>
                <w:b/>
                <w:sz w:val="22"/>
                <w:szCs w:val="22"/>
              </w:rPr>
            </w:pPr>
          </w:p>
          <w:p w14:paraId="0A2275E1"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710FBCC"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198B0C1" w14:textId="77777777" w:rsidR="004E72A7" w:rsidRPr="0080728B" w:rsidRDefault="004E72A7" w:rsidP="0080728B">
            <w:pPr>
              <w:widowControl w:val="0"/>
              <w:jc w:val="both"/>
              <w:rPr>
                <w:rFonts w:ascii="Times New Roman" w:hAnsi="Times New Roman" w:cs="Times New Roman"/>
                <w:b/>
                <w:sz w:val="22"/>
                <w:szCs w:val="22"/>
              </w:rPr>
            </w:pPr>
          </w:p>
          <w:p w14:paraId="29C1A851" w14:textId="77777777" w:rsidR="004E72A7" w:rsidRPr="0080728B" w:rsidRDefault="004E72A7" w:rsidP="0080728B">
            <w:pPr>
              <w:widowControl w:val="0"/>
              <w:jc w:val="both"/>
              <w:rPr>
                <w:rFonts w:ascii="Times New Roman" w:hAnsi="Times New Roman" w:cs="Times New Roman"/>
                <w:b/>
                <w:sz w:val="22"/>
                <w:szCs w:val="22"/>
              </w:rPr>
            </w:pPr>
          </w:p>
          <w:p w14:paraId="0562FADB"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CF76477" w14:textId="77777777" w:rsidR="00EA7CE5" w:rsidRPr="0080728B" w:rsidRDefault="00EA7CE5" w:rsidP="0080728B">
      <w:pPr>
        <w:widowControl w:val="0"/>
        <w:jc w:val="right"/>
        <w:rPr>
          <w:rFonts w:ascii="Times New Roman" w:hAnsi="Times New Roman" w:cs="Times New Roman"/>
          <w:b/>
          <w:i/>
          <w:sz w:val="22"/>
          <w:szCs w:val="22"/>
        </w:rPr>
      </w:pPr>
    </w:p>
    <w:p w14:paraId="09D5E9BF" w14:textId="77777777" w:rsidR="00E11450" w:rsidRPr="0080728B" w:rsidRDefault="00E11450" w:rsidP="0080728B">
      <w:pPr>
        <w:widowControl w:val="0"/>
        <w:jc w:val="right"/>
        <w:rPr>
          <w:rFonts w:ascii="Times New Roman" w:hAnsi="Times New Roman" w:cs="Times New Roman"/>
          <w:b/>
          <w:i/>
          <w:sz w:val="22"/>
          <w:szCs w:val="22"/>
        </w:rPr>
        <w:sectPr w:rsidR="00E11450" w:rsidRPr="0080728B" w:rsidSect="00E11450">
          <w:pgSz w:w="11906" w:h="16838" w:code="9"/>
          <w:pgMar w:top="1134" w:right="851" w:bottom="1134" w:left="1701" w:header="709" w:footer="709" w:gutter="0"/>
          <w:cols w:space="708"/>
          <w:docGrid w:linePitch="360"/>
        </w:sectPr>
      </w:pPr>
    </w:p>
    <w:p w14:paraId="6E7506EC" w14:textId="77777777" w:rsidR="00C812C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72" w:name="RefSCH3"/>
      <w:bookmarkStart w:id="173" w:name="_Toc504140798"/>
      <w:bookmarkStart w:id="174" w:name="_Toc518653288"/>
      <w:r w:rsidRPr="0080728B">
        <w:rPr>
          <w:rFonts w:ascii="Times New Roman" w:eastAsiaTheme="minorEastAsia" w:hAnsi="Times New Roman" w:cs="Times New Roman"/>
          <w:b/>
          <w:i/>
          <w:color w:val="auto"/>
          <w:sz w:val="22"/>
          <w:szCs w:val="22"/>
        </w:rPr>
        <w:t xml:space="preserve">Приложение </w:t>
      </w:r>
      <w:bookmarkStart w:id="175" w:name="RefSCH3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3</w:t>
      </w:r>
      <w:bookmarkEnd w:id="172"/>
      <w:bookmarkEnd w:id="175"/>
      <w:r w:rsidR="0011403A" w:rsidRPr="0080728B">
        <w:rPr>
          <w:rFonts w:ascii="Times New Roman" w:eastAsiaTheme="minorEastAsia" w:hAnsi="Times New Roman" w:cs="Times New Roman"/>
          <w:b/>
          <w:i/>
          <w:color w:val="auto"/>
          <w:sz w:val="22"/>
          <w:szCs w:val="22"/>
        </w:rPr>
        <w:br/>
      </w:r>
      <w:bookmarkStart w:id="176" w:name="RefSCH3_1"/>
      <w:r w:rsidR="00C812C7" w:rsidRPr="0080728B">
        <w:rPr>
          <w:rFonts w:ascii="Times New Roman" w:eastAsiaTheme="minorEastAsia" w:hAnsi="Times New Roman" w:cs="Times New Roman"/>
          <w:b/>
          <w:color w:val="auto"/>
          <w:sz w:val="22"/>
          <w:szCs w:val="22"/>
        </w:rPr>
        <w:t xml:space="preserve">Форма акта сдачи-приемки </w:t>
      </w:r>
      <w:r w:rsidR="003D1A69" w:rsidRPr="0080728B">
        <w:rPr>
          <w:rFonts w:ascii="Times New Roman" w:eastAsiaTheme="minorEastAsia" w:hAnsi="Times New Roman" w:cs="Times New Roman"/>
          <w:b/>
          <w:color w:val="auto"/>
          <w:sz w:val="22"/>
          <w:szCs w:val="22"/>
        </w:rPr>
        <w:t>Исходн</w:t>
      </w:r>
      <w:bookmarkStart w:id="177" w:name="_Hlt500758332"/>
      <w:bookmarkEnd w:id="177"/>
      <w:r w:rsidR="003D1A69" w:rsidRPr="0080728B">
        <w:rPr>
          <w:rFonts w:ascii="Times New Roman" w:eastAsiaTheme="minorEastAsia" w:hAnsi="Times New Roman" w:cs="Times New Roman"/>
          <w:b/>
          <w:color w:val="auto"/>
          <w:sz w:val="22"/>
          <w:szCs w:val="22"/>
        </w:rPr>
        <w:t>ых данных</w:t>
      </w:r>
      <w:bookmarkStart w:id="178" w:name="_Hlt500758316"/>
      <w:bookmarkEnd w:id="173"/>
      <w:bookmarkEnd w:id="174"/>
      <w:bookmarkEnd w:id="176"/>
      <w:bookmarkEnd w:id="178"/>
    </w:p>
    <w:p w14:paraId="3ED5767E" w14:textId="0A222C9A" w:rsidR="00C812C7" w:rsidRPr="0080728B" w:rsidRDefault="00C812C7" w:rsidP="0080728B">
      <w:pPr>
        <w:widowControl w:val="0"/>
        <w:jc w:val="center"/>
        <w:rPr>
          <w:rFonts w:ascii="Times New Roman" w:hAnsi="Times New Roman" w:cs="Times New Roman"/>
          <w:b/>
          <w:sz w:val="22"/>
          <w:szCs w:val="22"/>
          <w:lang w:eastAsia="ar-SA"/>
        </w:rPr>
      </w:pPr>
      <w:bookmarkStart w:id="179" w:name="_Toc498350897"/>
      <w:bookmarkStart w:id="180" w:name="_Toc498352983"/>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79"/>
      <w:bookmarkEnd w:id="180"/>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сдачи-приемки Исходных данных</w:t>
      </w:r>
    </w:p>
    <w:p w14:paraId="1E2F938C" w14:textId="77777777" w:rsidR="00C812C7" w:rsidRPr="0080728B" w:rsidRDefault="00C812C7" w:rsidP="0080728B">
      <w:pPr>
        <w:pStyle w:val="a6"/>
        <w:widowControl w:val="0"/>
        <w:rPr>
          <w:rFonts w:ascii="Times New Roman" w:hAnsi="Times New Roman" w:cs="Times New Roman"/>
          <w:b/>
          <w:sz w:val="22"/>
          <w:szCs w:val="22"/>
          <w:lang w:eastAsia="ar-SA"/>
        </w:rPr>
      </w:pPr>
    </w:p>
    <w:p w14:paraId="223C182F" w14:textId="77777777" w:rsidR="008F09E0" w:rsidRPr="0080728B" w:rsidRDefault="008F09E0" w:rsidP="0080728B">
      <w:pPr>
        <w:pStyle w:val="a6"/>
        <w:widowControl w:val="0"/>
        <w:tabs>
          <w:tab w:val="right" w:pos="9356"/>
        </w:tabs>
        <w:jc w:val="left"/>
        <w:rPr>
          <w:rFonts w:ascii="Times New Roman" w:hAnsi="Times New Roman" w:cs="Times New Roman"/>
          <w:b/>
          <w:sz w:val="22"/>
          <w:szCs w:val="22"/>
          <w:lang w:eastAsia="ar-SA"/>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r w:rsidRPr="0080728B">
        <w:rPr>
          <w:rFonts w:ascii="Times New Roman" w:hAnsi="Times New Roman" w:cs="Times New Roman"/>
          <w:bCs/>
          <w:i/>
          <w:sz w:val="22"/>
          <w:szCs w:val="22"/>
        </w:rPr>
        <w:t>город</w:t>
      </w:r>
      <w:r w:rsidRPr="0080728B">
        <w:rPr>
          <w:rFonts w:ascii="Times New Roman" w:hAnsi="Times New Roman" w:cs="Times New Roman"/>
          <w:bCs/>
          <w:sz w:val="22"/>
          <w:szCs w:val="22"/>
        </w:rPr>
        <w:t>]</w:t>
      </w:r>
      <w:r w:rsidRPr="0080728B">
        <w:rPr>
          <w:rFonts w:ascii="Times New Roman" w:hAnsi="Times New Roman" w:cs="Times New Roman"/>
          <w:bCs/>
          <w:sz w:val="22"/>
          <w:szCs w:val="22"/>
        </w:rPr>
        <w:tab/>
        <w:t>[</w:t>
      </w:r>
      <w:r w:rsidRPr="0080728B">
        <w:rPr>
          <w:rFonts w:ascii="Times New Roman" w:hAnsi="Times New Roman" w:cs="Times New Roman"/>
          <w:bCs/>
          <w:i/>
          <w:sz w:val="22"/>
          <w:szCs w:val="22"/>
        </w:rPr>
        <w:t>дата</w:t>
      </w:r>
      <w:r w:rsidRPr="0080728B">
        <w:rPr>
          <w:rFonts w:ascii="Times New Roman" w:hAnsi="Times New Roman" w:cs="Times New Roman"/>
          <w:bCs/>
          <w:sz w:val="22"/>
          <w:szCs w:val="22"/>
        </w:rPr>
        <w:t>]</w:t>
      </w:r>
    </w:p>
    <w:p w14:paraId="0A5F833F" w14:textId="3F4DED80" w:rsidR="00C812C7" w:rsidRPr="0080728B" w:rsidRDefault="00865487" w:rsidP="0080728B">
      <w:pPr>
        <w:widowControl w:val="0"/>
        <w:jc w:val="both"/>
        <w:rPr>
          <w:rFonts w:ascii="Times New Roman" w:hAnsi="Times New Roman" w:cs="Times New Roman"/>
          <w:sz w:val="22"/>
          <w:szCs w:val="22"/>
        </w:rPr>
      </w:pPr>
      <w:r w:rsidRPr="0080728B" w:rsidDel="00865487">
        <w:rPr>
          <w:rFonts w:ascii="Times New Roman" w:hAnsi="Times New Roman" w:cs="Times New Roman"/>
          <w:i/>
          <w:sz w:val="22"/>
          <w:szCs w:val="22"/>
        </w:rPr>
        <w:t xml:space="preserve">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наименование заказчика</w:t>
      </w:r>
      <w:r w:rsidR="008F09E0" w:rsidRPr="0080728B">
        <w:rPr>
          <w:rFonts w:ascii="Times New Roman" w:hAnsi="Times New Roman" w:cs="Times New Roman"/>
          <w:sz w:val="22"/>
          <w:szCs w:val="22"/>
        </w:rPr>
        <w:t>], именуемым в дальнейшем «</w:t>
      </w:r>
      <w:r w:rsidR="008F09E0" w:rsidRPr="0080728B">
        <w:rPr>
          <w:rFonts w:ascii="Times New Roman" w:hAnsi="Times New Roman" w:cs="Times New Roman"/>
          <w:b/>
          <w:sz w:val="22"/>
          <w:szCs w:val="22"/>
        </w:rPr>
        <w:t>Заказчик</w:t>
      </w:r>
      <w:r w:rsidR="008F09E0"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008F09E0" w:rsidRPr="0080728B">
        <w:rPr>
          <w:rFonts w:ascii="Times New Roman" w:hAnsi="Times New Roman" w:cs="Times New Roman"/>
          <w:sz w:val="22"/>
          <w:szCs w:val="22"/>
        </w:rPr>
        <w:t>(-ей) на основании [●], с одной стороны,</w:t>
      </w:r>
      <w:r w:rsidR="00C812C7" w:rsidRPr="0080728B">
        <w:rPr>
          <w:rFonts w:ascii="Times New Roman" w:hAnsi="Times New Roman" w:cs="Times New Roman"/>
          <w:sz w:val="22"/>
          <w:szCs w:val="22"/>
        </w:rPr>
        <w:t xml:space="preserve"> и</w:t>
      </w:r>
    </w:p>
    <w:p w14:paraId="0D3ABE10" w14:textId="26D3111F" w:rsidR="00C812C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 с другой </w:t>
      </w:r>
      <w:proofErr w:type="spellStart"/>
      <w:proofErr w:type="gramStart"/>
      <w:r w:rsidRPr="0080728B">
        <w:rPr>
          <w:rFonts w:ascii="Times New Roman" w:hAnsi="Times New Roman" w:cs="Times New Roman"/>
          <w:sz w:val="22"/>
          <w:szCs w:val="22"/>
        </w:rPr>
        <w:t>стороны,</w:t>
      </w:r>
      <w:r w:rsidR="00C812C7" w:rsidRPr="0080728B">
        <w:rPr>
          <w:rFonts w:ascii="Times New Roman" w:hAnsi="Times New Roman" w:cs="Times New Roman"/>
          <w:sz w:val="22"/>
          <w:szCs w:val="22"/>
        </w:rPr>
        <w:t>составили</w:t>
      </w:r>
      <w:proofErr w:type="spellEnd"/>
      <w:proofErr w:type="gramEnd"/>
      <w:r w:rsidR="00C812C7" w:rsidRPr="0080728B">
        <w:rPr>
          <w:rFonts w:ascii="Times New Roman" w:hAnsi="Times New Roman" w:cs="Times New Roman"/>
          <w:sz w:val="22"/>
          <w:szCs w:val="22"/>
        </w:rPr>
        <w:t xml:space="preserve"> настоящий Акт о передаче Подрядчику для выполнения Работ по Договору подряда на выполнение проектных работ №</w:t>
      </w:r>
      <w:r w:rsidRPr="0080728B">
        <w:rPr>
          <w:rFonts w:ascii="Times New Roman" w:hAnsi="Times New Roman" w:cs="Times New Roman"/>
          <w:sz w:val="22"/>
          <w:szCs w:val="22"/>
        </w:rPr>
        <w:t>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 xml:space="preserve">от </w:t>
      </w:r>
      <w:r w:rsidRPr="0080728B">
        <w:rPr>
          <w:rFonts w:ascii="Times New Roman" w:hAnsi="Times New Roman" w:cs="Times New Roman"/>
          <w:sz w:val="22"/>
          <w:szCs w:val="22"/>
        </w:rPr>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следующих Исходных данных:</w:t>
      </w:r>
    </w:p>
    <w:p w14:paraId="219A2BCE"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328F35F5"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3B15D3B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4F67F9E8" w14:textId="77777777" w:rsidR="00C812C7" w:rsidRPr="0080728B" w:rsidRDefault="00C812C7" w:rsidP="0080728B">
      <w:pPr>
        <w:widowControl w:val="0"/>
        <w:ind w:firstLine="540"/>
        <w:jc w:val="both"/>
        <w:rPr>
          <w:rFonts w:ascii="Times New Roman" w:hAnsi="Times New Roman" w:cs="Times New Roman"/>
          <w:sz w:val="22"/>
          <w:szCs w:val="22"/>
        </w:rPr>
      </w:pPr>
    </w:p>
    <w:p w14:paraId="62EB1E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7106E9E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31479045" w14:textId="77777777" w:rsidR="00C812C7" w:rsidRPr="0080728B" w:rsidRDefault="00C812C7" w:rsidP="0080728B">
      <w:pPr>
        <w:widowControl w:val="0"/>
        <w:ind w:firstLine="540"/>
        <w:jc w:val="both"/>
        <w:rPr>
          <w:rFonts w:ascii="Times New Roman" w:hAnsi="Times New Roman" w:cs="Times New Roman"/>
          <w:sz w:val="22"/>
          <w:szCs w:val="22"/>
        </w:rPr>
      </w:pPr>
    </w:p>
    <w:p w14:paraId="217662A3"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55B2CA3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4703EF34" w14:textId="77777777" w:rsidR="00C812C7" w:rsidRPr="0080728B" w:rsidRDefault="00C812C7" w:rsidP="0080728B">
      <w:pPr>
        <w:widowControl w:val="0"/>
        <w:ind w:firstLine="540"/>
        <w:jc w:val="both"/>
        <w:rPr>
          <w:rFonts w:ascii="Times New Roman" w:hAnsi="Times New Roman" w:cs="Times New Roman"/>
          <w:sz w:val="22"/>
          <w:szCs w:val="22"/>
        </w:rPr>
      </w:pPr>
    </w:p>
    <w:p w14:paraId="7CFC6E36"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7B1D0307" w14:textId="77777777" w:rsidR="00EA7CE5" w:rsidRPr="0080728B" w:rsidRDefault="00EA7CE5" w:rsidP="0080728B">
      <w:pPr>
        <w:pStyle w:val="a6"/>
        <w:widowControl w:val="0"/>
        <w:jc w:val="both"/>
        <w:rPr>
          <w:rFonts w:ascii="Times New Roman" w:hAnsi="Times New Roman" w:cs="Times New Roman"/>
          <w:b/>
          <w:sz w:val="22"/>
          <w:szCs w:val="22"/>
        </w:rPr>
      </w:pPr>
    </w:p>
    <w:p w14:paraId="230A15A9" w14:textId="77777777" w:rsidR="00EA7CE5" w:rsidRPr="0080728B" w:rsidRDefault="00EA7CE5" w:rsidP="0080728B">
      <w:pPr>
        <w:pStyle w:val="a6"/>
        <w:widowControl w:val="0"/>
        <w:jc w:val="both"/>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71B2FBBE" w14:textId="77777777" w:rsidTr="00773FFF">
        <w:trPr>
          <w:trHeight w:val="1134"/>
          <w:jc w:val="center"/>
        </w:trPr>
        <w:tc>
          <w:tcPr>
            <w:tcW w:w="4536" w:type="dxa"/>
          </w:tcPr>
          <w:p w14:paraId="54EDC07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3FFCBD44" w14:textId="77777777" w:rsidR="00EA7CE5" w:rsidRPr="0080728B" w:rsidRDefault="00EA7CE5" w:rsidP="0080728B">
            <w:pPr>
              <w:widowControl w:val="0"/>
              <w:ind w:left="-567"/>
              <w:jc w:val="both"/>
              <w:rPr>
                <w:rFonts w:ascii="Times New Roman" w:hAnsi="Times New Roman" w:cs="Times New Roman"/>
                <w:b/>
                <w:sz w:val="22"/>
                <w:szCs w:val="22"/>
              </w:rPr>
            </w:pPr>
          </w:p>
          <w:p w14:paraId="5DF5AA1A" w14:textId="77777777" w:rsidR="00EA7CE5" w:rsidRPr="0080728B" w:rsidRDefault="00EA7CE5" w:rsidP="0080728B">
            <w:pPr>
              <w:widowControl w:val="0"/>
              <w:ind w:left="-567"/>
              <w:jc w:val="both"/>
              <w:rPr>
                <w:rFonts w:ascii="Times New Roman" w:hAnsi="Times New Roman" w:cs="Times New Roman"/>
                <w:b/>
                <w:sz w:val="22"/>
                <w:szCs w:val="22"/>
              </w:rPr>
            </w:pPr>
          </w:p>
          <w:p w14:paraId="348B7D7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65905C9"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003FDBC5" w14:textId="77777777" w:rsidR="00EA7CE5" w:rsidRPr="0080728B" w:rsidRDefault="00EA7CE5" w:rsidP="0080728B">
            <w:pPr>
              <w:widowControl w:val="0"/>
              <w:ind w:left="-567"/>
              <w:jc w:val="both"/>
              <w:rPr>
                <w:rFonts w:ascii="Times New Roman" w:hAnsi="Times New Roman" w:cs="Times New Roman"/>
                <w:b/>
                <w:sz w:val="22"/>
                <w:szCs w:val="22"/>
              </w:rPr>
            </w:pPr>
          </w:p>
          <w:p w14:paraId="2CDECFB0" w14:textId="77777777" w:rsidR="00EA7CE5" w:rsidRPr="0080728B" w:rsidRDefault="00EA7CE5" w:rsidP="0080728B">
            <w:pPr>
              <w:widowControl w:val="0"/>
              <w:ind w:left="-567"/>
              <w:jc w:val="both"/>
              <w:rPr>
                <w:rFonts w:ascii="Times New Roman" w:hAnsi="Times New Roman" w:cs="Times New Roman"/>
                <w:b/>
                <w:sz w:val="22"/>
                <w:szCs w:val="22"/>
              </w:rPr>
            </w:pPr>
          </w:p>
          <w:p w14:paraId="7AD2527A"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7A7097BD" w14:textId="77777777" w:rsidR="00EA7CE5" w:rsidRPr="0080728B" w:rsidRDefault="00EA7CE5" w:rsidP="0080728B">
      <w:pPr>
        <w:widowControl w:val="0"/>
        <w:jc w:val="right"/>
        <w:rPr>
          <w:rFonts w:ascii="Times New Roman" w:hAnsi="Times New Roman" w:cs="Times New Roman"/>
          <w:b/>
          <w:i/>
          <w:sz w:val="22"/>
          <w:szCs w:val="22"/>
        </w:rPr>
      </w:pPr>
    </w:p>
    <w:p w14:paraId="4C7A2745" w14:textId="77777777" w:rsidR="00AE2DA0" w:rsidRPr="0080728B" w:rsidRDefault="00AE2DA0" w:rsidP="0080728B">
      <w:pPr>
        <w:widowControl w:val="0"/>
        <w:jc w:val="right"/>
        <w:rPr>
          <w:rFonts w:ascii="Times New Roman" w:hAnsi="Times New Roman" w:cs="Times New Roman"/>
          <w:b/>
          <w:i/>
          <w:sz w:val="22"/>
          <w:szCs w:val="22"/>
        </w:rPr>
        <w:sectPr w:rsidR="00AE2DA0" w:rsidRPr="0080728B" w:rsidSect="00E11450">
          <w:pgSz w:w="11906" w:h="16838" w:code="9"/>
          <w:pgMar w:top="1134" w:right="851" w:bottom="1134" w:left="1701" w:header="709" w:footer="709" w:gutter="0"/>
          <w:cols w:space="708"/>
          <w:docGrid w:linePitch="360"/>
        </w:sectPr>
      </w:pPr>
    </w:p>
    <w:p w14:paraId="0541546B" w14:textId="77777777" w:rsidR="00506F98"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81" w:name="RefSCH4"/>
      <w:bookmarkStart w:id="182" w:name="_Toc504140799"/>
      <w:bookmarkStart w:id="183" w:name="_Ref512705743"/>
      <w:bookmarkStart w:id="184" w:name="_Ref513481459"/>
      <w:bookmarkStart w:id="185" w:name="_Toc518653289"/>
      <w:r w:rsidRPr="0080728B">
        <w:rPr>
          <w:rFonts w:ascii="Times New Roman" w:eastAsiaTheme="minorEastAsia" w:hAnsi="Times New Roman" w:cs="Times New Roman"/>
          <w:b/>
          <w:i/>
          <w:color w:val="auto"/>
          <w:sz w:val="22"/>
          <w:szCs w:val="22"/>
        </w:rPr>
        <w:t xml:space="preserve">Приложение </w:t>
      </w:r>
      <w:bookmarkStart w:id="186" w:name="RefSCH4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4</w:t>
      </w:r>
      <w:bookmarkEnd w:id="181"/>
      <w:bookmarkEnd w:id="186"/>
      <w:r w:rsidR="0011403A" w:rsidRPr="0080728B">
        <w:rPr>
          <w:rFonts w:ascii="Times New Roman" w:eastAsiaTheme="minorEastAsia" w:hAnsi="Times New Roman" w:cs="Times New Roman"/>
          <w:b/>
          <w:i/>
          <w:color w:val="auto"/>
          <w:sz w:val="22"/>
          <w:szCs w:val="22"/>
        </w:rPr>
        <w:br/>
      </w:r>
      <w:bookmarkStart w:id="187" w:name="RefSCH4_1"/>
      <w:r w:rsidR="003F0359" w:rsidRPr="0080728B">
        <w:rPr>
          <w:rFonts w:ascii="Times New Roman" w:eastAsiaTheme="minorEastAsia" w:hAnsi="Times New Roman" w:cs="Times New Roman"/>
          <w:b/>
          <w:color w:val="auto"/>
          <w:sz w:val="22"/>
          <w:szCs w:val="22"/>
        </w:rPr>
        <w:t xml:space="preserve">Протокол согласования </w:t>
      </w:r>
      <w:r w:rsidR="00C812C7" w:rsidRPr="0080728B">
        <w:rPr>
          <w:rFonts w:ascii="Times New Roman" w:eastAsiaTheme="minorEastAsia" w:hAnsi="Times New Roman" w:cs="Times New Roman"/>
          <w:b/>
          <w:color w:val="auto"/>
          <w:sz w:val="22"/>
          <w:szCs w:val="22"/>
        </w:rPr>
        <w:t>договорной цены</w:t>
      </w:r>
      <w:bookmarkEnd w:id="182"/>
      <w:bookmarkEnd w:id="183"/>
      <w:bookmarkEnd w:id="184"/>
      <w:bookmarkEnd w:id="185"/>
      <w:bookmarkEnd w:id="187"/>
    </w:p>
    <w:p w14:paraId="365031E3" w14:textId="77777777" w:rsidR="00EA7CE5" w:rsidRPr="0080728B" w:rsidRDefault="00EA7CE5" w:rsidP="0080728B">
      <w:pPr>
        <w:pStyle w:val="a6"/>
        <w:widowControl w:val="0"/>
        <w:jc w:val="left"/>
        <w:rPr>
          <w:rFonts w:ascii="Times New Roman" w:hAnsi="Times New Roman" w:cs="Times New Roman"/>
          <w:b/>
          <w:sz w:val="22"/>
          <w:szCs w:val="22"/>
        </w:rPr>
      </w:pPr>
      <w:bookmarkStart w:id="188" w:name="_Hlt500758160"/>
      <w:bookmarkEnd w:id="188"/>
    </w:p>
    <w:p w14:paraId="3D96A0F7" w14:textId="77777777" w:rsidR="00EA7CE5" w:rsidRPr="0080728B" w:rsidRDefault="00EA7CE5" w:rsidP="0080728B">
      <w:pPr>
        <w:pStyle w:val="a6"/>
        <w:widowControl w:val="0"/>
        <w:jc w:val="left"/>
        <w:rPr>
          <w:rFonts w:ascii="Times New Roman" w:hAnsi="Times New Roman" w:cs="Times New Roman"/>
          <w:b/>
          <w:sz w:val="22"/>
          <w:szCs w:val="22"/>
        </w:rPr>
      </w:pPr>
    </w:p>
    <w:p w14:paraId="56A9F2DB" w14:textId="77777777" w:rsidR="00EA7CE5" w:rsidRPr="0080728B" w:rsidRDefault="00EA7CE5" w:rsidP="0080728B">
      <w:pPr>
        <w:pStyle w:val="a6"/>
        <w:widowControl w:val="0"/>
        <w:jc w:val="left"/>
        <w:rPr>
          <w:rFonts w:ascii="Times New Roman" w:hAnsi="Times New Roman" w:cs="Times New Roman"/>
          <w:b/>
          <w:sz w:val="22"/>
          <w:szCs w:val="22"/>
        </w:rPr>
      </w:pPr>
    </w:p>
    <w:p w14:paraId="50D68E34" w14:textId="77777777" w:rsidR="00EA7CE5" w:rsidRPr="0080728B" w:rsidRDefault="00EA7CE5" w:rsidP="0080728B">
      <w:pPr>
        <w:pStyle w:val="a6"/>
        <w:widowControl w:val="0"/>
        <w:jc w:val="left"/>
        <w:rPr>
          <w:rFonts w:ascii="Times New Roman" w:hAnsi="Times New Roman" w:cs="Times New Roman"/>
          <w:b/>
          <w:sz w:val="22"/>
          <w:szCs w:val="22"/>
        </w:rPr>
      </w:pPr>
    </w:p>
    <w:p w14:paraId="521A4824" w14:textId="77777777" w:rsidR="00EA7CE5" w:rsidRPr="0080728B" w:rsidRDefault="00EA7CE5" w:rsidP="0080728B">
      <w:pPr>
        <w:pStyle w:val="a6"/>
        <w:widowControl w:val="0"/>
        <w:jc w:val="left"/>
        <w:rPr>
          <w:rFonts w:ascii="Times New Roman" w:hAnsi="Times New Roman" w:cs="Times New Roman"/>
          <w:b/>
          <w:sz w:val="22"/>
          <w:szCs w:val="22"/>
        </w:rPr>
      </w:pPr>
    </w:p>
    <w:p w14:paraId="554E7275" w14:textId="77777777" w:rsidR="00EA7CE5" w:rsidRPr="0080728B" w:rsidRDefault="00EA7CE5" w:rsidP="0080728B">
      <w:pPr>
        <w:pStyle w:val="a6"/>
        <w:widowControl w:val="0"/>
        <w:jc w:val="left"/>
        <w:rPr>
          <w:rFonts w:ascii="Times New Roman" w:hAnsi="Times New Roman" w:cs="Times New Roman"/>
          <w:b/>
          <w:sz w:val="22"/>
          <w:szCs w:val="22"/>
        </w:rPr>
      </w:pPr>
    </w:p>
    <w:p w14:paraId="3D89C321" w14:textId="77777777" w:rsidR="00EA7CE5" w:rsidRPr="0080728B" w:rsidRDefault="00EA7CE5" w:rsidP="0080728B">
      <w:pPr>
        <w:pStyle w:val="a6"/>
        <w:widowControl w:val="0"/>
        <w:jc w:val="left"/>
        <w:rPr>
          <w:rFonts w:ascii="Times New Roman" w:hAnsi="Times New Roman" w:cs="Times New Roman"/>
          <w:b/>
          <w:sz w:val="22"/>
          <w:szCs w:val="22"/>
        </w:rPr>
      </w:pPr>
    </w:p>
    <w:p w14:paraId="690F8D8C" w14:textId="77777777" w:rsidR="00EA7CE5" w:rsidRPr="0080728B" w:rsidRDefault="00EA7CE5" w:rsidP="0080728B">
      <w:pPr>
        <w:pStyle w:val="a6"/>
        <w:widowControl w:val="0"/>
        <w:jc w:val="left"/>
        <w:rPr>
          <w:rFonts w:ascii="Times New Roman" w:hAnsi="Times New Roman" w:cs="Times New Roman"/>
          <w:b/>
          <w:sz w:val="22"/>
          <w:szCs w:val="22"/>
        </w:rPr>
      </w:pPr>
    </w:p>
    <w:p w14:paraId="14B6156B" w14:textId="77777777" w:rsidR="00EA7CE5" w:rsidRPr="0080728B" w:rsidRDefault="00EA7CE5" w:rsidP="0080728B">
      <w:pPr>
        <w:pStyle w:val="a6"/>
        <w:widowControl w:val="0"/>
        <w:jc w:val="left"/>
        <w:rPr>
          <w:rFonts w:ascii="Times New Roman" w:hAnsi="Times New Roman" w:cs="Times New Roman"/>
          <w:b/>
          <w:sz w:val="22"/>
          <w:szCs w:val="22"/>
        </w:rPr>
      </w:pPr>
    </w:p>
    <w:p w14:paraId="28607061" w14:textId="77777777" w:rsidR="00EA7CE5" w:rsidRPr="0080728B" w:rsidRDefault="00EA7CE5" w:rsidP="0080728B">
      <w:pPr>
        <w:pStyle w:val="a6"/>
        <w:widowControl w:val="0"/>
        <w:jc w:val="left"/>
        <w:rPr>
          <w:rFonts w:ascii="Times New Roman" w:hAnsi="Times New Roman" w:cs="Times New Roman"/>
          <w:b/>
          <w:sz w:val="22"/>
          <w:szCs w:val="22"/>
        </w:rPr>
      </w:pPr>
    </w:p>
    <w:p w14:paraId="16C41028" w14:textId="77777777" w:rsidR="00EA7CE5" w:rsidRPr="0080728B" w:rsidRDefault="00EA7CE5" w:rsidP="0080728B">
      <w:pPr>
        <w:pStyle w:val="a6"/>
        <w:widowControl w:val="0"/>
        <w:jc w:val="left"/>
        <w:rPr>
          <w:rFonts w:ascii="Times New Roman" w:hAnsi="Times New Roman" w:cs="Times New Roman"/>
          <w:b/>
          <w:sz w:val="22"/>
          <w:szCs w:val="22"/>
        </w:rPr>
      </w:pPr>
    </w:p>
    <w:p w14:paraId="7AAC9CFA" w14:textId="77777777" w:rsidR="00EA7CE5" w:rsidRPr="0080728B" w:rsidRDefault="00EA7CE5" w:rsidP="0080728B">
      <w:pPr>
        <w:pStyle w:val="a6"/>
        <w:widowControl w:val="0"/>
        <w:jc w:val="left"/>
        <w:rPr>
          <w:rFonts w:ascii="Times New Roman" w:hAnsi="Times New Roman" w:cs="Times New Roman"/>
          <w:b/>
          <w:sz w:val="22"/>
          <w:szCs w:val="22"/>
        </w:rPr>
      </w:pPr>
    </w:p>
    <w:p w14:paraId="4B0F29D7" w14:textId="77777777" w:rsidR="00EA7CE5" w:rsidRPr="0080728B" w:rsidRDefault="00EA7CE5" w:rsidP="0080728B">
      <w:pPr>
        <w:pStyle w:val="a6"/>
        <w:widowControl w:val="0"/>
        <w:jc w:val="left"/>
        <w:rPr>
          <w:rFonts w:ascii="Times New Roman" w:hAnsi="Times New Roman" w:cs="Times New Roman"/>
          <w:b/>
          <w:sz w:val="22"/>
          <w:szCs w:val="22"/>
        </w:rPr>
      </w:pPr>
    </w:p>
    <w:p w14:paraId="1FC50316" w14:textId="77777777" w:rsidR="00EA7CE5" w:rsidRPr="0080728B" w:rsidRDefault="00EA7CE5" w:rsidP="0080728B">
      <w:pPr>
        <w:pStyle w:val="a6"/>
        <w:widowControl w:val="0"/>
        <w:jc w:val="left"/>
        <w:rPr>
          <w:rFonts w:ascii="Times New Roman" w:hAnsi="Times New Roman" w:cs="Times New Roman"/>
          <w:b/>
          <w:sz w:val="22"/>
          <w:szCs w:val="22"/>
        </w:rPr>
      </w:pPr>
    </w:p>
    <w:p w14:paraId="64141EA2" w14:textId="77777777" w:rsidR="00EA7CE5" w:rsidRPr="0080728B" w:rsidRDefault="00EA7CE5" w:rsidP="0080728B">
      <w:pPr>
        <w:pStyle w:val="a6"/>
        <w:widowControl w:val="0"/>
        <w:jc w:val="left"/>
        <w:rPr>
          <w:rFonts w:ascii="Times New Roman" w:hAnsi="Times New Roman" w:cs="Times New Roman"/>
          <w:b/>
          <w:sz w:val="22"/>
          <w:szCs w:val="22"/>
        </w:rPr>
      </w:pPr>
    </w:p>
    <w:p w14:paraId="72E81D2B" w14:textId="77777777" w:rsidR="00EA7CE5" w:rsidRPr="0080728B" w:rsidRDefault="00EA7CE5" w:rsidP="0080728B">
      <w:pPr>
        <w:pStyle w:val="a6"/>
        <w:widowControl w:val="0"/>
        <w:jc w:val="left"/>
        <w:rPr>
          <w:rFonts w:ascii="Times New Roman" w:hAnsi="Times New Roman" w:cs="Times New Roman"/>
          <w:b/>
          <w:sz w:val="22"/>
          <w:szCs w:val="22"/>
        </w:rPr>
      </w:pPr>
    </w:p>
    <w:p w14:paraId="4DB3DF2D" w14:textId="77777777" w:rsidR="00EA7CE5" w:rsidRPr="0080728B" w:rsidRDefault="00EA7CE5" w:rsidP="0080728B">
      <w:pPr>
        <w:pStyle w:val="a6"/>
        <w:widowControl w:val="0"/>
        <w:jc w:val="left"/>
        <w:rPr>
          <w:rFonts w:ascii="Times New Roman" w:hAnsi="Times New Roman" w:cs="Times New Roman"/>
          <w:b/>
          <w:sz w:val="22"/>
          <w:szCs w:val="22"/>
        </w:rPr>
      </w:pPr>
    </w:p>
    <w:p w14:paraId="0885920D" w14:textId="77777777" w:rsidR="00EA7CE5" w:rsidRPr="0080728B" w:rsidRDefault="00EA7CE5" w:rsidP="0080728B">
      <w:pPr>
        <w:pStyle w:val="a6"/>
        <w:widowControl w:val="0"/>
        <w:jc w:val="left"/>
        <w:rPr>
          <w:rFonts w:ascii="Times New Roman" w:hAnsi="Times New Roman" w:cs="Times New Roman"/>
          <w:b/>
          <w:sz w:val="22"/>
          <w:szCs w:val="22"/>
        </w:rPr>
      </w:pPr>
    </w:p>
    <w:p w14:paraId="0740A1E4" w14:textId="77777777" w:rsidR="00EA7CE5" w:rsidRPr="0080728B" w:rsidRDefault="00EA7CE5" w:rsidP="0080728B">
      <w:pPr>
        <w:pStyle w:val="a6"/>
        <w:widowControl w:val="0"/>
        <w:jc w:val="left"/>
        <w:rPr>
          <w:rFonts w:ascii="Times New Roman" w:hAnsi="Times New Roman" w:cs="Times New Roman"/>
          <w:b/>
          <w:sz w:val="22"/>
          <w:szCs w:val="22"/>
        </w:rPr>
      </w:pPr>
    </w:p>
    <w:p w14:paraId="558F5EE6" w14:textId="77777777" w:rsidR="00EA7CE5" w:rsidRPr="0080728B" w:rsidRDefault="00EA7CE5" w:rsidP="0080728B">
      <w:pPr>
        <w:pStyle w:val="a6"/>
        <w:widowControl w:val="0"/>
        <w:jc w:val="left"/>
        <w:rPr>
          <w:rFonts w:ascii="Times New Roman" w:hAnsi="Times New Roman" w:cs="Times New Roman"/>
          <w:b/>
          <w:sz w:val="22"/>
          <w:szCs w:val="22"/>
        </w:rPr>
      </w:pPr>
    </w:p>
    <w:p w14:paraId="78388ACC" w14:textId="77777777" w:rsidR="00EA7CE5" w:rsidRPr="0080728B" w:rsidRDefault="00EA7CE5" w:rsidP="0080728B">
      <w:pPr>
        <w:pStyle w:val="a6"/>
        <w:widowControl w:val="0"/>
        <w:jc w:val="left"/>
        <w:rPr>
          <w:rFonts w:ascii="Times New Roman" w:hAnsi="Times New Roman" w:cs="Times New Roman"/>
          <w:b/>
          <w:sz w:val="22"/>
          <w:szCs w:val="22"/>
        </w:rPr>
      </w:pPr>
    </w:p>
    <w:p w14:paraId="2C31ADDF" w14:textId="77777777" w:rsidR="00EA7CE5" w:rsidRPr="0080728B" w:rsidRDefault="00EA7CE5" w:rsidP="0080728B">
      <w:pPr>
        <w:pStyle w:val="a6"/>
        <w:widowControl w:val="0"/>
        <w:jc w:val="left"/>
        <w:rPr>
          <w:rFonts w:ascii="Times New Roman" w:hAnsi="Times New Roman" w:cs="Times New Roman"/>
          <w:b/>
          <w:sz w:val="22"/>
          <w:szCs w:val="22"/>
        </w:rPr>
      </w:pPr>
    </w:p>
    <w:p w14:paraId="08E7FDEF" w14:textId="77777777" w:rsidR="00EA7CE5" w:rsidRPr="0080728B" w:rsidRDefault="00EA7CE5" w:rsidP="0080728B">
      <w:pPr>
        <w:pStyle w:val="a6"/>
        <w:widowControl w:val="0"/>
        <w:jc w:val="left"/>
        <w:rPr>
          <w:rFonts w:ascii="Times New Roman" w:hAnsi="Times New Roman" w:cs="Times New Roman"/>
          <w:b/>
          <w:sz w:val="22"/>
          <w:szCs w:val="22"/>
        </w:rPr>
      </w:pPr>
    </w:p>
    <w:p w14:paraId="47057CF6" w14:textId="77777777" w:rsidR="00EA7CE5" w:rsidRPr="0080728B" w:rsidRDefault="00EA7CE5" w:rsidP="0080728B">
      <w:pPr>
        <w:pStyle w:val="a6"/>
        <w:widowControl w:val="0"/>
        <w:jc w:val="left"/>
        <w:rPr>
          <w:rFonts w:ascii="Times New Roman" w:hAnsi="Times New Roman" w:cs="Times New Roman"/>
          <w:b/>
          <w:sz w:val="22"/>
          <w:szCs w:val="22"/>
        </w:rPr>
      </w:pPr>
    </w:p>
    <w:p w14:paraId="3897B99E" w14:textId="77777777" w:rsidR="0029737E" w:rsidRPr="0080728B" w:rsidRDefault="0029737E" w:rsidP="0080728B">
      <w:pPr>
        <w:pStyle w:val="a6"/>
        <w:widowControl w:val="0"/>
        <w:jc w:val="left"/>
        <w:rPr>
          <w:rFonts w:ascii="Times New Roman" w:hAnsi="Times New Roman" w:cs="Times New Roman"/>
          <w:b/>
          <w:sz w:val="22"/>
          <w:szCs w:val="22"/>
        </w:rPr>
      </w:pPr>
    </w:p>
    <w:p w14:paraId="2FB8AA7B" w14:textId="77777777" w:rsidR="00EA7CE5" w:rsidRPr="0080728B" w:rsidRDefault="00EA7CE5" w:rsidP="0080728B">
      <w:pPr>
        <w:pStyle w:val="a6"/>
        <w:widowControl w:val="0"/>
        <w:jc w:val="left"/>
        <w:rPr>
          <w:rFonts w:ascii="Times New Roman" w:hAnsi="Times New Roman" w:cs="Times New Roman"/>
          <w:b/>
          <w:sz w:val="22"/>
          <w:szCs w:val="22"/>
        </w:rPr>
      </w:pPr>
    </w:p>
    <w:p w14:paraId="5A71007B" w14:textId="77777777" w:rsidR="00EA7CE5" w:rsidRPr="0080728B" w:rsidRDefault="00EA7CE5" w:rsidP="0080728B">
      <w:pPr>
        <w:pStyle w:val="a6"/>
        <w:widowControl w:val="0"/>
        <w:jc w:val="left"/>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46AD36F9" w14:textId="77777777" w:rsidTr="00773FFF">
        <w:trPr>
          <w:trHeight w:val="1134"/>
          <w:jc w:val="center"/>
        </w:trPr>
        <w:tc>
          <w:tcPr>
            <w:tcW w:w="4536" w:type="dxa"/>
          </w:tcPr>
          <w:p w14:paraId="0C7950BD" w14:textId="77777777" w:rsidR="00EA7CE5" w:rsidRPr="0080728B" w:rsidRDefault="00EA7CE5" w:rsidP="0080728B">
            <w:pPr>
              <w:widowControl w:val="0"/>
              <w:ind w:left="33"/>
              <w:jc w:val="both"/>
              <w:rPr>
                <w:rFonts w:ascii="Times New Roman" w:hAnsi="Times New Roman" w:cs="Times New Roman"/>
                <w:b/>
                <w:sz w:val="22"/>
                <w:szCs w:val="22"/>
              </w:rPr>
            </w:pPr>
            <w:bookmarkStart w:id="189" w:name="_Hlt500758357"/>
            <w:bookmarkEnd w:id="189"/>
            <w:r w:rsidRPr="0080728B">
              <w:rPr>
                <w:rFonts w:ascii="Times New Roman" w:hAnsi="Times New Roman" w:cs="Times New Roman"/>
                <w:b/>
                <w:sz w:val="22"/>
                <w:szCs w:val="22"/>
              </w:rPr>
              <w:t>Подрядчик:</w:t>
            </w:r>
          </w:p>
          <w:p w14:paraId="251B250C" w14:textId="77777777" w:rsidR="00EA7CE5" w:rsidRPr="0080728B" w:rsidRDefault="00EA7CE5" w:rsidP="0080728B">
            <w:pPr>
              <w:widowControl w:val="0"/>
              <w:ind w:left="-567"/>
              <w:jc w:val="both"/>
              <w:rPr>
                <w:rFonts w:ascii="Times New Roman" w:hAnsi="Times New Roman" w:cs="Times New Roman"/>
                <w:b/>
                <w:sz w:val="22"/>
                <w:szCs w:val="22"/>
              </w:rPr>
            </w:pPr>
          </w:p>
          <w:p w14:paraId="1D6914A7" w14:textId="77777777" w:rsidR="00EA7CE5" w:rsidRPr="0080728B" w:rsidRDefault="00EA7CE5" w:rsidP="0080728B">
            <w:pPr>
              <w:widowControl w:val="0"/>
              <w:ind w:left="-567"/>
              <w:jc w:val="both"/>
              <w:rPr>
                <w:rFonts w:ascii="Times New Roman" w:hAnsi="Times New Roman" w:cs="Times New Roman"/>
                <w:b/>
                <w:sz w:val="22"/>
                <w:szCs w:val="22"/>
              </w:rPr>
            </w:pPr>
          </w:p>
          <w:p w14:paraId="634A1598"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2C2B5AA3"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640E0B4" w14:textId="77777777" w:rsidR="00EA7CE5" w:rsidRPr="0080728B" w:rsidRDefault="00EA7CE5" w:rsidP="0080728B">
            <w:pPr>
              <w:widowControl w:val="0"/>
              <w:ind w:left="-567"/>
              <w:jc w:val="both"/>
              <w:rPr>
                <w:rFonts w:ascii="Times New Roman" w:hAnsi="Times New Roman" w:cs="Times New Roman"/>
                <w:b/>
                <w:sz w:val="22"/>
                <w:szCs w:val="22"/>
              </w:rPr>
            </w:pPr>
          </w:p>
          <w:p w14:paraId="51F929CA" w14:textId="77777777" w:rsidR="00EA7CE5" w:rsidRPr="0080728B" w:rsidRDefault="00EA7CE5" w:rsidP="0080728B">
            <w:pPr>
              <w:widowControl w:val="0"/>
              <w:ind w:left="-567"/>
              <w:jc w:val="both"/>
              <w:rPr>
                <w:rFonts w:ascii="Times New Roman" w:hAnsi="Times New Roman" w:cs="Times New Roman"/>
                <w:b/>
                <w:sz w:val="22"/>
                <w:szCs w:val="22"/>
              </w:rPr>
            </w:pPr>
          </w:p>
          <w:p w14:paraId="5EC50066"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7E22DA33" w14:textId="77777777" w:rsidR="00EA7CE5" w:rsidRPr="0080728B" w:rsidRDefault="00EA7CE5" w:rsidP="0080728B">
      <w:pPr>
        <w:widowControl w:val="0"/>
        <w:jc w:val="right"/>
        <w:rPr>
          <w:rFonts w:ascii="Times New Roman" w:hAnsi="Times New Roman" w:cs="Times New Roman"/>
          <w:b/>
          <w:i/>
          <w:sz w:val="22"/>
          <w:szCs w:val="22"/>
        </w:rPr>
      </w:pPr>
    </w:p>
    <w:p w14:paraId="1A19DE60"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6D74C87D" w14:textId="77777777" w:rsidR="00EA7CE5" w:rsidRPr="0080728B" w:rsidRDefault="001526C4"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90" w:name="RefSCH5"/>
      <w:bookmarkStart w:id="191" w:name="_Toc504140800"/>
      <w:bookmarkStart w:id="192" w:name="_Ref513218818"/>
      <w:bookmarkStart w:id="193" w:name="_Toc518653290"/>
      <w:r w:rsidRPr="0080728B">
        <w:rPr>
          <w:rFonts w:ascii="Times New Roman" w:eastAsiaTheme="minorEastAsia" w:hAnsi="Times New Roman" w:cs="Times New Roman"/>
          <w:b/>
          <w:i/>
          <w:color w:val="auto"/>
          <w:sz w:val="22"/>
          <w:szCs w:val="22"/>
        </w:rPr>
        <w:t xml:space="preserve">Приложение </w:t>
      </w:r>
      <w:bookmarkStart w:id="194" w:name="RefSCH5_No"/>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5</w:t>
      </w:r>
      <w:bookmarkEnd w:id="190"/>
      <w:bookmarkEnd w:id="194"/>
      <w:r w:rsidR="0011403A" w:rsidRPr="0080728B">
        <w:rPr>
          <w:rFonts w:ascii="Times New Roman" w:eastAsiaTheme="minorEastAsia" w:hAnsi="Times New Roman" w:cs="Times New Roman"/>
          <w:b/>
          <w:i/>
          <w:color w:val="auto"/>
          <w:sz w:val="22"/>
          <w:szCs w:val="22"/>
        </w:rPr>
        <w:br/>
      </w:r>
      <w:bookmarkStart w:id="195" w:name="RefSCH5_1"/>
      <w:r w:rsidR="00C812C7" w:rsidRPr="0080728B">
        <w:rPr>
          <w:rFonts w:ascii="Times New Roman" w:eastAsiaTheme="minorEastAsia" w:hAnsi="Times New Roman" w:cs="Times New Roman"/>
          <w:b/>
          <w:color w:val="auto"/>
          <w:sz w:val="22"/>
          <w:szCs w:val="22"/>
        </w:rPr>
        <w:t>Авторский надзор</w:t>
      </w:r>
      <w:bookmarkStart w:id="196" w:name="_Hlt500758481"/>
      <w:bookmarkEnd w:id="191"/>
      <w:bookmarkEnd w:id="192"/>
      <w:bookmarkEnd w:id="193"/>
      <w:bookmarkEnd w:id="195"/>
      <w:bookmarkEnd w:id="196"/>
    </w:p>
    <w:p w14:paraId="343C456B"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Для целей настоящего Приложения Стороны договорились о том, что термины и определения имеют следующее значение:</w:t>
      </w:r>
    </w:p>
    <w:p w14:paraId="073FE3D4"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Представители Подрядчика</w:t>
      </w:r>
      <w:r w:rsidRPr="0080728B">
        <w:rPr>
          <w:rFonts w:ascii="Times New Roman" w:hAnsi="Times New Roman" w:cs="Times New Roman"/>
          <w:sz w:val="22"/>
          <w:szCs w:val="22"/>
        </w:rPr>
        <w:t>» –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3913FA35" w14:textId="77777777" w:rsidR="00EA7CE5"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Объект</w:t>
      </w:r>
      <w:r w:rsidRPr="0080728B">
        <w:rPr>
          <w:rFonts w:ascii="Times New Roman" w:hAnsi="Times New Roman" w:cs="Times New Roman"/>
          <w:sz w:val="22"/>
          <w:szCs w:val="22"/>
        </w:rPr>
        <w:t>» – любые объекты недвижимости, законным владельцем или пользователем которых является Заказчик, в отношении которых Представители Подрядчика выполняют Работы или исполняют иные обязанности, предусмотренные Договором.</w:t>
      </w:r>
    </w:p>
    <w:p w14:paraId="4E7293F3" w14:textId="0871866F" w:rsidR="00EA7CE5" w:rsidRPr="0080728B" w:rsidRDefault="006B21D1" w:rsidP="0080728B">
      <w:pPr>
        <w:pStyle w:val="a6"/>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«Генподрядчик» </w:t>
      </w:r>
      <w:r w:rsidR="001E16D0" w:rsidRPr="0080728B">
        <w:rPr>
          <w:rFonts w:ascii="Times New Roman" w:hAnsi="Times New Roman" w:cs="Times New Roman"/>
          <w:b/>
          <w:sz w:val="22"/>
          <w:szCs w:val="22"/>
        </w:rPr>
        <w:t>–</w:t>
      </w:r>
      <w:r w:rsidR="003942C4" w:rsidRPr="0080728B">
        <w:rPr>
          <w:rFonts w:ascii="Times New Roman" w:hAnsi="Times New Roman" w:cs="Times New Roman"/>
          <w:b/>
          <w:sz w:val="22"/>
          <w:szCs w:val="22"/>
        </w:rPr>
        <w:t xml:space="preserve"> </w:t>
      </w:r>
      <w:r w:rsidRPr="0080728B">
        <w:rPr>
          <w:rFonts w:ascii="Times New Roman" w:hAnsi="Times New Roman" w:cs="Times New Roman"/>
          <w:sz w:val="22"/>
          <w:szCs w:val="22"/>
        </w:rPr>
        <w:t>общество с ограниченной ответственностью [●], ОГРН [●], ИНН [●], адрес [●], выполняющая функции генерального подрядчика по строительству</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реконструкции Объекта в рамках Договора подряда от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 №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w:t>
      </w:r>
      <w:r w:rsidRPr="0080728B">
        <w:rPr>
          <w:rFonts w:ascii="Times New Roman" w:hAnsi="Times New Roman" w:cs="Times New Roman"/>
          <w:sz w:val="22"/>
          <w:szCs w:val="22"/>
        </w:rPr>
        <w:t>, заключенного с Заказчиком.</w:t>
      </w:r>
    </w:p>
    <w:p w14:paraId="1CA2C32C" w14:textId="77777777" w:rsidR="006B21D1" w:rsidRPr="0080728B" w:rsidRDefault="006B21D1" w:rsidP="0080728B">
      <w:pPr>
        <w:pStyle w:val="a6"/>
        <w:widowControl w:val="0"/>
        <w:jc w:val="both"/>
        <w:rPr>
          <w:rFonts w:ascii="Times New Roman" w:hAnsi="Times New Roman" w:cs="Times New Roman"/>
          <w:sz w:val="22"/>
          <w:szCs w:val="22"/>
        </w:rPr>
      </w:pPr>
    </w:p>
    <w:p w14:paraId="2B26260F"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718ED454" w14:textId="42974E6F" w:rsidR="00EA7CE5" w:rsidRPr="0080728B" w:rsidRDefault="00F336CA"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соответствии с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 xml:space="preserve">разделом </w:t>
      </w:r>
      <w:r w:rsidR="00907D5D" w:rsidRPr="0080728B">
        <w:rPr>
          <w:rFonts w:ascii="Times New Roman" w:hAnsi="Times New Roman" w:cs="Times New Roman"/>
          <w:sz w:val="22"/>
          <w:szCs w:val="22"/>
        </w:rPr>
        <w:fldChar w:fldCharType="begin"/>
      </w:r>
      <w:r w:rsidR="008F09E0" w:rsidRPr="0080728B">
        <w:rPr>
          <w:rFonts w:ascii="Times New Roman" w:hAnsi="Times New Roman" w:cs="Times New Roman"/>
          <w:sz w:val="22"/>
          <w:szCs w:val="22"/>
        </w:rPr>
        <w:instrText xml:space="preserve"> REF _Ref500768055 \n \h </w:instrText>
      </w:r>
      <w:r w:rsidR="0009383D" w:rsidRPr="0080728B">
        <w:rPr>
          <w:rFonts w:ascii="Times New Roman" w:hAnsi="Times New Roman" w:cs="Times New Roman"/>
          <w:sz w:val="22"/>
          <w:szCs w:val="22"/>
        </w:rPr>
        <w:instrText xml:space="preserve"> \* MERGEFORMAT </w:instrText>
      </w:r>
      <w:r w:rsidR="00907D5D" w:rsidRPr="0080728B">
        <w:rPr>
          <w:rFonts w:ascii="Times New Roman" w:hAnsi="Times New Roman" w:cs="Times New Roman"/>
          <w:sz w:val="22"/>
          <w:szCs w:val="22"/>
        </w:rPr>
      </w:r>
      <w:r w:rsidR="00907D5D" w:rsidRPr="0080728B">
        <w:rPr>
          <w:rFonts w:ascii="Times New Roman" w:hAnsi="Times New Roman" w:cs="Times New Roman"/>
          <w:sz w:val="22"/>
          <w:szCs w:val="22"/>
        </w:rPr>
        <w:fldChar w:fldCharType="separate"/>
      </w:r>
      <w:r w:rsidR="00E43A57">
        <w:rPr>
          <w:rFonts w:ascii="Times New Roman" w:hAnsi="Times New Roman" w:cs="Times New Roman"/>
          <w:sz w:val="22"/>
          <w:szCs w:val="22"/>
        </w:rPr>
        <w:t>31</w:t>
      </w:r>
      <w:r w:rsidR="00907D5D"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Договора Подрядчик обязуется оказать услуги </w:t>
      </w:r>
      <w:r w:rsidR="00C972D6" w:rsidRPr="0080728B">
        <w:rPr>
          <w:rFonts w:ascii="Times New Roman" w:hAnsi="Times New Roman" w:cs="Times New Roman"/>
          <w:sz w:val="22"/>
          <w:szCs w:val="22"/>
        </w:rPr>
        <w:t>по проведению</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авторского надзора за строительством Объекта, осуществляемого в целях обеспечения соответствия решений, содержащихся в Технической документации, выполняемым строительн</w:t>
      </w:r>
      <w:r w:rsidR="008F09E0" w:rsidRPr="0080728B">
        <w:rPr>
          <w:rFonts w:ascii="Times New Roman" w:hAnsi="Times New Roman" w:cs="Times New Roman"/>
          <w:sz w:val="22"/>
          <w:szCs w:val="22"/>
        </w:rPr>
        <w:t>о-монтажным работам на Объекте.</w:t>
      </w:r>
    </w:p>
    <w:p w14:paraId="0F749447" w14:textId="77777777" w:rsidR="00EA7CE5" w:rsidRPr="0080728B" w:rsidRDefault="003C6500"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рамках авторского надзора </w:t>
      </w:r>
      <w:r w:rsidR="006B21D1" w:rsidRPr="0080728B">
        <w:rPr>
          <w:rFonts w:ascii="Times New Roman" w:hAnsi="Times New Roman" w:cs="Times New Roman"/>
          <w:sz w:val="22"/>
          <w:szCs w:val="22"/>
        </w:rPr>
        <w:t xml:space="preserve">в счет Цены Работ </w:t>
      </w:r>
      <w:r w:rsidRPr="0080728B">
        <w:rPr>
          <w:rFonts w:ascii="Times New Roman" w:hAnsi="Times New Roman" w:cs="Times New Roman"/>
          <w:sz w:val="22"/>
          <w:szCs w:val="22"/>
        </w:rPr>
        <w:t xml:space="preserve">Подрядчик </w:t>
      </w:r>
      <w:r w:rsidR="00AF5147" w:rsidRPr="0080728B">
        <w:rPr>
          <w:rFonts w:ascii="Times New Roman" w:hAnsi="Times New Roman" w:cs="Times New Roman"/>
          <w:sz w:val="22"/>
          <w:szCs w:val="22"/>
        </w:rPr>
        <w:t>обязуется</w:t>
      </w:r>
      <w:r w:rsidRPr="0080728B">
        <w:rPr>
          <w:rFonts w:ascii="Times New Roman" w:hAnsi="Times New Roman" w:cs="Times New Roman"/>
          <w:sz w:val="22"/>
          <w:szCs w:val="22"/>
        </w:rPr>
        <w:t>:</w:t>
      </w:r>
    </w:p>
    <w:p w14:paraId="066921B7" w14:textId="399D54A2" w:rsidR="006B21D1" w:rsidRPr="0080728B" w:rsidRDefault="00C972D6"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проведению авторского надзора в соответствии с законодательными и иными нормативными правовыми актами Российской Федерации, регламентирующими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 xml:space="preserve">слуг, с учетом положений нормативно-технических документов, регламентирующих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а также требованиями Договора и приложений к нему.</w:t>
      </w:r>
    </w:p>
    <w:p w14:paraId="0A3F2C9F" w14:textId="77777777" w:rsidR="006B21D1" w:rsidRPr="0080728B" w:rsidRDefault="00C972D6"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настоящему Договору лично. Привлечение третьих лиц осуществляется с письменного согласия Заказчика, при этом Подрядчик в полном объеме несет ответственность за качество и сроки оказания </w:t>
      </w:r>
      <w:r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по авторскому надзору привлеченными им третьими лицами.</w:t>
      </w:r>
    </w:p>
    <w:p w14:paraId="349F79A6" w14:textId="0E1B07A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Назначить в течение 2 (двух) рабочих дней с момента подписания Договора представителя </w:t>
      </w:r>
      <w:r w:rsidR="00330436"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имеющего необходимые квалификацию и опыт, ответственного за ведение авторского надзора за строительством</w:t>
      </w:r>
      <w:r w:rsidR="000C1C76" w:rsidRPr="0080728B">
        <w:rPr>
          <w:rFonts w:ascii="Times New Roman" w:hAnsi="Times New Roman" w:cs="Times New Roman"/>
          <w:sz w:val="22"/>
          <w:szCs w:val="22"/>
        </w:rPr>
        <w:t xml:space="preserve"> / реконструкцией </w:t>
      </w:r>
      <w:r w:rsidRPr="0080728B">
        <w:rPr>
          <w:rFonts w:ascii="Times New Roman" w:hAnsi="Times New Roman" w:cs="Times New Roman"/>
          <w:sz w:val="22"/>
          <w:szCs w:val="22"/>
        </w:rPr>
        <w:t>Объекта на период исполнения обязательств по настоящему Договору.</w:t>
      </w:r>
    </w:p>
    <w:p w14:paraId="650A9D62" w14:textId="71A52515"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Направить в течение 2 (двух) рабочих дней с момента подписания Договора в адрес Заказчика письменное уведомление о начале авторского надзора на Объекте с приложением заверенной</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копии приказа о назначении представителя Подрядчика, ответственного за ведение авторского надзора на Объекте (в том числе, за ведение журнала авторского надзора за строительством)</w:t>
      </w:r>
      <w:r w:rsidR="00F03A1E" w:rsidRPr="0080728B">
        <w:rPr>
          <w:rFonts w:ascii="Times New Roman" w:hAnsi="Times New Roman" w:cs="Times New Roman"/>
          <w:sz w:val="22"/>
          <w:szCs w:val="22"/>
        </w:rPr>
        <w:t xml:space="preserve"> и журнал авторского надзора</w:t>
      </w:r>
      <w:r w:rsidRPr="0080728B">
        <w:rPr>
          <w:rFonts w:ascii="Times New Roman" w:hAnsi="Times New Roman" w:cs="Times New Roman"/>
          <w:sz w:val="22"/>
          <w:szCs w:val="22"/>
        </w:rPr>
        <w:t>.</w:t>
      </w:r>
    </w:p>
    <w:p w14:paraId="6344AEC3"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постоянное присутствие представителей Подрядчика на Объекте.</w:t>
      </w:r>
    </w:p>
    <w:p w14:paraId="5CF159D6" w14:textId="77777777" w:rsidR="006B21D1" w:rsidRPr="0080728B" w:rsidRDefault="00AF5147"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соблюдение П</w:t>
      </w:r>
      <w:r w:rsidR="006B21D1" w:rsidRPr="0080728B">
        <w:rPr>
          <w:rFonts w:ascii="Times New Roman" w:hAnsi="Times New Roman" w:cs="Times New Roman"/>
          <w:sz w:val="22"/>
          <w:szCs w:val="22"/>
        </w:rPr>
        <w:t xml:space="preserve">редставителями </w:t>
      </w:r>
      <w:r w:rsidRPr="0080728B">
        <w:rPr>
          <w:rFonts w:ascii="Times New Roman" w:hAnsi="Times New Roman" w:cs="Times New Roman"/>
          <w:sz w:val="22"/>
          <w:szCs w:val="22"/>
        </w:rPr>
        <w:t>Подрядчика</w:t>
      </w:r>
      <w:r w:rsidR="006B21D1" w:rsidRPr="0080728B">
        <w:rPr>
          <w:rFonts w:ascii="Times New Roman" w:hAnsi="Times New Roman" w:cs="Times New Roman"/>
          <w:sz w:val="22"/>
          <w:szCs w:val="22"/>
        </w:rPr>
        <w:t xml:space="preserve"> треб</w:t>
      </w:r>
      <w:r w:rsidRPr="0080728B">
        <w:rPr>
          <w:rFonts w:ascii="Times New Roman" w:hAnsi="Times New Roman" w:cs="Times New Roman"/>
          <w:sz w:val="22"/>
          <w:szCs w:val="22"/>
        </w:rPr>
        <w:t>ований техники безопасности на с</w:t>
      </w:r>
      <w:r w:rsidR="006B21D1" w:rsidRPr="0080728B">
        <w:rPr>
          <w:rFonts w:ascii="Times New Roman" w:hAnsi="Times New Roman" w:cs="Times New Roman"/>
          <w:sz w:val="22"/>
          <w:szCs w:val="22"/>
        </w:rPr>
        <w:t>троительной площадке Объекта.</w:t>
      </w:r>
    </w:p>
    <w:p w14:paraId="32104F45"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Регулярно вести журнал авторского надзора за строительством в соответствии с требованиями действующего законодательства. </w:t>
      </w:r>
    </w:p>
    <w:p w14:paraId="36BDCC74"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Содействовать ознакомлению работников Генподрядчика, осуществляющих строительные и монтажные работы, и представителей Заказчика с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w:t>
      </w:r>
    </w:p>
    <w:p w14:paraId="2A59556F"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консультации и давать необходимые разъяснения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при необходимости вносить в журнал авторского надзора за строительством эскизы проектных решений, дополняющих или корректирующих разработанную </w:t>
      </w:r>
      <w:r w:rsidR="00AF5147" w:rsidRPr="0080728B">
        <w:rPr>
          <w:rFonts w:ascii="Times New Roman" w:hAnsi="Times New Roman" w:cs="Times New Roman"/>
          <w:sz w:val="22"/>
          <w:szCs w:val="22"/>
        </w:rPr>
        <w:t>Техническую</w:t>
      </w:r>
      <w:r w:rsidRPr="0080728B">
        <w:rPr>
          <w:rFonts w:ascii="Times New Roman" w:hAnsi="Times New Roman" w:cs="Times New Roman"/>
          <w:sz w:val="22"/>
          <w:szCs w:val="22"/>
        </w:rPr>
        <w:t xml:space="preserve"> документацию.</w:t>
      </w:r>
    </w:p>
    <w:p w14:paraId="402F4E41"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Контролировать своевременное и качественное выполнение всех требований и указаний, внесенных в журнал авторского надзора за строительством.</w:t>
      </w:r>
    </w:p>
    <w:p w14:paraId="71D9DFAA" w14:textId="1D919406"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Участвовать по просьбе Заказчика в обсуждении спорных вопросов, возникающих между Заказчиком и Генподрядчиком, если эти вопросы касаются разработанной </w:t>
      </w:r>
      <w:r w:rsidR="00AF5147" w:rsidRPr="0080728B">
        <w:rPr>
          <w:rFonts w:ascii="Times New Roman" w:hAnsi="Times New Roman" w:cs="Times New Roman"/>
          <w:sz w:val="22"/>
          <w:szCs w:val="22"/>
        </w:rPr>
        <w:t>Подрядчиком</w:t>
      </w:r>
      <w:r w:rsidR="00271BC3" w:rsidRPr="0080728B">
        <w:rPr>
          <w:rFonts w:ascii="Times New Roman" w:hAnsi="Times New Roman" w:cs="Times New Roman"/>
          <w:sz w:val="22"/>
          <w:szCs w:val="22"/>
        </w:rPr>
        <w:t xml:space="preserve">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4E66649C"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Принимать участие в освидетельствовании геодезической разбивочной основы Объекта.</w:t>
      </w:r>
    </w:p>
    <w:p w14:paraId="492E8512"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Устанавливать необходимость осуществления геодезических наблюдений за перемещениями и деформациями (осадками, сдвигами, кренами) оснований фундаментов зданий и сооружений, необходимость в проведении которых выявилась в процессе осуществления авторского надзора за Объекта, в том числе существующих объектов капитального строительства, расположенных в непосредственной близости от строящегося Объекта, в случаях, предусмотренных проектом </w:t>
      </w:r>
      <w:r w:rsidR="00F03A1E" w:rsidRPr="0080728B">
        <w:rPr>
          <w:rFonts w:ascii="Times New Roman" w:hAnsi="Times New Roman" w:cs="Times New Roman"/>
          <w:sz w:val="22"/>
          <w:szCs w:val="22"/>
        </w:rPr>
        <w:t xml:space="preserve">организации </w:t>
      </w:r>
      <w:r w:rsidRPr="0080728B">
        <w:rPr>
          <w:rFonts w:ascii="Times New Roman" w:hAnsi="Times New Roman" w:cs="Times New Roman"/>
          <w:sz w:val="22"/>
          <w:szCs w:val="22"/>
        </w:rPr>
        <w:t>строительства по специальным проектам.</w:t>
      </w:r>
    </w:p>
    <w:p w14:paraId="18B3D98F" w14:textId="3E01473E"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Согласовывать совместно с </w:t>
      </w:r>
      <w:r w:rsidR="00784391" w:rsidRPr="0080728B">
        <w:rPr>
          <w:rFonts w:ascii="Times New Roman" w:hAnsi="Times New Roman" w:cs="Times New Roman"/>
          <w:sz w:val="22"/>
          <w:szCs w:val="22"/>
        </w:rPr>
        <w:t>З</w:t>
      </w:r>
      <w:r w:rsidRPr="0080728B">
        <w:rPr>
          <w:rFonts w:ascii="Times New Roman" w:hAnsi="Times New Roman" w:cs="Times New Roman"/>
          <w:sz w:val="22"/>
          <w:szCs w:val="22"/>
        </w:rPr>
        <w:t>аказчиком замену предусмотренных проектом грунтов, материалов изделий и конструкций, входящих в состав возводимого Объекта или его основания, а также замену оборудования в соответствии с действующим законодательством.</w:t>
      </w:r>
    </w:p>
    <w:p w14:paraId="46AE0A81"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выборочную проверку соответствия производимых строительных и монтажных работ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 требованиям строительных норм и правил.</w:t>
      </w:r>
    </w:p>
    <w:p w14:paraId="1DD5E29D"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Проводить выборочный контроль качества и соблюдения технологии выполнения работ, которые оказывают влияние на безопасность Объекта и в соответствии с технологией строительства контроль за выполнением которых не может быть проведен после выполнения других работ, а также безопасности ответственных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w:t>
      </w:r>
    </w:p>
    <w:p w14:paraId="31635C28" w14:textId="046848E0"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нарушений требований нормативных правовых актов Российской Федерации, регламентирующих технологический уровень, качество и порядок выполнения строительно-монтажных работ, с учетом положений нормативно-технических документов, регламентирующих технологический уровень, качество и состав работ, с указанием порядка и сроков устранения обнаруженных недостатков (отступлений), путем направления письменных уведомлений в соответствии с положениями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раздела</w:t>
      </w:r>
      <w:r w:rsidR="00E16AC0" w:rsidRPr="0080728B">
        <w:rPr>
          <w:rFonts w:ascii="Times New Roman" w:hAnsi="Times New Roman" w:cs="Times New Roman"/>
          <w:sz w:val="22"/>
          <w:szCs w:val="22"/>
        </w:rPr>
        <w:t xml:space="preserve"> </w:t>
      </w:r>
      <w:r w:rsidR="00E16AC0" w:rsidRPr="0080728B">
        <w:rPr>
          <w:rFonts w:ascii="Times New Roman" w:hAnsi="Times New Roman" w:cs="Times New Roman"/>
          <w:sz w:val="22"/>
          <w:szCs w:val="22"/>
        </w:rPr>
        <w:fldChar w:fldCharType="begin"/>
      </w:r>
      <w:r w:rsidR="00E16AC0" w:rsidRPr="0080728B">
        <w:rPr>
          <w:rFonts w:ascii="Times New Roman" w:hAnsi="Times New Roman" w:cs="Times New Roman"/>
          <w:sz w:val="22"/>
          <w:szCs w:val="22"/>
        </w:rPr>
        <w:instrText xml:space="preserve"> REF _Ref513222668 \n \h </w:instrText>
      </w:r>
      <w:r w:rsidR="00FE76A2" w:rsidRPr="0080728B">
        <w:rPr>
          <w:rFonts w:ascii="Times New Roman" w:hAnsi="Times New Roman" w:cs="Times New Roman"/>
          <w:sz w:val="22"/>
          <w:szCs w:val="22"/>
        </w:rPr>
        <w:instrText xml:space="preserve"> \* MERGEFORMAT </w:instrText>
      </w:r>
      <w:r w:rsidR="00E16AC0" w:rsidRPr="0080728B">
        <w:rPr>
          <w:rFonts w:ascii="Times New Roman" w:hAnsi="Times New Roman" w:cs="Times New Roman"/>
          <w:sz w:val="22"/>
          <w:szCs w:val="22"/>
        </w:rPr>
      </w:r>
      <w:r w:rsidR="00E16AC0" w:rsidRPr="0080728B">
        <w:rPr>
          <w:rFonts w:ascii="Times New Roman" w:hAnsi="Times New Roman" w:cs="Times New Roman"/>
          <w:sz w:val="22"/>
          <w:szCs w:val="22"/>
        </w:rPr>
        <w:fldChar w:fldCharType="separate"/>
      </w:r>
      <w:r w:rsidR="00E43A57">
        <w:rPr>
          <w:rFonts w:ascii="Times New Roman" w:hAnsi="Times New Roman" w:cs="Times New Roman"/>
          <w:sz w:val="22"/>
          <w:szCs w:val="22"/>
        </w:rPr>
        <w:t>29</w:t>
      </w:r>
      <w:r w:rsidR="00E16AC0"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Договора.</w:t>
      </w:r>
    </w:p>
    <w:p w14:paraId="4BD32A12"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о несвоевременном и некачественном выполнении указаний представителей </w:t>
      </w:r>
      <w:r w:rsidR="00AF5147"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осуществляющих авторский надзор, для принятия оперативных мер по устранению выявленных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7F01CF93"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Предоставлять не позднее следующего рабочего дня после соответствующего требования Заказчика своевременную, полную и точную информацию о ходе оказания </w:t>
      </w:r>
      <w:r w:rsidR="00AF5147" w:rsidRPr="0080728B">
        <w:rPr>
          <w:rFonts w:ascii="Times New Roman" w:hAnsi="Times New Roman" w:cs="Times New Roman"/>
          <w:sz w:val="22"/>
          <w:szCs w:val="22"/>
        </w:rPr>
        <w:t>у</w:t>
      </w:r>
      <w:r w:rsidRPr="0080728B">
        <w:rPr>
          <w:rFonts w:ascii="Times New Roman" w:hAnsi="Times New Roman" w:cs="Times New Roman"/>
          <w:sz w:val="22"/>
          <w:szCs w:val="22"/>
        </w:rPr>
        <w:t xml:space="preserve">слуг </w:t>
      </w:r>
      <w:r w:rsidR="00AF5147" w:rsidRPr="0080728B">
        <w:rPr>
          <w:rFonts w:ascii="Times New Roman" w:hAnsi="Times New Roman" w:cs="Times New Roman"/>
          <w:sz w:val="22"/>
          <w:szCs w:val="22"/>
        </w:rPr>
        <w:t xml:space="preserve">авторского надзора </w:t>
      </w:r>
      <w:r w:rsidRPr="0080728B">
        <w:rPr>
          <w:rFonts w:ascii="Times New Roman" w:hAnsi="Times New Roman" w:cs="Times New Roman"/>
          <w:sz w:val="22"/>
          <w:szCs w:val="22"/>
        </w:rPr>
        <w:t xml:space="preserve">на Объекте, допускаемых </w:t>
      </w:r>
      <w:r w:rsidR="00AF5147" w:rsidRPr="0080728B">
        <w:rPr>
          <w:rFonts w:ascii="Times New Roman" w:hAnsi="Times New Roman" w:cs="Times New Roman"/>
          <w:sz w:val="22"/>
          <w:szCs w:val="22"/>
        </w:rPr>
        <w:t>подрядными организациями</w:t>
      </w:r>
      <w:r w:rsidRPr="0080728B">
        <w:rPr>
          <w:rFonts w:ascii="Times New Roman" w:hAnsi="Times New Roman" w:cs="Times New Roman"/>
          <w:sz w:val="22"/>
          <w:szCs w:val="22"/>
        </w:rPr>
        <w:t xml:space="preserve"> отклонениях от </w:t>
      </w:r>
      <w:r w:rsidR="00AF5147" w:rsidRPr="0080728B">
        <w:rPr>
          <w:rFonts w:ascii="Times New Roman" w:hAnsi="Times New Roman" w:cs="Times New Roman"/>
          <w:sz w:val="22"/>
          <w:szCs w:val="22"/>
        </w:rPr>
        <w:t xml:space="preserve">Технической </w:t>
      </w:r>
      <w:r w:rsidRPr="0080728B">
        <w:rPr>
          <w:rFonts w:ascii="Times New Roman" w:hAnsi="Times New Roman" w:cs="Times New Roman"/>
          <w:sz w:val="22"/>
          <w:szCs w:val="22"/>
        </w:rPr>
        <w:t>документации, нормативных правовых актов Российской Федерации, регламентирующих технологический уровень, качество и состав работ, с учетом положений нормативно-технических документов, регламентирующих технологический уровень, качество и состав работ.</w:t>
      </w:r>
    </w:p>
    <w:p w14:paraId="03852ED8" w14:textId="542EBCDD"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Своевременно разрешать все технические вопросы по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возникающие в процессе строительства Объекта.</w:t>
      </w:r>
    </w:p>
    <w:p w14:paraId="2762D249" w14:textId="7769714F"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об обнаруженных недостатках в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w:t>
      </w:r>
      <w:proofErr w:type="gramStart"/>
      <w:r w:rsidRPr="0080728B">
        <w:rPr>
          <w:rFonts w:ascii="Times New Roman" w:hAnsi="Times New Roman" w:cs="Times New Roman"/>
          <w:sz w:val="22"/>
          <w:szCs w:val="22"/>
        </w:rPr>
        <w:t xml:space="preserve">документации </w:t>
      </w:r>
      <w:r w:rsidR="004C050F" w:rsidRPr="0080728B">
        <w:rPr>
          <w:rFonts w:ascii="Times New Roman" w:hAnsi="Times New Roman" w:cs="Times New Roman"/>
          <w:sz w:val="22"/>
          <w:szCs w:val="22"/>
        </w:rPr>
        <w:t xml:space="preserve"> и</w:t>
      </w:r>
      <w:proofErr w:type="gramEnd"/>
      <w:r w:rsidR="004C050F" w:rsidRPr="0080728B">
        <w:rPr>
          <w:rFonts w:ascii="Times New Roman" w:hAnsi="Times New Roman" w:cs="Times New Roman"/>
          <w:sz w:val="22"/>
          <w:szCs w:val="22"/>
        </w:rPr>
        <w:t xml:space="preserve"> / или</w:t>
      </w:r>
      <w:r w:rsidRPr="0080728B">
        <w:rPr>
          <w:rFonts w:ascii="Times New Roman" w:hAnsi="Times New Roman" w:cs="Times New Roman"/>
          <w:sz w:val="22"/>
          <w:szCs w:val="22"/>
        </w:rPr>
        <w:t xml:space="preserve"> иной документации.</w:t>
      </w:r>
    </w:p>
    <w:p w14:paraId="152A0EBE"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подписании актов освидетельствования скрытых работ, актов промежуточной приемки ответственных конструкций, участков сетей инженерно-технического обеспечения, контроль за выполнением которых не может быть проведен после выполнения других работ, а также в случаях, предусмотренных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 требованиями технических регламентов, при проведении испытания таких конструкций, участков сетей в соответствии с перечнем основных видов скрытых работ, ответственных конструкций, участков сетей инженерно-технического обеспечения, в освидетельствовании которых принимает участие </w:t>
      </w:r>
      <w:r w:rsidR="00AF5147" w:rsidRPr="0080728B">
        <w:rPr>
          <w:rFonts w:ascii="Times New Roman" w:hAnsi="Times New Roman" w:cs="Times New Roman"/>
          <w:sz w:val="22"/>
          <w:szCs w:val="22"/>
        </w:rPr>
        <w:t>Подрядчик</w:t>
      </w:r>
      <w:r w:rsidRPr="0080728B">
        <w:rPr>
          <w:rFonts w:ascii="Times New Roman" w:hAnsi="Times New Roman" w:cs="Times New Roman"/>
          <w:sz w:val="22"/>
          <w:szCs w:val="22"/>
        </w:rPr>
        <w:t>.</w:t>
      </w:r>
    </w:p>
    <w:p w14:paraId="098448CC"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работе приемочной комиссии при сдаче Объекта в </w:t>
      </w:r>
      <w:r w:rsidR="00AF5147" w:rsidRPr="0080728B">
        <w:rPr>
          <w:rFonts w:ascii="Times New Roman" w:hAnsi="Times New Roman" w:cs="Times New Roman"/>
          <w:sz w:val="22"/>
          <w:szCs w:val="22"/>
        </w:rPr>
        <w:t>г</w:t>
      </w:r>
      <w:r w:rsidRPr="0080728B">
        <w:rPr>
          <w:rFonts w:ascii="Times New Roman" w:hAnsi="Times New Roman" w:cs="Times New Roman"/>
          <w:sz w:val="22"/>
          <w:szCs w:val="22"/>
        </w:rPr>
        <w:t>арантийную эксплуатацию.</w:t>
      </w:r>
    </w:p>
    <w:p w14:paraId="32E96F4F" w14:textId="77777777" w:rsidR="00EA7CE5"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Представить Заказчику в течение [●] календарных дней с даты [●] сводный отчет по результатам осуществления авторского надзора за строительством по окончании строительства Объекта.</w:t>
      </w:r>
    </w:p>
    <w:p w14:paraId="40600231" w14:textId="77777777" w:rsidR="006B21D1" w:rsidRPr="0080728B" w:rsidRDefault="006B21D1" w:rsidP="0080728B">
      <w:pPr>
        <w:pStyle w:val="a6"/>
        <w:widowControl w:val="0"/>
        <w:jc w:val="both"/>
        <w:rPr>
          <w:rFonts w:ascii="Times New Roman" w:hAnsi="Times New Roman" w:cs="Times New Roman"/>
          <w:sz w:val="22"/>
          <w:szCs w:val="22"/>
        </w:rPr>
      </w:pPr>
    </w:p>
    <w:tbl>
      <w:tblPr>
        <w:tblW w:w="9287" w:type="dxa"/>
        <w:jc w:val="center"/>
        <w:tblLook w:val="01E0" w:firstRow="1" w:lastRow="1" w:firstColumn="1" w:lastColumn="1" w:noHBand="0" w:noVBand="0"/>
      </w:tblPr>
      <w:tblGrid>
        <w:gridCol w:w="4536"/>
        <w:gridCol w:w="4751"/>
      </w:tblGrid>
      <w:tr w:rsidR="00EA7CE5" w:rsidRPr="0080728B" w14:paraId="22139E81" w14:textId="77777777" w:rsidTr="00773FFF">
        <w:trPr>
          <w:trHeight w:val="1134"/>
          <w:jc w:val="center"/>
        </w:trPr>
        <w:tc>
          <w:tcPr>
            <w:tcW w:w="4536" w:type="dxa"/>
          </w:tcPr>
          <w:p w14:paraId="3E40D92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58D6C431" w14:textId="77777777" w:rsidR="00EA7CE5" w:rsidRPr="0080728B" w:rsidRDefault="00EA7CE5" w:rsidP="0080728B">
            <w:pPr>
              <w:widowControl w:val="0"/>
              <w:ind w:left="-567"/>
              <w:jc w:val="both"/>
              <w:rPr>
                <w:rFonts w:ascii="Times New Roman" w:hAnsi="Times New Roman" w:cs="Times New Roman"/>
                <w:b/>
                <w:sz w:val="22"/>
                <w:szCs w:val="22"/>
              </w:rPr>
            </w:pPr>
          </w:p>
          <w:p w14:paraId="423179A5" w14:textId="77777777" w:rsidR="00EA7CE5" w:rsidRPr="0080728B" w:rsidRDefault="00EA7CE5" w:rsidP="0080728B">
            <w:pPr>
              <w:widowControl w:val="0"/>
              <w:ind w:left="-567"/>
              <w:jc w:val="both"/>
              <w:rPr>
                <w:rFonts w:ascii="Times New Roman" w:hAnsi="Times New Roman" w:cs="Times New Roman"/>
                <w:b/>
                <w:sz w:val="22"/>
                <w:szCs w:val="22"/>
              </w:rPr>
            </w:pPr>
          </w:p>
          <w:p w14:paraId="7F1493B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5373DF72"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F4FFDF2" w14:textId="77777777" w:rsidR="00EA7CE5" w:rsidRPr="0080728B" w:rsidRDefault="00EA7CE5" w:rsidP="0080728B">
            <w:pPr>
              <w:widowControl w:val="0"/>
              <w:ind w:left="-567"/>
              <w:jc w:val="both"/>
              <w:rPr>
                <w:rFonts w:ascii="Times New Roman" w:hAnsi="Times New Roman" w:cs="Times New Roman"/>
                <w:b/>
                <w:sz w:val="22"/>
                <w:szCs w:val="22"/>
              </w:rPr>
            </w:pPr>
          </w:p>
          <w:p w14:paraId="5ACDE51C" w14:textId="77777777" w:rsidR="00EA7CE5" w:rsidRPr="0080728B" w:rsidRDefault="00EA7CE5" w:rsidP="0080728B">
            <w:pPr>
              <w:widowControl w:val="0"/>
              <w:ind w:left="-567"/>
              <w:jc w:val="both"/>
              <w:rPr>
                <w:rFonts w:ascii="Times New Roman" w:hAnsi="Times New Roman" w:cs="Times New Roman"/>
                <w:b/>
                <w:sz w:val="22"/>
                <w:szCs w:val="22"/>
              </w:rPr>
            </w:pPr>
          </w:p>
          <w:p w14:paraId="27DB45DB"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65B47A53" w14:textId="77777777" w:rsidR="00EA7CE5" w:rsidRPr="0080728B" w:rsidRDefault="00EA7CE5" w:rsidP="0080728B">
      <w:pPr>
        <w:widowControl w:val="0"/>
        <w:jc w:val="right"/>
        <w:rPr>
          <w:rFonts w:ascii="Times New Roman" w:hAnsi="Times New Roman" w:cs="Times New Roman"/>
          <w:b/>
          <w:i/>
          <w:sz w:val="22"/>
          <w:szCs w:val="22"/>
        </w:rPr>
      </w:pPr>
    </w:p>
    <w:p w14:paraId="57C5BC96" w14:textId="77777777" w:rsidR="00D4666C" w:rsidRPr="0080728B" w:rsidRDefault="0026242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hAnsi="Times New Roman" w:cs="Times New Roman"/>
          <w:b/>
          <w:i/>
          <w:sz w:val="22"/>
          <w:szCs w:val="22"/>
        </w:rPr>
        <w:br w:type="page"/>
      </w:r>
      <w:bookmarkStart w:id="197" w:name="RefSCH6"/>
      <w:bookmarkStart w:id="198" w:name="_Toc504140801"/>
      <w:bookmarkStart w:id="199" w:name="_Ref513135089"/>
      <w:bookmarkStart w:id="200" w:name="_Ref513135321"/>
      <w:bookmarkStart w:id="201" w:name="_Toc518653291"/>
      <w:r w:rsidR="00AE533F" w:rsidRPr="0080728B">
        <w:rPr>
          <w:rFonts w:ascii="Times New Roman" w:eastAsiaTheme="minorEastAsia" w:hAnsi="Times New Roman" w:cs="Times New Roman"/>
          <w:b/>
          <w:i/>
          <w:color w:val="auto"/>
          <w:sz w:val="22"/>
          <w:szCs w:val="22"/>
        </w:rPr>
        <w:t xml:space="preserve">Приложение </w:t>
      </w:r>
      <w:bookmarkStart w:id="202" w:name="RefSCH6_No"/>
      <w:r w:rsidR="00AE533F"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AE533F" w:rsidRPr="0080728B">
        <w:rPr>
          <w:rFonts w:ascii="Times New Roman" w:eastAsiaTheme="minorEastAsia" w:hAnsi="Times New Roman" w:cs="Times New Roman"/>
          <w:b/>
          <w:i/>
          <w:color w:val="auto"/>
          <w:sz w:val="22"/>
          <w:szCs w:val="22"/>
        </w:rPr>
        <w:t>6</w:t>
      </w:r>
      <w:bookmarkEnd w:id="197"/>
      <w:bookmarkEnd w:id="202"/>
      <w:r w:rsidR="0011403A" w:rsidRPr="0080728B">
        <w:rPr>
          <w:rFonts w:ascii="Times New Roman" w:eastAsiaTheme="minorEastAsia" w:hAnsi="Times New Roman" w:cs="Times New Roman"/>
          <w:b/>
          <w:i/>
          <w:color w:val="auto"/>
          <w:sz w:val="22"/>
          <w:szCs w:val="22"/>
        </w:rPr>
        <w:br/>
      </w:r>
      <w:bookmarkStart w:id="203" w:name="RefSCH6_1"/>
      <w:r w:rsidR="0011403A" w:rsidRPr="0080728B">
        <w:rPr>
          <w:rFonts w:ascii="Times New Roman" w:eastAsiaTheme="minorEastAsia" w:hAnsi="Times New Roman" w:cs="Times New Roman"/>
          <w:b/>
          <w:color w:val="auto"/>
          <w:sz w:val="22"/>
          <w:szCs w:val="22"/>
        </w:rPr>
        <w:t>Гарантии и заверения</w:t>
      </w:r>
      <w:bookmarkEnd w:id="198"/>
      <w:bookmarkEnd w:id="199"/>
      <w:bookmarkEnd w:id="200"/>
      <w:bookmarkEnd w:id="201"/>
      <w:bookmarkEnd w:id="203"/>
    </w:p>
    <w:p w14:paraId="57E098B0" w14:textId="77777777" w:rsidR="00AA6F52" w:rsidRPr="0080728B" w:rsidRDefault="00AA6F52" w:rsidP="0080728B">
      <w:pPr>
        <w:pStyle w:val="SCH"/>
        <w:widowControl w:val="0"/>
        <w:numPr>
          <w:ilvl w:val="0"/>
          <w:numId w:val="0"/>
        </w:numPr>
        <w:suppressAutoHyphens w:val="0"/>
        <w:spacing w:line="264" w:lineRule="auto"/>
        <w:jc w:val="left"/>
        <w:rPr>
          <w:rFonts w:ascii="Times New Roman" w:hAnsi="Times New Roman" w:cs="Times New Roman"/>
          <w:i w:val="0"/>
          <w:sz w:val="22"/>
          <w:szCs w:val="22"/>
        </w:rPr>
      </w:pPr>
    </w:p>
    <w:p w14:paraId="5E4E7BBE"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Для целей настоящего </w:t>
      </w:r>
      <w:r w:rsidR="0046507E" w:rsidRPr="0080728B">
        <w:rPr>
          <w:rFonts w:ascii="Times New Roman" w:hAnsi="Times New Roman" w:cs="Times New Roman"/>
          <w:sz w:val="22"/>
          <w:szCs w:val="22"/>
          <w:lang w:eastAsia="en-US"/>
        </w:rPr>
        <w:t>Приложения</w:t>
      </w:r>
      <w:r w:rsidRPr="0080728B">
        <w:rPr>
          <w:rFonts w:ascii="Times New Roman" w:hAnsi="Times New Roman" w:cs="Times New Roman"/>
          <w:sz w:val="22"/>
          <w:szCs w:val="22"/>
          <w:lang w:eastAsia="en-US"/>
        </w:rPr>
        <w:t xml:space="preserve"> Стороны договорились о том, что термины и определения имеют следующее значение:</w:t>
      </w:r>
    </w:p>
    <w:p w14:paraId="03EDFFC5" w14:textId="232CD36B"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«Должностн</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е лиц</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 xml:space="preserve">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w:t>
      </w:r>
      <w:proofErr w:type="gramStart"/>
      <w:r w:rsidRPr="0080728B">
        <w:rPr>
          <w:rFonts w:ascii="Times New Roman" w:hAnsi="Times New Roman" w:cs="Times New Roman"/>
          <w:sz w:val="22"/>
          <w:szCs w:val="22"/>
          <w:lang w:eastAsia="en-US"/>
        </w:rPr>
        <w:t xml:space="preserve">правления </w:t>
      </w:r>
      <w:r w:rsidR="004C050F" w:rsidRPr="0080728B">
        <w:rPr>
          <w:rFonts w:ascii="Times New Roman" w:hAnsi="Times New Roman" w:cs="Times New Roman"/>
          <w:sz w:val="22"/>
          <w:szCs w:val="22"/>
          <w:lang w:eastAsia="en-US"/>
        </w:rPr>
        <w:t xml:space="preserve"> и</w:t>
      </w:r>
      <w:proofErr w:type="gramEnd"/>
      <w:r w:rsidR="004C050F" w:rsidRPr="0080728B">
        <w:rPr>
          <w:rFonts w:ascii="Times New Roman" w:hAnsi="Times New Roman" w:cs="Times New Roman"/>
          <w:sz w:val="22"/>
          <w:szCs w:val="22"/>
          <w:lang w:eastAsia="en-US"/>
        </w:rPr>
        <w:t xml:space="preserve"> / или</w:t>
      </w:r>
      <w:r w:rsidRPr="0080728B">
        <w:rPr>
          <w:rFonts w:ascii="Times New Roman" w:hAnsi="Times New Roman" w:cs="Times New Roman"/>
          <w:sz w:val="22"/>
          <w:szCs w:val="22"/>
          <w:lang w:eastAsia="en-US"/>
        </w:rPr>
        <w:t xml:space="preserve"> совета директоров и лица, отвечающие за осуществление внутреннего контроля Подрядчика или его представителя-юридического лица.</w:t>
      </w:r>
    </w:p>
    <w:p w14:paraId="5C79D094" w14:textId="399E340F"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«Представители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8439774" w14:textId="053FEBE9"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«Объекты Заказчика»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любые объекты недвижимости, законным владельцем или пользователем которых является Заказчик, </w:t>
      </w:r>
      <w:r w:rsidR="008F09E0" w:rsidRPr="0080728B">
        <w:rPr>
          <w:rFonts w:ascii="Times New Roman" w:hAnsi="Times New Roman" w:cs="Times New Roman"/>
          <w:sz w:val="22"/>
          <w:szCs w:val="22"/>
          <w:lang w:eastAsia="en-US"/>
        </w:rPr>
        <w:t xml:space="preserve">на </w:t>
      </w:r>
      <w:r w:rsidR="006F725E" w:rsidRPr="0080728B">
        <w:rPr>
          <w:rFonts w:ascii="Times New Roman" w:hAnsi="Times New Roman" w:cs="Times New Roman"/>
          <w:sz w:val="22"/>
          <w:szCs w:val="22"/>
          <w:lang w:eastAsia="en-US"/>
        </w:rPr>
        <w:t>которых</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Представители Подрядчика</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выполняют</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Работы</w:t>
      </w:r>
      <w:r w:rsidRPr="0080728B">
        <w:rPr>
          <w:rFonts w:ascii="Times New Roman" w:hAnsi="Times New Roman" w:cs="Times New Roman"/>
          <w:sz w:val="22"/>
          <w:szCs w:val="22"/>
          <w:lang w:eastAsia="en-US"/>
        </w:rPr>
        <w:t xml:space="preserve"> или исполняют иные обязанности, предусмотренные </w:t>
      </w:r>
      <w:r w:rsidR="00807901" w:rsidRPr="0080728B">
        <w:rPr>
          <w:rFonts w:ascii="Times New Roman" w:hAnsi="Times New Roman" w:cs="Times New Roman"/>
          <w:sz w:val="22"/>
          <w:szCs w:val="22"/>
          <w:lang w:eastAsia="en-US"/>
        </w:rPr>
        <w:t>Договором.</w:t>
      </w:r>
    </w:p>
    <w:p w14:paraId="6416273D" w14:textId="670176E0" w:rsidR="00D4666C" w:rsidRPr="0080728B" w:rsidRDefault="00D4666C" w:rsidP="0080728B">
      <w:pPr>
        <w:widowControl w:val="0"/>
        <w:tabs>
          <w:tab w:val="left" w:pos="601"/>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«Третьи лица»</w:t>
      </w:r>
      <w:r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80728B">
        <w:rPr>
          <w:rFonts w:ascii="Times New Roman" w:hAnsi="Times New Roman" w:cs="Times New Roman"/>
          <w:sz w:val="22"/>
          <w:szCs w:val="22"/>
          <w:lang w:eastAsia="en-US"/>
        </w:rPr>
        <w:t xml:space="preserve">Субподрядных </w:t>
      </w:r>
      <w:r w:rsidRPr="0080728B">
        <w:rPr>
          <w:rFonts w:ascii="Times New Roman" w:hAnsi="Times New Roman" w:cs="Times New Roman"/>
          <w:sz w:val="22"/>
          <w:szCs w:val="22"/>
          <w:lang w:eastAsia="en-US"/>
        </w:rPr>
        <w:t xml:space="preserve">организаций, привлекаемых </w:t>
      </w:r>
      <w:r w:rsidR="00CA2A48"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в целях исполнения обязательств по Договору.</w:t>
      </w:r>
    </w:p>
    <w:p w14:paraId="4018A939" w14:textId="77777777" w:rsidR="008D327F" w:rsidRPr="0080728B" w:rsidRDefault="008D327F"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3CD29DB0"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Правоспособность и дееспособность</w:t>
      </w:r>
    </w:p>
    <w:p w14:paraId="76F84612" w14:textId="77777777" w:rsidR="00D4666C" w:rsidRPr="0080728B" w:rsidRDefault="005E4AA3"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F47C50" w:rsidRPr="0080728B">
        <w:rPr>
          <w:rFonts w:ascii="Times New Roman" w:hAnsi="Times New Roman" w:cs="Times New Roman"/>
          <w:sz w:val="22"/>
          <w:szCs w:val="22"/>
        </w:rPr>
        <w:t xml:space="preserve"> / </w:t>
      </w:r>
      <w:r w:rsidR="008F09E0" w:rsidRPr="0080728B">
        <w:rPr>
          <w:rFonts w:ascii="Times New Roman" w:hAnsi="Times New Roman" w:cs="Times New Roman"/>
          <w:sz w:val="22"/>
          <w:szCs w:val="22"/>
        </w:rPr>
        <w:t>и</w:t>
      </w:r>
      <w:r w:rsidR="00D4666C" w:rsidRPr="0080728B">
        <w:rPr>
          <w:rFonts w:ascii="Times New Roman" w:hAnsi="Times New Roman" w:cs="Times New Roman"/>
          <w:sz w:val="22"/>
          <w:szCs w:val="22"/>
        </w:rPr>
        <w:t>ностранного государства, обладающей правом осуществления деятельности на территории Российской Федерации.</w:t>
      </w:r>
    </w:p>
    <w:p w14:paraId="2DA51847"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соблюдены все правила и процедуры, установленные учредительными документами, законодательством Российской Федерации и</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31A1194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80728B">
        <w:rPr>
          <w:rFonts w:ascii="Times New Roman" w:hAnsi="Times New Roman" w:cs="Times New Roman"/>
          <w:sz w:val="22"/>
          <w:szCs w:val="22"/>
        </w:rPr>
        <w:t>Подрядчиком</w:t>
      </w:r>
      <w:r w:rsidR="00D4666C" w:rsidRPr="0080728B">
        <w:rPr>
          <w:rFonts w:ascii="Times New Roman" w:hAnsi="Times New Roman" w:cs="Times New Roman"/>
          <w:sz w:val="22"/>
          <w:szCs w:val="22"/>
        </w:rPr>
        <w:t>.</w:t>
      </w:r>
    </w:p>
    <w:p w14:paraId="0C54CA69"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если заключение Договора в соответствии с учредительными документами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законодательства Российской Федерации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применимого иностранного законодательства, не подлежит предварительному одобрению, </w:t>
      </w:r>
      <w:r w:rsidR="005E4AA3"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0728B">
        <w:rPr>
          <w:rFonts w:ascii="Times New Roman" w:hAnsi="Times New Roman" w:cs="Times New Roman"/>
          <w:sz w:val="22"/>
          <w:szCs w:val="22"/>
        </w:rPr>
        <w:t>Подрядчиком</w:t>
      </w:r>
      <w:r w:rsidRPr="0080728B">
        <w:rPr>
          <w:rFonts w:ascii="Times New Roman" w:hAnsi="Times New Roman" w:cs="Times New Roman"/>
          <w:sz w:val="22"/>
          <w:szCs w:val="22"/>
        </w:rPr>
        <w:t>.</w:t>
      </w:r>
    </w:p>
    <w:p w14:paraId="2BE5E866"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2E116B1F"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6D474479"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отразит в налоговой отчетности НДС, уплаченный Заказчиком в составе цены Работ.</w:t>
      </w:r>
    </w:p>
    <w:p w14:paraId="621AC958"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представит Заказчику первичные документы, соответствующие закону (включая счета-фактуры, акты приема-передачи и т.д.).</w:t>
      </w:r>
    </w:p>
    <w:p w14:paraId="38AB2AA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настоящим гарантирует</w:t>
      </w:r>
      <w:r w:rsidR="00807901" w:rsidRPr="0080728B">
        <w:rPr>
          <w:rFonts w:ascii="Times New Roman" w:hAnsi="Times New Roman" w:cs="Times New Roman"/>
          <w:sz w:val="22"/>
          <w:szCs w:val="22"/>
        </w:rPr>
        <w:t xml:space="preserve">, что на дату вступления в силу </w:t>
      </w:r>
      <w:r w:rsidR="00D4666C" w:rsidRPr="0080728B">
        <w:rPr>
          <w:rFonts w:ascii="Times New Roman" w:hAnsi="Times New Roman" w:cs="Times New Roman"/>
          <w:sz w:val="22"/>
          <w:szCs w:val="22"/>
        </w:rPr>
        <w:t>Договора:</w:t>
      </w:r>
    </w:p>
    <w:p w14:paraId="19913CC4" w14:textId="77777777" w:rsidR="005E4AA3" w:rsidRPr="0080728B" w:rsidRDefault="005E4AA3"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не совершал никаких корпоративных или иных действий, а также в отношении </w:t>
      </w:r>
      <w:r w:rsidRPr="0080728B">
        <w:rPr>
          <w:rFonts w:ascii="Times New Roman" w:hAnsi="Times New Roman" w:cs="Times New Roman"/>
          <w:sz w:val="22"/>
          <w:szCs w:val="22"/>
        </w:rPr>
        <w:t xml:space="preserve">Подрядчика </w:t>
      </w:r>
      <w:r w:rsidR="00D4666C" w:rsidRPr="0080728B">
        <w:rPr>
          <w:rFonts w:ascii="Times New Roman" w:hAnsi="Times New Roman" w:cs="Times New Roman"/>
          <w:sz w:val="22"/>
          <w:szCs w:val="22"/>
        </w:rPr>
        <w:t xml:space="preserve">и его </w:t>
      </w:r>
      <w:r w:rsidRPr="0080728B">
        <w:rPr>
          <w:rFonts w:ascii="Times New Roman" w:hAnsi="Times New Roman" w:cs="Times New Roman"/>
          <w:sz w:val="22"/>
          <w:szCs w:val="22"/>
        </w:rPr>
        <w:t xml:space="preserve">Должностных </w:t>
      </w:r>
      <w:r w:rsidR="00D4666C" w:rsidRPr="0080728B">
        <w:rPr>
          <w:rFonts w:ascii="Times New Roman" w:hAnsi="Times New Roman" w:cs="Times New Roman"/>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0728B">
        <w:rPr>
          <w:rFonts w:ascii="Times New Roman" w:hAnsi="Times New Roman" w:cs="Times New Roman"/>
          <w:sz w:val="22"/>
          <w:szCs w:val="22"/>
        </w:rPr>
        <w:t>:</w:t>
      </w:r>
      <w:r w:rsidR="000D1975" w:rsidRPr="0080728B">
        <w:rPr>
          <w:rFonts w:ascii="Times New Roman" w:hAnsi="Times New Roman" w:cs="Times New Roman"/>
          <w:sz w:val="22"/>
          <w:szCs w:val="22"/>
        </w:rPr>
        <w:t xml:space="preserve"> </w:t>
      </w:r>
      <w:r w:rsidR="00D4666C" w:rsidRPr="0080728B">
        <w:rPr>
          <w:rFonts w:ascii="Times New Roman" w:hAnsi="Times New Roman" w:cs="Times New Roman"/>
          <w:sz w:val="22"/>
          <w:szCs w:val="22"/>
        </w:rPr>
        <w:t>банкротство, ликвидацию или реорганизацию; привлечение к уголовной или административной ответственности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невозможность исполнения обяза</w:t>
      </w:r>
      <w:r w:rsidRPr="0080728B">
        <w:rPr>
          <w:rFonts w:ascii="Times New Roman" w:hAnsi="Times New Roman" w:cs="Times New Roman"/>
          <w:sz w:val="22"/>
          <w:szCs w:val="22"/>
        </w:rPr>
        <w:t>тельств по Договору;</w:t>
      </w:r>
    </w:p>
    <w:p w14:paraId="73D4DFBA" w14:textId="5C30A464" w:rsidR="005E4AA3"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один из участников, акционеров, владеющих более чем 5</w:t>
      </w:r>
      <w:r w:rsidR="007B739D" w:rsidRPr="0080728B">
        <w:rPr>
          <w:rFonts w:ascii="Times New Roman" w:hAnsi="Times New Roman" w:cs="Times New Roman"/>
          <w:sz w:val="22"/>
          <w:szCs w:val="22"/>
        </w:rPr>
        <w:t xml:space="preserve"> (пятью</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процентами</w:t>
      </w:r>
      <w:r w:rsidRPr="0080728B">
        <w:rPr>
          <w:rFonts w:ascii="Times New Roman" w:hAnsi="Times New Roman" w:cs="Times New Roman"/>
          <w:sz w:val="22"/>
          <w:szCs w:val="22"/>
        </w:rPr>
        <w:t xml:space="preserve"> акций</w:t>
      </w:r>
      <w:r w:rsidR="00F47C50" w:rsidRPr="0080728B">
        <w:rPr>
          <w:rFonts w:ascii="Times New Roman" w:hAnsi="Times New Roman" w:cs="Times New Roman"/>
          <w:sz w:val="22"/>
          <w:szCs w:val="22"/>
        </w:rPr>
        <w:t xml:space="preserve"> / </w:t>
      </w:r>
      <w:r w:rsidR="005E4AA3" w:rsidRPr="0080728B">
        <w:rPr>
          <w:rFonts w:ascii="Times New Roman" w:hAnsi="Times New Roman" w:cs="Times New Roman"/>
          <w:sz w:val="22"/>
          <w:szCs w:val="22"/>
        </w:rPr>
        <w:t>долей</w:t>
      </w:r>
      <w:r w:rsidRPr="0080728B">
        <w:rPr>
          <w:rFonts w:ascii="Times New Roman" w:hAnsi="Times New Roman" w:cs="Times New Roman"/>
          <w:sz w:val="22"/>
          <w:szCs w:val="22"/>
        </w:rPr>
        <w:t xml:space="preserve"> в уставном капитале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или Представителей </w:t>
      </w:r>
      <w:r w:rsidR="004C050F" w:rsidRPr="0080728B">
        <w:rPr>
          <w:rFonts w:ascii="Times New Roman" w:hAnsi="Times New Roman" w:cs="Times New Roman"/>
          <w:sz w:val="22"/>
          <w:szCs w:val="22"/>
        </w:rPr>
        <w:t xml:space="preserve"> и / или</w:t>
      </w:r>
      <w:r w:rsidRPr="0080728B">
        <w:rPr>
          <w:rFonts w:ascii="Times New Roman" w:hAnsi="Times New Roman" w:cs="Times New Roman"/>
          <w:sz w:val="22"/>
          <w:szCs w:val="22"/>
        </w:rPr>
        <w:t xml:space="preserve"> иное </w:t>
      </w:r>
      <w:r w:rsidR="005E4AA3" w:rsidRPr="0080728B">
        <w:rPr>
          <w:rFonts w:ascii="Times New Roman" w:hAnsi="Times New Roman" w:cs="Times New Roman"/>
          <w:sz w:val="22"/>
          <w:szCs w:val="22"/>
        </w:rPr>
        <w:t>юридическое или</w:t>
      </w:r>
      <w:r w:rsidRPr="0080728B">
        <w:rPr>
          <w:rFonts w:ascii="Times New Roman" w:hAnsi="Times New Roman" w:cs="Times New Roman"/>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0728B">
        <w:rPr>
          <w:rFonts w:ascii="Times New Roman" w:hAnsi="Times New Roman" w:cs="Times New Roman"/>
          <w:sz w:val="22"/>
          <w:szCs w:val="22"/>
        </w:rPr>
        <w:t xml:space="preserve">либо </w:t>
      </w:r>
      <w:r w:rsidRPr="0080728B">
        <w:rPr>
          <w:rFonts w:ascii="Times New Roman" w:hAnsi="Times New Roman" w:cs="Times New Roman"/>
          <w:sz w:val="22"/>
          <w:szCs w:val="22"/>
        </w:rPr>
        <w:t xml:space="preserve">работником </w:t>
      </w:r>
      <w:r w:rsidR="005E4AA3" w:rsidRPr="0080728B">
        <w:rPr>
          <w:rFonts w:ascii="Times New Roman" w:hAnsi="Times New Roman" w:cs="Times New Roman"/>
          <w:sz w:val="22"/>
          <w:szCs w:val="22"/>
        </w:rPr>
        <w:t xml:space="preserve">какой-либо </w:t>
      </w:r>
      <w:r w:rsidRPr="0080728B">
        <w:rPr>
          <w:rFonts w:ascii="Times New Roman" w:hAnsi="Times New Roman" w:cs="Times New Roman"/>
          <w:sz w:val="22"/>
          <w:szCs w:val="22"/>
        </w:rPr>
        <w:t>компании, в которой Российская Федерация или иное иностранное государство имеет более 50</w:t>
      </w:r>
      <w:r w:rsidR="007B739D" w:rsidRPr="0080728B">
        <w:rPr>
          <w:rFonts w:ascii="Times New Roman" w:hAnsi="Times New Roman" w:cs="Times New Roman"/>
          <w:sz w:val="22"/>
          <w:szCs w:val="22"/>
        </w:rPr>
        <w:t xml:space="preserve"> (пятидесяти</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процентов</w:t>
      </w:r>
      <w:r w:rsidR="005E4AA3" w:rsidRPr="0080728B">
        <w:rPr>
          <w:rFonts w:ascii="Times New Roman" w:hAnsi="Times New Roman" w:cs="Times New Roman"/>
          <w:sz w:val="22"/>
          <w:szCs w:val="22"/>
        </w:rPr>
        <w:t xml:space="preserve"> долей участия;</w:t>
      </w:r>
    </w:p>
    <w:p w14:paraId="4897C912" w14:textId="20104301"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r w:rsidR="001F42C6" w:rsidRPr="0080728B">
        <w:rPr>
          <w:rFonts w:ascii="Times New Roman" w:hAnsi="Times New Roman" w:cs="Times New Roman"/>
          <w:sz w:val="22"/>
          <w:szCs w:val="22"/>
        </w:rPr>
        <w:t>;</w:t>
      </w:r>
    </w:p>
    <w:p w14:paraId="0209A3F7" w14:textId="02A575A5"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отношении </w:t>
      </w:r>
      <w:r w:rsidR="001F42C6" w:rsidRPr="0080728B">
        <w:rPr>
          <w:rFonts w:ascii="Times New Roman" w:hAnsi="Times New Roman" w:cs="Times New Roman"/>
          <w:sz w:val="22"/>
          <w:szCs w:val="22"/>
          <w:lang w:eastAsia="en-US"/>
        </w:rPr>
        <w:t>Д</w:t>
      </w:r>
      <w:r w:rsidRPr="0080728B">
        <w:rPr>
          <w:rFonts w:ascii="Times New Roman" w:hAnsi="Times New Roman" w:cs="Times New Roman"/>
          <w:sz w:val="22"/>
          <w:szCs w:val="22"/>
          <w:lang w:eastAsia="en-US"/>
        </w:rPr>
        <w:t xml:space="preserve">олжностных лиц, Представителей </w:t>
      </w:r>
      <w:r w:rsidR="005E4AA3" w:rsidRPr="0080728B">
        <w:rPr>
          <w:rFonts w:ascii="Times New Roman" w:hAnsi="Times New Roman" w:cs="Times New Roman"/>
          <w:sz w:val="22"/>
          <w:szCs w:val="22"/>
          <w:lang w:eastAsia="en-US"/>
        </w:rPr>
        <w:t>Подрядчика</w:t>
      </w:r>
      <w:r w:rsidR="00E710D3" w:rsidRPr="0080728B">
        <w:rPr>
          <w:rFonts w:ascii="Times New Roman" w:hAnsi="Times New Roman" w:cs="Times New Roman"/>
          <w:sz w:val="22"/>
          <w:szCs w:val="22"/>
          <w:lang w:eastAsia="en-US"/>
        </w:rPr>
        <w:t xml:space="preserve"> </w:t>
      </w:r>
      <w:r w:rsidR="004C050F" w:rsidRPr="0080728B">
        <w:rPr>
          <w:rFonts w:ascii="Times New Roman" w:hAnsi="Times New Roman" w:cs="Times New Roman"/>
          <w:sz w:val="22"/>
          <w:szCs w:val="22"/>
          <w:lang w:eastAsia="en-US"/>
        </w:rPr>
        <w:t xml:space="preserve"> и / или</w:t>
      </w:r>
      <w:r w:rsidR="005E4AA3" w:rsidRPr="0080728B">
        <w:rPr>
          <w:rFonts w:ascii="Times New Roman" w:hAnsi="Times New Roman" w:cs="Times New Roman"/>
          <w:sz w:val="22"/>
          <w:szCs w:val="22"/>
          <w:lang w:eastAsia="en-US"/>
        </w:rPr>
        <w:t xml:space="preserve"> его</w:t>
      </w:r>
      <w:r w:rsidRPr="0080728B">
        <w:rPr>
          <w:rFonts w:ascii="Times New Roman" w:hAnsi="Times New Roman" w:cs="Times New Roman"/>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0728B">
        <w:rPr>
          <w:rFonts w:ascii="Times New Roman" w:hAnsi="Times New Roman" w:cs="Times New Roman"/>
          <w:sz w:val="22"/>
          <w:szCs w:val="22"/>
          <w:lang w:eastAsia="en-US"/>
        </w:rPr>
        <w:t>го</w:t>
      </w:r>
      <w:r w:rsidRPr="0080728B">
        <w:rPr>
          <w:rFonts w:ascii="Times New Roman" w:hAnsi="Times New Roman" w:cs="Times New Roman"/>
          <w:sz w:val="22"/>
          <w:szCs w:val="22"/>
          <w:lang w:eastAsia="en-US"/>
        </w:rPr>
        <w:t xml:space="preserve"> содействия ее осуществлению.</w:t>
      </w:r>
    </w:p>
    <w:p w14:paraId="46E3E7D6" w14:textId="77777777" w:rsidR="004E38EC" w:rsidRPr="0080728B" w:rsidRDefault="004E38E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w:t>
      </w:r>
      <w:r w:rsidR="006857B4" w:rsidRPr="0080728B">
        <w:rPr>
          <w:rFonts w:ascii="Times New Roman" w:hAnsi="Times New Roman" w:cs="Times New Roman"/>
          <w:sz w:val="22"/>
          <w:szCs w:val="22"/>
          <w:lang w:eastAsia="en-US"/>
        </w:rPr>
        <w:t>Задания на проектирование</w:t>
      </w:r>
      <w:r w:rsidRPr="0080728B">
        <w:rPr>
          <w:rFonts w:ascii="Times New Roman" w:hAnsi="Times New Roman" w:cs="Times New Roman"/>
          <w:sz w:val="22"/>
          <w:szCs w:val="22"/>
          <w:lang w:eastAsia="en-US"/>
        </w:rPr>
        <w:t>,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3041E3EC" w14:textId="3C303E2E" w:rsidR="00D4666C" w:rsidRPr="0080728B" w:rsidRDefault="005E4AA3"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Подрядчик</w:t>
      </w:r>
      <w:r w:rsidR="00D4666C" w:rsidRPr="0080728B">
        <w:rPr>
          <w:rFonts w:ascii="Times New Roman" w:hAnsi="Times New Roman" w:cs="Times New Roman"/>
          <w:sz w:val="22"/>
          <w:szCs w:val="22"/>
          <w:lang w:eastAsia="en-US"/>
        </w:rPr>
        <w:t xml:space="preserve"> подтверждает, что ознакомлен с </w:t>
      </w:r>
      <w:r w:rsidRPr="0080728B">
        <w:rPr>
          <w:rFonts w:ascii="Times New Roman" w:hAnsi="Times New Roman" w:cs="Times New Roman"/>
          <w:b/>
          <w:i/>
          <w:color w:val="C00000"/>
          <w:sz w:val="22"/>
          <w:szCs w:val="22"/>
          <w:lang w:eastAsia="en-US"/>
        </w:rPr>
        <w:t>[</w:t>
      </w:r>
      <w:r w:rsidR="00D4666C" w:rsidRPr="0080728B">
        <w:rPr>
          <w:rFonts w:ascii="Times New Roman" w:hAnsi="Times New Roman" w:cs="Times New Roman"/>
          <w:b/>
          <w:i/>
          <w:color w:val="C00000"/>
          <w:sz w:val="22"/>
          <w:szCs w:val="22"/>
          <w:lang w:eastAsia="en-US"/>
        </w:rPr>
        <w:t xml:space="preserve">указать точное название корпоративного документа о Правилах корпоративного поведения и бизнес-этики </w:t>
      </w:r>
      <w:r w:rsidRPr="0080728B">
        <w:rPr>
          <w:rFonts w:ascii="Times New Roman" w:hAnsi="Times New Roman" w:cs="Times New Roman"/>
          <w:b/>
          <w:i/>
          <w:color w:val="C00000"/>
          <w:sz w:val="22"/>
          <w:szCs w:val="22"/>
          <w:lang w:eastAsia="en-US"/>
        </w:rPr>
        <w:t>Заказчика]</w:t>
      </w:r>
      <w:r w:rsidR="008F09E0" w:rsidRPr="0080728B">
        <w:rPr>
          <w:rFonts w:ascii="Times New Roman" w:hAnsi="Times New Roman" w:cs="Times New Roman"/>
          <w:sz w:val="22"/>
          <w:szCs w:val="22"/>
          <w:lang w:eastAsia="en-US"/>
        </w:rPr>
        <w:t xml:space="preserve"> (доступным</w:t>
      </w:r>
      <w:r w:rsidR="00D4666C" w:rsidRPr="0080728B">
        <w:rPr>
          <w:rFonts w:ascii="Times New Roman" w:hAnsi="Times New Roman" w:cs="Times New Roman"/>
          <w:sz w:val="22"/>
          <w:szCs w:val="22"/>
          <w:lang w:eastAsia="en-US"/>
        </w:rPr>
        <w:t xml:space="preserve"> в электронном виде на </w:t>
      </w:r>
      <w:r w:rsidR="008F09E0" w:rsidRPr="0080728B">
        <w:rPr>
          <w:rFonts w:ascii="Times New Roman" w:hAnsi="Times New Roman" w:cs="Times New Roman"/>
          <w:sz w:val="22"/>
          <w:szCs w:val="22"/>
          <w:lang w:eastAsia="en-US"/>
        </w:rPr>
        <w:t>веб-</w:t>
      </w:r>
      <w:r w:rsidR="00D4666C" w:rsidRPr="0080728B">
        <w:rPr>
          <w:rFonts w:ascii="Times New Roman" w:hAnsi="Times New Roman" w:cs="Times New Roman"/>
          <w:sz w:val="22"/>
          <w:szCs w:val="22"/>
          <w:lang w:eastAsia="en-US"/>
        </w:rPr>
        <w:t xml:space="preserve">сайте Заказчика </w:t>
      </w:r>
      <w:r w:rsidR="008F09E0" w:rsidRPr="0080728B">
        <w:rPr>
          <w:rFonts w:ascii="Times New Roman" w:hAnsi="Times New Roman" w:cs="Times New Roman"/>
          <w:sz w:val="22"/>
          <w:szCs w:val="22"/>
          <w:lang w:eastAsia="en-US"/>
        </w:rPr>
        <w:t>[</w:t>
      </w:r>
      <w:hyperlink r:id="rId18" w:history="1"/>
      <w:r w:rsidR="00487FF1" w:rsidRPr="00487FF1">
        <w:rPr>
          <w:rStyle w:val="ad"/>
          <w:rFonts w:ascii="Times New Roman" w:hAnsi="Times New Roman" w:cs="Times New Roman"/>
          <w:sz w:val="22"/>
          <w:szCs w:val="22"/>
        </w:rPr>
        <w:t>https://www.eurosib-td.ru/ru/zakupki-rabot-i-uslug/dokumenty.php</w:t>
      </w:r>
      <w:r w:rsidR="00487FF1" w:rsidRPr="00487FF1">
        <w:rPr>
          <w:rStyle w:val="ad"/>
          <w:rFonts w:ascii="Times New Roman" w:hAnsi="Times New Roman" w:cs="Times New Roman"/>
          <w:color w:val="auto"/>
          <w:sz w:val="22"/>
          <w:szCs w:val="22"/>
        </w:rPr>
        <w:t>]</w:t>
      </w:r>
      <w:r w:rsidR="00D4666C" w:rsidRPr="0080728B">
        <w:rPr>
          <w:rFonts w:ascii="Times New Roman" w:hAnsi="Times New Roman" w:cs="Times New Roman"/>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80728B">
        <w:rPr>
          <w:rFonts w:ascii="Times New Roman" w:hAnsi="Times New Roman" w:cs="Times New Roman"/>
          <w:sz w:val="22"/>
          <w:szCs w:val="22"/>
        </w:rPr>
        <w:t>Подрядчику</w:t>
      </w:r>
      <w:r w:rsidR="00D4666C" w:rsidRPr="0080728B">
        <w:rPr>
          <w:rFonts w:ascii="Times New Roman" w:hAnsi="Times New Roman" w:cs="Times New Roman"/>
          <w:sz w:val="22"/>
          <w:szCs w:val="22"/>
          <w:lang w:eastAsia="en-US"/>
        </w:rPr>
        <w:t>, основные принципы, изложенные в указанных в настоящем пункте документах.</w:t>
      </w:r>
    </w:p>
    <w:p w14:paraId="6AD1A3C8" w14:textId="2C62B691"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80728B">
        <w:rPr>
          <w:rFonts w:ascii="Times New Roman" w:hAnsi="Times New Roman" w:cs="Times New Roman"/>
          <w:sz w:val="22"/>
          <w:szCs w:val="22"/>
        </w:rPr>
        <w:t>ей</w:t>
      </w:r>
      <w:r w:rsidR="00E710D3" w:rsidRPr="0080728B">
        <w:rPr>
          <w:rFonts w:ascii="Times New Roman" w:hAnsi="Times New Roman" w:cs="Times New Roman"/>
          <w:sz w:val="22"/>
          <w:szCs w:val="22"/>
        </w:rPr>
        <w:t xml:space="preserve"> </w:t>
      </w:r>
      <w:r w:rsidR="00E636CE"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предусмотренн</w:t>
      </w:r>
      <w:r w:rsidR="00E636CE" w:rsidRPr="0080728B">
        <w:rPr>
          <w:rFonts w:ascii="Times New Roman" w:hAnsi="Times New Roman" w:cs="Times New Roman"/>
          <w:sz w:val="22"/>
          <w:szCs w:val="22"/>
        </w:rPr>
        <w:t xml:space="preserve">ых в настоящем </w:t>
      </w:r>
      <w:r w:rsidR="00D4666C" w:rsidRPr="0080728B">
        <w:rPr>
          <w:rFonts w:ascii="Times New Roman" w:hAnsi="Times New Roman" w:cs="Times New Roman"/>
          <w:sz w:val="22"/>
          <w:szCs w:val="22"/>
        </w:rPr>
        <w:t>пункте Гарантий и заверений.</w:t>
      </w:r>
    </w:p>
    <w:p w14:paraId="078521B3" w14:textId="77777777" w:rsidR="0012563B" w:rsidRPr="0080728B" w:rsidRDefault="0012563B"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28E45F46" w14:textId="209EDD30" w:rsidR="00D4666C" w:rsidRPr="0080728B" w:rsidRDefault="001E0808"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соблюдение требований законодательства о персональных данных.</w:t>
      </w:r>
    </w:p>
    <w:p w14:paraId="5C27D49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Отказ от найма работников</w:t>
      </w:r>
    </w:p>
    <w:p w14:paraId="7F12E490" w14:textId="77777777" w:rsidR="00D4666C" w:rsidRPr="0080728B" w:rsidRDefault="00D4666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период действия Договора и в течение 3 (трех) лет с даты окончания срока его действия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обязуется не предлагать работникам Заказчика ни в какой форме (в том числе ни устно, ни письменно) заключени</w:t>
      </w:r>
      <w:r w:rsidR="008F09E0" w:rsidRPr="0080728B">
        <w:rPr>
          <w:rFonts w:ascii="Times New Roman" w:hAnsi="Times New Roman" w:cs="Times New Roman"/>
          <w:sz w:val="22"/>
          <w:szCs w:val="22"/>
          <w:lang w:eastAsia="en-US"/>
        </w:rPr>
        <w:t>е</w:t>
      </w:r>
      <w:r w:rsidRPr="0080728B">
        <w:rPr>
          <w:rFonts w:ascii="Times New Roman" w:hAnsi="Times New Roman" w:cs="Times New Roman"/>
          <w:sz w:val="22"/>
          <w:szCs w:val="22"/>
          <w:lang w:eastAsia="en-US"/>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lang w:eastAsia="en-US"/>
        </w:rPr>
        <w:t xml:space="preserve"> / </w:t>
      </w:r>
      <w:r w:rsidRPr="0080728B">
        <w:rPr>
          <w:rFonts w:ascii="Times New Roman" w:hAnsi="Times New Roman" w:cs="Times New Roman"/>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12D76E5D"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гарантирует, что в период действия Договора и в течение 3 (трех) лет с даты окончания срока его действия </w:t>
      </w:r>
      <w:r w:rsidRPr="0080728B">
        <w:rPr>
          <w:rFonts w:ascii="Times New Roman" w:hAnsi="Times New Roman" w:cs="Times New Roman"/>
          <w:sz w:val="22"/>
          <w:szCs w:val="22"/>
        </w:rPr>
        <w:t xml:space="preserve">Третьи </w:t>
      </w:r>
      <w:r w:rsidR="00D4666C" w:rsidRPr="0080728B">
        <w:rPr>
          <w:rFonts w:ascii="Times New Roman" w:hAnsi="Times New Roman" w:cs="Times New Roman"/>
          <w:sz w:val="22"/>
          <w:szCs w:val="22"/>
        </w:rPr>
        <w:t xml:space="preserve">лица, действующие в интересах, с согласия или с ведома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будут предлагать работникам Заказчика ни в какой форме (в том числе</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ни устно, ни письменно) заключени</w:t>
      </w:r>
      <w:r w:rsidR="008F09E0" w:rsidRPr="0080728B">
        <w:rPr>
          <w:rFonts w:ascii="Times New Roman" w:hAnsi="Times New Roman" w:cs="Times New Roman"/>
          <w:sz w:val="22"/>
          <w:szCs w:val="22"/>
        </w:rPr>
        <w:t>е</w:t>
      </w:r>
      <w:r w:rsidR="00D4666C" w:rsidRPr="0080728B">
        <w:rPr>
          <w:rFonts w:ascii="Times New Roman" w:hAnsi="Times New Roman" w:cs="Times New Roman"/>
          <w:sz w:val="22"/>
          <w:szCs w:val="22"/>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511233DB" w14:textId="7100F1AD"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В случае если у Заказчика есть основания полагать, что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 xml:space="preserve">в </w:t>
      </w:r>
      <w:r w:rsidR="00E636CE" w:rsidRPr="0080728B">
        <w:rPr>
          <w:rFonts w:ascii="Times New Roman" w:hAnsi="Times New Roman" w:cs="Times New Roman"/>
          <w:sz w:val="22"/>
          <w:szCs w:val="22"/>
          <w:lang w:eastAsia="en-US"/>
        </w:rPr>
        <w:t>данном</w:t>
      </w:r>
      <w:r w:rsidRPr="0080728B">
        <w:rPr>
          <w:rFonts w:ascii="Times New Roman" w:hAnsi="Times New Roman" w:cs="Times New Roman"/>
          <w:sz w:val="22"/>
          <w:szCs w:val="22"/>
          <w:lang w:eastAsia="en-US"/>
        </w:rPr>
        <w:t xml:space="preserve"> пункте, оказалась нарушена, Заказчик вправе потребовать выплаты штрафа в размере </w:t>
      </w:r>
      <w:r w:rsidR="00E636CE" w:rsidRPr="0080728B">
        <w:rPr>
          <w:rFonts w:ascii="Times New Roman" w:hAnsi="Times New Roman" w:cs="Times New Roman"/>
          <w:sz w:val="22"/>
          <w:szCs w:val="22"/>
          <w:lang w:eastAsia="en-US"/>
        </w:rPr>
        <w:t>[</w:t>
      </w:r>
      <w:r w:rsidR="00F3088C"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 ([</w:t>
      </w:r>
      <w:r w:rsidR="00F3088C"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w:t>
      </w:r>
      <w:r w:rsidR="00E84F4A"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цены Договора в течение 10 (десяти) </w:t>
      </w:r>
      <w:r w:rsidR="00E636CE" w:rsidRPr="0080728B">
        <w:rPr>
          <w:rFonts w:ascii="Times New Roman" w:hAnsi="Times New Roman" w:cs="Times New Roman"/>
          <w:sz w:val="22"/>
          <w:szCs w:val="22"/>
          <w:lang w:eastAsia="en-US"/>
        </w:rPr>
        <w:t>рабочих</w:t>
      </w:r>
      <w:r w:rsidRPr="0080728B">
        <w:rPr>
          <w:rFonts w:ascii="Times New Roman" w:hAnsi="Times New Roman" w:cs="Times New Roman"/>
          <w:sz w:val="22"/>
          <w:szCs w:val="22"/>
          <w:lang w:eastAsia="en-US"/>
        </w:rPr>
        <w:t xml:space="preserve"> дней со дня получения соответствующего требования Заказчика.</w:t>
      </w:r>
    </w:p>
    <w:p w14:paraId="425C3FE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Миграционные требования</w:t>
      </w:r>
    </w:p>
    <w:p w14:paraId="680BAD72" w14:textId="4C446FB6"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Заказчик не оказывает Представителям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како</w:t>
      </w:r>
      <w:r w:rsidR="00E636CE" w:rsidRPr="0080728B">
        <w:rPr>
          <w:rFonts w:ascii="Times New Roman" w:hAnsi="Times New Roman" w:cs="Times New Roman"/>
          <w:sz w:val="22"/>
          <w:szCs w:val="22"/>
        </w:rPr>
        <w:t>го-либо содействия</w:t>
      </w:r>
      <w:r w:rsidRPr="0080728B">
        <w:rPr>
          <w:rFonts w:ascii="Times New Roman" w:hAnsi="Times New Roman" w:cs="Times New Roman"/>
          <w:sz w:val="22"/>
          <w:szCs w:val="22"/>
        </w:rPr>
        <w:t xml:space="preserve"> по организации въезда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выезда на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с территории Российской Федерации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законодательства о въезде и выезде с территории Российской Федерации, о правовом положении иностранных граждан и миграционном</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учете иностранных граждан и лиц без гражданства в Российской Федерации (далее – «</w:t>
      </w:r>
      <w:r w:rsidRPr="0080728B">
        <w:rPr>
          <w:rFonts w:ascii="Times New Roman" w:hAnsi="Times New Roman" w:cs="Times New Roman"/>
          <w:b/>
          <w:sz w:val="22"/>
          <w:szCs w:val="22"/>
        </w:rPr>
        <w:t>Миграционное законодательство</w:t>
      </w:r>
      <w:r w:rsidRPr="0080728B">
        <w:rPr>
          <w:rFonts w:ascii="Times New Roman" w:hAnsi="Times New Roman" w:cs="Times New Roman"/>
          <w:sz w:val="22"/>
          <w:szCs w:val="22"/>
        </w:rPr>
        <w:t>»).</w:t>
      </w:r>
    </w:p>
    <w:p w14:paraId="2309E148" w14:textId="77777777" w:rsidR="00D4666C" w:rsidRPr="0080728B" w:rsidRDefault="00E636CE"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rPr>
        <w:t xml:space="preserve">Подрядчик </w:t>
      </w:r>
      <w:r w:rsidR="00D4666C" w:rsidRPr="0080728B">
        <w:rPr>
          <w:rFonts w:ascii="Times New Roman" w:eastAsia="Calibri" w:hAnsi="Times New Roman" w:cs="Times New Roman"/>
          <w:sz w:val="22"/>
          <w:szCs w:val="22"/>
          <w:lang w:eastAsia="en-US"/>
        </w:rPr>
        <w:t>обязуется:</w:t>
      </w:r>
    </w:p>
    <w:p w14:paraId="4D144C17"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допускать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и Третьих лиц к выполнению </w:t>
      </w:r>
      <w:r w:rsidR="00E636CE" w:rsidRPr="0080728B">
        <w:rPr>
          <w:rFonts w:ascii="Times New Roman" w:hAnsi="Times New Roman" w:cs="Times New Roman"/>
          <w:sz w:val="22"/>
          <w:szCs w:val="22"/>
        </w:rPr>
        <w:t xml:space="preserve">Работ </w:t>
      </w:r>
      <w:r w:rsidRPr="0080728B">
        <w:rPr>
          <w:rFonts w:ascii="Times New Roman" w:hAnsi="Times New Roman" w:cs="Times New Roman"/>
          <w:sz w:val="22"/>
          <w:szCs w:val="22"/>
        </w:rPr>
        <w:t>в соответствии с Миграционным законодательством Р</w:t>
      </w:r>
      <w:r w:rsidR="00E636CE" w:rsidRPr="0080728B">
        <w:rPr>
          <w:rFonts w:ascii="Times New Roman" w:hAnsi="Times New Roman" w:cs="Times New Roman"/>
          <w:sz w:val="22"/>
          <w:szCs w:val="22"/>
        </w:rPr>
        <w:t xml:space="preserve">оссийской </w:t>
      </w:r>
      <w:r w:rsidRPr="0080728B">
        <w:rPr>
          <w:rFonts w:ascii="Times New Roman" w:hAnsi="Times New Roman" w:cs="Times New Roman"/>
          <w:sz w:val="22"/>
          <w:szCs w:val="22"/>
        </w:rPr>
        <w:t>Ф</w:t>
      </w:r>
      <w:r w:rsidR="00E636CE" w:rsidRPr="0080728B">
        <w:rPr>
          <w:rFonts w:ascii="Times New Roman" w:hAnsi="Times New Roman" w:cs="Times New Roman"/>
          <w:sz w:val="22"/>
          <w:szCs w:val="22"/>
        </w:rPr>
        <w:t>едерации</w:t>
      </w:r>
      <w:r w:rsidRPr="0080728B">
        <w:rPr>
          <w:rFonts w:ascii="Times New Roman" w:hAnsi="Times New Roman" w:cs="Times New Roman"/>
          <w:sz w:val="22"/>
          <w:szCs w:val="22"/>
        </w:rPr>
        <w:t>, в том числе, но не ограничиваясь</w:t>
      </w:r>
      <w:r w:rsidR="00E636CE" w:rsidRPr="0080728B">
        <w:rPr>
          <w:rFonts w:ascii="Times New Roman" w:hAnsi="Times New Roman" w:cs="Times New Roman"/>
          <w:sz w:val="22"/>
          <w:szCs w:val="22"/>
        </w:rPr>
        <w:t xml:space="preserve"> этим</w:t>
      </w:r>
      <w:r w:rsidRPr="0080728B">
        <w:rPr>
          <w:rFonts w:ascii="Times New Roman" w:hAnsi="Times New Roman" w:cs="Times New Roman"/>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1EB7EC65"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предоставить Заказчику документы, подтверждающие соблюдение требований Миграционного законодательства</w:t>
      </w:r>
      <w:r w:rsidR="00E636CE" w:rsidRPr="0080728B">
        <w:rPr>
          <w:rFonts w:ascii="Times New Roman" w:hAnsi="Times New Roman" w:cs="Times New Roman"/>
          <w:sz w:val="22"/>
          <w:szCs w:val="22"/>
        </w:rPr>
        <w:t>,</w:t>
      </w:r>
      <w:r w:rsidRPr="0080728B">
        <w:rPr>
          <w:rFonts w:ascii="Times New Roman" w:hAnsi="Times New Roman" w:cs="Times New Roman"/>
          <w:sz w:val="22"/>
          <w:szCs w:val="22"/>
        </w:rPr>
        <w:t xml:space="preserve"> в любое время по требованию Заказчика.</w:t>
      </w:r>
    </w:p>
    <w:p w14:paraId="10F49099" w14:textId="77777777" w:rsidR="00D4666C" w:rsidRPr="0080728B" w:rsidRDefault="00D4666C" w:rsidP="0080728B">
      <w:pPr>
        <w:widowControl w:val="0"/>
        <w:jc w:val="both"/>
        <w:rPr>
          <w:rFonts w:ascii="Times New Roman" w:eastAsia="Calibri" w:hAnsi="Times New Roman" w:cs="Times New Roman"/>
          <w:sz w:val="22"/>
          <w:szCs w:val="22"/>
          <w:lang w:eastAsia="en-US"/>
        </w:rPr>
      </w:pPr>
      <w:r w:rsidRPr="0080728B">
        <w:rPr>
          <w:rFonts w:ascii="Times New Roman" w:eastAsia="Calibri" w:hAnsi="Times New Roman" w:cs="Times New Roman"/>
          <w:sz w:val="22"/>
          <w:szCs w:val="22"/>
          <w:lang w:eastAsia="en-US"/>
        </w:rPr>
        <w:t>Заказчик вправе:</w:t>
      </w:r>
    </w:p>
    <w:p w14:paraId="115BF003"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и Третьих лиц, находящихся на Объектах Заказчика, в любое время;</w:t>
      </w:r>
    </w:p>
    <w:p w14:paraId="0F135FEF"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не допустить или удалить с территории Объектов Заказчика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75541A2E"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отказаться от Договора в одностороннем порядке в случае неоднократного или существенного нарушения </w:t>
      </w:r>
      <w:r w:rsidR="00005F50"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требований настоящего раздела.</w:t>
      </w:r>
    </w:p>
    <w:p w14:paraId="367D460E" w14:textId="77777777" w:rsidR="00D4666C" w:rsidRPr="0080728B" w:rsidRDefault="00005F50"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eastAsia="Calibri" w:hAnsi="Times New Roman" w:cs="Times New Roman"/>
          <w:sz w:val="22"/>
          <w:szCs w:val="22"/>
          <w:lang w:eastAsia="en-US"/>
        </w:rPr>
        <w:t>обязуется:</w:t>
      </w:r>
    </w:p>
    <w:p w14:paraId="7EF55DC6"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уведомить Представителей и Третьих лиц о требованиях и правах Заказчика, установленных настоящим </w:t>
      </w:r>
      <w:r w:rsidR="00E636CE" w:rsidRPr="0080728B">
        <w:rPr>
          <w:rFonts w:ascii="Times New Roman" w:hAnsi="Times New Roman" w:cs="Times New Roman"/>
          <w:sz w:val="22"/>
          <w:szCs w:val="22"/>
        </w:rPr>
        <w:t>пунктом</w:t>
      </w:r>
      <w:r w:rsidRPr="0080728B">
        <w:rPr>
          <w:rFonts w:ascii="Times New Roman" w:hAnsi="Times New Roman" w:cs="Times New Roman"/>
          <w:sz w:val="22"/>
          <w:szCs w:val="22"/>
        </w:rPr>
        <w:t xml:space="preserve">; </w:t>
      </w:r>
    </w:p>
    <w:p w14:paraId="261B7B34"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обеспечить соблюдение Представителями и Третьими лицами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в </w:t>
      </w:r>
      <w:r w:rsidR="003E6761" w:rsidRPr="0080728B">
        <w:rPr>
          <w:rFonts w:ascii="Times New Roman" w:hAnsi="Times New Roman" w:cs="Times New Roman"/>
          <w:sz w:val="22"/>
          <w:szCs w:val="22"/>
        </w:rPr>
        <w:t>том числе</w:t>
      </w:r>
      <w:r w:rsidRPr="0080728B">
        <w:rPr>
          <w:rFonts w:ascii="Times New Roman" w:hAnsi="Times New Roman" w:cs="Times New Roman"/>
          <w:sz w:val="22"/>
          <w:szCs w:val="22"/>
        </w:rPr>
        <w:t xml:space="preserve"> путем включения соответствующих условий в договоры с Третьими лицами.</w:t>
      </w:r>
    </w:p>
    <w:p w14:paraId="0752408D" w14:textId="62A2A383"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xml:space="preserve">, а именно: в случае если Представители или Третьи лица привлечены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уплачивает Заказчику штрафную неустойку в размере 50 (пятьдесят) тысяч рублей по каждому факту нарушений, вне зависимости от числа Представителей</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имеющих разрешений.</w:t>
      </w:r>
    </w:p>
    <w:p w14:paraId="79831FB6"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обязуется возместить Заказчику причиненные неисполнением 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убытки в полном объеме, в том числе упущенную выгоду, сверх неустойки, предусмотренной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убытки в размере административных штрафов, наложенных на Заказчика в связи с нарушением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по результатам проверки </w:t>
      </w:r>
      <w:r w:rsidRPr="0080728B">
        <w:rPr>
          <w:rFonts w:ascii="Times New Roman" w:hAnsi="Times New Roman" w:cs="Times New Roman"/>
          <w:sz w:val="22"/>
          <w:szCs w:val="22"/>
        </w:rPr>
        <w:t>Государственных</w:t>
      </w:r>
      <w:r w:rsidR="00D4666C" w:rsidRPr="0080728B">
        <w:rPr>
          <w:rFonts w:ascii="Times New Roman" w:hAnsi="Times New Roman" w:cs="Times New Roman"/>
          <w:sz w:val="22"/>
          <w:szCs w:val="22"/>
        </w:rPr>
        <w:t xml:space="preserve"> органов.</w:t>
      </w:r>
    </w:p>
    <w:p w14:paraId="366475B0"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Возмещение Заказчику убытков, причиненных неисполнением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не освобождает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от иной ответственности, предусмотренной Договором или применимым законодательством.</w:t>
      </w:r>
    </w:p>
    <w:p w14:paraId="764668C5"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Опубликование информации о Договоре</w:t>
      </w:r>
    </w:p>
    <w:p w14:paraId="39984E3F" w14:textId="09982E4B" w:rsidR="00D4666C" w:rsidRPr="0080728B" w:rsidRDefault="00471725"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расторжении и условиях Договора, без предварительного письменного согласия Заказчика.</w:t>
      </w:r>
    </w:p>
    <w:p w14:paraId="22FE8BAC"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Соответствие продукции, работ (услуг) стандартам качества</w:t>
      </w:r>
    </w:p>
    <w:p w14:paraId="1A411596" w14:textId="77777777"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обеспечивает соответствие выполняемых </w:t>
      </w:r>
      <w:r w:rsidR="00471725" w:rsidRPr="0080728B">
        <w:rPr>
          <w:rFonts w:ascii="Times New Roman" w:hAnsi="Times New Roman" w:cs="Times New Roman"/>
          <w:sz w:val="22"/>
          <w:szCs w:val="22"/>
          <w:lang w:eastAsia="en-US"/>
        </w:rPr>
        <w:t>Работ</w:t>
      </w:r>
      <w:r w:rsidR="00D4666C" w:rsidRPr="0080728B">
        <w:rPr>
          <w:rFonts w:ascii="Times New Roman" w:hAnsi="Times New Roman" w:cs="Times New Roman"/>
          <w:sz w:val="22"/>
          <w:szCs w:val="22"/>
          <w:lang w:eastAsia="en-US"/>
        </w:rPr>
        <w:t xml:space="preserve"> требованиям </w:t>
      </w:r>
      <w:r w:rsidR="006857B4" w:rsidRPr="0080728B">
        <w:rPr>
          <w:rFonts w:ascii="Times New Roman" w:hAnsi="Times New Roman" w:cs="Times New Roman"/>
          <w:sz w:val="22"/>
          <w:szCs w:val="22"/>
          <w:lang w:eastAsia="en-US"/>
        </w:rPr>
        <w:t>Задания на проектирование</w:t>
      </w:r>
      <w:r w:rsidR="006F725E" w:rsidRPr="0080728B">
        <w:rPr>
          <w:rFonts w:ascii="Times New Roman" w:hAnsi="Times New Roman" w:cs="Times New Roman"/>
          <w:sz w:val="22"/>
          <w:szCs w:val="22"/>
          <w:lang w:eastAsia="en-US"/>
        </w:rPr>
        <w:t>, иным условиям Договора</w:t>
      </w:r>
      <w:r w:rsidR="00D4666C" w:rsidRPr="0080728B">
        <w:rPr>
          <w:rFonts w:ascii="Times New Roman" w:hAnsi="Times New Roman" w:cs="Times New Roman"/>
          <w:sz w:val="22"/>
          <w:szCs w:val="22"/>
          <w:lang w:eastAsia="en-US"/>
        </w:rPr>
        <w:t xml:space="preserve">; действующему законодательству и </w:t>
      </w:r>
      <w:r w:rsidR="00471725" w:rsidRPr="0080728B">
        <w:rPr>
          <w:rFonts w:ascii="Times New Roman" w:hAnsi="Times New Roman" w:cs="Times New Roman"/>
          <w:sz w:val="22"/>
          <w:szCs w:val="22"/>
          <w:lang w:eastAsia="en-US"/>
        </w:rPr>
        <w:t>Обязательным техническим правилам</w:t>
      </w:r>
      <w:r w:rsidR="00D4666C" w:rsidRPr="0080728B">
        <w:rPr>
          <w:rFonts w:ascii="Times New Roman" w:hAnsi="Times New Roman" w:cs="Times New Roman"/>
          <w:sz w:val="22"/>
          <w:szCs w:val="22"/>
          <w:lang w:eastAsia="en-US"/>
        </w:rPr>
        <w:t xml:space="preserve"> (в том числе, носящим рекомендательный характер).</w:t>
      </w:r>
    </w:p>
    <w:p w14:paraId="4DE5D5A3"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При этом:</w:t>
      </w:r>
    </w:p>
    <w:p w14:paraId="0541A642" w14:textId="77777777"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наличие прямой ссылки в тексте Договора на любые конкретные нормы действующего законодательства и </w:t>
      </w:r>
      <w:r w:rsidR="00471725" w:rsidRPr="0080728B">
        <w:rPr>
          <w:rFonts w:ascii="Times New Roman" w:hAnsi="Times New Roman" w:cs="Times New Roman"/>
          <w:sz w:val="22"/>
          <w:szCs w:val="22"/>
        </w:rPr>
        <w:t>Обязательных технических правил</w:t>
      </w:r>
      <w:r w:rsidRPr="0080728B">
        <w:rPr>
          <w:rFonts w:ascii="Times New Roman" w:hAnsi="Times New Roman" w:cs="Times New Roman"/>
          <w:sz w:val="22"/>
          <w:szCs w:val="22"/>
        </w:rPr>
        <w:t xml:space="preserve">, не означает исключение ответственности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за обеспечение соответствия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действующему законодательству и </w:t>
      </w:r>
      <w:r w:rsidR="00471725" w:rsidRPr="0080728B">
        <w:rPr>
          <w:rFonts w:ascii="Times New Roman" w:hAnsi="Times New Roman" w:cs="Times New Roman"/>
          <w:sz w:val="22"/>
          <w:szCs w:val="22"/>
        </w:rPr>
        <w:t>Обязательным техническим правилам</w:t>
      </w:r>
      <w:r w:rsidRPr="0080728B">
        <w:rPr>
          <w:rFonts w:ascii="Times New Roman" w:hAnsi="Times New Roman" w:cs="Times New Roman"/>
          <w:sz w:val="22"/>
          <w:szCs w:val="22"/>
        </w:rPr>
        <w:t>, прямо не поименованным в Договоре;</w:t>
      </w:r>
    </w:p>
    <w:p w14:paraId="4293F5DD" w14:textId="60D70500"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изменение действующего законодательства и </w:t>
      </w:r>
      <w:r w:rsidR="00471725" w:rsidRPr="0080728B">
        <w:rPr>
          <w:rFonts w:ascii="Times New Roman" w:hAnsi="Times New Roman" w:cs="Times New Roman"/>
          <w:sz w:val="22"/>
          <w:szCs w:val="22"/>
        </w:rPr>
        <w:t xml:space="preserve">Обязательных технических правил </w:t>
      </w:r>
      <w:r w:rsidRPr="0080728B">
        <w:rPr>
          <w:rFonts w:ascii="Times New Roman" w:hAnsi="Times New Roman" w:cs="Times New Roman"/>
          <w:sz w:val="22"/>
          <w:szCs w:val="22"/>
        </w:rPr>
        <w:t xml:space="preserve">в период исполнения Сторонами Договора является предпринимательским риском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связи с чем, последний обязуется в счет цены Договора внести требуемые изменения в </w:t>
      </w:r>
      <w:r w:rsidR="006F725E" w:rsidRPr="0080728B">
        <w:rPr>
          <w:rFonts w:ascii="Times New Roman" w:hAnsi="Times New Roman" w:cs="Times New Roman"/>
          <w:sz w:val="22"/>
          <w:szCs w:val="22"/>
        </w:rPr>
        <w:t>Результаты</w:t>
      </w:r>
      <w:r w:rsidR="00E710D3" w:rsidRPr="0080728B">
        <w:rPr>
          <w:rFonts w:ascii="Times New Roman" w:hAnsi="Times New Roman" w:cs="Times New Roman"/>
          <w:sz w:val="22"/>
          <w:szCs w:val="22"/>
        </w:rPr>
        <w:t xml:space="preserve"> </w:t>
      </w:r>
      <w:r w:rsidR="006F725E"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а также в любую сопутствующую документацию, требующиеся для законной коммерческой эксплуатации </w:t>
      </w:r>
      <w:r w:rsidR="006F725E" w:rsidRPr="0080728B">
        <w:rPr>
          <w:rFonts w:ascii="Times New Roman" w:hAnsi="Times New Roman" w:cs="Times New Roman"/>
          <w:sz w:val="22"/>
          <w:szCs w:val="22"/>
        </w:rPr>
        <w:t>объекта, созданного на их основе</w:t>
      </w:r>
      <w:r w:rsidR="005E42AC" w:rsidRPr="0080728B">
        <w:rPr>
          <w:rFonts w:ascii="Times New Roman" w:hAnsi="Times New Roman" w:cs="Times New Roman"/>
          <w:sz w:val="22"/>
          <w:szCs w:val="22"/>
        </w:rPr>
        <w:t>.</w:t>
      </w:r>
    </w:p>
    <w:p w14:paraId="414BE87E"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таком случае </w:t>
      </w:r>
      <w:r w:rsidR="00471725" w:rsidRPr="0080728B">
        <w:rPr>
          <w:rFonts w:ascii="Times New Roman" w:hAnsi="Times New Roman" w:cs="Times New Roman"/>
          <w:sz w:val="22"/>
          <w:szCs w:val="22"/>
        </w:rPr>
        <w:t>Подрядчик</w:t>
      </w:r>
      <w:r w:rsidRPr="0080728B">
        <w:rPr>
          <w:rFonts w:ascii="Times New Roman" w:hAnsi="Times New Roman" w:cs="Times New Roman"/>
          <w:sz w:val="22"/>
          <w:szCs w:val="22"/>
        </w:rPr>
        <w:t xml:space="preserve"> обязуется </w:t>
      </w:r>
      <w:r w:rsidR="006F725E" w:rsidRPr="0080728B">
        <w:rPr>
          <w:rFonts w:ascii="Times New Roman" w:hAnsi="Times New Roman" w:cs="Times New Roman"/>
          <w:sz w:val="22"/>
          <w:szCs w:val="22"/>
        </w:rPr>
        <w:t>со своей стороны приложить все усилия для получения положительного заключения Экспертизы</w:t>
      </w:r>
      <w:r w:rsidRPr="0080728B">
        <w:rPr>
          <w:rFonts w:ascii="Times New Roman" w:hAnsi="Times New Roman" w:cs="Times New Roman"/>
          <w:sz w:val="22"/>
          <w:szCs w:val="22"/>
        </w:rPr>
        <w:t>.</w:t>
      </w:r>
    </w:p>
    <w:p w14:paraId="1822EF03" w14:textId="4417DAB3"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За невыполнение требования любого </w:t>
      </w:r>
      <w:r w:rsidR="00471725" w:rsidRPr="0080728B">
        <w:rPr>
          <w:rFonts w:ascii="Times New Roman" w:hAnsi="Times New Roman" w:cs="Times New Roman"/>
          <w:sz w:val="22"/>
          <w:szCs w:val="22"/>
          <w:lang w:eastAsia="en-US"/>
        </w:rPr>
        <w:t>Обязательного технического правила</w:t>
      </w:r>
      <w:r w:rsidRPr="0080728B">
        <w:rPr>
          <w:rFonts w:ascii="Times New Roman" w:hAnsi="Times New Roman" w:cs="Times New Roman"/>
          <w:sz w:val="22"/>
          <w:szCs w:val="22"/>
          <w:lang w:eastAsia="en-US"/>
        </w:rPr>
        <w:t>, прямо поименованного в Договоре в качестве обязательного для</w:t>
      </w:r>
      <w:r w:rsidR="00E710D3" w:rsidRPr="0080728B">
        <w:rPr>
          <w:rFonts w:ascii="Times New Roman" w:hAnsi="Times New Roman" w:cs="Times New Roman"/>
          <w:sz w:val="22"/>
          <w:szCs w:val="22"/>
          <w:lang w:eastAsia="en-US"/>
        </w:rPr>
        <w:t xml:space="preserve"> </w:t>
      </w:r>
      <w:r w:rsidR="00F3088C" w:rsidRPr="0080728B">
        <w:rPr>
          <w:rFonts w:ascii="Times New Roman" w:hAnsi="Times New Roman" w:cs="Times New Roman"/>
          <w:sz w:val="22"/>
          <w:szCs w:val="22"/>
          <w:lang w:eastAsia="en-US"/>
        </w:rPr>
        <w:t>Подрядчика</w:t>
      </w:r>
      <w:r w:rsidRPr="0080728B">
        <w:rPr>
          <w:rFonts w:ascii="Times New Roman" w:hAnsi="Times New Roman" w:cs="Times New Roman"/>
          <w:sz w:val="22"/>
          <w:szCs w:val="22"/>
          <w:lang w:eastAsia="en-US"/>
        </w:rPr>
        <w:t xml:space="preserve">, Заказчик вправе взыскать с </w:t>
      </w:r>
      <w:r w:rsidR="00471725"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штрафную неустойку в размере </w:t>
      </w:r>
      <w:r w:rsidR="00471725"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10</w:t>
      </w:r>
      <w:r w:rsidR="00471725" w:rsidRPr="0080728B">
        <w:rPr>
          <w:rFonts w:ascii="Times New Roman" w:hAnsi="Times New Roman" w:cs="Times New Roman"/>
          <w:sz w:val="22"/>
          <w:szCs w:val="22"/>
          <w:lang w:eastAsia="en-US"/>
        </w:rPr>
        <w:t xml:space="preserve"> (десяти</w:t>
      </w:r>
      <w:r w:rsidR="00E84F4A" w:rsidRPr="0080728B">
        <w:rPr>
          <w:rFonts w:ascii="Times New Roman" w:hAnsi="Times New Roman" w:cs="Times New Roman"/>
          <w:sz w:val="22"/>
          <w:szCs w:val="22"/>
          <w:lang w:eastAsia="en-US"/>
        </w:rPr>
        <w:t>)</w:t>
      </w:r>
      <w:r w:rsidR="00471725"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стоимости </w:t>
      </w:r>
      <w:r w:rsidR="00471725" w:rsidRPr="0080728B">
        <w:rPr>
          <w:rFonts w:ascii="Times New Roman" w:hAnsi="Times New Roman" w:cs="Times New Roman"/>
          <w:sz w:val="22"/>
          <w:szCs w:val="22"/>
          <w:lang w:eastAsia="en-US"/>
        </w:rPr>
        <w:t xml:space="preserve">Работ] </w:t>
      </w:r>
      <w:r w:rsidRPr="0080728B">
        <w:rPr>
          <w:rFonts w:ascii="Times New Roman" w:hAnsi="Times New Roman" w:cs="Times New Roman"/>
          <w:sz w:val="22"/>
          <w:szCs w:val="22"/>
          <w:lang w:eastAsia="en-US"/>
        </w:rPr>
        <w:t xml:space="preserve">за каждый выявленный факт несоответствия выполняемой </w:t>
      </w:r>
      <w:r w:rsidR="00471725" w:rsidRPr="0080728B">
        <w:rPr>
          <w:rFonts w:ascii="Times New Roman" w:hAnsi="Times New Roman" w:cs="Times New Roman"/>
          <w:sz w:val="22"/>
          <w:szCs w:val="22"/>
          <w:lang w:eastAsia="en-US"/>
        </w:rPr>
        <w:t xml:space="preserve">Работы </w:t>
      </w:r>
      <w:r w:rsidRPr="0080728B">
        <w:rPr>
          <w:rFonts w:ascii="Times New Roman" w:hAnsi="Times New Roman" w:cs="Times New Roman"/>
          <w:sz w:val="22"/>
          <w:szCs w:val="22"/>
          <w:lang w:eastAsia="en-US"/>
        </w:rPr>
        <w:t xml:space="preserve">каждому вышеуказанному </w:t>
      </w:r>
      <w:r w:rsidR="00471725" w:rsidRPr="0080728B">
        <w:rPr>
          <w:rFonts w:ascii="Times New Roman" w:hAnsi="Times New Roman" w:cs="Times New Roman"/>
          <w:sz w:val="22"/>
          <w:szCs w:val="22"/>
          <w:lang w:eastAsia="en-US"/>
        </w:rPr>
        <w:t xml:space="preserve">Обязательному техническому правилу </w:t>
      </w:r>
      <w:r w:rsidRPr="0080728B">
        <w:rPr>
          <w:rFonts w:ascii="Times New Roman" w:hAnsi="Times New Roman" w:cs="Times New Roman"/>
          <w:sz w:val="22"/>
          <w:szCs w:val="22"/>
          <w:lang w:eastAsia="en-US"/>
        </w:rPr>
        <w:t xml:space="preserve">в отдельности. </w:t>
      </w:r>
    </w:p>
    <w:p w14:paraId="707C8C35" w14:textId="2E34B20A"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неисполнения (ненадлежащего исполнения) </w:t>
      </w:r>
      <w:r w:rsidR="00471725"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 xml:space="preserve">своих обязанностей Заказчик вправе взыскать с </w:t>
      </w:r>
      <w:r w:rsidR="00471725"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80728B">
        <w:rPr>
          <w:rFonts w:ascii="Times New Roman" w:hAnsi="Times New Roman" w:cs="Times New Roman"/>
          <w:sz w:val="22"/>
          <w:szCs w:val="22"/>
        </w:rPr>
        <w:t>Работы</w:t>
      </w:r>
      <w:r w:rsidRPr="0080728B">
        <w:rPr>
          <w:rFonts w:ascii="Times New Roman" w:hAnsi="Times New Roman" w:cs="Times New Roman"/>
          <w:sz w:val="22"/>
          <w:szCs w:val="22"/>
        </w:rPr>
        <w:t xml:space="preserve">, в любую сопутствующую документацию, требующуюся для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и ее согласовани</w:t>
      </w:r>
      <w:r w:rsidR="00471725" w:rsidRPr="0080728B">
        <w:rPr>
          <w:rFonts w:ascii="Times New Roman" w:hAnsi="Times New Roman" w:cs="Times New Roman"/>
          <w:sz w:val="22"/>
          <w:szCs w:val="22"/>
        </w:rPr>
        <w:t>я</w:t>
      </w:r>
      <w:r w:rsidRPr="0080728B">
        <w:rPr>
          <w:rFonts w:ascii="Times New Roman" w:hAnsi="Times New Roman" w:cs="Times New Roman"/>
          <w:sz w:val="22"/>
          <w:szCs w:val="22"/>
        </w:rPr>
        <w:t xml:space="preserve"> с соответствующими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взысканные с Заказчика штрафные санкции, в </w:t>
      </w:r>
      <w:r w:rsidR="003E6761" w:rsidRPr="0080728B">
        <w:rPr>
          <w:rFonts w:ascii="Times New Roman" w:hAnsi="Times New Roman" w:cs="Times New Roman"/>
          <w:sz w:val="22"/>
          <w:szCs w:val="22"/>
        </w:rPr>
        <w:t>том числе</w:t>
      </w:r>
      <w:r w:rsidR="00E710D3" w:rsidRPr="0080728B">
        <w:rPr>
          <w:rFonts w:ascii="Times New Roman" w:hAnsi="Times New Roman" w:cs="Times New Roman"/>
          <w:sz w:val="22"/>
          <w:szCs w:val="22"/>
        </w:rPr>
        <w:t xml:space="preserve">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на территории </w:t>
      </w:r>
      <w:r w:rsidR="00165087" w:rsidRPr="0080728B">
        <w:rPr>
          <w:rFonts w:ascii="Times New Roman" w:hAnsi="Times New Roman" w:cs="Times New Roman"/>
          <w:bCs/>
          <w:iCs/>
          <w:sz w:val="22"/>
          <w:szCs w:val="22"/>
        </w:rPr>
        <w:t>Российской Федерации</w:t>
      </w:r>
      <w:r w:rsidRPr="0080728B">
        <w:rPr>
          <w:rFonts w:ascii="Times New Roman" w:hAnsi="Times New Roman" w:cs="Times New Roman"/>
          <w:sz w:val="22"/>
          <w:szCs w:val="22"/>
        </w:rPr>
        <w:t>.</w:t>
      </w:r>
    </w:p>
    <w:p w14:paraId="751BCDE7"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Ответственность за нарушение Гарантий и заверений</w:t>
      </w:r>
    </w:p>
    <w:p w14:paraId="46B7127A" w14:textId="77777777" w:rsidR="0012563B" w:rsidRPr="0080728B" w:rsidRDefault="0012563B"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14:paraId="784C9A06" w14:textId="369EE55A"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случае нарушения </w:t>
      </w:r>
      <w:r w:rsidR="00005F50"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настоящих Гарантий и </w:t>
      </w:r>
      <w:r w:rsidR="0068155E" w:rsidRPr="0080728B">
        <w:rPr>
          <w:rFonts w:ascii="Times New Roman" w:hAnsi="Times New Roman" w:cs="Times New Roman"/>
          <w:sz w:val="22"/>
          <w:szCs w:val="22"/>
          <w:lang w:eastAsia="en-US"/>
        </w:rPr>
        <w:t>з</w:t>
      </w:r>
      <w:r w:rsidRPr="0080728B">
        <w:rPr>
          <w:rFonts w:ascii="Times New Roman" w:hAnsi="Times New Roman" w:cs="Times New Roman"/>
          <w:sz w:val="22"/>
          <w:szCs w:val="22"/>
          <w:lang w:eastAsia="en-US"/>
        </w:rPr>
        <w:t xml:space="preserve">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80728B">
        <w:rPr>
          <w:rFonts w:ascii="Times New Roman" w:hAnsi="Times New Roman" w:cs="Times New Roman"/>
          <w:sz w:val="22"/>
          <w:szCs w:val="22"/>
          <w:lang w:eastAsia="en-US"/>
        </w:rPr>
        <w:t xml:space="preserve">Подрядчику </w:t>
      </w:r>
      <w:r w:rsidRPr="0080728B">
        <w:rPr>
          <w:rFonts w:ascii="Times New Roman" w:hAnsi="Times New Roman" w:cs="Times New Roman"/>
          <w:sz w:val="22"/>
          <w:szCs w:val="22"/>
          <w:lang w:eastAsia="en-US"/>
        </w:rPr>
        <w:t xml:space="preserve">убытков, связанных с прекращением Договора. </w:t>
      </w:r>
    </w:p>
    <w:p w14:paraId="2DBDD1DD" w14:textId="08D17E9F"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обязуется возместить Заказчику любые убытки, возникшие вследствие или в связи с нарушением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lang w:eastAsia="en-US"/>
        </w:rPr>
        <w:t xml:space="preserve">настоящих Гарантий и </w:t>
      </w:r>
      <w:r w:rsidR="0068155E" w:rsidRPr="0080728B">
        <w:rPr>
          <w:rFonts w:ascii="Times New Roman" w:hAnsi="Times New Roman" w:cs="Times New Roman"/>
          <w:sz w:val="22"/>
          <w:szCs w:val="22"/>
          <w:lang w:eastAsia="en-US"/>
        </w:rPr>
        <w:t>з</w:t>
      </w:r>
      <w:r w:rsidR="00D4666C" w:rsidRPr="0080728B">
        <w:rPr>
          <w:rFonts w:ascii="Times New Roman" w:hAnsi="Times New Roman" w:cs="Times New Roman"/>
          <w:sz w:val="22"/>
          <w:szCs w:val="22"/>
          <w:lang w:eastAsia="en-US"/>
        </w:rPr>
        <w:t>аверений.</w:t>
      </w:r>
    </w:p>
    <w:p w14:paraId="6628E486" w14:textId="67F353D4"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уведомлен о том, что в случае нарушения настоящих Гарантий и </w:t>
      </w:r>
      <w:r w:rsidR="0068155E" w:rsidRPr="0080728B">
        <w:rPr>
          <w:rFonts w:ascii="Times New Roman" w:hAnsi="Times New Roman" w:cs="Times New Roman"/>
          <w:sz w:val="22"/>
          <w:szCs w:val="22"/>
        </w:rPr>
        <w:t>з</w:t>
      </w:r>
      <w:r w:rsidR="00D4666C" w:rsidRPr="0080728B">
        <w:rPr>
          <w:rFonts w:ascii="Times New Roman" w:hAnsi="Times New Roman" w:cs="Times New Roman"/>
          <w:sz w:val="22"/>
          <w:szCs w:val="22"/>
        </w:rPr>
        <w:t xml:space="preserve">аверений Заказчик вправе отказаться от заключения с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каких-либо договоров в будущем,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отказать в приеме заявки </w:t>
      </w:r>
      <w:r w:rsidRPr="0080728B">
        <w:rPr>
          <w:rFonts w:ascii="Times New Roman" w:hAnsi="Times New Roman" w:cs="Times New Roman"/>
          <w:sz w:val="22"/>
          <w:szCs w:val="22"/>
          <w:lang w:eastAsia="en-US"/>
        </w:rPr>
        <w:t xml:space="preserve">Подрядчика </w:t>
      </w:r>
      <w:r w:rsidR="00D4666C" w:rsidRPr="0080728B">
        <w:rPr>
          <w:rFonts w:ascii="Times New Roman" w:hAnsi="Times New Roman" w:cs="Times New Roman"/>
          <w:sz w:val="22"/>
          <w:szCs w:val="22"/>
        </w:rPr>
        <w:t xml:space="preserve">на участие в закупочных процедурах, проводимых </w:t>
      </w:r>
      <w:r w:rsidRPr="0080728B">
        <w:rPr>
          <w:rFonts w:ascii="Times New Roman" w:hAnsi="Times New Roman" w:cs="Times New Roman"/>
          <w:sz w:val="22"/>
          <w:szCs w:val="22"/>
        </w:rPr>
        <w:t>Заказчиком</w:t>
      </w:r>
      <w:r w:rsidR="00D4666C" w:rsidRPr="0080728B">
        <w:rPr>
          <w:rFonts w:ascii="Times New Roman" w:hAnsi="Times New Roman" w:cs="Times New Roman"/>
          <w:sz w:val="22"/>
          <w:szCs w:val="22"/>
        </w:rPr>
        <w:t>.</w:t>
      </w:r>
    </w:p>
    <w:p w14:paraId="49D3CF55" w14:textId="7CE3E373"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165431" w:rsidRPr="0080728B">
        <w:rPr>
          <w:rFonts w:ascii="Times New Roman" w:hAnsi="Times New Roman" w:cs="Times New Roman"/>
          <w:sz w:val="22"/>
          <w:szCs w:val="22"/>
        </w:rPr>
        <w:t>з</w:t>
      </w:r>
      <w:r w:rsidR="00D4666C" w:rsidRPr="0080728B">
        <w:rPr>
          <w:rFonts w:ascii="Times New Roman" w:hAnsi="Times New Roman" w:cs="Times New Roman"/>
          <w:sz w:val="22"/>
          <w:szCs w:val="22"/>
        </w:rPr>
        <w:t>аверений.</w:t>
      </w:r>
    </w:p>
    <w:p w14:paraId="5DC5C3DF"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подтверждает, что вся информация, предоставленная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 xml:space="preserve">Заказчику в связи с Договором, соответствует действительности, является полной и точной во всех отношениях, и </w:t>
      </w: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0728B">
        <w:rPr>
          <w:rFonts w:ascii="Times New Roman" w:hAnsi="Times New Roman" w:cs="Times New Roman"/>
          <w:sz w:val="22"/>
          <w:szCs w:val="22"/>
          <w:lang w:eastAsia="en-US"/>
        </w:rPr>
        <w:t>Подрядчиком</w:t>
      </w:r>
      <w:r w:rsidR="00D4666C" w:rsidRPr="0080728B">
        <w:rPr>
          <w:rFonts w:ascii="Times New Roman" w:hAnsi="Times New Roman" w:cs="Times New Roman"/>
          <w:sz w:val="22"/>
          <w:szCs w:val="22"/>
        </w:rPr>
        <w:t>.</w:t>
      </w:r>
    </w:p>
    <w:p w14:paraId="06F8339B" w14:textId="676D4A64"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Если в период исполнения обязанностей по Договору какие-либо лицензии, сертификаты и иные разрешения и свидетельства</w:t>
      </w:r>
      <w:r w:rsidR="00E710D3"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будут аннулированы, признаны недействительными или утратят силу по иным основаниям</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 </w:t>
      </w:r>
      <w:r w:rsidRPr="0080728B">
        <w:rPr>
          <w:rFonts w:ascii="Times New Roman" w:hAnsi="Times New Roman" w:cs="Times New Roman"/>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80728B">
        <w:rPr>
          <w:rFonts w:ascii="Times New Roman" w:hAnsi="Times New Roman" w:cs="Times New Roman"/>
          <w:sz w:val="22"/>
          <w:szCs w:val="22"/>
          <w:lang w:eastAsia="en-US"/>
        </w:rPr>
        <w:t>ом</w:t>
      </w:r>
      <w:r w:rsidRPr="0080728B">
        <w:rPr>
          <w:rFonts w:ascii="Times New Roman" w:hAnsi="Times New Roman" w:cs="Times New Roman"/>
          <w:sz w:val="22"/>
          <w:szCs w:val="22"/>
          <w:lang w:eastAsia="en-US"/>
        </w:rPr>
        <w:t xml:space="preserve"> или иным нормативным актом будет установлена необходимость для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получить</w:t>
      </w:r>
      <w:r w:rsidR="00E710D3"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дополнительные лицензии, сертификаты, разрешения, </w:t>
      </w:r>
      <w:r w:rsidR="00005F50" w:rsidRPr="0080728B">
        <w:rPr>
          <w:rFonts w:ascii="Times New Roman" w:hAnsi="Times New Roman" w:cs="Times New Roman"/>
          <w:sz w:val="22"/>
          <w:szCs w:val="22"/>
          <w:lang w:eastAsia="en-US"/>
        </w:rPr>
        <w:t xml:space="preserve">допуски, Подрядчик </w:t>
      </w:r>
      <w:r w:rsidRPr="0080728B">
        <w:rPr>
          <w:rFonts w:ascii="Times New Roman" w:hAnsi="Times New Roman" w:cs="Times New Roman"/>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разрешение</w:t>
      </w:r>
      <w:r w:rsidR="00005F50" w:rsidRPr="0080728B">
        <w:rPr>
          <w:rFonts w:ascii="Times New Roman" w:hAnsi="Times New Roman" w:cs="Times New Roman"/>
          <w:sz w:val="22"/>
          <w:szCs w:val="22"/>
          <w:lang w:eastAsia="en-US"/>
        </w:rPr>
        <w:t xml:space="preserve"> или допуск</w:t>
      </w:r>
      <w:r w:rsidRPr="0080728B">
        <w:rPr>
          <w:rFonts w:ascii="Times New Roman" w:hAnsi="Times New Roman" w:cs="Times New Roman"/>
          <w:sz w:val="22"/>
          <w:szCs w:val="22"/>
          <w:lang w:eastAsia="en-US"/>
        </w:rPr>
        <w:t xml:space="preserve">. Для целей Договора </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лицензией</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считается также членство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в саморегулируемой организации, являющееся основанием для законного исполнения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обязанностей по Договору, частично или в полном объеме.</w:t>
      </w:r>
    </w:p>
    <w:p w14:paraId="7AE082DE" w14:textId="620F659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нарушения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rPr>
        <w:t xml:space="preserve">указанной обязанности, Заказчик вправе взыскать с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 xml:space="preserve">неустойку в </w:t>
      </w:r>
      <w:r w:rsidR="00005F50" w:rsidRPr="0080728B">
        <w:rPr>
          <w:rFonts w:ascii="Times New Roman" w:hAnsi="Times New Roman" w:cs="Times New Roman"/>
          <w:sz w:val="22"/>
          <w:szCs w:val="22"/>
        </w:rPr>
        <w:t>размере</w:t>
      </w:r>
      <w:r w:rsidRPr="0080728B">
        <w:rPr>
          <w:rFonts w:ascii="Times New Roman" w:hAnsi="Times New Roman" w:cs="Times New Roman"/>
          <w:sz w:val="22"/>
          <w:szCs w:val="22"/>
        </w:rPr>
        <w:t xml:space="preserve"> </w:t>
      </w:r>
      <w:r w:rsidR="00005F50" w:rsidRPr="0080728B">
        <w:rPr>
          <w:rFonts w:ascii="Times New Roman" w:hAnsi="Times New Roman" w:cs="Times New Roman"/>
          <w:sz w:val="22"/>
          <w:szCs w:val="22"/>
        </w:rPr>
        <w:t>[</w:t>
      </w:r>
      <w:r w:rsidRPr="0080728B">
        <w:rPr>
          <w:rFonts w:ascii="Times New Roman" w:hAnsi="Times New Roman" w:cs="Times New Roman"/>
          <w:sz w:val="22"/>
          <w:szCs w:val="22"/>
        </w:rPr>
        <w:t xml:space="preserve">10 </w:t>
      </w:r>
      <w:r w:rsidR="00005F50" w:rsidRPr="0080728B">
        <w:rPr>
          <w:rFonts w:ascii="Times New Roman" w:hAnsi="Times New Roman" w:cs="Times New Roman"/>
          <w:sz w:val="22"/>
          <w:szCs w:val="22"/>
        </w:rPr>
        <w:t>(десяти</w:t>
      </w:r>
      <w:r w:rsidR="00E84F4A" w:rsidRPr="0080728B">
        <w:rPr>
          <w:rFonts w:ascii="Times New Roman" w:hAnsi="Times New Roman" w:cs="Times New Roman"/>
          <w:sz w:val="22"/>
          <w:szCs w:val="22"/>
        </w:rPr>
        <w:t>)</w:t>
      </w:r>
      <w:r w:rsidR="00005F50" w:rsidRPr="0080728B">
        <w:rPr>
          <w:rFonts w:ascii="Times New Roman" w:hAnsi="Times New Roman" w:cs="Times New Roman"/>
          <w:sz w:val="22"/>
          <w:szCs w:val="22"/>
        </w:rPr>
        <w:t xml:space="preserve"> процентов </w:t>
      </w:r>
      <w:r w:rsidRPr="0080728B">
        <w:rPr>
          <w:rFonts w:ascii="Times New Roman" w:hAnsi="Times New Roman" w:cs="Times New Roman"/>
          <w:sz w:val="22"/>
          <w:szCs w:val="22"/>
        </w:rPr>
        <w:t xml:space="preserve">от общей </w:t>
      </w:r>
      <w:r w:rsidR="00005F50" w:rsidRPr="0080728B">
        <w:rPr>
          <w:rFonts w:ascii="Times New Roman" w:hAnsi="Times New Roman" w:cs="Times New Roman"/>
          <w:sz w:val="22"/>
          <w:szCs w:val="22"/>
        </w:rPr>
        <w:t>Цены Работ]</w:t>
      </w:r>
      <w:r w:rsidRPr="0080728B">
        <w:rPr>
          <w:rFonts w:ascii="Times New Roman" w:hAnsi="Times New Roman" w:cs="Times New Roman"/>
          <w:sz w:val="22"/>
          <w:szCs w:val="22"/>
        </w:rPr>
        <w:t xml:space="preserve"> по Договору.</w:t>
      </w:r>
    </w:p>
    <w:tbl>
      <w:tblPr>
        <w:tblW w:w="9287" w:type="dxa"/>
        <w:tblInd w:w="108" w:type="dxa"/>
        <w:tblLook w:val="01E0" w:firstRow="1" w:lastRow="1" w:firstColumn="1" w:lastColumn="1" w:noHBand="0" w:noVBand="0"/>
      </w:tblPr>
      <w:tblGrid>
        <w:gridCol w:w="4536"/>
        <w:gridCol w:w="4751"/>
      </w:tblGrid>
      <w:tr w:rsidR="00D4666C" w:rsidRPr="0080728B" w14:paraId="4E5AFB63" w14:textId="77777777" w:rsidTr="00F3088C">
        <w:trPr>
          <w:trHeight w:val="1134"/>
        </w:trPr>
        <w:tc>
          <w:tcPr>
            <w:tcW w:w="4536" w:type="dxa"/>
          </w:tcPr>
          <w:p w14:paraId="744EAF2A" w14:textId="77777777" w:rsidR="00D4666C" w:rsidRPr="0080728B" w:rsidRDefault="00D4666C"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r w:rsidR="008D327F" w:rsidRPr="0080728B">
              <w:rPr>
                <w:rFonts w:ascii="Times New Roman" w:hAnsi="Times New Roman" w:cs="Times New Roman"/>
                <w:b/>
                <w:sz w:val="22"/>
                <w:szCs w:val="22"/>
              </w:rPr>
              <w:t>:</w:t>
            </w:r>
          </w:p>
          <w:p w14:paraId="09A2D180" w14:textId="77777777" w:rsidR="00D4666C" w:rsidRPr="0080728B" w:rsidRDefault="00D4666C" w:rsidP="0080728B">
            <w:pPr>
              <w:widowControl w:val="0"/>
              <w:ind w:left="-567"/>
              <w:jc w:val="both"/>
              <w:rPr>
                <w:rFonts w:ascii="Times New Roman" w:hAnsi="Times New Roman" w:cs="Times New Roman"/>
                <w:b/>
                <w:sz w:val="22"/>
                <w:szCs w:val="22"/>
              </w:rPr>
            </w:pPr>
          </w:p>
          <w:p w14:paraId="464BDCEA" w14:textId="77777777" w:rsidR="00D4666C" w:rsidRPr="0080728B" w:rsidRDefault="00D4666C" w:rsidP="0080728B">
            <w:pPr>
              <w:widowControl w:val="0"/>
              <w:ind w:left="-567"/>
              <w:jc w:val="both"/>
              <w:rPr>
                <w:rFonts w:ascii="Times New Roman" w:hAnsi="Times New Roman" w:cs="Times New Roman"/>
                <w:b/>
                <w:sz w:val="22"/>
                <w:szCs w:val="22"/>
              </w:rPr>
            </w:pPr>
          </w:p>
          <w:p w14:paraId="6766C66F" w14:textId="77777777" w:rsidR="00D4666C" w:rsidRPr="0080728B" w:rsidRDefault="001A59E7"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CD790D3" w14:textId="77777777" w:rsidR="00D4666C" w:rsidRPr="0080728B" w:rsidRDefault="00D4666C"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r w:rsidR="008D327F" w:rsidRPr="0080728B">
              <w:rPr>
                <w:rFonts w:ascii="Times New Roman" w:hAnsi="Times New Roman" w:cs="Times New Roman"/>
                <w:b/>
                <w:sz w:val="22"/>
                <w:szCs w:val="22"/>
              </w:rPr>
              <w:t>:</w:t>
            </w:r>
          </w:p>
          <w:p w14:paraId="24DBDC33" w14:textId="77777777" w:rsidR="00D4666C" w:rsidRPr="0080728B" w:rsidRDefault="00D4666C" w:rsidP="0080728B">
            <w:pPr>
              <w:widowControl w:val="0"/>
              <w:ind w:left="-567"/>
              <w:jc w:val="both"/>
              <w:rPr>
                <w:rFonts w:ascii="Times New Roman" w:hAnsi="Times New Roman" w:cs="Times New Roman"/>
                <w:b/>
                <w:sz w:val="22"/>
                <w:szCs w:val="22"/>
              </w:rPr>
            </w:pPr>
          </w:p>
          <w:p w14:paraId="219B596F" w14:textId="77777777" w:rsidR="008D327F" w:rsidRPr="0080728B" w:rsidRDefault="008D327F" w:rsidP="0080728B">
            <w:pPr>
              <w:widowControl w:val="0"/>
              <w:ind w:left="-567"/>
              <w:jc w:val="both"/>
              <w:rPr>
                <w:rFonts w:ascii="Times New Roman" w:hAnsi="Times New Roman" w:cs="Times New Roman"/>
                <w:b/>
                <w:sz w:val="22"/>
                <w:szCs w:val="22"/>
              </w:rPr>
            </w:pPr>
          </w:p>
          <w:p w14:paraId="5FC2C70C" w14:textId="77777777" w:rsidR="00D4666C" w:rsidRPr="0080728B" w:rsidRDefault="001A59E7"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8C3D60D"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236C1E43" w14:textId="5D01B5C3" w:rsidR="005A3588" w:rsidRDefault="00AE533F" w:rsidP="00033B53">
      <w:pPr>
        <w:pStyle w:val="1"/>
        <w:keepNext w:val="0"/>
        <w:keepLines w:val="0"/>
        <w:widowControl w:val="0"/>
        <w:spacing w:before="0" w:after="120" w:line="264" w:lineRule="auto"/>
        <w:ind w:firstLine="6804"/>
        <w:jc w:val="center"/>
        <w:rPr>
          <w:rFonts w:ascii="Times New Roman" w:eastAsia="Times New Roman" w:hAnsi="Times New Roman" w:cs="Times New Roman"/>
          <w:b/>
          <w:kern w:val="32"/>
          <w:sz w:val="22"/>
          <w:szCs w:val="22"/>
        </w:rPr>
      </w:pPr>
      <w:bookmarkStart w:id="204" w:name="RefSCH7"/>
      <w:bookmarkStart w:id="205" w:name="_Toc504140802"/>
      <w:bookmarkStart w:id="206" w:name="_Ref513221922"/>
      <w:bookmarkStart w:id="207" w:name="_Ref513221966"/>
      <w:bookmarkStart w:id="208" w:name="_Ref513223794"/>
      <w:bookmarkStart w:id="209" w:name="_Ref513223971"/>
      <w:bookmarkStart w:id="210" w:name="_Ref513481846"/>
      <w:bookmarkStart w:id="211" w:name="_Ref513481950"/>
      <w:bookmarkStart w:id="212" w:name="_Ref513482739"/>
      <w:bookmarkStart w:id="213" w:name="_Ref513482749"/>
      <w:bookmarkStart w:id="214" w:name="_Toc518653292"/>
      <w:r w:rsidRPr="0080728B">
        <w:rPr>
          <w:rFonts w:ascii="Times New Roman" w:hAnsi="Times New Roman" w:cs="Times New Roman"/>
          <w:b/>
          <w:i/>
          <w:color w:val="auto"/>
          <w:sz w:val="22"/>
          <w:szCs w:val="22"/>
        </w:rPr>
        <w:t xml:space="preserve">Приложение </w:t>
      </w:r>
      <w:bookmarkStart w:id="215" w:name="RefSCH7_No"/>
      <w:r w:rsidRPr="0080728B">
        <w:rPr>
          <w:rFonts w:ascii="Times New Roman" w:hAnsi="Times New Roman" w:cs="Times New Roman"/>
          <w:b/>
          <w:i/>
          <w:color w:val="auto"/>
          <w:sz w:val="22"/>
          <w:szCs w:val="22"/>
        </w:rPr>
        <w:t>№</w:t>
      </w:r>
      <w:r w:rsidR="003D1A69" w:rsidRPr="0080728B">
        <w:rPr>
          <w:rFonts w:ascii="Times New Roman" w:hAnsi="Times New Roman" w:cs="Times New Roman"/>
          <w:b/>
          <w:i/>
          <w:color w:val="auto"/>
          <w:sz w:val="22"/>
          <w:szCs w:val="22"/>
        </w:rPr>
        <w:t> </w:t>
      </w:r>
      <w:r w:rsidRPr="0080728B">
        <w:rPr>
          <w:rFonts w:ascii="Times New Roman" w:hAnsi="Times New Roman" w:cs="Times New Roman"/>
          <w:b/>
          <w:i/>
          <w:color w:val="auto"/>
          <w:sz w:val="22"/>
          <w:szCs w:val="22"/>
        </w:rPr>
        <w:t>7</w:t>
      </w:r>
      <w:bookmarkEnd w:id="204"/>
      <w:bookmarkEnd w:id="215"/>
      <w:r w:rsidR="0011403A" w:rsidRPr="0080728B">
        <w:rPr>
          <w:rFonts w:ascii="Times New Roman" w:hAnsi="Times New Roman" w:cs="Times New Roman"/>
          <w:b/>
          <w:color w:val="auto"/>
          <w:sz w:val="22"/>
          <w:szCs w:val="22"/>
        </w:rPr>
        <w:br/>
      </w:r>
      <w:bookmarkEnd w:id="205"/>
      <w:bookmarkEnd w:id="206"/>
      <w:bookmarkEnd w:id="207"/>
      <w:bookmarkEnd w:id="208"/>
      <w:bookmarkEnd w:id="209"/>
      <w:bookmarkEnd w:id="210"/>
      <w:bookmarkEnd w:id="211"/>
      <w:bookmarkEnd w:id="212"/>
      <w:bookmarkEnd w:id="213"/>
      <w:bookmarkEnd w:id="214"/>
    </w:p>
    <w:p w14:paraId="05307EC8" w14:textId="62EC6F06" w:rsidR="005A3588" w:rsidRPr="005A3588" w:rsidRDefault="005A3588" w:rsidP="005A3588">
      <w:pPr>
        <w:keepNext/>
        <w:widowControl w:val="0"/>
        <w:spacing w:after="60"/>
        <w:jc w:val="center"/>
        <w:outlineLvl w:val="0"/>
        <w:rPr>
          <w:rFonts w:ascii="Times New Roman" w:eastAsia="Times New Roman" w:hAnsi="Times New Roman" w:cs="Times New Roman"/>
          <w:bCs/>
          <w:kern w:val="32"/>
          <w:sz w:val="28"/>
          <w:szCs w:val="28"/>
        </w:rPr>
      </w:pPr>
      <w:r w:rsidRPr="005A3588">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5A3588">
        <w:rPr>
          <w:rFonts w:ascii="Times New Roman" w:eastAsia="Times New Roman" w:hAnsi="Times New Roman" w:cs="Times New Roman"/>
          <w:b/>
          <w:bCs/>
          <w:kern w:val="32"/>
          <w:sz w:val="22"/>
          <w:szCs w:val="22"/>
        </w:rPr>
        <w:t>, режима допуска и пребывания на территории Объектов Заказчика</w:t>
      </w:r>
    </w:p>
    <w:p w14:paraId="307C6FF6" w14:textId="77777777" w:rsidR="005A3588" w:rsidRPr="005A3588" w:rsidRDefault="005A3588" w:rsidP="005A3588">
      <w:pPr>
        <w:widowControl w:val="0"/>
        <w:spacing w:after="0" w:line="240" w:lineRule="auto"/>
        <w:jc w:val="right"/>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«__</w:t>
      </w:r>
      <w:proofErr w:type="gramStart"/>
      <w:r w:rsidRPr="005A3588">
        <w:rPr>
          <w:rFonts w:ascii="Times New Roman" w:eastAsia="Times New Roman" w:hAnsi="Times New Roman" w:cs="Times New Roman"/>
          <w:b/>
          <w:sz w:val="22"/>
          <w:szCs w:val="22"/>
        </w:rPr>
        <w:t>_»_</w:t>
      </w:r>
      <w:proofErr w:type="gramEnd"/>
      <w:r w:rsidRPr="005A3588">
        <w:rPr>
          <w:rFonts w:ascii="Times New Roman" w:eastAsia="Times New Roman" w:hAnsi="Times New Roman" w:cs="Times New Roman"/>
          <w:b/>
          <w:sz w:val="22"/>
          <w:szCs w:val="22"/>
        </w:rPr>
        <w:t>_______20___ г.</w:t>
      </w:r>
    </w:p>
    <w:p w14:paraId="30DFF7C6" w14:textId="77777777" w:rsidR="005A3588" w:rsidRPr="005A3588" w:rsidRDefault="005A3588" w:rsidP="005A3588">
      <w:pPr>
        <w:widowControl w:val="0"/>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заказчика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«Заказчик»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 (-ей)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одной стороны, и</w:t>
      </w:r>
    </w:p>
    <w:p w14:paraId="1B3144BE" w14:textId="77777777" w:rsidR="005A3588" w:rsidRPr="005A3588" w:rsidRDefault="005A3588" w:rsidP="005A3588">
      <w:pPr>
        <w:widowControl w:val="0"/>
        <w:spacing w:after="0" w:line="240" w:lineRule="auto"/>
        <w:jc w:val="both"/>
        <w:rPr>
          <w:rFonts w:ascii="Times New Roman" w:eastAsia="Times New Roman" w:hAnsi="Times New Roman" w:cs="Times New Roman"/>
          <w:b/>
          <w:spacing w:val="-3"/>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подрядчика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«Подрядчик»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 (-ей)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p>
    <w:p w14:paraId="4C26F062" w14:textId="77777777" w:rsidR="005A3588" w:rsidRPr="005A3588" w:rsidRDefault="005A3588" w:rsidP="005A3588">
      <w:pPr>
        <w:widowControl w:val="0"/>
        <w:spacing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к Договору подряда на выполнение ремонтных работ № [</w:t>
      </w:r>
      <w:r w:rsidRPr="005A3588">
        <w:rPr>
          <w:rFonts w:ascii="Times New Roman" w:eastAsia="Times New Roman" w:hAnsi="Times New Roman" w:cs="Times New Roman"/>
          <w:i/>
          <w:spacing w:val="4"/>
          <w:sz w:val="22"/>
          <w:szCs w:val="22"/>
        </w:rPr>
        <w:t>номер</w:t>
      </w:r>
      <w:r w:rsidRPr="005A3588">
        <w:rPr>
          <w:rFonts w:ascii="Times New Roman" w:eastAsia="Times New Roman" w:hAnsi="Times New Roman" w:cs="Times New Roman"/>
          <w:spacing w:val="4"/>
          <w:sz w:val="22"/>
          <w:szCs w:val="22"/>
        </w:rPr>
        <w:t>] от [</w:t>
      </w:r>
      <w:r w:rsidRPr="005A3588">
        <w:rPr>
          <w:rFonts w:ascii="Times New Roman" w:eastAsia="Times New Roman" w:hAnsi="Times New Roman" w:cs="Times New Roman"/>
          <w:i/>
          <w:spacing w:val="4"/>
          <w:sz w:val="22"/>
          <w:szCs w:val="22"/>
        </w:rPr>
        <w:t>дата</w:t>
      </w:r>
      <w:r w:rsidRPr="005A3588">
        <w:rPr>
          <w:rFonts w:ascii="Times New Roman" w:eastAsia="Times New Roman" w:hAnsi="Times New Roman" w:cs="Times New Roman"/>
          <w:spacing w:val="4"/>
          <w:sz w:val="22"/>
          <w:szCs w:val="22"/>
        </w:rPr>
        <w:t>]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0CE0C4C2"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25E90232"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7706091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труда;</w:t>
      </w:r>
    </w:p>
    <w:p w14:paraId="3D97716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правил противопожарного режима в Российской Федерации, </w:t>
      </w:r>
    </w:p>
    <w:p w14:paraId="75E733B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федеральных норм и правил в области промышленной безопасности;</w:t>
      </w:r>
    </w:p>
    <w:p w14:paraId="41B8F55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окружающей среды;</w:t>
      </w:r>
    </w:p>
    <w:p w14:paraId="6FA9B5A4" w14:textId="77777777" w:rsidR="005A3588" w:rsidRPr="005A3588" w:rsidRDefault="005A3588" w:rsidP="00586626">
      <w:pPr>
        <w:widowControl w:val="0"/>
        <w:tabs>
          <w:tab w:val="left" w:pos="900"/>
        </w:tabs>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5CAA5202"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0D18F344" w14:textId="6882DD8C" w:rsidR="005A3588" w:rsidRPr="005A3588" w:rsidRDefault="005A3588" w:rsidP="00487FF1">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487FF1" w:rsidRPr="00487FF1">
        <w:rPr>
          <w:rFonts w:ascii="Times New Roman" w:eastAsia="Times New Roman" w:hAnsi="Times New Roman" w:cs="Times New Roman"/>
          <w:sz w:val="22"/>
          <w:szCs w:val="22"/>
        </w:rPr>
        <w:t xml:space="preserve"> </w:t>
      </w:r>
      <w:hyperlink r:id="rId19" w:history="1">
        <w:r w:rsidR="00487FF1" w:rsidRPr="00931874">
          <w:rPr>
            <w:rStyle w:val="ad"/>
            <w:rFonts w:ascii="Times New Roman" w:eastAsia="Times New Roman" w:hAnsi="Times New Roman" w:cs="Times New Roman"/>
            <w:sz w:val="22"/>
            <w:szCs w:val="22"/>
            <w:lang w:val="en-US"/>
          </w:rPr>
          <w:t>https</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www</w:t>
        </w:r>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eurosib</w:t>
        </w:r>
        <w:proofErr w:type="spellEnd"/>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td</w:t>
        </w:r>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ru</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ru</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zakupki</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rabot</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i</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uslug</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dokumenty</w:t>
        </w:r>
        <w:proofErr w:type="spellEnd"/>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php</w:t>
        </w:r>
      </w:hyperlink>
      <w:r w:rsidRPr="005A3588">
        <w:rPr>
          <w:rFonts w:ascii="Times New Roman" w:eastAsia="Times New Roman" w:hAnsi="Times New Roman" w:cs="Times New Roman"/>
          <w:b/>
          <w:i/>
          <w:sz w:val="22"/>
          <w:szCs w:val="22"/>
        </w:rPr>
        <w:t>.</w:t>
      </w:r>
    </w:p>
    <w:p w14:paraId="113937B2" w14:textId="77777777" w:rsidR="005A3588" w:rsidRPr="005A3588" w:rsidRDefault="005A3588" w:rsidP="00586626">
      <w:pPr>
        <w:widowControl w:val="0"/>
        <w:tabs>
          <w:tab w:val="num" w:pos="180"/>
          <w:tab w:val="left" w:pos="1080"/>
        </w:tabs>
        <w:spacing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5B1A5FC9"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2D7F54D9" w14:textId="5F5EB8A2" w:rsidR="00002507" w:rsidRDefault="005A3588" w:rsidP="00C16B79">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002507">
        <w:rPr>
          <w:rFonts w:ascii="Times New Roman" w:eastAsia="Times New Roman" w:hAnsi="Times New Roman" w:cs="Times New Roman"/>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6208B593" w14:textId="42D3212B" w:rsidR="00002507" w:rsidRPr="00810DE4" w:rsidRDefault="00002507" w:rsidP="00002507">
      <w:pPr>
        <w:pStyle w:val="afc"/>
        <w:widowControl w:val="0"/>
        <w:numPr>
          <w:ilvl w:val="1"/>
          <w:numId w:val="20"/>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810DE4">
        <w:rPr>
          <w:rFonts w:ascii="Times New Roman" w:hAnsi="Times New Roman" w:cs="Times New Roman"/>
          <w:sz w:val="22"/>
          <w:szCs w:val="22"/>
        </w:rPr>
        <w:t>Подрядчика должен иметь:</w:t>
      </w:r>
    </w:p>
    <w:p w14:paraId="032AB4D4" w14:textId="77777777" w:rsidR="00002507" w:rsidRPr="00810DE4" w:rsidRDefault="00002507" w:rsidP="00002507">
      <w:pPr>
        <w:pStyle w:val="afc"/>
        <w:widowControl w:val="0"/>
        <w:numPr>
          <w:ilvl w:val="0"/>
          <w:numId w:val="43"/>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810DE4">
        <w:rPr>
          <w:rFonts w:ascii="Times New Roman" w:hAnsi="Times New Roman" w:cs="Times New Roman"/>
          <w:sz w:val="22"/>
          <w:szCs w:val="22"/>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1867D620" w14:textId="77777777" w:rsidR="00002507" w:rsidRPr="00810DE4" w:rsidRDefault="00002507" w:rsidP="00002507">
      <w:pPr>
        <w:pStyle w:val="afc"/>
        <w:widowControl w:val="0"/>
        <w:numPr>
          <w:ilvl w:val="0"/>
          <w:numId w:val="43"/>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810DE4">
        <w:rPr>
          <w:rFonts w:ascii="Times New Roman" w:hAnsi="Times New Roman" w:cs="Times New Roman"/>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3BB9555C" w14:textId="2DB2554E" w:rsidR="005A3588" w:rsidRPr="00810DE4" w:rsidRDefault="005A3588" w:rsidP="00C16B79">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00C8FE0" w14:textId="77777777" w:rsidR="005A3588" w:rsidRPr="00810DE4"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0CF85BF8" w14:textId="77777777" w:rsidR="005A3588" w:rsidRPr="00810DE4"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810DE4">
        <w:rPr>
          <w:rFonts w:ascii="Times New Roman" w:eastAsia="Times New Roman" w:hAnsi="Times New Roman" w:cs="Times New Roman"/>
          <w:b/>
          <w:sz w:val="22"/>
          <w:szCs w:val="22"/>
        </w:rPr>
        <w:t xml:space="preserve">Основные требования в области охраны труда, охраны окружающей среды, промышленной и пожарной безопасности </w:t>
      </w:r>
    </w:p>
    <w:p w14:paraId="2EECF989" w14:textId="77777777" w:rsidR="005A3588" w:rsidRPr="00810DE4"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810DE4">
        <w:rPr>
          <w:rFonts w:ascii="Times New Roman" w:eastAsia="Times New Roman" w:hAnsi="Times New Roman" w:cs="Times New Roman"/>
          <w:sz w:val="22"/>
          <w:szCs w:val="22"/>
        </w:rPr>
        <w:t>стропальные</w:t>
      </w:r>
      <w:proofErr w:type="spellEnd"/>
      <w:r w:rsidRPr="00810DE4">
        <w:rPr>
          <w:rFonts w:ascii="Times New Roman" w:eastAsia="Times New Roman" w:hAnsi="Times New Roman" w:cs="Times New Roman"/>
          <w:sz w:val="22"/>
          <w:szCs w:val="22"/>
        </w:rPr>
        <w:t xml:space="preserve"> и иные работы).</w:t>
      </w:r>
    </w:p>
    <w:p w14:paraId="542DB856" w14:textId="77777777" w:rsidR="005A3588" w:rsidRPr="00810DE4"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Субподрядчиком.</w:t>
      </w:r>
    </w:p>
    <w:p w14:paraId="7905A497" w14:textId="77777777" w:rsidR="005A3588" w:rsidRPr="00810DE4"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8881D87" w14:textId="77777777" w:rsidR="005A3588" w:rsidRPr="00810DE4"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48E1BACE" w14:textId="77777777" w:rsidR="005A3588" w:rsidRPr="00810DE4"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Перед началом производства Работ Подрядчик обязан согласовать с Заказчиком:</w:t>
      </w:r>
    </w:p>
    <w:p w14:paraId="16C846DB"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1C53071E"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 xml:space="preserve"> схемы разрешенных проездов по территории;</w:t>
      </w:r>
    </w:p>
    <w:p w14:paraId="3844CF48"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 xml:space="preserve"> схемы подземных коммуникаций (в случае пролегания их в зоне производства Работ);</w:t>
      </w:r>
    </w:p>
    <w:p w14:paraId="42D0DEA3"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 xml:space="preserve"> необходимость и способы прокладки временных коммуникаций;</w:t>
      </w:r>
    </w:p>
    <w:p w14:paraId="61F9F91E"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 xml:space="preserve"> необходимые средства индивидуальной защиты;</w:t>
      </w:r>
    </w:p>
    <w:p w14:paraId="4DD6CEF0"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 xml:space="preserve"> порядок действий в случае аварийных и нештатных ситуаций.</w:t>
      </w:r>
    </w:p>
    <w:p w14:paraId="44CD9B43" w14:textId="4DED502A" w:rsidR="005A3588" w:rsidRPr="00810DE4"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Персонал Подрядчика и Субподрядной организации до начала Работ должен пройти медицинский осмотр и не име</w:t>
      </w:r>
      <w:r w:rsidR="00692DE9" w:rsidRPr="00810DE4">
        <w:rPr>
          <w:rFonts w:ascii="Times New Roman" w:eastAsia="Times New Roman" w:hAnsi="Times New Roman" w:cs="Times New Roman"/>
          <w:sz w:val="22"/>
          <w:szCs w:val="22"/>
        </w:rPr>
        <w:t>ть медицинских противопоказаний,</w:t>
      </w:r>
      <w:r w:rsidR="00692DE9" w:rsidRPr="00810DE4">
        <w:rPr>
          <w:sz w:val="22"/>
          <w:szCs w:val="22"/>
        </w:rPr>
        <w:t xml:space="preserve"> </w:t>
      </w:r>
      <w:r w:rsidR="00692DE9" w:rsidRPr="00810DE4">
        <w:rPr>
          <w:rFonts w:ascii="Times New Roman" w:hAnsi="Times New Roman" w:cs="Times New Roman"/>
          <w:sz w:val="22"/>
          <w:szCs w:val="22"/>
        </w:rPr>
        <w:t>что должно быть подтверждено актами медицинского осмотра с допуском к выполнению определенного вида работ</w:t>
      </w:r>
      <w:r w:rsidRPr="00810DE4">
        <w:rPr>
          <w:rFonts w:ascii="Times New Roman" w:eastAsia="Times New Roman" w:hAnsi="Times New Roman" w:cs="Times New Roman"/>
          <w:sz w:val="22"/>
          <w:szCs w:val="22"/>
        </w:rPr>
        <w:t xml:space="preserve"> </w:t>
      </w:r>
    </w:p>
    <w:p w14:paraId="1ECA3D85" w14:textId="77777777" w:rsidR="005A3588" w:rsidRPr="00810DE4"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4FA6EB89" w14:textId="77777777" w:rsidR="005A3588" w:rsidRPr="00810DE4"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51A6C6E7"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w:t>
      </w:r>
      <w:r w:rsidRPr="005A3588">
        <w:rPr>
          <w:rFonts w:ascii="Times New Roman" w:eastAsia="Times New Roman" w:hAnsi="Times New Roman" w:cs="Times New Roman"/>
          <w:sz w:val="22"/>
          <w:szCs w:val="22"/>
        </w:rPr>
        <w:t xml:space="preserve">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0629677C"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D73B22C"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5A872FAE"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F3CFD0E" w14:textId="77777777" w:rsidR="005A3588" w:rsidRPr="005A3588"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охране труда.</w:t>
      </w:r>
    </w:p>
    <w:p w14:paraId="31C4C992"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575A474"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6D32DBB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работе работников с признаками алкогольного, наркотического или токсического опьянения;</w:t>
      </w:r>
    </w:p>
    <w:p w14:paraId="5324ED8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4ABA18D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материально-технические ценности без соответствующего разрешения;</w:t>
      </w:r>
    </w:p>
    <w:p w14:paraId="6058733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3C48967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47C02CE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3286F76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отвлекать работников Заказчика во время проведения ими производственных работ;</w:t>
      </w:r>
    </w:p>
    <w:p w14:paraId="7ECD01D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пользоваться оборудованием и механизмами Заказчика без согласования с ним;</w:t>
      </w:r>
    </w:p>
    <w:p w14:paraId="19CC07B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434FFDD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накапливать любые виды отходов вне отведенных мест;</w:t>
      </w:r>
    </w:p>
    <w:p w14:paraId="6ECB356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совместно накапливать твердые коммунальные отходы, промышленные отходы и металлолом, в любых сочетаниях;</w:t>
      </w:r>
    </w:p>
    <w:p w14:paraId="04CD28C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DA3461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0BC3F536"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7A2D5D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CF2359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32FE498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6056B26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сжигание любых видов отходов на территории Заказчика;</w:t>
      </w:r>
    </w:p>
    <w:p w14:paraId="7907F44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сброс и слив отходов в системы канализации, на грунт;</w:t>
      </w:r>
    </w:p>
    <w:p w14:paraId="4132811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емкости с горюче-смазочными материалами, красками и растворителями на почве без поддонов;</w:t>
      </w:r>
    </w:p>
    <w:p w14:paraId="498E0AA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нефтепродукты в резервуарах без маркировки, с открытыми крышками;</w:t>
      </w:r>
    </w:p>
    <w:p w14:paraId="693C236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утечки потребляемых видов энергоресурсов;</w:t>
      </w:r>
    </w:p>
    <w:p w14:paraId="4326113C"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6701233" w14:textId="77777777" w:rsidR="005A3588" w:rsidRPr="00810DE4"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810DE4">
        <w:rPr>
          <w:rFonts w:ascii="Times New Roman" w:eastAsia="Times New Roman" w:hAnsi="Times New Roman" w:cs="Times New Roman"/>
          <w:b/>
          <w:sz w:val="22"/>
          <w:szCs w:val="22"/>
        </w:rPr>
        <w:t xml:space="preserve">Отдельные требования </w:t>
      </w:r>
    </w:p>
    <w:p w14:paraId="3476FB7B" w14:textId="77777777" w:rsidR="005A3588" w:rsidRPr="00810DE4"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Средства индивидуальной защиты, транспорт:</w:t>
      </w:r>
    </w:p>
    <w:p w14:paraId="539A6610" w14:textId="689AC8AE" w:rsidR="005A3588" w:rsidRPr="00810DE4"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w:t>
      </w:r>
      <w:r w:rsidR="00C574AD" w:rsidRPr="00810DE4">
        <w:rPr>
          <w:rFonts w:ascii="Times New Roman" w:eastAsia="Times New Roman" w:hAnsi="Times New Roman" w:cs="Times New Roman"/>
          <w:sz w:val="22"/>
          <w:szCs w:val="22"/>
        </w:rPr>
        <w:t xml:space="preserve"> отраслевыми нормами выдачи СИЗ, </w:t>
      </w:r>
      <w:r w:rsidR="00C574AD" w:rsidRPr="00810DE4">
        <w:rPr>
          <w:rFonts w:ascii="Times New Roman" w:hAnsi="Times New Roman" w:cs="Times New Roman"/>
          <w:sz w:val="22"/>
          <w:szCs w:val="22"/>
        </w:rPr>
        <w:t>включая требования в части профессий, что должно быть подтверждено карточками выдачи СИЗ работникам.</w:t>
      </w:r>
    </w:p>
    <w:p w14:paraId="654A5F7C" w14:textId="77777777" w:rsidR="005A3588" w:rsidRPr="00810DE4"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Работники Подрядчика должны обязательно применять застегнутые подбородочным ремнем защитные каски:</w:t>
      </w:r>
    </w:p>
    <w:p w14:paraId="713DF28F"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08F41F8"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при выполнении грузоподъёмных работ и при перемещении грузов;</w:t>
      </w:r>
    </w:p>
    <w:p w14:paraId="42E2C832"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при строительных работах;</w:t>
      </w:r>
    </w:p>
    <w:p w14:paraId="1126FECF"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при работе в зонах, обозначенных табличками «Обязательное ношение каски»;</w:t>
      </w:r>
    </w:p>
    <w:p w14:paraId="2009FA1B"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при работе в зоне возможного контакта головы с электропроводкой;</w:t>
      </w:r>
    </w:p>
    <w:p w14:paraId="39CCAC69"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в зоне опасности контакта головы с низко расположенными элементами конструкций.</w:t>
      </w:r>
    </w:p>
    <w:p w14:paraId="7BFF005F" w14:textId="77777777" w:rsidR="005A3588" w:rsidRPr="00810DE4" w:rsidRDefault="005A3588" w:rsidP="00586626">
      <w:pPr>
        <w:widowControl w:val="0"/>
        <w:tabs>
          <w:tab w:val="left" w:pos="900"/>
        </w:tabs>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00BE409D" w14:textId="77777777" w:rsidR="005A3588" w:rsidRPr="00810DE4"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Работники Подрядчика должны обязательно применять защитные очки или щитки:</w:t>
      </w:r>
    </w:p>
    <w:p w14:paraId="1DC18381"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при работе с ручным инструментом ударного действия;</w:t>
      </w:r>
    </w:p>
    <w:p w14:paraId="23DEB5BF"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при работе с электрифицированным и пневматическим абразивным инструментом;</w:t>
      </w:r>
    </w:p>
    <w:p w14:paraId="31EF231D"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при электро- и газосварочных работах.</w:t>
      </w:r>
    </w:p>
    <w:p w14:paraId="3E22CCA4" w14:textId="77777777" w:rsidR="005A3588" w:rsidRPr="00810DE4"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8117B24" w14:textId="77777777" w:rsidR="005A3588" w:rsidRPr="00810DE4"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Все транспортные средства Подрядчика, используемые при проведении Работ, должны быть оборудованы следующим:</w:t>
      </w:r>
    </w:p>
    <w:p w14:paraId="31AE0838"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ремнями безопасности для водителя и всех пассажиров (если это предусмотрено заводом-изготовителем);</w:t>
      </w:r>
    </w:p>
    <w:p w14:paraId="7C7E14A5"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аптечкой первой помощи;</w:t>
      </w:r>
    </w:p>
    <w:p w14:paraId="0BEB0903"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огнетушителем;</w:t>
      </w:r>
    </w:p>
    <w:p w14:paraId="52C5705C"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системами автоматики, блокировок, сигнализации (если это предусмотрено соответствующими нормативно-правовыми актами);</w:t>
      </w:r>
    </w:p>
    <w:p w14:paraId="7B746311"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знаком аварийной остановки;</w:t>
      </w:r>
    </w:p>
    <w:p w14:paraId="3B0987B9"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противооткатными башмаками;</w:t>
      </w:r>
    </w:p>
    <w:p w14:paraId="77A8AA7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искрогасителями (на территориях взрывопожароопасных объектов Заказчика);</w:t>
      </w:r>
    </w:p>
    <w:p w14:paraId="1CA12E91"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должен обеспечить:</w:t>
      </w:r>
    </w:p>
    <w:p w14:paraId="6E842A2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обучение и достаточную квалификацию водителей транспортных средств;</w:t>
      </w:r>
    </w:p>
    <w:p w14:paraId="5F51B37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проведение регулярных техосмотров транспортных средств;</w:t>
      </w:r>
    </w:p>
    <w:p w14:paraId="5C5FD1E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использование и применение транспортных средств по их назначению;</w:t>
      </w:r>
    </w:p>
    <w:p w14:paraId="6304385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соблюдение внутриобъектового скоростного режима, установленного Заказчиком;</w:t>
      </w:r>
    </w:p>
    <w:p w14:paraId="33F1A4D7"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движение и стоянку транспортных средств согласно разметке и дорожным знакам на территории Заказчика.</w:t>
      </w:r>
    </w:p>
    <w:p w14:paraId="584D9A08"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341AFB26"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организовать предрейсовый медицинский осмотр водителей;</w:t>
      </w:r>
    </w:p>
    <w:p w14:paraId="0A21BD4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организовать осмотры транспортных средств перед выездом на линию перед началом работ.</w:t>
      </w:r>
    </w:p>
    <w:p w14:paraId="4B66B916"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3ED76399"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6814BFE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F13845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AC8117C"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85397D7"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19F4EC1F" w14:textId="3FB6E086" w:rsid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полностью исключить факты несанкционированного обращения с источниками ионизирующего излучения,</w:t>
      </w:r>
      <w:r w:rsidR="00EC142F">
        <w:rPr>
          <w:rFonts w:ascii="Times New Roman" w:eastAsia="Times New Roman" w:hAnsi="Times New Roman" w:cs="Times New Roman"/>
          <w:sz w:val="22"/>
          <w:szCs w:val="22"/>
        </w:rPr>
        <w:t xml:space="preserve"> в том числе вышедшими из строя;</w:t>
      </w:r>
    </w:p>
    <w:p w14:paraId="65D04201" w14:textId="3C1B78F9" w:rsidR="00EC142F" w:rsidRPr="00EC142F" w:rsidRDefault="00EC142F"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EC142F">
        <w:rPr>
          <w:rFonts w:ascii="Times New Roman" w:hAnsi="Times New Roman" w:cs="Times New Roman"/>
          <w:sz w:val="22"/>
          <w:szCs w:val="22"/>
          <w:highlight w:val="cyan"/>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r w:rsidR="007D0BF1">
        <w:rPr>
          <w:rFonts w:ascii="Times New Roman" w:hAnsi="Times New Roman" w:cs="Times New Roman"/>
          <w:sz w:val="22"/>
          <w:szCs w:val="22"/>
        </w:rPr>
        <w:t>.</w:t>
      </w:r>
    </w:p>
    <w:p w14:paraId="64133302"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F98B415"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Осведомленность</w:t>
      </w:r>
    </w:p>
    <w:p w14:paraId="30417A19"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5AF5DD35" w14:textId="7D25C6ED" w:rsidR="005A3588" w:rsidRPr="005A3588" w:rsidRDefault="005A3588" w:rsidP="00487FF1">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0" w:history="1">
        <w:r w:rsidR="00487FF1" w:rsidRPr="00487FF1">
          <w:rPr>
            <w:rFonts w:ascii="Times New Roman" w:eastAsia="Times New Roman" w:hAnsi="Times New Roman" w:cs="Times New Roman"/>
            <w:b/>
            <w:i/>
            <w:color w:val="0000FF"/>
            <w:sz w:val="22"/>
            <w:szCs w:val="22"/>
            <w:u w:val="single"/>
            <w:lang w:eastAsia="en-US"/>
          </w:rPr>
          <w:t>https://www.eurosib-td.ru/ru/zakupki-rabot-i-uslug/dokumenty.php</w:t>
        </w:r>
        <w:r w:rsidRPr="005A3588">
          <w:rPr>
            <w:rFonts w:ascii="Times New Roman" w:eastAsia="Times New Roman" w:hAnsi="Times New Roman" w:cs="Times New Roman"/>
            <w:b/>
            <w:i/>
            <w:color w:val="0000FF"/>
            <w:sz w:val="22"/>
            <w:szCs w:val="22"/>
            <w:u w:val="single"/>
            <w:lang w:eastAsia="en-US"/>
          </w:rPr>
          <w:t>l</w:t>
        </w:r>
      </w:hyperlink>
      <w:r w:rsidRPr="005A3588">
        <w:rPr>
          <w:rFonts w:ascii="Times New Roman" w:eastAsia="Times New Roman" w:hAnsi="Times New Roman" w:cs="Times New Roman"/>
          <w:b/>
          <w:i/>
          <w:sz w:val="22"/>
          <w:szCs w:val="22"/>
        </w:rPr>
        <w:t>.</w:t>
      </w:r>
    </w:p>
    <w:p w14:paraId="25342913"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D188A2E"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1179DD1B"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взаимодействия Заказчика и Подрядчика</w:t>
      </w:r>
    </w:p>
    <w:p w14:paraId="0B2418D9"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02D9ED9D"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D7D5D06" w14:textId="77777777" w:rsidR="005A3588" w:rsidRPr="0041703F"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Ответственность Подрядчика</w:t>
      </w:r>
    </w:p>
    <w:p w14:paraId="4D66A9D7" w14:textId="77777777" w:rsidR="005A3588" w:rsidRPr="0041703F"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768E74D8" w14:textId="77777777" w:rsidR="005A3588" w:rsidRPr="0041703F"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52257735" w14:textId="77777777" w:rsidR="005A3588" w:rsidRPr="0041703F"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025B0619" w14:textId="77777777" w:rsidR="005A3588" w:rsidRPr="005A3588" w:rsidRDefault="005A3588" w:rsidP="005A3588">
      <w:pPr>
        <w:widowControl w:val="0"/>
        <w:numPr>
          <w:ilvl w:val="1"/>
          <w:numId w:val="19"/>
        </w:numPr>
        <w:tabs>
          <w:tab w:val="left" w:pos="1134"/>
        </w:tabs>
        <w:autoSpaceDE w:val="0"/>
        <w:autoSpaceDN w:val="0"/>
        <w:adjustRightInd w:val="0"/>
        <w:spacing w:after="0" w:line="240" w:lineRule="auto"/>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w:t>
      </w:r>
      <w:r w:rsidRPr="005A3588">
        <w:rPr>
          <w:rFonts w:ascii="Times New Roman" w:eastAsia="Times New Roman" w:hAnsi="Times New Roman" w:cs="Times New Roman"/>
          <w:sz w:val="22"/>
          <w:szCs w:val="22"/>
        </w:rPr>
        <w:t>, экологической, пожарной и иной безопасности и ответственность за их нарушение)</w:t>
      </w:r>
    </w:p>
    <w:p w14:paraId="79059863"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6B40DB8"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7F3113"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3E8A689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5EDB35A8"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AA64ED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6.10. Заказчик вправе потребовать оплату штрафа от Подрядчика за каждый случай нарушения. </w:t>
      </w:r>
    </w:p>
    <w:p w14:paraId="792B5BA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6815CC"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bookmarkStart w:id="216" w:name="RefSCH7_1"/>
    </w:p>
    <w:p w14:paraId="2718FDF7" w14:textId="77777777" w:rsidR="005A3588" w:rsidRPr="005A3588" w:rsidRDefault="005A3588" w:rsidP="005A3588">
      <w:pPr>
        <w:suppressAutoHyphens/>
        <w:autoSpaceDE w:val="0"/>
        <w:spacing w:before="120" w:line="240" w:lineRule="auto"/>
        <w:outlineLvl w:val="0"/>
        <w:rPr>
          <w:rFonts w:ascii="Times New Roman" w:eastAsia="Times New Roman" w:hAnsi="Times New Roman" w:cs="Times New Roman"/>
          <w:b/>
          <w:sz w:val="22"/>
          <w:szCs w:val="22"/>
          <w:lang w:eastAsia="ar-SA"/>
        </w:rPr>
      </w:pPr>
    </w:p>
    <w:p w14:paraId="04D3B1D1" w14:textId="77777777" w:rsidR="005A3588" w:rsidRPr="005A3588" w:rsidRDefault="005A3588" w:rsidP="005A3588">
      <w:pPr>
        <w:numPr>
          <w:ilvl w:val="0"/>
          <w:numId w:val="19"/>
        </w:numPr>
        <w:suppressAutoHyphens/>
        <w:autoSpaceDE w:val="0"/>
        <w:spacing w:before="120" w:after="0" w:line="240" w:lineRule="auto"/>
        <w:ind w:left="502"/>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16"/>
      <w:r w:rsidRPr="005A3588">
        <w:rPr>
          <w:rFonts w:ascii="Times New Roman" w:eastAsia="Times New Roman" w:hAnsi="Times New Roman" w:cs="Times New Roman"/>
          <w:b/>
          <w:sz w:val="22"/>
          <w:szCs w:val="22"/>
          <w:lang w:eastAsia="ar-SA"/>
        </w:rPr>
        <w:t>.</w:t>
      </w:r>
    </w:p>
    <w:p w14:paraId="48596489" w14:textId="77777777" w:rsidR="005A3588" w:rsidRPr="005A3588" w:rsidRDefault="005A3588" w:rsidP="005A3588">
      <w:pPr>
        <w:tabs>
          <w:tab w:val="left" w:pos="284"/>
        </w:tabs>
        <w:spacing w:before="120" w:after="0" w:line="240" w:lineRule="auto"/>
        <w:ind w:left="4395" w:right="141"/>
        <w:jc w:val="center"/>
        <w:rPr>
          <w:rFonts w:ascii="Times New Roman" w:eastAsia="Times New Roman" w:hAnsi="Times New Roman" w:cs="Times New Roman"/>
          <w:b/>
          <w:sz w:val="22"/>
          <w:szCs w:val="22"/>
        </w:rPr>
      </w:pPr>
    </w:p>
    <w:p w14:paraId="2872ABCB" w14:textId="77777777" w:rsidR="005A3588" w:rsidRPr="005A3588" w:rsidRDefault="005A3588" w:rsidP="005A3588">
      <w:pPr>
        <w:numPr>
          <w:ilvl w:val="1"/>
          <w:numId w:val="38"/>
        </w:numPr>
        <w:spacing w:before="120" w:after="0" w:line="240" w:lineRule="auto"/>
        <w:ind w:right="141"/>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Перечень нарушений и штрафов за нарушение правил охраны труда, промышленной, экологической и пожарной безопасности</w:t>
      </w:r>
    </w:p>
    <w:p w14:paraId="52356449" w14:textId="77777777" w:rsidR="005A3588" w:rsidRPr="005A3588" w:rsidRDefault="005A3588" w:rsidP="005A3588">
      <w:pPr>
        <w:spacing w:before="120" w:after="0" w:line="240" w:lineRule="auto"/>
        <w:rPr>
          <w:rFonts w:ascii="Times New Roman" w:eastAsia="Times New Roman" w:hAnsi="Times New Roman" w:cs="Times New Roman"/>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5A3588" w:rsidRPr="005A3588" w14:paraId="0CA069B0" w14:textId="77777777" w:rsidTr="005A3588">
        <w:tc>
          <w:tcPr>
            <w:tcW w:w="267" w:type="pct"/>
            <w:vMerge w:val="restart"/>
            <w:vAlign w:val="center"/>
          </w:tcPr>
          <w:p w14:paraId="655520AE"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restart"/>
            <w:vAlign w:val="center"/>
          </w:tcPr>
          <w:p w14:paraId="0DD39D17"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rPr>
            </w:pPr>
            <w:r w:rsidRPr="00363750">
              <w:rPr>
                <w:rFonts w:ascii="Times New Roman" w:eastAsia="Times New Roman" w:hAnsi="Times New Roman" w:cs="Times New Roman"/>
                <w:b/>
                <w:sz w:val="16"/>
                <w:szCs w:val="16"/>
                <w:lang w:val="x-none"/>
              </w:rPr>
              <w:t>Вид нарушения</w:t>
            </w:r>
            <w:r w:rsidRPr="00363750">
              <w:rPr>
                <w:rFonts w:ascii="Times New Roman" w:eastAsia="Times New Roman" w:hAnsi="Times New Roman" w:cs="Times New Roman"/>
                <w:b/>
                <w:sz w:val="16"/>
                <w:szCs w:val="16"/>
              </w:rPr>
              <w:t>*</w:t>
            </w:r>
          </w:p>
        </w:tc>
        <w:tc>
          <w:tcPr>
            <w:tcW w:w="2616" w:type="pct"/>
            <w:gridSpan w:val="2"/>
            <w:vAlign w:val="center"/>
          </w:tcPr>
          <w:p w14:paraId="0A3E21B9"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Мера ответственности</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штрафная санкция</w:t>
            </w:r>
          </w:p>
        </w:tc>
      </w:tr>
      <w:tr w:rsidR="005A3588" w:rsidRPr="005A3588" w14:paraId="6FA23D7F" w14:textId="77777777" w:rsidTr="005A3588">
        <w:tc>
          <w:tcPr>
            <w:tcW w:w="267" w:type="pct"/>
            <w:vMerge/>
            <w:vAlign w:val="center"/>
          </w:tcPr>
          <w:p w14:paraId="01033040"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ign w:val="center"/>
          </w:tcPr>
          <w:p w14:paraId="725EBA46"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p>
        </w:tc>
        <w:tc>
          <w:tcPr>
            <w:tcW w:w="509" w:type="pct"/>
            <w:vAlign w:val="center"/>
          </w:tcPr>
          <w:p w14:paraId="371D0405"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Штраф</w:t>
            </w:r>
          </w:p>
          <w:p w14:paraId="6F300B1B"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(тыс. руб.)</w:t>
            </w:r>
          </w:p>
        </w:tc>
        <w:tc>
          <w:tcPr>
            <w:tcW w:w="2107" w:type="pct"/>
            <w:vAlign w:val="center"/>
          </w:tcPr>
          <w:p w14:paraId="2126FC1A"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Дополнительная санкция</w:t>
            </w:r>
          </w:p>
        </w:tc>
      </w:tr>
      <w:tr w:rsidR="005A3588" w:rsidRPr="005A3588" w14:paraId="179BCD36" w14:textId="77777777" w:rsidTr="005A3588">
        <w:tc>
          <w:tcPr>
            <w:tcW w:w="267" w:type="pct"/>
          </w:tcPr>
          <w:p w14:paraId="3E1E18F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17" w:name="_Ref499613233"/>
          </w:p>
        </w:tc>
        <w:bookmarkEnd w:id="217"/>
        <w:tc>
          <w:tcPr>
            <w:tcW w:w="2117" w:type="pct"/>
          </w:tcPr>
          <w:p w14:paraId="23B1727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980D67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0EB02C2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Отстранение от работы, удаление исполнителей с места производства работ.</w:t>
            </w:r>
          </w:p>
        </w:tc>
      </w:tr>
      <w:tr w:rsidR="005A3588" w:rsidRPr="005A3588" w14:paraId="19D4493F" w14:textId="77777777" w:rsidTr="005A3588">
        <w:tc>
          <w:tcPr>
            <w:tcW w:w="267" w:type="pct"/>
          </w:tcPr>
          <w:p w14:paraId="4F1C44B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A841D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Отсутствие у работников документов, подтверждающих их аттестаци</w:t>
            </w:r>
            <w:r w:rsidRPr="00363750">
              <w:rPr>
                <w:rFonts w:ascii="Times New Roman" w:eastAsia="Times New Roman" w:hAnsi="Times New Roman" w:cs="Times New Roman"/>
                <w:sz w:val="16"/>
                <w:szCs w:val="16"/>
              </w:rPr>
              <w:t>ю</w:t>
            </w:r>
            <w:r w:rsidRPr="00363750">
              <w:rPr>
                <w:rFonts w:ascii="Times New Roman" w:eastAsia="Times New Roman" w:hAnsi="Times New Roman" w:cs="Times New Roman"/>
                <w:sz w:val="16"/>
                <w:szCs w:val="16"/>
                <w:lang w:val="x-none"/>
              </w:rPr>
              <w:t xml:space="preserve">, квалификацию, прохождение </w:t>
            </w:r>
            <w:r w:rsidRPr="00363750">
              <w:rPr>
                <w:rFonts w:ascii="Times New Roman" w:eastAsia="Times New Roman" w:hAnsi="Times New Roman" w:cs="Times New Roman"/>
                <w:sz w:val="16"/>
                <w:szCs w:val="16"/>
              </w:rPr>
              <w:t xml:space="preserve">вводного инструктажа, инструктажа на рабочем месте (первичного / повторного / целевого), </w:t>
            </w:r>
            <w:r w:rsidRPr="00363750">
              <w:rPr>
                <w:rFonts w:ascii="Times New Roman" w:eastAsia="Times New Roman" w:hAnsi="Times New Roman" w:cs="Times New Roman"/>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9670AD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117D1B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с территории объекта (блокирование пропуска нарушителя(-ей)).</w:t>
            </w:r>
          </w:p>
        </w:tc>
      </w:tr>
      <w:tr w:rsidR="005A3588" w:rsidRPr="005A3588" w14:paraId="0F4B60AA" w14:textId="77777777" w:rsidTr="005A3588">
        <w:tc>
          <w:tcPr>
            <w:tcW w:w="267" w:type="pct"/>
          </w:tcPr>
          <w:p w14:paraId="000AB67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072FD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4CC292C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F85138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0DA58245" w14:textId="77777777" w:rsidTr="005A3588">
        <w:tc>
          <w:tcPr>
            <w:tcW w:w="267" w:type="pct"/>
          </w:tcPr>
          <w:p w14:paraId="59C810D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B3A824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при работе на высоте.</w:t>
            </w:r>
          </w:p>
        </w:tc>
        <w:tc>
          <w:tcPr>
            <w:tcW w:w="509" w:type="pct"/>
          </w:tcPr>
          <w:p w14:paraId="3EA417B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82F679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5B8781F2" w14:textId="77777777" w:rsidTr="005A3588">
        <w:tc>
          <w:tcPr>
            <w:tcW w:w="267" w:type="pct"/>
          </w:tcPr>
          <w:p w14:paraId="21833AF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bottom w:val="single" w:sz="4" w:space="0" w:color="auto"/>
            </w:tcBorders>
          </w:tcPr>
          <w:p w14:paraId="42796AB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7000B01"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50</w:t>
            </w:r>
          </w:p>
        </w:tc>
        <w:tc>
          <w:tcPr>
            <w:tcW w:w="2107" w:type="pct"/>
            <w:tcBorders>
              <w:bottom w:val="single" w:sz="4" w:space="0" w:color="auto"/>
            </w:tcBorders>
          </w:tcPr>
          <w:p w14:paraId="67B310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9856175" w14:textId="77777777" w:rsidTr="005A3588">
        <w:tc>
          <w:tcPr>
            <w:tcW w:w="267" w:type="pct"/>
            <w:vMerge w:val="restart"/>
          </w:tcPr>
          <w:p w14:paraId="789109A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right w:val="nil"/>
            </w:tcBorders>
          </w:tcPr>
          <w:p w14:paraId="6F2C960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Неприменение или несоответствующее применение средств индивидуальной защиты и спецодежды</w:t>
            </w:r>
            <w:r w:rsidRPr="00363750">
              <w:rPr>
                <w:rFonts w:ascii="Times New Roman" w:eastAsia="Times New Roman" w:hAnsi="Times New Roman" w:cs="Times New Roman"/>
                <w:sz w:val="16"/>
                <w:szCs w:val="16"/>
              </w:rPr>
              <w:t>:</w:t>
            </w:r>
          </w:p>
        </w:tc>
        <w:tc>
          <w:tcPr>
            <w:tcW w:w="509" w:type="pct"/>
            <w:tcBorders>
              <w:left w:val="nil"/>
              <w:right w:val="nil"/>
            </w:tcBorders>
          </w:tcPr>
          <w:p w14:paraId="1C853BB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p>
        </w:tc>
        <w:tc>
          <w:tcPr>
            <w:tcW w:w="2107" w:type="pct"/>
            <w:tcBorders>
              <w:left w:val="nil"/>
            </w:tcBorders>
          </w:tcPr>
          <w:p w14:paraId="3E5121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p>
        </w:tc>
      </w:tr>
      <w:tr w:rsidR="005A3588" w:rsidRPr="005A3588" w14:paraId="17D6BC9A" w14:textId="77777777" w:rsidTr="005A3588">
        <w:tc>
          <w:tcPr>
            <w:tcW w:w="267" w:type="pct"/>
            <w:vMerge/>
          </w:tcPr>
          <w:p w14:paraId="1CF89228"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070BDB6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средств защиты от падения с высоты</w:t>
            </w:r>
            <w:r w:rsidRPr="00363750">
              <w:rPr>
                <w:rFonts w:ascii="Times New Roman" w:eastAsia="Times New Roman" w:hAnsi="Times New Roman" w:cs="Times New Roman"/>
                <w:sz w:val="16"/>
                <w:szCs w:val="16"/>
              </w:rPr>
              <w:t>;</w:t>
            </w:r>
          </w:p>
        </w:tc>
        <w:tc>
          <w:tcPr>
            <w:tcW w:w="509" w:type="pct"/>
          </w:tcPr>
          <w:p w14:paraId="6CECD43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495F4A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3DCBCEF9" w14:textId="77777777" w:rsidTr="005A3588">
        <w:trPr>
          <w:trHeight w:val="542"/>
        </w:trPr>
        <w:tc>
          <w:tcPr>
            <w:tcW w:w="267" w:type="pct"/>
            <w:vMerge/>
          </w:tcPr>
          <w:p w14:paraId="240E19F1"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4C05FCA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других средств индивидуальной защиты</w:t>
            </w:r>
            <w:r w:rsidRPr="00363750">
              <w:rPr>
                <w:rFonts w:ascii="Times New Roman" w:eastAsia="Times New Roman" w:hAnsi="Times New Roman" w:cs="Times New Roman"/>
                <w:sz w:val="16"/>
                <w:szCs w:val="16"/>
              </w:rPr>
              <w:t>.</w:t>
            </w:r>
          </w:p>
        </w:tc>
        <w:tc>
          <w:tcPr>
            <w:tcW w:w="509" w:type="pct"/>
          </w:tcPr>
          <w:p w14:paraId="1CBA852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3A933E5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46DC6DC5" w14:textId="77777777" w:rsidTr="005A3588">
        <w:tc>
          <w:tcPr>
            <w:tcW w:w="267" w:type="pct"/>
          </w:tcPr>
          <w:p w14:paraId="4ECFFCD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C23FB3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B69DD94"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176633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60A69BA8" w14:textId="77777777" w:rsidTr="005A3588">
        <w:tc>
          <w:tcPr>
            <w:tcW w:w="267" w:type="pct"/>
          </w:tcPr>
          <w:p w14:paraId="116C05AC"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822488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w:t>
            </w:r>
            <w:r w:rsidRPr="00363750">
              <w:rPr>
                <w:rFonts w:ascii="Times New Roman" w:eastAsia="Times New Roman" w:hAnsi="Times New Roman" w:cs="Times New Roman"/>
                <w:sz w:val="16"/>
                <w:szCs w:val="16"/>
              </w:rPr>
              <w:t>эксплуатации электроустановок</w:t>
            </w:r>
            <w:r w:rsidRPr="00363750">
              <w:rPr>
                <w:rFonts w:ascii="Times New Roman" w:eastAsia="Times New Roman" w:hAnsi="Times New Roman" w:cs="Times New Roman"/>
                <w:sz w:val="16"/>
                <w:szCs w:val="16"/>
                <w:lang w:val="x-none"/>
              </w:rPr>
              <w:t>.</w:t>
            </w:r>
          </w:p>
        </w:tc>
        <w:tc>
          <w:tcPr>
            <w:tcW w:w="509" w:type="pct"/>
          </w:tcPr>
          <w:p w14:paraId="5646952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CD5C9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18BCC270" w14:textId="77777777" w:rsidTr="005A3588">
        <w:tc>
          <w:tcPr>
            <w:tcW w:w="267" w:type="pct"/>
          </w:tcPr>
          <w:p w14:paraId="72AE63A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73205E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проведении огневых работ (электросварочных, </w:t>
            </w:r>
            <w:proofErr w:type="spellStart"/>
            <w:r w:rsidRPr="00363750">
              <w:rPr>
                <w:rFonts w:ascii="Times New Roman" w:eastAsia="Times New Roman" w:hAnsi="Times New Roman" w:cs="Times New Roman"/>
                <w:sz w:val="16"/>
                <w:szCs w:val="16"/>
                <w:lang w:val="x-none"/>
              </w:rPr>
              <w:t>газорезательных</w:t>
            </w:r>
            <w:proofErr w:type="spellEnd"/>
            <w:r w:rsidRPr="00363750">
              <w:rPr>
                <w:rFonts w:ascii="Times New Roman" w:eastAsia="Times New Roman" w:hAnsi="Times New Roman" w:cs="Times New Roman"/>
                <w:sz w:val="16"/>
                <w:szCs w:val="16"/>
                <w:lang w:val="x-none"/>
              </w:rPr>
              <w:t>, паяльных, УШМ).</w:t>
            </w:r>
          </w:p>
        </w:tc>
        <w:tc>
          <w:tcPr>
            <w:tcW w:w="509" w:type="pct"/>
          </w:tcPr>
          <w:p w14:paraId="4518B7F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057860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B29FBE2" w14:textId="77777777" w:rsidTr="005A3588">
        <w:tc>
          <w:tcPr>
            <w:tcW w:w="267" w:type="pct"/>
          </w:tcPr>
          <w:p w14:paraId="1C7BEFA6"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18" w:name="_Ref496878534"/>
          </w:p>
        </w:tc>
        <w:bookmarkEnd w:id="218"/>
        <w:tc>
          <w:tcPr>
            <w:tcW w:w="2117" w:type="pct"/>
          </w:tcPr>
          <w:p w14:paraId="59A5662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394DD95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A9898C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0E69F9D4" w14:textId="77777777" w:rsidTr="005A3588">
        <w:tc>
          <w:tcPr>
            <w:tcW w:w="267" w:type="pct"/>
          </w:tcPr>
          <w:p w14:paraId="24B0F507"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3B4E4E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Несоответствующее складирование </w:t>
            </w:r>
            <w:r w:rsidRPr="00363750">
              <w:rPr>
                <w:rFonts w:ascii="Times New Roman" w:eastAsia="Times New Roman" w:hAnsi="Times New Roman" w:cs="Times New Roman"/>
                <w:sz w:val="16"/>
                <w:szCs w:val="16"/>
              </w:rPr>
              <w:t>м</w:t>
            </w:r>
            <w:proofErr w:type="spellStart"/>
            <w:r w:rsidRPr="00363750">
              <w:rPr>
                <w:rFonts w:ascii="Times New Roman" w:eastAsia="Times New Roman" w:hAnsi="Times New Roman" w:cs="Times New Roman"/>
                <w:sz w:val="16"/>
                <w:szCs w:val="16"/>
                <w:lang w:val="x-none"/>
              </w:rPr>
              <w:t>атериалов</w:t>
            </w:r>
            <w:proofErr w:type="spellEnd"/>
            <w:r w:rsidRPr="00363750">
              <w:rPr>
                <w:rFonts w:ascii="Times New Roman" w:eastAsia="Times New Roman" w:hAnsi="Times New Roman" w:cs="Times New Roman"/>
                <w:sz w:val="16"/>
                <w:szCs w:val="16"/>
                <w:lang w:val="x-none"/>
              </w:rPr>
              <w:t>.</w:t>
            </w:r>
          </w:p>
        </w:tc>
        <w:tc>
          <w:tcPr>
            <w:tcW w:w="509" w:type="pct"/>
          </w:tcPr>
          <w:p w14:paraId="3DBE908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52BBEC6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Остановка работ.</w:t>
            </w:r>
          </w:p>
        </w:tc>
      </w:tr>
      <w:tr w:rsidR="005A3588" w:rsidRPr="005A3588" w14:paraId="412359BB" w14:textId="77777777" w:rsidTr="005A3588">
        <w:tc>
          <w:tcPr>
            <w:tcW w:w="267" w:type="pct"/>
          </w:tcPr>
          <w:p w14:paraId="12A1E08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72F82D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Несоответствующая организация</w:t>
            </w:r>
            <w:r w:rsidRPr="00363750">
              <w:rPr>
                <w:rFonts w:ascii="Times New Roman" w:eastAsia="Times New Roman" w:hAnsi="Times New Roman" w:cs="Times New Roman"/>
                <w:sz w:val="16"/>
                <w:szCs w:val="16"/>
              </w:rPr>
              <w:t>, содержание</w:t>
            </w:r>
            <w:r w:rsidRPr="00363750">
              <w:rPr>
                <w:rFonts w:ascii="Times New Roman" w:eastAsia="Times New Roman" w:hAnsi="Times New Roman" w:cs="Times New Roman"/>
                <w:sz w:val="16"/>
                <w:szCs w:val="16"/>
                <w:lang w:val="x-none"/>
              </w:rPr>
              <w:t xml:space="preserve"> рабочего места, </w:t>
            </w:r>
            <w:r w:rsidRPr="00363750">
              <w:rPr>
                <w:rFonts w:ascii="Times New Roman" w:eastAsia="Times New Roman" w:hAnsi="Times New Roman" w:cs="Times New Roman"/>
                <w:sz w:val="16"/>
                <w:szCs w:val="16"/>
              </w:rPr>
              <w:t xml:space="preserve">территории, </w:t>
            </w:r>
            <w:r w:rsidRPr="00363750">
              <w:rPr>
                <w:rFonts w:ascii="Times New Roman" w:eastAsia="Times New Roman" w:hAnsi="Times New Roman" w:cs="Times New Roman"/>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363750">
              <w:rPr>
                <w:rFonts w:ascii="Times New Roman" w:eastAsia="Times New Roman" w:hAnsi="Times New Roman" w:cs="Times New Roman"/>
                <w:sz w:val="16"/>
                <w:szCs w:val="16"/>
              </w:rPr>
              <w:t>, захламление рабочих мест и т.п</w:t>
            </w:r>
            <w:r w:rsidRPr="00363750">
              <w:rPr>
                <w:rFonts w:ascii="Times New Roman" w:eastAsia="Times New Roman" w:hAnsi="Times New Roman" w:cs="Times New Roman"/>
                <w:sz w:val="16"/>
                <w:szCs w:val="16"/>
                <w:lang w:val="x-none"/>
              </w:rPr>
              <w:t xml:space="preserve"> и т.д.). </w:t>
            </w:r>
          </w:p>
        </w:tc>
        <w:tc>
          <w:tcPr>
            <w:tcW w:w="509" w:type="pct"/>
          </w:tcPr>
          <w:p w14:paraId="24BA7B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21291BF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1192ECF5" w14:textId="77777777" w:rsidTr="005A3588">
        <w:tc>
          <w:tcPr>
            <w:tcW w:w="267" w:type="pct"/>
          </w:tcPr>
          <w:p w14:paraId="043623D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C09BED5"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lang w:val="x-none"/>
              </w:rPr>
              <w:t>Нарушение требований действующего законодательства в области обращения с отходами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63750">
              <w:rPr>
                <w:rFonts w:ascii="Times New Roman" w:eastAsia="Times New Roman" w:hAnsi="Times New Roman" w:cs="Times New Roman"/>
                <w:sz w:val="16"/>
                <w:szCs w:val="16"/>
              </w:rPr>
              <w:t>.</w:t>
            </w:r>
          </w:p>
        </w:tc>
        <w:tc>
          <w:tcPr>
            <w:tcW w:w="509" w:type="pct"/>
          </w:tcPr>
          <w:p w14:paraId="0CEAAF0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224A25A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32E325EA" w14:textId="77777777" w:rsidTr="005A3588">
        <w:tc>
          <w:tcPr>
            <w:tcW w:w="267" w:type="pct"/>
          </w:tcPr>
          <w:p w14:paraId="4C99277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A8B6C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пожарной безопасности.</w:t>
            </w:r>
          </w:p>
        </w:tc>
        <w:tc>
          <w:tcPr>
            <w:tcW w:w="509" w:type="pct"/>
          </w:tcPr>
          <w:p w14:paraId="41D4F30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17C26A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C7188EA" w14:textId="77777777" w:rsidTr="005A3588">
        <w:tc>
          <w:tcPr>
            <w:tcW w:w="267" w:type="pct"/>
          </w:tcPr>
          <w:p w14:paraId="4F324EA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8007C4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электробезопасности.</w:t>
            </w:r>
          </w:p>
        </w:tc>
        <w:tc>
          <w:tcPr>
            <w:tcW w:w="509" w:type="pct"/>
          </w:tcPr>
          <w:p w14:paraId="25AC127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54E6B2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F347209" w14:textId="77777777" w:rsidTr="005A3588">
        <w:tc>
          <w:tcPr>
            <w:tcW w:w="267" w:type="pct"/>
          </w:tcPr>
          <w:p w14:paraId="6A9E595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7D7354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xml:space="preserve">Нарушения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7622CAB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2FC8A37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Отстранение от работы, удаление с объекта, остановка работ.</w:t>
            </w:r>
          </w:p>
        </w:tc>
      </w:tr>
      <w:tr w:rsidR="005A3588" w:rsidRPr="005A3588" w14:paraId="39C960E7" w14:textId="77777777" w:rsidTr="005A3588">
        <w:tc>
          <w:tcPr>
            <w:tcW w:w="267" w:type="pct"/>
          </w:tcPr>
          <w:p w14:paraId="5A07A0A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1AA26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промышленной безопасности.</w:t>
            </w:r>
          </w:p>
        </w:tc>
        <w:tc>
          <w:tcPr>
            <w:tcW w:w="509" w:type="pct"/>
          </w:tcPr>
          <w:p w14:paraId="279E04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427E6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97BB835" w14:textId="77777777" w:rsidTr="005A3588">
        <w:tc>
          <w:tcPr>
            <w:tcW w:w="267" w:type="pct"/>
          </w:tcPr>
          <w:p w14:paraId="7D9740A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E9926F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Нарушение требований экологической безопасности.</w:t>
            </w:r>
          </w:p>
        </w:tc>
        <w:tc>
          <w:tcPr>
            <w:tcW w:w="509" w:type="pct"/>
          </w:tcPr>
          <w:p w14:paraId="4479480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r w:rsidRPr="00363750">
              <w:rPr>
                <w:rFonts w:ascii="Times New Roman" w:eastAsia="Times New Roman" w:hAnsi="Times New Roman" w:cs="Times New Roman"/>
                <w:sz w:val="16"/>
                <w:szCs w:val="16"/>
              </w:rPr>
              <w:t>0</w:t>
            </w:r>
          </w:p>
        </w:tc>
        <w:tc>
          <w:tcPr>
            <w:tcW w:w="2107" w:type="pct"/>
          </w:tcPr>
          <w:p w14:paraId="7BCCC3AD" w14:textId="77777777" w:rsidR="005A3588" w:rsidRPr="00363750" w:rsidRDefault="005A3588" w:rsidP="005A3588">
            <w:pPr>
              <w:spacing w:before="120" w:after="0" w:line="240" w:lineRule="auto"/>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Остановка работ</w:t>
            </w:r>
            <w:r w:rsidRPr="00363750">
              <w:rPr>
                <w:rFonts w:ascii="Times New Roman" w:eastAsia="Times New Roman" w:hAnsi="Times New Roman" w:cs="Times New Roman"/>
                <w:sz w:val="16"/>
                <w:szCs w:val="16"/>
              </w:rPr>
              <w:t>.</w:t>
            </w:r>
          </w:p>
        </w:tc>
      </w:tr>
      <w:tr w:rsidR="005A3588" w:rsidRPr="005A3588" w14:paraId="218FDD79" w14:textId="77777777" w:rsidTr="005A3588">
        <w:tc>
          <w:tcPr>
            <w:tcW w:w="267" w:type="pct"/>
          </w:tcPr>
          <w:p w14:paraId="1A56CCE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EFF994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7EA9019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40</w:t>
            </w:r>
          </w:p>
        </w:tc>
        <w:tc>
          <w:tcPr>
            <w:tcW w:w="2107" w:type="pct"/>
          </w:tcPr>
          <w:p w14:paraId="34AE661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1251161" w14:textId="77777777" w:rsidTr="005A3588">
        <w:tc>
          <w:tcPr>
            <w:tcW w:w="267" w:type="pct"/>
          </w:tcPr>
          <w:p w14:paraId="27301F42"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C2BF89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охраны труда при проведении земляных работ.</w:t>
            </w:r>
          </w:p>
        </w:tc>
        <w:tc>
          <w:tcPr>
            <w:tcW w:w="509" w:type="pct"/>
          </w:tcPr>
          <w:p w14:paraId="3DEBF1D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1FA8FE0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625E21B" w14:textId="77777777" w:rsidTr="005A3588">
        <w:tc>
          <w:tcPr>
            <w:tcW w:w="267" w:type="pct"/>
          </w:tcPr>
          <w:p w14:paraId="761885BC"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5CF72C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работе в труднодоступных и замкнутых пространствах.</w:t>
            </w:r>
          </w:p>
        </w:tc>
        <w:tc>
          <w:tcPr>
            <w:tcW w:w="509" w:type="pct"/>
          </w:tcPr>
          <w:p w14:paraId="22735BA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E90700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D0854D6" w14:textId="77777777" w:rsidTr="005A3588">
        <w:tc>
          <w:tcPr>
            <w:tcW w:w="267" w:type="pct"/>
          </w:tcPr>
          <w:p w14:paraId="365FF66F"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A7DC4E3"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rPr>
              <w:t>О</w:t>
            </w:r>
            <w:proofErr w:type="spellStart"/>
            <w:r w:rsidRPr="00363750">
              <w:rPr>
                <w:rFonts w:ascii="Times New Roman" w:eastAsia="Times New Roman" w:hAnsi="Times New Roman" w:cs="Times New Roman"/>
                <w:sz w:val="16"/>
                <w:szCs w:val="16"/>
                <w:lang w:val="x-none"/>
              </w:rPr>
              <w:t>тсутстви</w:t>
            </w:r>
            <w:r w:rsidRPr="00363750">
              <w:rPr>
                <w:rFonts w:ascii="Times New Roman" w:eastAsia="Times New Roman" w:hAnsi="Times New Roman" w:cs="Times New Roman"/>
                <w:sz w:val="16"/>
                <w:szCs w:val="16"/>
              </w:rPr>
              <w:t>е</w:t>
            </w:r>
            <w:proofErr w:type="spellEnd"/>
            <w:r w:rsidRPr="00363750">
              <w:rPr>
                <w:rFonts w:ascii="Times New Roman" w:eastAsia="Times New Roman" w:hAnsi="Times New Roman" w:cs="Times New Roman"/>
                <w:sz w:val="16"/>
                <w:szCs w:val="16"/>
                <w:lang w:val="x-none"/>
              </w:rPr>
              <w:t xml:space="preserve"> достаточного количества специалистов по ОТ</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на Объекте 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или не предоставления документов (уведомлений)</w:t>
            </w:r>
            <w:r w:rsidRPr="00363750">
              <w:rPr>
                <w:rFonts w:ascii="Times New Roman" w:eastAsia="Times New Roman" w:hAnsi="Times New Roman" w:cs="Times New Roman"/>
                <w:sz w:val="16"/>
                <w:szCs w:val="16"/>
              </w:rPr>
              <w:t xml:space="preserve"> об их месте нахождения (изменении места нахождения) на Объекте </w:t>
            </w:r>
            <w:r w:rsidRPr="00363750">
              <w:rPr>
                <w:rFonts w:ascii="Times New Roman" w:eastAsia="Times New Roman" w:hAnsi="Times New Roman" w:cs="Times New Roman"/>
                <w:i/>
                <w:sz w:val="16"/>
                <w:szCs w:val="16"/>
              </w:rPr>
              <w:t>(примечание: п</w:t>
            </w:r>
            <w:proofErr w:type="spellStart"/>
            <w:r w:rsidRPr="00363750">
              <w:rPr>
                <w:rFonts w:ascii="Times New Roman" w:eastAsia="Times New Roman" w:hAnsi="Times New Roman" w:cs="Times New Roman"/>
                <w:i/>
                <w:sz w:val="16"/>
                <w:szCs w:val="16"/>
                <w:lang w:val="x-none"/>
              </w:rPr>
              <w:t>роверка</w:t>
            </w:r>
            <w:proofErr w:type="spellEnd"/>
            <w:r w:rsidRPr="00363750">
              <w:rPr>
                <w:rFonts w:ascii="Times New Roman" w:eastAsia="Times New Roman" w:hAnsi="Times New Roman" w:cs="Times New Roman"/>
                <w:i/>
                <w:sz w:val="16"/>
                <w:szCs w:val="16"/>
                <w:lang w:val="x-none"/>
              </w:rPr>
              <w:t xml:space="preserve"> соблюдения данной обязанности и применение мер ответственности производится Заказчиком ежемесячно</w:t>
            </w:r>
            <w:r w:rsidRPr="00363750">
              <w:rPr>
                <w:rFonts w:ascii="Times New Roman" w:eastAsia="Times New Roman" w:hAnsi="Times New Roman" w:cs="Times New Roman"/>
                <w:i/>
                <w:sz w:val="16"/>
                <w:szCs w:val="16"/>
              </w:rPr>
              <w:t>)</w:t>
            </w:r>
            <w:r w:rsidRPr="00363750">
              <w:rPr>
                <w:rFonts w:ascii="Times New Roman" w:eastAsia="Times New Roman" w:hAnsi="Times New Roman" w:cs="Times New Roman"/>
                <w:i/>
                <w:sz w:val="16"/>
                <w:szCs w:val="16"/>
                <w:lang w:val="x-none"/>
              </w:rPr>
              <w:t>.</w:t>
            </w:r>
          </w:p>
        </w:tc>
        <w:tc>
          <w:tcPr>
            <w:tcW w:w="509" w:type="pct"/>
          </w:tcPr>
          <w:p w14:paraId="65F6F3A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200 </w:t>
            </w:r>
          </w:p>
        </w:tc>
        <w:tc>
          <w:tcPr>
            <w:tcW w:w="2107" w:type="pct"/>
          </w:tcPr>
          <w:p w14:paraId="4DEE60E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ED25A21" w14:textId="77777777" w:rsidTr="005A3588">
        <w:tc>
          <w:tcPr>
            <w:tcW w:w="267" w:type="pct"/>
          </w:tcPr>
          <w:p w14:paraId="53AB643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19" w:name="_Ref499613281"/>
          </w:p>
        </w:tc>
        <w:bookmarkEnd w:id="219"/>
        <w:tc>
          <w:tcPr>
            <w:tcW w:w="2117" w:type="pct"/>
          </w:tcPr>
          <w:p w14:paraId="712F8C7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u w:val="single"/>
              </w:rPr>
              <w:t>О</w:t>
            </w:r>
            <w:proofErr w:type="spellStart"/>
            <w:r w:rsidRPr="00363750">
              <w:rPr>
                <w:rFonts w:ascii="Times New Roman" w:eastAsia="Times New Roman" w:hAnsi="Times New Roman" w:cs="Times New Roman"/>
                <w:sz w:val="16"/>
                <w:szCs w:val="16"/>
                <w:u w:val="single"/>
                <w:lang w:val="x-none"/>
              </w:rPr>
              <w:t>тсутств</w:t>
            </w:r>
            <w:r w:rsidRPr="00363750">
              <w:rPr>
                <w:rFonts w:ascii="Times New Roman" w:eastAsia="Times New Roman" w:hAnsi="Times New Roman" w:cs="Times New Roman"/>
                <w:sz w:val="16"/>
                <w:szCs w:val="16"/>
                <w:u w:val="single"/>
              </w:rPr>
              <w:t>ие</w:t>
            </w:r>
            <w:proofErr w:type="spellEnd"/>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 xml:space="preserve"> специалиста по ОТ на рабочем месте более 2 (</w:t>
            </w:r>
            <w:r w:rsidRPr="00363750">
              <w:rPr>
                <w:rFonts w:ascii="Times New Roman" w:eastAsia="Times New Roman" w:hAnsi="Times New Roman" w:cs="Times New Roman"/>
                <w:sz w:val="16"/>
                <w:szCs w:val="16"/>
              </w:rPr>
              <w:t>д</w:t>
            </w:r>
            <w:proofErr w:type="spellStart"/>
            <w:r w:rsidRPr="00363750">
              <w:rPr>
                <w:rFonts w:ascii="Times New Roman" w:eastAsia="Times New Roman" w:hAnsi="Times New Roman" w:cs="Times New Roman"/>
                <w:sz w:val="16"/>
                <w:szCs w:val="16"/>
                <w:lang w:val="x-none"/>
              </w:rPr>
              <w:t>вух</w:t>
            </w:r>
            <w:proofErr w:type="spellEnd"/>
            <w:r w:rsidRPr="00363750">
              <w:rPr>
                <w:rFonts w:ascii="Times New Roman" w:eastAsia="Times New Roman" w:hAnsi="Times New Roman" w:cs="Times New Roman"/>
                <w:sz w:val="16"/>
                <w:szCs w:val="16"/>
                <w:lang w:val="x-none"/>
              </w:rPr>
              <w:t>) часов.</w:t>
            </w:r>
          </w:p>
        </w:tc>
        <w:tc>
          <w:tcPr>
            <w:tcW w:w="509" w:type="pct"/>
          </w:tcPr>
          <w:p w14:paraId="482C4A7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63232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BCEA053" w14:textId="77777777" w:rsidTr="005A3588">
        <w:tc>
          <w:tcPr>
            <w:tcW w:w="267" w:type="pct"/>
          </w:tcPr>
          <w:p w14:paraId="56D85E0F"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59D3686" w14:textId="01CF7362" w:rsidR="005A3588" w:rsidRPr="00363750" w:rsidRDefault="005A3588" w:rsidP="0020164E">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363750">
              <w:rPr>
                <w:rFonts w:ascii="Times New Roman" w:eastAsia="Times New Roman" w:hAnsi="Times New Roman" w:cs="Times New Roman"/>
                <w:sz w:val="16"/>
                <w:szCs w:val="16"/>
              </w:rPr>
              <w:t>п</w:t>
            </w:r>
            <w:r w:rsidR="0020164E">
              <w:rPr>
                <w:rFonts w:ascii="Times New Roman" w:eastAsia="Times New Roman" w:hAnsi="Times New Roman" w:cs="Times New Roman"/>
                <w:sz w:val="16"/>
                <w:szCs w:val="16"/>
              </w:rPr>
              <w:t>.</w:t>
            </w:r>
            <w:r w:rsidRPr="00363750">
              <w:rPr>
                <w:rFonts w:ascii="Times New Roman" w:eastAsia="Times New Roman" w:hAnsi="Times New Roman" w:cs="Times New Roman"/>
                <w:sz w:val="16"/>
                <w:szCs w:val="16"/>
              </w:rPr>
              <w:t>п</w:t>
            </w:r>
            <w:proofErr w:type="spellEnd"/>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rPr>
              <w:fldChar w:fldCharType="begin"/>
            </w:r>
            <w:r w:rsidRPr="00363750">
              <w:rPr>
                <w:rFonts w:ascii="Times New Roman" w:eastAsia="Times New Roman" w:hAnsi="Times New Roman" w:cs="Times New Roman"/>
                <w:sz w:val="16"/>
                <w:szCs w:val="16"/>
              </w:rPr>
              <w:instrText xml:space="preserve"> REF _Ref499613233 \r \h  \* MERGEFORMAT </w:instrText>
            </w:r>
            <w:r w:rsidRPr="00363750">
              <w:rPr>
                <w:rFonts w:ascii="Times New Roman" w:eastAsia="Times New Roman" w:hAnsi="Times New Roman" w:cs="Times New Roman"/>
                <w:sz w:val="16"/>
                <w:szCs w:val="16"/>
              </w:rPr>
            </w:r>
            <w:r w:rsidRPr="00363750">
              <w:rPr>
                <w:rFonts w:ascii="Times New Roman" w:eastAsia="Times New Roman" w:hAnsi="Times New Roman" w:cs="Times New Roman"/>
                <w:sz w:val="16"/>
                <w:szCs w:val="16"/>
              </w:rPr>
              <w:fldChar w:fldCharType="separate"/>
            </w:r>
            <w:r w:rsidR="00E43A57">
              <w:rPr>
                <w:rFonts w:ascii="Times New Roman" w:eastAsia="Times New Roman" w:hAnsi="Times New Roman" w:cs="Times New Roman"/>
                <w:sz w:val="16"/>
                <w:szCs w:val="16"/>
              </w:rPr>
              <w:t>1</w:t>
            </w:r>
            <w:r w:rsidRPr="00363750">
              <w:rPr>
                <w:rFonts w:ascii="Times New Roman" w:eastAsia="Times New Roman" w:hAnsi="Times New Roman" w:cs="Times New Roman"/>
                <w:sz w:val="16"/>
                <w:szCs w:val="16"/>
              </w:rPr>
              <w:fldChar w:fldCharType="end"/>
            </w:r>
            <w:r w:rsidRPr="00363750">
              <w:rPr>
                <w:rFonts w:ascii="Times New Roman" w:eastAsia="Times New Roman" w:hAnsi="Times New Roman" w:cs="Times New Roman"/>
                <w:sz w:val="16"/>
                <w:szCs w:val="16"/>
              </w:rPr>
              <w:t>-23</w:t>
            </w:r>
            <w:r w:rsidR="0020164E">
              <w:rPr>
                <w:rFonts w:ascii="Times New Roman" w:eastAsia="Times New Roman" w:hAnsi="Times New Roman" w:cs="Times New Roman"/>
                <w:sz w:val="16"/>
                <w:szCs w:val="16"/>
              </w:rPr>
              <w:t xml:space="preserve"> пункта 7.1 настоящего Приложения</w:t>
            </w:r>
            <w:r w:rsidRPr="00363750">
              <w:rPr>
                <w:rFonts w:ascii="Times New Roman" w:eastAsia="Times New Roman" w:hAnsi="Times New Roman" w:cs="Times New Roman"/>
                <w:sz w:val="16"/>
                <w:szCs w:val="16"/>
              </w:rPr>
              <w:t xml:space="preserve">, а также санитарно-эпидемиологических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rPr>
              <w:t>.</w:t>
            </w:r>
          </w:p>
        </w:tc>
        <w:tc>
          <w:tcPr>
            <w:tcW w:w="509" w:type="pct"/>
          </w:tcPr>
          <w:p w14:paraId="3B417AB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5A0C7AC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79B129F" w14:textId="77777777" w:rsidTr="005A3588">
        <w:tc>
          <w:tcPr>
            <w:tcW w:w="267" w:type="pct"/>
          </w:tcPr>
          <w:p w14:paraId="30E951F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1F9507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5490846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200</w:t>
            </w:r>
          </w:p>
        </w:tc>
        <w:tc>
          <w:tcPr>
            <w:tcW w:w="2107" w:type="pct"/>
          </w:tcPr>
          <w:p w14:paraId="47342C7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1D7C7D1D" w14:textId="77777777" w:rsidTr="005A3588">
        <w:trPr>
          <w:trHeight w:val="1339"/>
        </w:trPr>
        <w:tc>
          <w:tcPr>
            <w:tcW w:w="267" w:type="pct"/>
          </w:tcPr>
          <w:p w14:paraId="5326307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B1ECCE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67A79B2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p>
        </w:tc>
        <w:tc>
          <w:tcPr>
            <w:tcW w:w="2107" w:type="pct"/>
          </w:tcPr>
          <w:p w14:paraId="23F8DE7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применяется.</w:t>
            </w:r>
          </w:p>
        </w:tc>
      </w:tr>
      <w:tr w:rsidR="005A3588" w:rsidRPr="005A3588" w14:paraId="01818A05" w14:textId="77777777" w:rsidTr="005A3588">
        <w:trPr>
          <w:trHeight w:val="246"/>
        </w:trPr>
        <w:tc>
          <w:tcPr>
            <w:tcW w:w="267" w:type="pct"/>
          </w:tcPr>
          <w:p w14:paraId="4BD8863E"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CA2E80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20ABC61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100</w:t>
            </w:r>
          </w:p>
        </w:tc>
        <w:tc>
          <w:tcPr>
            <w:tcW w:w="2107" w:type="pct"/>
          </w:tcPr>
          <w:p w14:paraId="78DAEB4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56DA1520" w14:textId="77777777" w:rsidTr="005A3588">
        <w:trPr>
          <w:trHeight w:val="246"/>
        </w:trPr>
        <w:tc>
          <w:tcPr>
            <w:tcW w:w="267" w:type="pct"/>
          </w:tcPr>
          <w:p w14:paraId="61989956"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3F68F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базовых правил</w:t>
            </w:r>
          </w:p>
        </w:tc>
        <w:tc>
          <w:tcPr>
            <w:tcW w:w="509" w:type="pct"/>
          </w:tcPr>
          <w:p w14:paraId="39A98552"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200</w:t>
            </w:r>
          </w:p>
        </w:tc>
        <w:tc>
          <w:tcPr>
            <w:tcW w:w="2107" w:type="pct"/>
          </w:tcPr>
          <w:p w14:paraId="376C753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707B1D12" w14:textId="77777777" w:rsidTr="005A3588">
        <w:trPr>
          <w:trHeight w:val="246"/>
        </w:trPr>
        <w:tc>
          <w:tcPr>
            <w:tcW w:w="267" w:type="pct"/>
          </w:tcPr>
          <w:p w14:paraId="07694B6A"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D7ECC5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кардинальных правил</w:t>
            </w:r>
          </w:p>
        </w:tc>
        <w:tc>
          <w:tcPr>
            <w:tcW w:w="509" w:type="pct"/>
          </w:tcPr>
          <w:p w14:paraId="3473081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50</w:t>
            </w:r>
          </w:p>
        </w:tc>
        <w:tc>
          <w:tcPr>
            <w:tcW w:w="2107" w:type="pct"/>
          </w:tcPr>
          <w:p w14:paraId="3C0A416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bl>
    <w:p w14:paraId="3E173EE4" w14:textId="77777777" w:rsidR="005A3588" w:rsidRPr="005A3588" w:rsidRDefault="005A3588" w:rsidP="005A3588">
      <w:pPr>
        <w:tabs>
          <w:tab w:val="left" w:pos="284"/>
        </w:tabs>
        <w:spacing w:before="120" w:after="0" w:line="240" w:lineRule="auto"/>
        <w:ind w:left="4678" w:right="141"/>
        <w:jc w:val="center"/>
        <w:rPr>
          <w:rFonts w:ascii="Times New Roman" w:eastAsia="Times New Roman" w:hAnsi="Times New Roman" w:cs="Times New Roman"/>
          <w:b/>
          <w:sz w:val="22"/>
          <w:szCs w:val="22"/>
        </w:rPr>
      </w:pPr>
      <w:bookmarkStart w:id="220" w:name="_Ref499613849"/>
    </w:p>
    <w:bookmarkEnd w:id="220"/>
    <w:p w14:paraId="1CD47457" w14:textId="77777777" w:rsidR="005A3588" w:rsidRPr="005A3588" w:rsidRDefault="005A3588" w:rsidP="005A3588">
      <w:pPr>
        <w:spacing w:before="120" w:after="0" w:line="240" w:lineRule="auto"/>
        <w:ind w:left="142" w:right="141"/>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1D7FFA56" w14:textId="77777777" w:rsidR="005A3588" w:rsidRPr="005A3588" w:rsidRDefault="005A3588" w:rsidP="005A3588">
      <w:pPr>
        <w:spacing w:before="120" w:after="0" w:line="240" w:lineRule="auto"/>
        <w:ind w:right="141"/>
        <w:jc w:val="both"/>
        <w:rPr>
          <w:rFonts w:ascii="Times New Roman" w:eastAsia="Times New Roman" w:hAnsi="Times New Roman" w:cs="Times New Roman"/>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5A3588" w:rsidRPr="005A3588" w14:paraId="7652126A" w14:textId="77777777" w:rsidTr="00363750">
        <w:tc>
          <w:tcPr>
            <w:tcW w:w="308" w:type="pct"/>
          </w:tcPr>
          <w:p w14:paraId="51B368B8" w14:textId="77777777" w:rsidR="005A3588" w:rsidRPr="005A3588" w:rsidRDefault="005A3588" w:rsidP="00363750">
            <w:pPr>
              <w:spacing w:before="120" w:after="0" w:line="240" w:lineRule="auto"/>
              <w:ind w:left="63"/>
              <w:jc w:val="center"/>
              <w:rPr>
                <w:rFonts w:ascii="Times New Roman" w:eastAsia="Times New Roman" w:hAnsi="Times New Roman" w:cs="Times New Roman"/>
                <w:sz w:val="16"/>
                <w:szCs w:val="22"/>
              </w:rPr>
            </w:pPr>
          </w:p>
        </w:tc>
        <w:tc>
          <w:tcPr>
            <w:tcW w:w="2231" w:type="pct"/>
          </w:tcPr>
          <w:p w14:paraId="6AC52C83"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Название / описание действия (бездействия)</w:t>
            </w:r>
          </w:p>
        </w:tc>
        <w:tc>
          <w:tcPr>
            <w:tcW w:w="692" w:type="pct"/>
          </w:tcPr>
          <w:p w14:paraId="29499D58"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Основная санкция</w:t>
            </w:r>
          </w:p>
          <w:p w14:paraId="08260746"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Штраф*,</w:t>
            </w:r>
          </w:p>
          <w:p w14:paraId="35F1B4CA"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(тыс. руб.)</w:t>
            </w:r>
          </w:p>
        </w:tc>
        <w:tc>
          <w:tcPr>
            <w:tcW w:w="1769" w:type="pct"/>
          </w:tcPr>
          <w:p w14:paraId="14B1713E" w14:textId="77777777" w:rsidR="005A3588" w:rsidRPr="005A3588" w:rsidRDefault="005A3588" w:rsidP="005A3588">
            <w:pPr>
              <w:spacing w:before="120" w:after="0" w:line="240" w:lineRule="auto"/>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Дополнительная санкция</w:t>
            </w:r>
          </w:p>
        </w:tc>
      </w:tr>
      <w:tr w:rsidR="005A3588" w:rsidRPr="005A3588" w14:paraId="243C53F2" w14:textId="77777777" w:rsidTr="00363750">
        <w:tc>
          <w:tcPr>
            <w:tcW w:w="308" w:type="pct"/>
          </w:tcPr>
          <w:p w14:paraId="459963D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21" w:name="_Ref499613827"/>
          </w:p>
        </w:tc>
        <w:bookmarkEnd w:id="221"/>
        <w:tc>
          <w:tcPr>
            <w:tcW w:w="2231" w:type="pct"/>
          </w:tcPr>
          <w:p w14:paraId="28992320"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A3588">
              <w:rPr>
                <w:rFonts w:ascii="Times New Roman" w:eastAsia="Times New Roman" w:hAnsi="Times New Roman" w:cs="Times New Roman"/>
                <w:iCs/>
                <w:sz w:val="16"/>
                <w:szCs w:val="22"/>
                <w:lang w:eastAsia="en-US"/>
              </w:rPr>
              <w:t>проникновения / выхода (выезда) на территорию объекта в неустановленном месте (через периметр ограждения)</w:t>
            </w:r>
            <w:r w:rsidRPr="005A3588">
              <w:rPr>
                <w:rFonts w:ascii="Times New Roman" w:eastAsia="Times New Roman" w:hAnsi="Times New Roman" w:cs="Times New Roman"/>
                <w:sz w:val="16"/>
                <w:szCs w:val="22"/>
                <w:lang w:eastAsia="en-US"/>
              </w:rPr>
              <w:t>.</w:t>
            </w:r>
          </w:p>
        </w:tc>
        <w:tc>
          <w:tcPr>
            <w:tcW w:w="692" w:type="pct"/>
          </w:tcPr>
          <w:p w14:paraId="15E5568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30</w:t>
            </w:r>
          </w:p>
        </w:tc>
        <w:tc>
          <w:tcPr>
            <w:tcW w:w="1769" w:type="pct"/>
          </w:tcPr>
          <w:p w14:paraId="1A35FD1F"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DF31F3F" w14:textId="77777777" w:rsidTr="00363750">
        <w:tc>
          <w:tcPr>
            <w:tcW w:w="308" w:type="pct"/>
          </w:tcPr>
          <w:p w14:paraId="396D41E8"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8636B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AED4D9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0CC573A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A3588" w:rsidRPr="005A3588" w14:paraId="44B624EC" w14:textId="77777777" w:rsidTr="00363750">
        <w:tc>
          <w:tcPr>
            <w:tcW w:w="308" w:type="pct"/>
          </w:tcPr>
          <w:p w14:paraId="4302693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E8C0939" w14:textId="77777777" w:rsidR="005A3588" w:rsidRPr="005A3588" w:rsidRDefault="005A3588" w:rsidP="005A3588">
            <w:pPr>
              <w:widowControl w:val="0"/>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D4AB5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614BD7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84BFF9F" w14:textId="77777777" w:rsidTr="00363750">
        <w:tc>
          <w:tcPr>
            <w:tcW w:w="308" w:type="pct"/>
          </w:tcPr>
          <w:p w14:paraId="1AB35AA3"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22" w:name="_Ref496877736"/>
          </w:p>
        </w:tc>
        <w:bookmarkEnd w:id="222"/>
        <w:tc>
          <w:tcPr>
            <w:tcW w:w="2231" w:type="pct"/>
          </w:tcPr>
          <w:p w14:paraId="6DA8DE14"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25C8E52"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w:t>
            </w:r>
          </w:p>
        </w:tc>
        <w:tc>
          <w:tcPr>
            <w:tcW w:w="1769" w:type="pct"/>
          </w:tcPr>
          <w:p w14:paraId="33CC866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5B9D5AD" w14:textId="77777777" w:rsidTr="00363750">
        <w:tc>
          <w:tcPr>
            <w:tcW w:w="308" w:type="pct"/>
          </w:tcPr>
          <w:p w14:paraId="269A5313"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971D15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6E792E2D"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9ED754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32CBE77" w14:textId="77777777" w:rsidTr="00363750">
        <w:tc>
          <w:tcPr>
            <w:tcW w:w="308" w:type="pct"/>
          </w:tcPr>
          <w:p w14:paraId="25472B5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657364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5A3588">
              <w:rPr>
                <w:rFonts w:ascii="Times New Roman" w:eastAsia="Times New Roman" w:hAnsi="Times New Roman" w:cs="Times New Roman"/>
                <w:iCs/>
                <w:sz w:val="16"/>
                <w:szCs w:val="22"/>
                <w:lang w:eastAsia="en-US"/>
              </w:rPr>
              <w:t>перекид</w:t>
            </w:r>
            <w:proofErr w:type="spellEnd"/>
            <w:r w:rsidRPr="005A3588">
              <w:rPr>
                <w:rFonts w:ascii="Times New Roman" w:eastAsia="Times New Roman" w:hAnsi="Times New Roman" w:cs="Times New Roman"/>
                <w:iCs/>
                <w:sz w:val="16"/>
                <w:szCs w:val="22"/>
                <w:lang w:eastAsia="en-US"/>
              </w:rPr>
              <w:t xml:space="preserve"> через периметр ограждения и т.п.).</w:t>
            </w:r>
          </w:p>
        </w:tc>
        <w:tc>
          <w:tcPr>
            <w:tcW w:w="692" w:type="pct"/>
          </w:tcPr>
          <w:p w14:paraId="4AC9EAB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F3DDBF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70F58E9" w14:textId="77777777" w:rsidTr="00363750">
        <w:tc>
          <w:tcPr>
            <w:tcW w:w="308" w:type="pct"/>
          </w:tcPr>
          <w:p w14:paraId="2693C15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D6DB001"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iCs/>
                <w:sz w:val="16"/>
                <w:szCs w:val="22"/>
                <w:lang w:eastAsia="en-US"/>
              </w:rPr>
            </w:pPr>
            <w:r w:rsidRPr="005A3588">
              <w:rPr>
                <w:rFonts w:ascii="Times New Roman" w:eastAsia="Times New Roman" w:hAnsi="Times New Roman" w:cs="Times New Roman"/>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4405D813"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2F3F3635"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7D56C6F" w14:textId="77777777" w:rsidTr="00363750">
        <w:tc>
          <w:tcPr>
            <w:tcW w:w="308" w:type="pct"/>
          </w:tcPr>
          <w:p w14:paraId="12D2AB54"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703705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19F95D46"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0E7C0B9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DA4145A" w14:textId="77777777" w:rsidTr="00363750">
        <w:tc>
          <w:tcPr>
            <w:tcW w:w="308" w:type="pct"/>
          </w:tcPr>
          <w:p w14:paraId="61ADAA3A"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E684CFC"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625E382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39E5EB4"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5AE5A0C2" w14:textId="77777777" w:rsidTr="00363750">
        <w:tc>
          <w:tcPr>
            <w:tcW w:w="308" w:type="pct"/>
          </w:tcPr>
          <w:p w14:paraId="1AADAF4B"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42A879F"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EA19B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8CA107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11E4122" w14:textId="77777777" w:rsidTr="00363750">
        <w:tc>
          <w:tcPr>
            <w:tcW w:w="308" w:type="pct"/>
          </w:tcPr>
          <w:p w14:paraId="365506E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23" w:name="_Ref496878826"/>
          </w:p>
        </w:tc>
        <w:bookmarkEnd w:id="223"/>
        <w:tc>
          <w:tcPr>
            <w:tcW w:w="2231" w:type="pct"/>
          </w:tcPr>
          <w:p w14:paraId="76F75A68"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A543D5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CC232A8"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7768E05" w14:textId="77777777" w:rsidTr="00363750">
        <w:tc>
          <w:tcPr>
            <w:tcW w:w="308" w:type="pct"/>
          </w:tcPr>
          <w:p w14:paraId="20B5709F"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24" w:name="_Ref496879343"/>
          </w:p>
        </w:tc>
        <w:bookmarkEnd w:id="224"/>
        <w:tc>
          <w:tcPr>
            <w:tcW w:w="2231" w:type="pct"/>
          </w:tcPr>
          <w:p w14:paraId="6BAE513C"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196F63F5"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15</w:t>
            </w:r>
          </w:p>
        </w:tc>
        <w:tc>
          <w:tcPr>
            <w:tcW w:w="1769" w:type="pct"/>
          </w:tcPr>
          <w:p w14:paraId="615A7CE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3D6C35CA" w14:textId="77777777" w:rsidTr="00363750">
        <w:tc>
          <w:tcPr>
            <w:tcW w:w="308" w:type="pct"/>
          </w:tcPr>
          <w:p w14:paraId="4A33496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25" w:name="_Ref499613830"/>
          </w:p>
        </w:tc>
        <w:bookmarkEnd w:id="225"/>
        <w:tc>
          <w:tcPr>
            <w:tcW w:w="2231" w:type="pct"/>
          </w:tcPr>
          <w:p w14:paraId="2C94E537"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672A4A2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5C6C2F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D418724" w14:textId="77777777" w:rsidTr="00363750">
        <w:tc>
          <w:tcPr>
            <w:tcW w:w="308" w:type="pct"/>
          </w:tcPr>
          <w:p w14:paraId="7B585B59"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7B564C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54E84BC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EB1276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730895AD" w14:textId="77777777" w:rsidTr="00363750">
        <w:tc>
          <w:tcPr>
            <w:tcW w:w="308" w:type="pct"/>
          </w:tcPr>
          <w:p w14:paraId="75EA3921"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59EAB0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23136E07"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B70D78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038D63C8" w14:textId="77777777" w:rsidTr="00363750">
        <w:tc>
          <w:tcPr>
            <w:tcW w:w="308" w:type="pct"/>
          </w:tcPr>
          <w:p w14:paraId="2B630CE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1F3BC5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Однократное нарушение установленного пропускного и внутриобъектового режима на Объекте.</w:t>
            </w:r>
          </w:p>
        </w:tc>
        <w:tc>
          <w:tcPr>
            <w:tcW w:w="692" w:type="pct"/>
          </w:tcPr>
          <w:p w14:paraId="4E8CF9B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1154F6D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1D41EDE5" w14:textId="77777777" w:rsidTr="00363750">
        <w:tc>
          <w:tcPr>
            <w:tcW w:w="308" w:type="pct"/>
          </w:tcPr>
          <w:p w14:paraId="62399771"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673B532" w14:textId="77777777" w:rsidR="005A3588" w:rsidRPr="005A3588" w:rsidRDefault="005A3588" w:rsidP="005A3588">
            <w:pPr>
              <w:tabs>
                <w:tab w:val="num" w:pos="21"/>
              </w:tabs>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2FFB35A1"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53451B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1249230" w14:textId="77777777" w:rsidTr="00363750">
        <w:tc>
          <w:tcPr>
            <w:tcW w:w="308" w:type="pct"/>
          </w:tcPr>
          <w:p w14:paraId="05502E1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0047E7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7774AD3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20 </w:t>
            </w:r>
          </w:p>
        </w:tc>
        <w:tc>
          <w:tcPr>
            <w:tcW w:w="1769" w:type="pct"/>
          </w:tcPr>
          <w:p w14:paraId="5225045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02773A16" w14:textId="77777777" w:rsidTr="00363750">
        <w:tc>
          <w:tcPr>
            <w:tcW w:w="308" w:type="pct"/>
          </w:tcPr>
          <w:p w14:paraId="23091CB2"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9EA9D0" w14:textId="056E6922" w:rsidR="005A3588" w:rsidRPr="005A3588" w:rsidRDefault="005A3588" w:rsidP="0020164E">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Сокрытие или попытка сокрытия Подрядчиком от Заказчика информации по </w:t>
            </w:r>
            <w:proofErr w:type="spellStart"/>
            <w:r w:rsidR="00363750" w:rsidRPr="00363750">
              <w:rPr>
                <w:rFonts w:ascii="Times New Roman" w:eastAsia="Times New Roman" w:hAnsi="Times New Roman" w:cs="Times New Roman"/>
                <w:sz w:val="16"/>
                <w:szCs w:val="22"/>
              </w:rPr>
              <w:t>п.п</w:t>
            </w:r>
            <w:proofErr w:type="spellEnd"/>
            <w:r w:rsidR="00363750" w:rsidRPr="00363750">
              <w:rPr>
                <w:rFonts w:ascii="Times New Roman" w:eastAsia="Times New Roman" w:hAnsi="Times New Roman" w:cs="Times New Roman"/>
                <w:sz w:val="16"/>
                <w:szCs w:val="22"/>
              </w:rPr>
              <w:t xml:space="preserve">. 1-13 пункта 7.2 настоящего Приложения </w:t>
            </w:r>
            <w:r w:rsidRPr="005A3588">
              <w:rPr>
                <w:rFonts w:ascii="Times New Roman" w:eastAsia="Times New Roman" w:hAnsi="Times New Roman" w:cs="Times New Roman"/>
                <w:sz w:val="16"/>
                <w:szCs w:val="22"/>
              </w:rPr>
              <w:t>о фактах противоправных действий (бездействия) со стороны своего персонала или персонала субподрядных организаций.</w:t>
            </w:r>
          </w:p>
        </w:tc>
        <w:tc>
          <w:tcPr>
            <w:tcW w:w="692" w:type="pct"/>
          </w:tcPr>
          <w:p w14:paraId="74E55F8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100 </w:t>
            </w:r>
          </w:p>
        </w:tc>
        <w:tc>
          <w:tcPr>
            <w:tcW w:w="1769" w:type="pct"/>
          </w:tcPr>
          <w:p w14:paraId="1E8EF5D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p>
          <w:p w14:paraId="6D7A28AC"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67D02B1A" w14:textId="77777777" w:rsidTr="00363750">
        <w:tc>
          <w:tcPr>
            <w:tcW w:w="308" w:type="pct"/>
          </w:tcPr>
          <w:p w14:paraId="32FC0B2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A45852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811344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100</w:t>
            </w:r>
          </w:p>
        </w:tc>
        <w:tc>
          <w:tcPr>
            <w:tcW w:w="1769" w:type="pct"/>
          </w:tcPr>
          <w:p w14:paraId="370F7A3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F6763E2" w14:textId="77777777" w:rsidTr="00363750">
        <w:tc>
          <w:tcPr>
            <w:tcW w:w="308" w:type="pct"/>
          </w:tcPr>
          <w:p w14:paraId="38127B3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80D764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Обращение правоохранительных органов </w:t>
            </w:r>
            <w:r w:rsidRPr="005A3588">
              <w:rPr>
                <w:rFonts w:ascii="Times New Roman" w:eastAsia="Times New Roman" w:hAnsi="Times New Roman" w:cs="Times New Roman"/>
                <w:bCs/>
                <w:iCs/>
                <w:sz w:val="16"/>
                <w:szCs w:val="22"/>
              </w:rPr>
              <w:t>Российской Федерации</w:t>
            </w:r>
            <w:r w:rsidRPr="005A3588">
              <w:rPr>
                <w:rFonts w:ascii="Times New Roman" w:eastAsia="Times New Roman" w:hAnsi="Times New Roman" w:cs="Times New Roman"/>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777F22F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50 </w:t>
            </w:r>
          </w:p>
        </w:tc>
        <w:tc>
          <w:tcPr>
            <w:tcW w:w="1769" w:type="pct"/>
          </w:tcPr>
          <w:p w14:paraId="636E094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в отношении которого поступило обращение.</w:t>
            </w:r>
          </w:p>
        </w:tc>
      </w:tr>
      <w:tr w:rsidR="005A3588" w:rsidRPr="005A3588" w14:paraId="1E2B8BA5" w14:textId="77777777" w:rsidTr="00363750">
        <w:tc>
          <w:tcPr>
            <w:tcW w:w="308" w:type="pct"/>
          </w:tcPr>
          <w:p w14:paraId="0C6F7C38"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BFD1CC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rPr>
              <w:t>Курение вне установленных в надлежащем порядке мест для курения.</w:t>
            </w:r>
          </w:p>
        </w:tc>
        <w:tc>
          <w:tcPr>
            <w:tcW w:w="692" w:type="pct"/>
          </w:tcPr>
          <w:p w14:paraId="2845CD1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18DAD50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E5D1A80" w14:textId="77777777" w:rsidTr="00363750">
        <w:tc>
          <w:tcPr>
            <w:tcW w:w="308" w:type="pct"/>
          </w:tcPr>
          <w:p w14:paraId="0798F67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233C53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6721993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F006CD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F55BE85" w14:textId="77777777" w:rsidTr="00363750">
        <w:tc>
          <w:tcPr>
            <w:tcW w:w="308" w:type="pct"/>
          </w:tcPr>
          <w:p w14:paraId="74CE6D8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E4CA365"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iCs/>
                <w:sz w:val="16"/>
                <w:szCs w:val="22"/>
              </w:rPr>
            </w:pPr>
            <w:r w:rsidRPr="005A3588">
              <w:rPr>
                <w:rFonts w:ascii="Times New Roman" w:eastAsia="Times New Roman" w:hAnsi="Times New Roman" w:cs="Times New Roman"/>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4D251AF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w:t>
            </w:r>
          </w:p>
        </w:tc>
        <w:tc>
          <w:tcPr>
            <w:tcW w:w="1769" w:type="pct"/>
          </w:tcPr>
          <w:p w14:paraId="2387E480"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bl>
    <w:p w14:paraId="077ABAC1" w14:textId="77777777" w:rsidR="005A3588" w:rsidRPr="005A3588" w:rsidRDefault="005A3588" w:rsidP="005A3588">
      <w:pPr>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w:t>
      </w: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За второе и каждое последующее нарушение размер штрафа удваивается на усмотрение Заказчика.</w:t>
      </w:r>
    </w:p>
    <w:p w14:paraId="0A5B27B4" w14:textId="77777777" w:rsidR="005A3588" w:rsidRPr="005A3588" w:rsidRDefault="005A3588" w:rsidP="005A3588">
      <w:pPr>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660ED099" w14:textId="77777777" w:rsidR="005A3588" w:rsidRPr="005A3588" w:rsidRDefault="005A3588" w:rsidP="005A3588">
      <w:pPr>
        <w:tabs>
          <w:tab w:val="left" w:pos="284"/>
        </w:tabs>
        <w:spacing w:before="120" w:after="0" w:line="240" w:lineRule="auto"/>
        <w:ind w:left="4678"/>
        <w:jc w:val="center"/>
        <w:rPr>
          <w:rFonts w:ascii="Times New Roman" w:eastAsia="Times New Roman" w:hAnsi="Times New Roman" w:cs="Times New Roman"/>
          <w:b/>
          <w:sz w:val="22"/>
          <w:szCs w:val="22"/>
        </w:rPr>
      </w:pPr>
    </w:p>
    <w:p w14:paraId="61655DDD" w14:textId="77777777" w:rsidR="005A3588" w:rsidRPr="005A3588" w:rsidRDefault="005A3588" w:rsidP="005A3588">
      <w:pPr>
        <w:numPr>
          <w:ilvl w:val="0"/>
          <w:numId w:val="19"/>
        </w:numPr>
        <w:spacing w:before="120" w:after="0" w:line="240" w:lineRule="auto"/>
        <w:ind w:left="502"/>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фиксации нарушений, совершенных Подрядчиком (работниками Подрядчика, работниками Субподрядных организаций)</w:t>
      </w:r>
    </w:p>
    <w:p w14:paraId="08CED0CA" w14:textId="77777777" w:rsidR="005A3588" w:rsidRPr="005A3588" w:rsidRDefault="005A3588" w:rsidP="005A3588">
      <w:pPr>
        <w:numPr>
          <w:ilvl w:val="1"/>
          <w:numId w:val="19"/>
        </w:numPr>
        <w:tabs>
          <w:tab w:val="left" w:pos="709"/>
        </w:tabs>
        <w:spacing w:before="120" w:after="0" w:line="240" w:lineRule="auto"/>
        <w:ind w:left="0" w:firstLine="568"/>
        <w:contextualSpacing/>
        <w:jc w:val="both"/>
        <w:rPr>
          <w:rFonts w:ascii="Times New Roman" w:eastAsia="Times New Roman" w:hAnsi="Times New Roman" w:cs="Times New Roman"/>
          <w:b/>
          <w:i/>
          <w:color w:val="FF0000"/>
          <w:sz w:val="22"/>
          <w:szCs w:val="22"/>
        </w:rPr>
      </w:pPr>
      <w:r w:rsidRPr="005A3588">
        <w:rPr>
          <w:rFonts w:ascii="Times New Roman" w:eastAsia="Times New Roman" w:hAnsi="Times New Roman" w:cs="Times New Roman"/>
          <w:sz w:val="22"/>
          <w:szCs w:val="22"/>
        </w:rPr>
        <w:t>При обнаружении факта допущения нарушения (-</w:t>
      </w:r>
      <w:proofErr w:type="spellStart"/>
      <w:r w:rsidRPr="005A3588">
        <w:rPr>
          <w:rFonts w:ascii="Times New Roman" w:eastAsia="Times New Roman" w:hAnsi="Times New Roman" w:cs="Times New Roman"/>
          <w:sz w:val="22"/>
          <w:szCs w:val="22"/>
        </w:rPr>
        <w:t>ий</w:t>
      </w:r>
      <w:proofErr w:type="spellEnd"/>
      <w:r w:rsidRPr="005A3588">
        <w:rPr>
          <w:rFonts w:ascii="Times New Roman" w:eastAsia="Times New Roman" w:hAnsi="Times New Roman" w:cs="Times New Roman"/>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A3588">
        <w:rPr>
          <w:rFonts w:ascii="Times New Roman" w:eastAsia="Times New Roman" w:hAnsi="Times New Roman" w:cs="Times New Roman"/>
          <w:b/>
          <w:i/>
          <w:color w:val="000000"/>
          <w:sz w:val="22"/>
          <w:szCs w:val="22"/>
        </w:rPr>
        <w:t>форма Акта прилагается ОБРАЗЕЦ 1</w:t>
      </w:r>
      <w:r w:rsidRPr="005A3588">
        <w:rPr>
          <w:rFonts w:ascii="Times New Roman" w:eastAsia="Times New Roman" w:hAnsi="Times New Roman" w:cs="Times New Roman"/>
          <w:b/>
          <w:sz w:val="22"/>
          <w:szCs w:val="22"/>
        </w:rPr>
        <w:t xml:space="preserve">). </w:t>
      </w:r>
    </w:p>
    <w:p w14:paraId="012C7F46" w14:textId="77777777" w:rsidR="005A3588" w:rsidRPr="005A3588" w:rsidRDefault="005A3588" w:rsidP="005A3588">
      <w:pPr>
        <w:numPr>
          <w:ilvl w:val="1"/>
          <w:numId w:val="19"/>
        </w:numPr>
        <w:tabs>
          <w:tab w:val="left" w:pos="709"/>
        </w:tabs>
        <w:spacing w:before="120" w:after="0" w:line="240" w:lineRule="auto"/>
        <w:ind w:left="0" w:firstLine="568"/>
        <w:contextualSpacing/>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231B4226" w14:textId="77777777" w:rsidR="005A3588" w:rsidRPr="005A3588"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  Требование к Акту проверки:</w:t>
      </w:r>
    </w:p>
    <w:p w14:paraId="67C57B9A"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E23B972"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8.3.2. В Акте проверки указывается на ведение/отсутствие фото или видеофиксации; </w:t>
      </w:r>
    </w:p>
    <w:p w14:paraId="5B8E1B2F"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8.3.3. В Акте проверки описываются выявленные нарушения. </w:t>
      </w:r>
    </w:p>
    <w:p w14:paraId="75B5D2EE"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8.3.4. В Акте проверки указываются одни из следующих принятых мер для устранения нарушений:</w:t>
      </w:r>
    </w:p>
    <w:p w14:paraId="5B69F423"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нарушения устранены в ходе проверки;</w:t>
      </w:r>
    </w:p>
    <w:p w14:paraId="0AC7D057"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E90431E"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работы остановлены.</w:t>
      </w:r>
    </w:p>
    <w:p w14:paraId="6F6BA180" w14:textId="77777777" w:rsidR="005A3588" w:rsidRPr="005A3588" w:rsidRDefault="005A3588" w:rsidP="005A3588">
      <w:pPr>
        <w:tabs>
          <w:tab w:val="left" w:pos="567"/>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8.3.5. </w:t>
      </w:r>
      <w:r w:rsidRPr="005A3588">
        <w:rPr>
          <w:rFonts w:ascii="Times New Roman" w:eastAsia="Times New Roman" w:hAnsi="Times New Roman" w:cs="Times New Roman"/>
        </w:rPr>
        <w:t xml:space="preserve"> </w:t>
      </w:r>
      <w:r w:rsidRPr="005A3588">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F1F8FE8"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8E07A0B" w14:textId="77777777" w:rsidR="005A3588" w:rsidRPr="005A3588" w:rsidRDefault="005A3588" w:rsidP="005A3588">
      <w:pPr>
        <w:spacing w:before="120"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66B6CBC4" w14:textId="77777777" w:rsidR="005A3588" w:rsidRPr="005A3588"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0DB3FAE5"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w:t>
      </w:r>
      <w:r w:rsidRPr="00957AB4">
        <w:rPr>
          <w:rFonts w:ascii="Times New Roman" w:eastAsia="Times New Roman" w:hAnsi="Times New Roman" w:cs="Times New Roman"/>
          <w:sz w:val="22"/>
          <w:szCs w:val="22"/>
        </w:rPr>
        <w:t xml:space="preserve">направляется по юридическому адресу, указанному в ЕГРЮЛ Подрядчика заказным письмом с уведомлением о вручении.  </w:t>
      </w:r>
    </w:p>
    <w:p w14:paraId="4CACCAC1"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9.3.  В Претензии  указываются сведения о нарушенном (-ых) требовании (</w:t>
      </w:r>
      <w:proofErr w:type="spellStart"/>
      <w:r w:rsidRPr="00957AB4">
        <w:rPr>
          <w:rFonts w:ascii="Times New Roman" w:eastAsia="Times New Roman" w:hAnsi="Times New Roman" w:cs="Times New Roman"/>
          <w:sz w:val="22"/>
          <w:szCs w:val="22"/>
        </w:rPr>
        <w:t>иях</w:t>
      </w:r>
      <w:proofErr w:type="spellEnd"/>
      <w:r w:rsidRPr="00957AB4">
        <w:rPr>
          <w:rFonts w:ascii="Times New Roman" w:eastAsia="Times New Roman" w:hAnsi="Times New Roman" w:cs="Times New Roman"/>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BEB245C"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Calibri" w:hAnsi="Times New Roman" w:cs="Times New Roman"/>
          <w:sz w:val="22"/>
          <w:szCs w:val="22"/>
        </w:rPr>
      </w:pPr>
      <w:r w:rsidRPr="00957AB4">
        <w:rPr>
          <w:rFonts w:ascii="Times New Roman" w:eastAsia="Calibri" w:hAnsi="Times New Roman" w:cs="Times New Roman"/>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6DE9386"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p>
    <w:p w14:paraId="43CE34B3" w14:textId="77777777" w:rsidR="005A3588" w:rsidRPr="00957AB4"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57AB4">
        <w:rPr>
          <w:rFonts w:ascii="Times New Roman" w:eastAsia="Times New Roman" w:hAnsi="Times New Roman" w:cs="Times New Roman"/>
          <w:b/>
          <w:sz w:val="22"/>
          <w:szCs w:val="22"/>
        </w:rPr>
        <w:t>10. Заключительные положения</w:t>
      </w:r>
    </w:p>
    <w:p w14:paraId="58C899A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w:t>
      </w:r>
      <w:r w:rsidRPr="005A3588">
        <w:rPr>
          <w:rFonts w:ascii="Times New Roman" w:eastAsia="Times New Roman" w:hAnsi="Times New Roman" w:cs="Times New Roman"/>
          <w:sz w:val="22"/>
          <w:szCs w:val="22"/>
        </w:rPr>
        <w:t xml:space="preserve"> за последствия совершения указанными лицами нарушений.</w:t>
      </w:r>
    </w:p>
    <w:p w14:paraId="22BAB731"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7012966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5A3588">
        <w:rPr>
          <w:rFonts w:ascii="Times New Roman" w:eastAsia="Times New Roman" w:hAnsi="Times New Roman" w:cs="Times New Roman"/>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42027AA" w14:textId="77777777" w:rsidR="005A3588" w:rsidRPr="005A3588"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309E5430" w14:textId="77777777" w:rsidR="005A3588" w:rsidRPr="005A3588" w:rsidRDefault="005A3588" w:rsidP="005A3588">
      <w:pPr>
        <w:widowControl w:val="0"/>
        <w:autoSpaceDE w:val="0"/>
        <w:autoSpaceDN w:val="0"/>
        <w:adjustRightInd w:val="0"/>
        <w:spacing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11. Подписи Сторон</w:t>
      </w:r>
    </w:p>
    <w:p w14:paraId="45108E74" w14:textId="77777777" w:rsidR="005A3588" w:rsidRPr="005A3588" w:rsidRDefault="005A3588" w:rsidP="005A3588">
      <w:pPr>
        <w:widowControl w:val="0"/>
        <w:spacing w:after="0" w:line="240" w:lineRule="auto"/>
        <w:ind w:left="357"/>
        <w:jc w:val="center"/>
        <w:rPr>
          <w:rFonts w:ascii="Times New Roman" w:eastAsia="Times New Roman" w:hAnsi="Times New Roman" w:cs="Times New Roman"/>
          <w:b/>
          <w:sz w:val="22"/>
          <w:szCs w:val="22"/>
        </w:rPr>
      </w:pPr>
    </w:p>
    <w:tbl>
      <w:tblPr>
        <w:tblW w:w="9429" w:type="dxa"/>
        <w:tblInd w:w="108" w:type="dxa"/>
        <w:tblLook w:val="01E0" w:firstRow="1" w:lastRow="1" w:firstColumn="1" w:lastColumn="1" w:noHBand="0" w:noVBand="0"/>
      </w:tblPr>
      <w:tblGrid>
        <w:gridCol w:w="4678"/>
        <w:gridCol w:w="4751"/>
      </w:tblGrid>
      <w:tr w:rsidR="005A3588" w:rsidRPr="005A3588" w14:paraId="1E21A91E" w14:textId="77777777" w:rsidTr="005A3588">
        <w:trPr>
          <w:trHeight w:val="1134"/>
        </w:trPr>
        <w:tc>
          <w:tcPr>
            <w:tcW w:w="4678" w:type="dxa"/>
          </w:tcPr>
          <w:p w14:paraId="2735C9E4"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Подрядчик:</w:t>
            </w:r>
          </w:p>
          <w:p w14:paraId="558EE9D2"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66AD0DC1"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17F5979B"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___________________/______________/</w:t>
            </w:r>
          </w:p>
        </w:tc>
        <w:tc>
          <w:tcPr>
            <w:tcW w:w="4751" w:type="dxa"/>
          </w:tcPr>
          <w:p w14:paraId="43C5DDC4"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Заказчик:</w:t>
            </w:r>
          </w:p>
          <w:p w14:paraId="18D9747C"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69566913"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3309E84D"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___________________/______________/</w:t>
            </w:r>
          </w:p>
        </w:tc>
      </w:tr>
    </w:tbl>
    <w:p w14:paraId="0C61A0E5" w14:textId="77777777" w:rsidR="005A3588" w:rsidRPr="005A3588" w:rsidRDefault="005A3588" w:rsidP="005A3588">
      <w:pPr>
        <w:widowControl w:val="0"/>
        <w:spacing w:after="0" w:line="240" w:lineRule="auto"/>
        <w:rPr>
          <w:rFonts w:ascii="Times New Roman" w:eastAsia="Times New Roman" w:hAnsi="Times New Roman" w:cs="Times New Roman"/>
          <w:b/>
          <w:i/>
          <w:sz w:val="22"/>
          <w:szCs w:val="22"/>
        </w:rPr>
        <w:sectPr w:rsidR="005A3588" w:rsidRPr="005A3588" w:rsidSect="005A3588">
          <w:pgSz w:w="11906" w:h="16838" w:code="9"/>
          <w:pgMar w:top="1134" w:right="851" w:bottom="1134" w:left="1701" w:header="709" w:footer="709" w:gutter="0"/>
          <w:cols w:space="708"/>
          <w:docGrid w:linePitch="360"/>
        </w:sectPr>
      </w:pPr>
    </w:p>
    <w:p w14:paraId="224084B3" w14:textId="29E67967" w:rsidR="00957AB4" w:rsidRPr="00957AB4" w:rsidRDefault="0041703F" w:rsidP="00957AB4">
      <w:pPr>
        <w:spacing w:after="0" w:line="240" w:lineRule="auto"/>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sidR="00957AB4">
        <w:rPr>
          <w:rFonts w:ascii="Times New Roman" w:eastAsia="Times New Roman" w:hAnsi="Times New Roman" w:cs="Times New Roman"/>
        </w:rPr>
        <w:t>Приложение №</w:t>
      </w:r>
      <w:r w:rsidR="00033B53">
        <w:rPr>
          <w:rFonts w:ascii="Times New Roman" w:eastAsia="Times New Roman" w:hAnsi="Times New Roman" w:cs="Times New Roman"/>
        </w:rPr>
        <w:t xml:space="preserve"> 1 к Приложению № 7</w:t>
      </w:r>
      <w:r>
        <w:rPr>
          <w:rFonts w:ascii="Times New Roman" w:eastAsia="Times New Roman" w:hAnsi="Times New Roman" w:cs="Times New Roman"/>
        </w:rPr>
        <w:t xml:space="preserve"> к Договору</w:t>
      </w:r>
      <w:r w:rsidR="005A3588" w:rsidRPr="005A3588">
        <w:rPr>
          <w:rFonts w:ascii="Times New Roman" w:eastAsia="Times New Roman" w:hAnsi="Times New Roman" w:cs="Times New Roman"/>
          <w:sz w:val="28"/>
          <w:szCs w:val="28"/>
        </w:rPr>
        <w:t xml:space="preserve">  </w:t>
      </w:r>
    </w:p>
    <w:p w14:paraId="20C4CF5E" w14:textId="4614AD13" w:rsidR="005A3588" w:rsidRPr="005A3588" w:rsidRDefault="005A3588" w:rsidP="005A3588">
      <w:pPr>
        <w:spacing w:after="0" w:line="240" w:lineRule="auto"/>
        <w:jc w:val="right"/>
        <w:rPr>
          <w:rFonts w:ascii="Times New Roman" w:eastAsia="Calibri" w:hAnsi="Times New Roman" w:cs="Times New Roman"/>
        </w:rPr>
      </w:pPr>
      <w:r w:rsidRPr="005A3588">
        <w:rPr>
          <w:rFonts w:ascii="Times New Roman" w:eastAsia="Times New Roman" w:hAnsi="Times New Roman" w:cs="Times New Roman"/>
        </w:rPr>
        <w:t xml:space="preserve">ОБРАЗЕЦ № 1     </w:t>
      </w:r>
    </w:p>
    <w:p w14:paraId="3953FA3A" w14:textId="77777777" w:rsidR="005A3588" w:rsidRPr="005A3588"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АКТ № </w:t>
      </w:r>
    </w:p>
    <w:p w14:paraId="65B35BEF" w14:textId="77777777" w:rsidR="005A3588" w:rsidRPr="00957AB4"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проверки соблюдения </w:t>
      </w:r>
      <w:r w:rsidRPr="00957AB4">
        <w:rPr>
          <w:rFonts w:ascii="Times New Roman" w:eastAsia="Times New Roman" w:hAnsi="Times New Roman" w:cs="Times New Roman"/>
          <w:b/>
        </w:rPr>
        <w:t>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2CDACA00"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_________________________________________№ _________</w:t>
      </w:r>
      <w:proofErr w:type="gramStart"/>
      <w:r w:rsidRPr="00957AB4">
        <w:rPr>
          <w:rFonts w:ascii="Times New Roman" w:eastAsia="Times New Roman" w:hAnsi="Times New Roman" w:cs="Times New Roman"/>
          <w:b/>
        </w:rPr>
        <w:t>от  «</w:t>
      </w:r>
      <w:proofErr w:type="gramEnd"/>
      <w:r w:rsidRPr="00957AB4">
        <w:rPr>
          <w:rFonts w:ascii="Times New Roman" w:eastAsia="Times New Roman" w:hAnsi="Times New Roman" w:cs="Times New Roman"/>
          <w:b/>
        </w:rPr>
        <w:t>____»___________20___</w:t>
      </w:r>
    </w:p>
    <w:p w14:paraId="6084243C" w14:textId="77777777" w:rsidR="005A3588" w:rsidRPr="00957AB4" w:rsidRDefault="005A3588" w:rsidP="005A3588">
      <w:pPr>
        <w:spacing w:after="0" w:line="240" w:lineRule="auto"/>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 xml:space="preserve">                                            (указать наименование договора)</w:t>
      </w:r>
    </w:p>
    <w:p w14:paraId="486F0184"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между_______________________________________________________________________</w:t>
      </w:r>
    </w:p>
    <w:p w14:paraId="5ED0AEED" w14:textId="0EDDC289" w:rsidR="005A3588" w:rsidRPr="00957AB4" w:rsidRDefault="005A3588" w:rsidP="005A3588">
      <w:pPr>
        <w:spacing w:after="0" w:line="240" w:lineRule="auto"/>
        <w:jc w:val="center"/>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(указать наименования сторон)</w:t>
      </w:r>
    </w:p>
    <w:p w14:paraId="06D3A8FF"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roofErr w:type="gramStart"/>
      <w:r w:rsidRPr="00957AB4">
        <w:rPr>
          <w:rFonts w:ascii="Times New Roman" w:eastAsia="Times New Roman" w:hAnsi="Times New Roman" w:cs="Times New Roman"/>
          <w:sz w:val="23"/>
          <w:szCs w:val="23"/>
        </w:rPr>
        <w:t xml:space="preserve">«  </w:t>
      </w:r>
      <w:proofErr w:type="gramEnd"/>
      <w:r w:rsidRPr="00957AB4">
        <w:rPr>
          <w:rFonts w:ascii="Times New Roman" w:eastAsia="Times New Roman" w:hAnsi="Times New Roman" w:cs="Times New Roman"/>
          <w:sz w:val="23"/>
          <w:szCs w:val="23"/>
        </w:rPr>
        <w:t xml:space="preserve">   » ____________ 20___г.  __</w:t>
      </w:r>
      <w:proofErr w:type="gramStart"/>
      <w:r w:rsidRPr="00957AB4">
        <w:rPr>
          <w:rFonts w:ascii="Times New Roman" w:eastAsia="Times New Roman" w:hAnsi="Times New Roman" w:cs="Times New Roman"/>
          <w:sz w:val="23"/>
          <w:szCs w:val="23"/>
        </w:rPr>
        <w:t>_:_</w:t>
      </w:r>
      <w:proofErr w:type="gramEnd"/>
      <w:r w:rsidRPr="00957AB4">
        <w:rPr>
          <w:rFonts w:ascii="Times New Roman" w:eastAsia="Times New Roman" w:hAnsi="Times New Roman" w:cs="Times New Roman"/>
          <w:sz w:val="23"/>
          <w:szCs w:val="23"/>
        </w:rPr>
        <w:t>_ч.</w:t>
      </w:r>
    </w:p>
    <w:p w14:paraId="0106EB8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01861F98"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1176A845"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Работы выполняются по наряду (распоряжению) № ________________________________</w:t>
      </w:r>
    </w:p>
    <w:p w14:paraId="102217D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6F8C00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FEC6C02" w14:textId="77777777" w:rsidR="005A3588" w:rsidRPr="005A3588" w:rsidRDefault="005A3588" w:rsidP="005A3588">
      <w:pPr>
        <w:spacing w:after="0" w:line="240" w:lineRule="auto"/>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Комиссия в составе:</w:t>
      </w:r>
    </w:p>
    <w:p w14:paraId="7BF84A2C"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7F42807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5465A6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6707C65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04FC62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5A3588" w:rsidRPr="005A3588" w14:paraId="469B1594"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tcPr>
          <w:p w14:paraId="7F728163"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п/п</w:t>
            </w:r>
          </w:p>
          <w:p w14:paraId="66DAB96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006DFB5"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2C10D4D"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3282833"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Ф.И.О. нарушителя,  подрядная организация</w:t>
            </w:r>
          </w:p>
        </w:tc>
      </w:tr>
      <w:tr w:rsidR="005A3588" w:rsidRPr="005A3588" w14:paraId="2E88F009" w14:textId="77777777" w:rsidTr="005A3588">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6979B91" w14:textId="77777777" w:rsidR="005A3588" w:rsidRPr="005A3588" w:rsidRDefault="005A3588" w:rsidP="005A3588">
            <w:pPr>
              <w:spacing w:after="0" w:line="240" w:lineRule="auto"/>
              <w:jc w:val="both"/>
              <w:rPr>
                <w:rFonts w:ascii="Times New Roman" w:eastAsia="Times New Roman" w:hAnsi="Times New Roman" w:cs="Calibri"/>
                <w:sz w:val="23"/>
                <w:szCs w:val="23"/>
              </w:rPr>
            </w:pPr>
            <w:r w:rsidRPr="005A3588">
              <w:rPr>
                <w:rFonts w:ascii="Times New Roman" w:eastAsia="Times New Roman" w:hAnsi="Times New Roman"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137EA7C"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92B649A"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0BF1B59"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4</w:t>
            </w:r>
          </w:p>
        </w:tc>
      </w:tr>
      <w:tr w:rsidR="005A3588" w:rsidRPr="005A3588" w14:paraId="08CBB5A4" w14:textId="77777777" w:rsidTr="005A3588">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66D66C7"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0CD48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D414E8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D6D651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1D544AF2"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A041459"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98D3D8C"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A7F0BF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6F9B52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4A67CA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2088EA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485B8DA7"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5CBEFF2"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BC0F31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43A09C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195E40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E596DA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7D097C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bl>
    <w:p w14:paraId="7B5609C5" w14:textId="77777777" w:rsidR="005A3588" w:rsidRPr="005A3588" w:rsidRDefault="005A3588" w:rsidP="005A3588">
      <w:pPr>
        <w:spacing w:after="0" w:line="240" w:lineRule="auto"/>
        <w:jc w:val="both"/>
        <w:rPr>
          <w:rFonts w:ascii="Times New Roman" w:eastAsia="Times New Roman" w:hAnsi="Times New Roman" w:cs="Times New Roman"/>
          <w:b/>
          <w:sz w:val="23"/>
          <w:szCs w:val="23"/>
          <w:lang w:eastAsia="en-US"/>
        </w:rPr>
      </w:pPr>
      <w:r w:rsidRPr="005A3588">
        <w:rPr>
          <w:rFonts w:ascii="Times New Roman" w:eastAsia="Times New Roman" w:hAnsi="Times New Roman" w:cs="Times New Roman"/>
          <w:b/>
          <w:sz w:val="23"/>
          <w:szCs w:val="23"/>
        </w:rPr>
        <w:t>Оценка и выводы по результатам проверки:</w:t>
      </w:r>
      <w:r w:rsidRPr="005A3588">
        <w:rPr>
          <w:rFonts w:ascii="Times New Roman" w:eastAsia="Times New Roman" w:hAnsi="Times New Roman" w:cs="Times New Roman"/>
          <w:sz w:val="23"/>
          <w:szCs w:val="23"/>
        </w:rPr>
        <w:t xml:space="preserve">    </w:t>
      </w:r>
    </w:p>
    <w:p w14:paraId="2EC1BD0F"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По результатам проверки предлагается:</w:t>
      </w:r>
    </w:p>
    <w:p w14:paraId="597EB0E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1.</w:t>
      </w:r>
    </w:p>
    <w:p w14:paraId="6C55808E"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2.</w:t>
      </w:r>
    </w:p>
    <w:p w14:paraId="2731C45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Подписи членов </w:t>
      </w:r>
      <w:proofErr w:type="gramStart"/>
      <w:r w:rsidRPr="005A3588">
        <w:rPr>
          <w:rFonts w:ascii="Times New Roman" w:eastAsia="Times New Roman" w:hAnsi="Times New Roman" w:cs="Times New Roman"/>
          <w:sz w:val="23"/>
          <w:szCs w:val="23"/>
        </w:rPr>
        <w:t xml:space="preserve">комиссии:   </w:t>
      </w:r>
      <w:proofErr w:type="gramEnd"/>
      <w:r w:rsidRPr="005A3588">
        <w:rPr>
          <w:rFonts w:ascii="Times New Roman" w:eastAsia="Times New Roman" w:hAnsi="Times New Roman" w:cs="Times New Roman"/>
          <w:sz w:val="23"/>
          <w:szCs w:val="23"/>
        </w:rPr>
        <w:t>Должность  _______________________/Ф.И.О.</w:t>
      </w:r>
    </w:p>
    <w:p w14:paraId="3B46281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w:t>
      </w:r>
      <w:r w:rsidRPr="00957AB4">
        <w:rPr>
          <w:rFonts w:ascii="Times New Roman" w:eastAsia="Times New Roman" w:hAnsi="Times New Roman" w:cs="Times New Roman"/>
          <w:sz w:val="23"/>
          <w:szCs w:val="23"/>
        </w:rPr>
        <w:t xml:space="preserve">Должность________________________/Ф.И.О.                                                    </w:t>
      </w:r>
    </w:p>
    <w:p w14:paraId="0D7C6561"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w:t>
      </w:r>
    </w:p>
    <w:p w14:paraId="7849F31B" w14:textId="77777777" w:rsidR="005A3588" w:rsidRPr="00957AB4" w:rsidRDefault="005A3588" w:rsidP="005A3588">
      <w:pPr>
        <w:spacing w:after="0" w:line="240" w:lineRule="auto"/>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С актом ознакомлен и один экземпляр получил представитель Подрядной организации__________________________________________________________________</w:t>
      </w:r>
    </w:p>
    <w:p w14:paraId="48004DD7" w14:textId="77777777" w:rsidR="005A3588" w:rsidRPr="00957AB4" w:rsidRDefault="005A3588" w:rsidP="005A3588">
      <w:pPr>
        <w:spacing w:after="0" w:line="240" w:lineRule="auto"/>
        <w:jc w:val="center"/>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(должность, Ф.И.О., подпись, дата)</w:t>
      </w:r>
    </w:p>
    <w:p w14:paraId="4EB714D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
    <w:p w14:paraId="60A7268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(В случае отказа представителя Подрядной организации об ознакомлении с актом):</w:t>
      </w:r>
    </w:p>
    <w:p w14:paraId="077D687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От подписи об ознакомлении с настоящим актом отказался.</w:t>
      </w:r>
    </w:p>
    <w:p w14:paraId="711CDD17"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Обстоятельства, причины </w:t>
      </w:r>
      <w:proofErr w:type="gramStart"/>
      <w:r w:rsidRPr="00957AB4">
        <w:rPr>
          <w:rFonts w:ascii="Times New Roman" w:eastAsia="Times New Roman" w:hAnsi="Times New Roman" w:cs="Times New Roman"/>
          <w:sz w:val="23"/>
          <w:szCs w:val="23"/>
        </w:rPr>
        <w:t>отказа:_</w:t>
      </w:r>
      <w:proofErr w:type="gramEnd"/>
      <w:r w:rsidRPr="00957AB4">
        <w:rPr>
          <w:rFonts w:ascii="Times New Roman" w:eastAsia="Times New Roman" w:hAnsi="Times New Roman" w:cs="Times New Roman"/>
          <w:sz w:val="23"/>
          <w:szCs w:val="23"/>
        </w:rPr>
        <w:t>_________________________________________</w:t>
      </w:r>
    </w:p>
    <w:p w14:paraId="7B5AA8F9"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Подписи членов </w:t>
      </w:r>
      <w:proofErr w:type="gramStart"/>
      <w:r w:rsidRPr="00957AB4">
        <w:rPr>
          <w:rFonts w:ascii="Times New Roman" w:eastAsia="Times New Roman" w:hAnsi="Times New Roman" w:cs="Times New Roman"/>
          <w:sz w:val="23"/>
          <w:szCs w:val="23"/>
        </w:rPr>
        <w:t xml:space="preserve">комиссии:   </w:t>
      </w:r>
      <w:proofErr w:type="gramEnd"/>
      <w:r w:rsidRPr="00957AB4">
        <w:rPr>
          <w:rFonts w:ascii="Times New Roman" w:eastAsia="Times New Roman" w:hAnsi="Times New Roman" w:cs="Times New Roman"/>
          <w:sz w:val="23"/>
          <w:szCs w:val="23"/>
        </w:rPr>
        <w:t>Должность  _______________________/Ф.И.О.</w:t>
      </w:r>
    </w:p>
    <w:p w14:paraId="1307AE37" w14:textId="1ED75DD8" w:rsidR="005A3588" w:rsidRPr="005A3588" w:rsidRDefault="005A3588" w:rsidP="005A3588">
      <w:pPr>
        <w:spacing w:after="0" w:line="240" w:lineRule="auto"/>
        <w:rPr>
          <w:rFonts w:ascii="Times New Roman" w:eastAsia="Times New Roman" w:hAnsi="Times New Roman" w:cs="Times New Roman"/>
        </w:rPr>
      </w:pPr>
      <w:r w:rsidRPr="00957AB4">
        <w:rPr>
          <w:rFonts w:ascii="Times New Roman" w:eastAsia="Times New Roman" w:hAnsi="Times New Roman" w:cs="Times New Roman"/>
          <w:sz w:val="23"/>
          <w:szCs w:val="23"/>
        </w:rPr>
        <w:t xml:space="preserve">                                                  Должность________________________/Ф.И.О.                                                    </w:t>
      </w:r>
    </w:p>
    <w:p w14:paraId="28B334DF" w14:textId="77777777"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i/>
          <w:sz w:val="22"/>
          <w:szCs w:val="22"/>
          <w:lang w:eastAsia="ar-SA"/>
        </w:rPr>
      </w:pPr>
    </w:p>
    <w:p w14:paraId="7E000E06" w14:textId="701E90BC" w:rsidR="005A3588" w:rsidRPr="005A3588" w:rsidRDefault="00033B53" w:rsidP="005A3588">
      <w:pPr>
        <w:suppressAutoHyphens/>
        <w:autoSpaceDE w:val="0"/>
        <w:spacing w:line="240" w:lineRule="auto"/>
        <w:ind w:firstLine="6804"/>
        <w:jc w:val="center"/>
        <w:outlineLvl w:val="0"/>
        <w:rPr>
          <w:rFonts w:ascii="Times New Roman" w:eastAsia="Times New Roman" w:hAnsi="Times New Roman" w:cs="Times New Roman"/>
          <w:b/>
          <w:sz w:val="22"/>
          <w:szCs w:val="22"/>
          <w:lang w:eastAsia="ar-SA"/>
        </w:rPr>
      </w:pPr>
      <w:r>
        <w:rPr>
          <w:rFonts w:ascii="Times New Roman" w:eastAsia="Times New Roman" w:hAnsi="Times New Roman" w:cs="Times New Roman"/>
          <w:b/>
          <w:i/>
          <w:sz w:val="22"/>
          <w:szCs w:val="22"/>
          <w:lang w:eastAsia="ar-SA"/>
        </w:rPr>
        <w:t xml:space="preserve">  Приложение № 8</w:t>
      </w:r>
      <w:r w:rsidR="005A3588" w:rsidRPr="005A3588">
        <w:rPr>
          <w:rFonts w:ascii="Times New Roman" w:eastAsia="Times New Roman" w:hAnsi="Times New Roman" w:cs="Times New Roman"/>
          <w:b/>
          <w:i/>
          <w:sz w:val="22"/>
          <w:szCs w:val="22"/>
          <w:lang w:eastAsia="ar-SA"/>
        </w:rPr>
        <w:br/>
      </w:r>
      <w:r w:rsidR="005A3588" w:rsidRPr="005A3588">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p>
    <w:p w14:paraId="6326F32A" w14:textId="77777777" w:rsidR="005A3588" w:rsidRPr="005A3588" w:rsidRDefault="005A3588" w:rsidP="005A3588">
      <w:pPr>
        <w:suppressAutoHyphens/>
        <w:spacing w:after="0" w:line="240" w:lineRule="auto"/>
        <w:jc w:val="right"/>
        <w:rPr>
          <w:rFonts w:ascii="Times New Roman" w:eastAsia="Times New Roman" w:hAnsi="Times New Roman" w:cs="Times New Roman"/>
          <w:b/>
          <w:spacing w:val="-3"/>
          <w:sz w:val="24"/>
          <w:szCs w:val="24"/>
        </w:rPr>
      </w:pPr>
      <w:r w:rsidRPr="005A3588">
        <w:rPr>
          <w:rFonts w:ascii="Times New Roman" w:eastAsia="Times New Roman" w:hAnsi="Times New Roman" w:cs="Times New Roman"/>
          <w:b/>
          <w:sz w:val="24"/>
          <w:szCs w:val="24"/>
        </w:rPr>
        <w:t xml:space="preserve"> </w:t>
      </w:r>
      <w:proofErr w:type="gramStart"/>
      <w:r w:rsidRPr="005A3588">
        <w:rPr>
          <w:rFonts w:ascii="Times New Roman" w:eastAsia="Times New Roman" w:hAnsi="Times New Roman" w:cs="Times New Roman"/>
          <w:b/>
          <w:sz w:val="24"/>
          <w:szCs w:val="24"/>
        </w:rPr>
        <w:t>« _</w:t>
      </w:r>
      <w:proofErr w:type="gramEnd"/>
      <w:r w:rsidRPr="005A3588">
        <w:rPr>
          <w:rFonts w:ascii="Times New Roman" w:eastAsia="Times New Roman" w:hAnsi="Times New Roman" w:cs="Times New Roman"/>
          <w:b/>
          <w:sz w:val="24"/>
          <w:szCs w:val="24"/>
        </w:rPr>
        <w:t>__»________20___ г.</w:t>
      </w:r>
    </w:p>
    <w:p w14:paraId="684B7D2E" w14:textId="77777777" w:rsidR="005A3588" w:rsidRPr="005A3588" w:rsidRDefault="005A3588" w:rsidP="005A3588">
      <w:pPr>
        <w:suppressAutoHyphens/>
        <w:spacing w:after="0" w:line="240" w:lineRule="auto"/>
        <w:ind w:firstLine="709"/>
        <w:jc w:val="both"/>
        <w:rPr>
          <w:rFonts w:ascii="Times New Roman" w:eastAsia="Times New Roman" w:hAnsi="Times New Roman" w:cs="Times New Roman"/>
          <w:b/>
          <w:spacing w:val="-3"/>
          <w:sz w:val="24"/>
          <w:szCs w:val="24"/>
        </w:rPr>
      </w:pPr>
    </w:p>
    <w:p w14:paraId="330E2F45" w14:textId="77777777" w:rsidR="005A3588" w:rsidRPr="005A3588" w:rsidRDefault="005A3588" w:rsidP="005A3588">
      <w:pPr>
        <w:spacing w:before="12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заказчика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«Заказчик»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одной стороны, и</w:t>
      </w:r>
    </w:p>
    <w:p w14:paraId="42383093"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b/>
          <w:spacing w:val="-3"/>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подрядчика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«Подрядчик»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r w:rsidRPr="005A3588">
        <w:rPr>
          <w:rFonts w:ascii="Times New Roman" w:eastAsia="Times New Roman" w:hAnsi="Times New Roman" w:cs="Times New Roman"/>
          <w:b/>
          <w:spacing w:val="-3"/>
          <w:sz w:val="22"/>
          <w:szCs w:val="22"/>
        </w:rPr>
        <w:tab/>
      </w:r>
    </w:p>
    <w:p w14:paraId="00AC4E53"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к Договору подряда на ремонтные работы № [</w:t>
      </w:r>
      <w:r w:rsidRPr="005A3588">
        <w:rPr>
          <w:rFonts w:ascii="Times New Roman" w:eastAsia="Times New Roman" w:hAnsi="Times New Roman" w:cs="Times New Roman"/>
          <w:i/>
          <w:spacing w:val="4"/>
          <w:sz w:val="22"/>
          <w:szCs w:val="22"/>
        </w:rPr>
        <w:t>номер</w:t>
      </w:r>
      <w:r w:rsidRPr="005A3588">
        <w:rPr>
          <w:rFonts w:ascii="Times New Roman" w:eastAsia="Times New Roman" w:hAnsi="Times New Roman" w:cs="Times New Roman"/>
          <w:spacing w:val="4"/>
          <w:sz w:val="22"/>
          <w:szCs w:val="22"/>
        </w:rPr>
        <w:t>] от [</w:t>
      </w:r>
      <w:r w:rsidRPr="005A3588">
        <w:rPr>
          <w:rFonts w:ascii="Times New Roman" w:eastAsia="Times New Roman" w:hAnsi="Times New Roman" w:cs="Times New Roman"/>
          <w:i/>
          <w:spacing w:val="4"/>
          <w:sz w:val="22"/>
          <w:szCs w:val="22"/>
        </w:rPr>
        <w:t>дата</w:t>
      </w:r>
      <w:r w:rsidRPr="005A3588">
        <w:rPr>
          <w:rFonts w:ascii="Times New Roman" w:eastAsia="Times New Roman" w:hAnsi="Times New Roman" w:cs="Times New Roman"/>
          <w:spacing w:val="4"/>
          <w:sz w:val="22"/>
          <w:szCs w:val="22"/>
        </w:rPr>
        <w:t>]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6D456E3D" w14:textId="77777777" w:rsidR="005A3588" w:rsidRPr="005A3588" w:rsidRDefault="005A3588" w:rsidP="005A3588">
      <w:pPr>
        <w:spacing w:after="0" w:line="240" w:lineRule="auto"/>
        <w:ind w:left="360"/>
        <w:jc w:val="center"/>
        <w:rPr>
          <w:rFonts w:ascii="Times New Roman" w:eastAsia="Times New Roman" w:hAnsi="Times New Roman" w:cs="Times New Roman"/>
          <w:b/>
          <w:sz w:val="22"/>
          <w:szCs w:val="22"/>
        </w:rPr>
      </w:pPr>
    </w:p>
    <w:p w14:paraId="1BA2FAD2"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567D1571" w14:textId="587968E9" w:rsidR="005A3588" w:rsidRPr="005A3588" w:rsidRDefault="00801E18" w:rsidP="00801E1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1.1. </w:t>
      </w:r>
      <w:r w:rsidR="005A3588" w:rsidRPr="005A3588">
        <w:rPr>
          <w:rFonts w:ascii="Times New Roman" w:eastAsia="Times New Roman" w:hAnsi="Times New Roman" w:cs="Times New Roman"/>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005A3588" w:rsidRPr="005A3588">
        <w:rPr>
          <w:rFonts w:ascii="Times New Roman" w:eastAsia="Times New Roman" w:hAnsi="Times New Roman" w:cs="Times New Roman"/>
          <w:sz w:val="22"/>
          <w:szCs w:val="22"/>
        </w:rPr>
        <w:t>внутриобьектового</w:t>
      </w:r>
      <w:proofErr w:type="spellEnd"/>
      <w:r w:rsidR="005A3588" w:rsidRPr="005A3588">
        <w:rPr>
          <w:rFonts w:ascii="Times New Roman" w:eastAsia="Times New Roman" w:hAnsi="Times New Roman" w:cs="Times New Roman"/>
          <w:sz w:val="22"/>
          <w:szCs w:val="22"/>
        </w:rPr>
        <w:t xml:space="preserve"> режимов своими работниками, а также привлеченными Подрядчиком Субподрядными организациями.</w:t>
      </w:r>
    </w:p>
    <w:p w14:paraId="17AC7103"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4D783537" w14:textId="16345D18"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1.2. При проведении Работ </w:t>
      </w:r>
      <w:r w:rsidRPr="00957AB4">
        <w:rPr>
          <w:rFonts w:ascii="Times New Roman" w:eastAsia="Times New Roman" w:hAnsi="Times New Roman" w:cs="Times New Roman"/>
          <w:sz w:val="22"/>
          <w:szCs w:val="22"/>
        </w:rPr>
        <w:t>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57AB4">
        <w:rPr>
          <w:rFonts w:ascii="Times New Roman" w:eastAsia="Times New Roman" w:hAnsi="Times New Roman" w:cs="Times New Roman"/>
          <w:b/>
          <w:sz w:val="22"/>
          <w:szCs w:val="22"/>
        </w:rPr>
        <w:t>АТБ</w:t>
      </w:r>
      <w:r w:rsidRPr="00957AB4">
        <w:rPr>
          <w:rFonts w:ascii="Times New Roman" w:eastAsia="Times New Roman" w:hAnsi="Times New Roman" w:cs="Times New Roman"/>
          <w:sz w:val="22"/>
          <w:szCs w:val="22"/>
        </w:rPr>
        <w:t>»), а также требования локальных нормативных актов Заказчика (далее – «ЛНА»), размещенных на веб-сайте:</w:t>
      </w:r>
      <w:r w:rsidRPr="00957AB4">
        <w:rPr>
          <w:rFonts w:ascii="Times New Roman" w:eastAsia="Times New Roman" w:hAnsi="Times New Roman" w:cs="Times New Roman"/>
          <w:b/>
          <w:i/>
          <w:color w:val="FF0000"/>
          <w:sz w:val="22"/>
          <w:szCs w:val="22"/>
        </w:rPr>
        <w:t xml:space="preserve"> </w:t>
      </w:r>
      <w:hyperlink r:id="rId21" w:history="1">
        <w:r w:rsidR="00487FF1" w:rsidRPr="00487FF1">
          <w:rPr>
            <w:rStyle w:val="ad"/>
            <w:rFonts w:ascii="Times New Roman" w:hAnsi="Times New Roman" w:cs="Times New Roman"/>
            <w:sz w:val="22"/>
            <w:szCs w:val="22"/>
          </w:rPr>
          <w:t>https://www.eurosib-td.ru/ru/zakupki-rabot-i-uslug/dokumenty.php</w:t>
        </w:r>
      </w:hyperlink>
      <w:r w:rsidR="00487FF1" w:rsidRPr="00487FF1">
        <w:rPr>
          <w:rFonts w:ascii="Times New Roman" w:hAnsi="Times New Roman" w:cs="Times New Roman"/>
          <w:sz w:val="22"/>
          <w:szCs w:val="22"/>
        </w:rPr>
        <w:t xml:space="preserve"> </w:t>
      </w:r>
      <w:r w:rsidRPr="00957AB4">
        <w:rPr>
          <w:rFonts w:ascii="Times New Roman" w:eastAsia="Times New Roman" w:hAnsi="Times New Roman" w:cs="Times New Roman"/>
          <w:b/>
          <w:i/>
          <w:sz w:val="22"/>
          <w:szCs w:val="22"/>
        </w:rPr>
        <w:t xml:space="preserve">. </w:t>
      </w:r>
    </w:p>
    <w:p w14:paraId="179E5081"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2F833051" w14:textId="395226B3"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w:t>
      </w:r>
      <w:r w:rsidR="00923739" w:rsidRPr="00957AB4">
        <w:rPr>
          <w:rFonts w:ascii="Times New Roman" w:eastAsia="Times New Roman" w:hAnsi="Times New Roman" w:cs="Times New Roman"/>
          <w:sz w:val="22"/>
          <w:szCs w:val="22"/>
        </w:rPr>
        <w:t xml:space="preserve">дусмотренном </w:t>
      </w:r>
      <w:r w:rsidR="007D0BF1">
        <w:rPr>
          <w:rFonts w:ascii="Times New Roman" w:eastAsia="Times New Roman" w:hAnsi="Times New Roman" w:cs="Times New Roman"/>
          <w:sz w:val="22"/>
          <w:szCs w:val="22"/>
        </w:rPr>
        <w:t>подразделом 24</w:t>
      </w:r>
      <w:r w:rsidR="00923739" w:rsidRPr="00957AB4">
        <w:rPr>
          <w:rFonts w:ascii="Times New Roman" w:eastAsia="Times New Roman" w:hAnsi="Times New Roman" w:cs="Times New Roman"/>
          <w:sz w:val="22"/>
          <w:szCs w:val="22"/>
        </w:rPr>
        <w:t xml:space="preserve"> </w:t>
      </w:r>
      <w:r w:rsidRPr="00957AB4">
        <w:rPr>
          <w:rFonts w:ascii="Times New Roman" w:eastAsia="Times New Roman" w:hAnsi="Times New Roman" w:cs="Times New Roman"/>
          <w:sz w:val="22"/>
          <w:szCs w:val="22"/>
        </w:rPr>
        <w:t>Договора.</w:t>
      </w:r>
    </w:p>
    <w:p w14:paraId="56E169E4"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20A84132" w14:textId="77777777" w:rsidR="005A3588" w:rsidRPr="005A3588" w:rsidRDefault="005A3588" w:rsidP="005A3588">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sz w:val="22"/>
          <w:szCs w:val="22"/>
        </w:rPr>
      </w:pPr>
    </w:p>
    <w:p w14:paraId="71D9EE2F"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требования в области антитеррористической безопасности</w:t>
      </w:r>
    </w:p>
    <w:p w14:paraId="509364CE"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418F03AF" w14:textId="77777777" w:rsidR="005A3588" w:rsidRPr="005A3588" w:rsidRDefault="005A3588" w:rsidP="005A3588">
      <w:pPr>
        <w:tabs>
          <w:tab w:val="left" w:pos="900"/>
        </w:tabs>
        <w:spacing w:line="240" w:lineRule="auto"/>
        <w:ind w:firstLine="54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Субподрядной организацией.</w:t>
      </w:r>
    </w:p>
    <w:p w14:paraId="268D2A0A"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109296D4" w14:textId="77777777" w:rsidR="005A3588" w:rsidRPr="005A3588" w:rsidRDefault="005A3588" w:rsidP="005A3588">
      <w:pPr>
        <w:widowControl w:val="0"/>
        <w:numPr>
          <w:ilvl w:val="2"/>
          <w:numId w:val="23"/>
        </w:numPr>
        <w:tabs>
          <w:tab w:val="left" w:pos="1080"/>
        </w:tabs>
        <w:autoSpaceDE w:val="0"/>
        <w:autoSpaceDN w:val="0"/>
        <w:adjustRightInd w:val="0"/>
        <w:spacing w:after="0" w:line="240" w:lineRule="auto"/>
        <w:ind w:left="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течение </w:t>
      </w:r>
      <w:r w:rsidRPr="005A3588">
        <w:rPr>
          <w:rFonts w:ascii="Times New Roman" w:eastAsia="Times New Roman" w:hAnsi="Times New Roman" w:cs="Times New Roman"/>
          <w:iCs/>
          <w:sz w:val="22"/>
          <w:szCs w:val="22"/>
        </w:rPr>
        <w:t>[●] дней</w:t>
      </w:r>
      <w:r w:rsidRPr="005A3588">
        <w:rPr>
          <w:rFonts w:ascii="Times New Roman" w:eastAsia="Times New Roman" w:hAnsi="Times New Roman" w:cs="Times New Roman"/>
          <w:sz w:val="22"/>
          <w:szCs w:val="22"/>
        </w:rPr>
        <w:t xml:space="preserve"> с момента получения соответствующего запроса Заказчика предоставить следующие сведения о персонале:</w:t>
      </w:r>
    </w:p>
    <w:p w14:paraId="62B10AA5"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списки лиц, официально трудоустроенных на момент подачи заявки, силами которых предполагается выполнение работ;</w:t>
      </w:r>
    </w:p>
    <w:p w14:paraId="3CF24EA8"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заверенные копии паспортов, трудовых договоров с Подрядчиком, разрешения на работу для иностранных граждан.</w:t>
      </w:r>
    </w:p>
    <w:p w14:paraId="36C06065" w14:textId="77777777" w:rsidR="005A3588" w:rsidRPr="005A3588" w:rsidRDefault="005A3588" w:rsidP="005A3588">
      <w:pPr>
        <w:widowControl w:val="0"/>
        <w:numPr>
          <w:ilvl w:val="2"/>
          <w:numId w:val="23"/>
        </w:numPr>
        <w:tabs>
          <w:tab w:val="left" w:pos="1080"/>
        </w:tabs>
        <w:autoSpaceDE w:val="0"/>
        <w:autoSpaceDN w:val="0"/>
        <w:adjustRightInd w:val="0"/>
        <w:spacing w:after="0" w:line="240" w:lineRule="auto"/>
        <w:ind w:left="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заключении Договора:</w:t>
      </w:r>
    </w:p>
    <w:p w14:paraId="0D3EC29C"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3BBC8BD3"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B4CFD7C"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согласовывать с дирекцией по защите активов изменения списка лиц, привлекаемых для выполнения Работ.</w:t>
      </w:r>
    </w:p>
    <w:p w14:paraId="63A56419"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5AFDFC0E"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АТБ.</w:t>
      </w:r>
    </w:p>
    <w:p w14:paraId="5CBB9148"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2C15C16"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6EF6852A"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выполнению Работ работников с признаками алкогольного, наркотического или токсического опьянения;</w:t>
      </w:r>
    </w:p>
    <w:p w14:paraId="025F9FE9"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298666AB"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241D6A5E"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7866421"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19BC0083"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5C6C4FBF"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или утилизировать любые виды отходов вне отведенных мест;</w:t>
      </w:r>
    </w:p>
    <w:p w14:paraId="423C2808"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выполнять по собственной инициативе на территории Заказчика работы, не согласованные с Заказчиком.</w:t>
      </w:r>
    </w:p>
    <w:p w14:paraId="18D885FD" w14:textId="77777777" w:rsidR="005A3588" w:rsidRPr="005A3588" w:rsidRDefault="005A3588" w:rsidP="005A3588">
      <w:pPr>
        <w:tabs>
          <w:tab w:val="left" w:pos="900"/>
        </w:tabs>
        <w:spacing w:after="0" w:line="240" w:lineRule="auto"/>
        <w:jc w:val="both"/>
        <w:rPr>
          <w:rFonts w:ascii="Times New Roman" w:eastAsia="Times New Roman" w:hAnsi="Times New Roman" w:cs="Times New Roman"/>
          <w:sz w:val="22"/>
          <w:szCs w:val="22"/>
        </w:rPr>
      </w:pPr>
    </w:p>
    <w:p w14:paraId="0799D7FF"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Отдельные требования</w:t>
      </w:r>
    </w:p>
    <w:p w14:paraId="33FFF740"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7DBD3321" w14:textId="77777777" w:rsidR="0041703F" w:rsidRPr="0041703F" w:rsidRDefault="0041703F" w:rsidP="0041703F">
      <w:pPr>
        <w:spacing w:after="0" w:line="240" w:lineRule="auto"/>
        <w:rPr>
          <w:rFonts w:ascii="Times New Roman" w:eastAsia="Times New Roman" w:hAnsi="Times New Roman" w:cs="Times New Roman"/>
          <w:sz w:val="22"/>
          <w:szCs w:val="22"/>
        </w:rPr>
      </w:pPr>
    </w:p>
    <w:p w14:paraId="5E5F73DF"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Осведомленность</w:t>
      </w:r>
    </w:p>
    <w:p w14:paraId="0EED07A8"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364B831C" w14:textId="13022024" w:rsidR="0041703F" w:rsidRPr="0041703F" w:rsidRDefault="0041703F" w:rsidP="00487FF1">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00487FF1" w:rsidRPr="00487FF1">
        <w:t xml:space="preserve"> </w:t>
      </w:r>
      <w:hyperlink r:id="rId22" w:history="1">
        <w:r w:rsidR="00487FF1" w:rsidRPr="00931874">
          <w:rPr>
            <w:rStyle w:val="ad"/>
            <w:rFonts w:ascii="Times New Roman" w:eastAsia="Times New Roman" w:hAnsi="Times New Roman" w:cs="Times New Roman"/>
            <w:sz w:val="22"/>
            <w:szCs w:val="22"/>
          </w:rPr>
          <w:t>https://www.eurosib-td.ru/ru/zakupki-rabot-i-uslug/dokumenty.php</w:t>
        </w:r>
      </w:hyperlink>
      <w:r w:rsidRPr="0041703F">
        <w:rPr>
          <w:rFonts w:ascii="Times New Roman" w:eastAsia="Times New Roman" w:hAnsi="Times New Roman" w:cs="Times New Roman"/>
          <w:sz w:val="22"/>
          <w:szCs w:val="22"/>
        </w:rPr>
        <w:t>.</w:t>
      </w:r>
    </w:p>
    <w:p w14:paraId="09F1A32A"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160D3B82"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14B09503" w14:textId="77777777" w:rsidR="0041703F" w:rsidRPr="0041703F" w:rsidRDefault="0041703F" w:rsidP="0041703F">
      <w:pPr>
        <w:tabs>
          <w:tab w:val="left" w:pos="993"/>
          <w:tab w:val="left" w:pos="1134"/>
          <w:tab w:val="left" w:pos="1276"/>
          <w:tab w:val="left" w:pos="1985"/>
        </w:tabs>
        <w:spacing w:after="0" w:line="240" w:lineRule="auto"/>
        <w:ind w:firstLine="539"/>
        <w:jc w:val="both"/>
        <w:rPr>
          <w:rFonts w:ascii="Times New Roman" w:eastAsia="Times New Roman" w:hAnsi="Times New Roman" w:cs="Times New Roman"/>
          <w:b/>
          <w:sz w:val="22"/>
          <w:szCs w:val="22"/>
        </w:rPr>
      </w:pPr>
    </w:p>
    <w:p w14:paraId="55516310"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Порядок взаимодействия Заказчика и Подрядчика</w:t>
      </w:r>
    </w:p>
    <w:p w14:paraId="2E5247E3"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4C8A33B3" w14:textId="77777777" w:rsidR="005A3588" w:rsidRPr="00B23412" w:rsidRDefault="005A3588" w:rsidP="005A3588">
      <w:pPr>
        <w:spacing w:after="0" w:line="240" w:lineRule="auto"/>
        <w:ind w:left="357"/>
        <w:jc w:val="center"/>
        <w:rPr>
          <w:rFonts w:ascii="Times New Roman" w:eastAsia="Times New Roman" w:hAnsi="Times New Roman" w:cs="Times New Roman"/>
          <w:b/>
          <w:sz w:val="22"/>
          <w:szCs w:val="22"/>
        </w:rPr>
      </w:pPr>
    </w:p>
    <w:p w14:paraId="6CEE3510" w14:textId="77777777" w:rsidR="005A3588" w:rsidRPr="00B23412"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Ответственность Подрядчика</w:t>
      </w:r>
    </w:p>
    <w:p w14:paraId="09769B41" w14:textId="5CCCB726"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23412">
        <w:rPr>
          <w:rFonts w:ascii="Times New Roman" w:eastAsia="Times New Roman" w:hAnsi="Times New Roman" w:cs="Times New Roman"/>
          <w:b/>
          <w:i/>
          <w:sz w:val="22"/>
          <w:szCs w:val="22"/>
        </w:rPr>
        <w:t xml:space="preserve">по </w:t>
      </w:r>
      <w:r w:rsidRPr="00B23412">
        <w:rPr>
          <w:rFonts w:ascii="Times New Roman" w:eastAsia="Times New Roman" w:hAnsi="Times New Roman" w:cs="Times New Roman"/>
          <w:sz w:val="22"/>
          <w:szCs w:val="22"/>
        </w:rPr>
        <w:t xml:space="preserve">форме Акта ОБРАЗЕЦ 1 (Приложение № </w:t>
      </w:r>
      <w:r w:rsidR="00AD161A" w:rsidRP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к настоящему Договору</w:t>
      </w:r>
      <w:r w:rsidRPr="00B23412">
        <w:rPr>
          <w:rFonts w:ascii="Times New Roman" w:eastAsia="Times New Roman" w:hAnsi="Times New Roman" w:cs="Times New Roman"/>
          <w:i/>
          <w:sz w:val="22"/>
          <w:szCs w:val="22"/>
        </w:rPr>
        <w:t>)</w:t>
      </w:r>
      <w:r w:rsidRPr="00B23412">
        <w:rPr>
          <w:rFonts w:ascii="Times New Roman" w:eastAsia="Times New Roman" w:hAnsi="Times New Roman" w:cs="Times New Roman"/>
          <w:sz w:val="22"/>
          <w:szCs w:val="22"/>
        </w:rPr>
        <w:t xml:space="preserve">, (далее - Акт проверки). Акт проверки оформляется в порядке, предусмотренном Разделом 7 настоящего Соглашения. </w:t>
      </w:r>
    </w:p>
    <w:p w14:paraId="262ECA95"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6C1E71EB" w14:textId="5491BAFD"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Мера ответственности / штрафные санкции и дополнительные меры определены в Разделе 7 Приложения № </w:t>
      </w:r>
      <w:r w:rsidR="00B23412" w:rsidRP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0542A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FD9D083"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2210A01"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889AF16" w14:textId="7C8143E9"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настоящего </w:t>
      </w:r>
      <w:r w:rsidR="009C6577">
        <w:rPr>
          <w:rFonts w:ascii="Times New Roman" w:eastAsia="Times New Roman" w:hAnsi="Times New Roman" w:cs="Times New Roman"/>
          <w:sz w:val="22"/>
          <w:szCs w:val="22"/>
        </w:rPr>
        <w:t>Договора</w:t>
      </w:r>
      <w:r w:rsidRPr="00B23412">
        <w:rPr>
          <w:rFonts w:ascii="Times New Roman" w:eastAsia="Times New Roman" w:hAnsi="Times New Roman" w:cs="Times New Roman"/>
          <w:sz w:val="22"/>
          <w:szCs w:val="22"/>
        </w:rPr>
        <w:t>.</w:t>
      </w:r>
    </w:p>
    <w:p w14:paraId="550EE064"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6C350D8"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6.10. Заказчик вправе потребовать оплату штрафа от Подрядчика за каждый случай нарушения.</w:t>
      </w:r>
    </w:p>
    <w:p w14:paraId="7E01334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1814B7"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p>
    <w:p w14:paraId="29DF6AB4" w14:textId="77777777" w:rsidR="005A3588" w:rsidRPr="00B23412" w:rsidRDefault="005A3588" w:rsidP="005A3588">
      <w:pPr>
        <w:spacing w:before="120"/>
        <w:contextualSpacing/>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7. Порядок фиксации нарушений, совершенных Подрядчиком (работниками Подрядчика, работниками Субподрядных организаций)</w:t>
      </w:r>
    </w:p>
    <w:p w14:paraId="7B0D3408" w14:textId="3741B807" w:rsidR="005A3588" w:rsidRPr="00B23412" w:rsidRDefault="005A3588" w:rsidP="005A3588">
      <w:pPr>
        <w:tabs>
          <w:tab w:val="left" w:pos="709"/>
        </w:tabs>
        <w:spacing w:before="120"/>
        <w:contextualSpacing/>
        <w:jc w:val="both"/>
        <w:rPr>
          <w:rFonts w:ascii="Times New Roman" w:eastAsia="Times New Roman" w:hAnsi="Times New Roman" w:cs="Times New Roman"/>
          <w:b/>
          <w:i/>
          <w:sz w:val="22"/>
          <w:szCs w:val="22"/>
        </w:rPr>
      </w:pPr>
      <w:r w:rsidRPr="00B23412">
        <w:rPr>
          <w:rFonts w:ascii="Times New Roman" w:eastAsia="Times New Roman" w:hAnsi="Times New Roman" w:cs="Times New Roman"/>
          <w:sz w:val="22"/>
          <w:szCs w:val="22"/>
        </w:rPr>
        <w:tab/>
        <w:t>7.1. При обнаружении факта допущения нарушения (-</w:t>
      </w:r>
      <w:proofErr w:type="spellStart"/>
      <w:r w:rsidRPr="00B23412">
        <w:rPr>
          <w:rFonts w:ascii="Times New Roman" w:eastAsia="Times New Roman" w:hAnsi="Times New Roman" w:cs="Times New Roman"/>
          <w:sz w:val="22"/>
          <w:szCs w:val="22"/>
        </w:rPr>
        <w:t>ий</w:t>
      </w:r>
      <w:proofErr w:type="spellEnd"/>
      <w:r w:rsidRPr="00B23412">
        <w:rPr>
          <w:rFonts w:ascii="Times New Roman" w:eastAsia="Times New Roman" w:hAnsi="Times New Roman" w:cs="Times New Roman"/>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23412">
        <w:rPr>
          <w:rFonts w:ascii="Times New Roman" w:eastAsia="Times New Roman" w:hAnsi="Times New Roman" w:cs="Times New Roman"/>
          <w:b/>
          <w:i/>
          <w:sz w:val="22"/>
          <w:szCs w:val="22"/>
        </w:rPr>
        <w:t>форма Акта ОБРАЗЕЦ 1 содержится в Приложении № 1</w:t>
      </w:r>
      <w:r w:rsidR="00923739">
        <w:rPr>
          <w:rFonts w:ascii="Times New Roman" w:eastAsia="Times New Roman" w:hAnsi="Times New Roman" w:cs="Times New Roman"/>
          <w:b/>
          <w:i/>
          <w:sz w:val="22"/>
          <w:szCs w:val="22"/>
        </w:rPr>
        <w:t>0</w:t>
      </w:r>
      <w:r w:rsidRPr="00B23412">
        <w:rPr>
          <w:rFonts w:ascii="Times New Roman" w:eastAsia="Times New Roman" w:hAnsi="Times New Roman" w:cs="Times New Roman"/>
          <w:b/>
          <w:i/>
          <w:sz w:val="22"/>
          <w:szCs w:val="22"/>
        </w:rPr>
        <w:t xml:space="preserve"> к настоящему Договору</w:t>
      </w:r>
      <w:r w:rsidRPr="00B23412">
        <w:rPr>
          <w:rFonts w:ascii="Times New Roman" w:eastAsia="Times New Roman" w:hAnsi="Times New Roman" w:cs="Times New Roman"/>
          <w:b/>
          <w:sz w:val="22"/>
          <w:szCs w:val="22"/>
        </w:rPr>
        <w:t xml:space="preserve">). </w:t>
      </w:r>
    </w:p>
    <w:p w14:paraId="44922366" w14:textId="77777777" w:rsidR="005A3588" w:rsidRPr="00B23412" w:rsidRDefault="005A3588" w:rsidP="005A3588">
      <w:pPr>
        <w:tabs>
          <w:tab w:val="left" w:pos="709"/>
        </w:tabs>
        <w:spacing w:before="120"/>
        <w:contextualSpacing/>
        <w:jc w:val="both"/>
        <w:rPr>
          <w:rFonts w:ascii="Times New Roman" w:eastAsia="Times New Roman" w:hAnsi="Times New Roman" w:cs="Times New Roman"/>
          <w:b/>
          <w:i/>
          <w:color w:val="FF0000"/>
          <w:sz w:val="22"/>
          <w:szCs w:val="22"/>
        </w:rPr>
      </w:pPr>
      <w:r w:rsidRPr="00B23412">
        <w:rPr>
          <w:rFonts w:ascii="Times New Roman" w:eastAsia="Times New Roman" w:hAnsi="Times New Roman" w:cs="Times New Roman"/>
          <w:b/>
          <w:i/>
          <w:sz w:val="22"/>
          <w:szCs w:val="22"/>
        </w:rPr>
        <w:t xml:space="preserve">          7.2. </w:t>
      </w:r>
      <w:r w:rsidRPr="00B23412">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3564C9B6" w14:textId="77777777" w:rsidR="005A3588" w:rsidRPr="00B23412"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7.3.  Требование к Акту проверки:</w:t>
      </w:r>
    </w:p>
    <w:p w14:paraId="769B13C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w:t>
      </w:r>
      <w:r w:rsidRPr="00923739">
        <w:rPr>
          <w:rFonts w:ascii="Times New Roman" w:eastAsia="Times New Roman" w:hAnsi="Times New Roman" w:cs="Times New Roman"/>
          <w:sz w:val="22"/>
          <w:szCs w:val="22"/>
        </w:rPr>
        <w:t xml:space="preserve">проводившее проверку;  </w:t>
      </w:r>
    </w:p>
    <w:p w14:paraId="36535A4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7.3.2. В Акте проверки указывается на ведение/отсутствие фото или видеофиксации; </w:t>
      </w:r>
    </w:p>
    <w:p w14:paraId="36BBB95A"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7.3.3. В Акте проверки описываются выявленные нарушения. </w:t>
      </w:r>
    </w:p>
    <w:p w14:paraId="5AC27DD2"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7.3.4. В Акте проверки указываются одни из следующих принятых мер для устранения нарушений:</w:t>
      </w:r>
    </w:p>
    <w:p w14:paraId="7261D01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нарушения устранены в ходе проверки;</w:t>
      </w:r>
    </w:p>
    <w:p w14:paraId="2D798E73"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B5AA852"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работы остановлены.</w:t>
      </w:r>
    </w:p>
    <w:p w14:paraId="4FF823C3"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7.4. </w:t>
      </w:r>
      <w:r w:rsidRPr="00923739">
        <w:rPr>
          <w:rFonts w:ascii="Times New Roman" w:eastAsia="Times New Roman" w:hAnsi="Times New Roman" w:cs="Times New Roman"/>
        </w:rPr>
        <w:t xml:space="preserve"> </w:t>
      </w:r>
      <w:r w:rsidRPr="00923739">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D80BEBC"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4F223CC4" w14:textId="77777777" w:rsidR="005A3588" w:rsidRPr="00923739" w:rsidRDefault="005A3588" w:rsidP="005A3588">
      <w:pPr>
        <w:spacing w:before="120"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F81F87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68255E6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7CA32407" w14:textId="227FAFB2"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8.3.  В Претензии указываются сведения о нарушенном (-ых) Подрядчиком требовании (</w:t>
      </w:r>
      <w:proofErr w:type="spellStart"/>
      <w:r w:rsidRPr="00923739">
        <w:rPr>
          <w:rFonts w:ascii="Times New Roman" w:eastAsia="Times New Roman" w:hAnsi="Times New Roman" w:cs="Times New Roman"/>
          <w:sz w:val="22"/>
          <w:szCs w:val="22"/>
        </w:rPr>
        <w:t>иях</w:t>
      </w:r>
      <w:proofErr w:type="spellEnd"/>
      <w:r w:rsidRPr="00923739">
        <w:rPr>
          <w:rFonts w:ascii="Times New Roman" w:eastAsia="Times New Roman" w:hAnsi="Times New Roman" w:cs="Times New Roman"/>
          <w:sz w:val="22"/>
          <w:szCs w:val="22"/>
        </w:rPr>
        <w:t>) антитеррористической безопасности, указанных в Разделе 7 Приложения № 1</w:t>
      </w:r>
      <w:r w:rsidR="00923739" w:rsidRPr="00923739">
        <w:rPr>
          <w:rFonts w:ascii="Times New Roman" w:eastAsia="Times New Roman" w:hAnsi="Times New Roman" w:cs="Times New Roman"/>
          <w:sz w:val="22"/>
          <w:szCs w:val="22"/>
        </w:rPr>
        <w:t xml:space="preserve">0 </w:t>
      </w:r>
      <w:r w:rsidRPr="00923739">
        <w:rPr>
          <w:rFonts w:ascii="Times New Roman" w:eastAsia="Times New Roman" w:hAnsi="Times New Roman" w:cs="Times New Roman"/>
          <w:sz w:val="22"/>
          <w:szCs w:val="22"/>
        </w:rPr>
        <w:t xml:space="preserve">к Договору и пункты Правил антитеррористической безопасности, нормы локально-нормативных актов Заказчика </w:t>
      </w:r>
      <w:proofErr w:type="gramStart"/>
      <w:r w:rsidRPr="00923739">
        <w:rPr>
          <w:rFonts w:ascii="Times New Roman" w:eastAsia="Times New Roman" w:hAnsi="Times New Roman" w:cs="Times New Roman"/>
          <w:sz w:val="22"/>
          <w:szCs w:val="22"/>
        </w:rPr>
        <w:t>о  режиме</w:t>
      </w:r>
      <w:proofErr w:type="gramEnd"/>
      <w:r w:rsidRPr="00923739">
        <w:rPr>
          <w:rFonts w:ascii="Times New Roman" w:eastAsia="Times New Roman" w:hAnsi="Times New Roman" w:cs="Times New Roman"/>
          <w:sz w:val="22"/>
          <w:szCs w:val="22"/>
        </w:rPr>
        <w:t xml:space="preserve">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9AA0A7F" w14:textId="77777777" w:rsidR="005A3588" w:rsidRPr="00923739" w:rsidRDefault="005A3588" w:rsidP="005A3588">
      <w:pPr>
        <w:tabs>
          <w:tab w:val="left" w:pos="851"/>
        </w:tabs>
        <w:spacing w:before="120" w:line="240" w:lineRule="auto"/>
        <w:ind w:firstLine="709"/>
        <w:jc w:val="both"/>
        <w:rPr>
          <w:rFonts w:ascii="Times New Roman" w:eastAsia="Calibri" w:hAnsi="Times New Roman" w:cs="Times New Roman"/>
          <w:sz w:val="22"/>
          <w:szCs w:val="22"/>
        </w:rPr>
      </w:pPr>
      <w:r w:rsidRPr="00923739">
        <w:rPr>
          <w:rFonts w:ascii="Times New Roman" w:eastAsia="Calibri" w:hAnsi="Times New Roman" w:cs="Times New Roman"/>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2B61579F" w14:textId="77777777" w:rsidR="005A3588" w:rsidRPr="00923739" w:rsidRDefault="005A3588" w:rsidP="005A3588">
      <w:pPr>
        <w:tabs>
          <w:tab w:val="left" w:pos="851"/>
        </w:tabs>
        <w:spacing w:before="120" w:line="240" w:lineRule="auto"/>
        <w:ind w:firstLine="709"/>
        <w:jc w:val="both"/>
        <w:rPr>
          <w:rFonts w:ascii="Times New Roman" w:eastAsia="Times New Roman" w:hAnsi="Times New Roman" w:cs="Times New Roman"/>
          <w:sz w:val="22"/>
          <w:szCs w:val="22"/>
        </w:rPr>
      </w:pPr>
    </w:p>
    <w:p w14:paraId="506B2C0D" w14:textId="77777777" w:rsidR="005A3588" w:rsidRPr="00923739"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23739">
        <w:rPr>
          <w:rFonts w:ascii="Times New Roman" w:eastAsia="Times New Roman" w:hAnsi="Times New Roman" w:cs="Times New Roman"/>
          <w:b/>
          <w:sz w:val="22"/>
          <w:szCs w:val="22"/>
        </w:rPr>
        <w:t>9. Заключительные положения</w:t>
      </w:r>
    </w:p>
    <w:p w14:paraId="3A85DEE4"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CC4A772"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5F58995A"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923739">
        <w:rPr>
          <w:rFonts w:ascii="Times New Roman" w:eastAsia="Times New Roman" w:hAnsi="Times New Roman" w:cs="Times New Roman"/>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50002D6" w14:textId="77777777" w:rsidR="005A3588" w:rsidRPr="00923739"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4C79B038" w14:textId="77777777" w:rsidR="005A3588" w:rsidRPr="00923739" w:rsidRDefault="005A3588" w:rsidP="005A3588">
      <w:pPr>
        <w:spacing w:after="0" w:line="240" w:lineRule="auto"/>
        <w:ind w:firstLine="709"/>
        <w:jc w:val="both"/>
        <w:rPr>
          <w:rFonts w:ascii="Times New Roman" w:eastAsia="Times New Roman" w:hAnsi="Times New Roman" w:cs="Times New Roman"/>
          <w:sz w:val="22"/>
          <w:szCs w:val="22"/>
          <w:lang w:val="en-US"/>
        </w:rPr>
      </w:pPr>
    </w:p>
    <w:p w14:paraId="736A446F" w14:textId="77777777" w:rsidR="005A3588" w:rsidRPr="00923739" w:rsidRDefault="005A3588" w:rsidP="005A3588">
      <w:pPr>
        <w:widowControl w:val="0"/>
        <w:numPr>
          <w:ilvl w:val="0"/>
          <w:numId w:val="39"/>
        </w:numPr>
        <w:autoSpaceDE w:val="0"/>
        <w:autoSpaceDN w:val="0"/>
        <w:adjustRightInd w:val="0"/>
        <w:spacing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Подписи Сторон</w:t>
      </w:r>
    </w:p>
    <w:p w14:paraId="4ED04C56" w14:textId="77777777" w:rsidR="005A3588" w:rsidRPr="00923739" w:rsidRDefault="005A3588" w:rsidP="005A3588">
      <w:pPr>
        <w:spacing w:before="120" w:line="240" w:lineRule="auto"/>
        <w:jc w:val="center"/>
        <w:rPr>
          <w:rFonts w:ascii="Times New Roman" w:eastAsia="Times New Roman" w:hAnsi="Times New Roman" w:cs="Times New Roman"/>
          <w:b/>
          <w:sz w:val="22"/>
          <w:szCs w:val="22"/>
        </w:rPr>
      </w:pPr>
    </w:p>
    <w:tbl>
      <w:tblPr>
        <w:tblW w:w="9287" w:type="dxa"/>
        <w:tblInd w:w="108" w:type="dxa"/>
        <w:tblLook w:val="01E0" w:firstRow="1" w:lastRow="1" w:firstColumn="1" w:lastColumn="1" w:noHBand="0" w:noVBand="0"/>
      </w:tblPr>
      <w:tblGrid>
        <w:gridCol w:w="4536"/>
        <w:gridCol w:w="4751"/>
      </w:tblGrid>
      <w:tr w:rsidR="005A3588" w:rsidRPr="00923739" w14:paraId="716AD584" w14:textId="77777777" w:rsidTr="005A3588">
        <w:trPr>
          <w:trHeight w:val="1134"/>
        </w:trPr>
        <w:tc>
          <w:tcPr>
            <w:tcW w:w="4536" w:type="dxa"/>
          </w:tcPr>
          <w:p w14:paraId="280D5C61"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Подрядчик:</w:t>
            </w:r>
          </w:p>
          <w:p w14:paraId="239DC69D"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76D9328C"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057529F0"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___________________/______________/</w:t>
            </w:r>
          </w:p>
        </w:tc>
        <w:tc>
          <w:tcPr>
            <w:tcW w:w="4751" w:type="dxa"/>
          </w:tcPr>
          <w:p w14:paraId="7AD68013"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Заказчик:</w:t>
            </w:r>
          </w:p>
          <w:p w14:paraId="11FC5955"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18FBD23F"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0FBD6F7D"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___________________/______________/</w:t>
            </w:r>
          </w:p>
        </w:tc>
      </w:tr>
    </w:tbl>
    <w:p w14:paraId="39A7907B" w14:textId="4074C1C4" w:rsidR="000D09F8" w:rsidRPr="00923739" w:rsidRDefault="000D09F8" w:rsidP="005A3588">
      <w:pPr>
        <w:pStyle w:val="1"/>
        <w:keepNext w:val="0"/>
        <w:keepLines w:val="0"/>
        <w:widowControl w:val="0"/>
        <w:spacing w:before="0" w:after="120" w:line="264" w:lineRule="auto"/>
        <w:ind w:firstLine="6804"/>
        <w:jc w:val="center"/>
        <w:rPr>
          <w:rFonts w:ascii="Times New Roman" w:hAnsi="Times New Roman" w:cs="Times New Roman"/>
          <w:i/>
          <w:sz w:val="22"/>
          <w:szCs w:val="22"/>
          <w:lang w:val="en-US"/>
        </w:rPr>
      </w:pPr>
    </w:p>
    <w:p w14:paraId="6C5E9B38" w14:textId="77777777" w:rsidR="00207EF0" w:rsidRPr="00923739" w:rsidRDefault="00207EF0" w:rsidP="0080728B">
      <w:pPr>
        <w:widowControl w:val="0"/>
        <w:rPr>
          <w:rFonts w:ascii="Times New Roman" w:hAnsi="Times New Roman" w:cs="Times New Roman"/>
          <w:b/>
          <w:i/>
          <w:sz w:val="22"/>
          <w:szCs w:val="22"/>
        </w:rPr>
        <w:sectPr w:rsidR="00207EF0" w:rsidRPr="00923739" w:rsidSect="00E11450">
          <w:pgSz w:w="11906" w:h="16838" w:code="9"/>
          <w:pgMar w:top="1134" w:right="851" w:bottom="1134" w:left="1701" w:header="709" w:footer="709" w:gutter="0"/>
          <w:cols w:space="708"/>
          <w:docGrid w:linePitch="360"/>
        </w:sectPr>
      </w:pPr>
    </w:p>
    <w:p w14:paraId="108ABE4B" w14:textId="45DDE7D5" w:rsidR="005A3588" w:rsidRPr="00923739" w:rsidRDefault="00C47286" w:rsidP="005A3588">
      <w:pPr>
        <w:pStyle w:val="1"/>
        <w:keepNext w:val="0"/>
        <w:keepLines w:val="0"/>
        <w:widowControl w:val="0"/>
        <w:spacing w:before="0" w:after="120" w:line="264" w:lineRule="auto"/>
        <w:ind w:firstLine="6804"/>
        <w:jc w:val="center"/>
        <w:rPr>
          <w:rStyle w:val="10"/>
          <w:rFonts w:ascii="Times New Roman" w:hAnsi="Times New Roman" w:cs="Times New Roman"/>
          <w:b/>
          <w:i/>
          <w:color w:val="auto"/>
          <w:sz w:val="22"/>
          <w:szCs w:val="22"/>
        </w:rPr>
      </w:pPr>
      <w:bookmarkStart w:id="226" w:name="RefSCH11"/>
      <w:bookmarkStart w:id="227" w:name="_Toc504140807"/>
      <w:bookmarkStart w:id="228" w:name="_Toc518653296"/>
      <w:r w:rsidRPr="00923739">
        <w:rPr>
          <w:rStyle w:val="10"/>
          <w:rFonts w:ascii="Times New Roman" w:hAnsi="Times New Roman" w:cs="Times New Roman"/>
          <w:b/>
          <w:i/>
          <w:color w:val="auto"/>
          <w:sz w:val="22"/>
          <w:szCs w:val="22"/>
        </w:rPr>
        <w:t>Приложение</w:t>
      </w:r>
      <w:r w:rsidRPr="00923739">
        <w:rPr>
          <w:rFonts w:ascii="Times New Roman" w:hAnsi="Times New Roman" w:cs="Times New Roman"/>
          <w:sz w:val="22"/>
          <w:szCs w:val="22"/>
        </w:rPr>
        <w:t xml:space="preserve"> </w:t>
      </w:r>
      <w:bookmarkStart w:id="229" w:name="RefSCH11_No"/>
      <w:r w:rsidRPr="00923739">
        <w:rPr>
          <w:rStyle w:val="10"/>
          <w:rFonts w:ascii="Times New Roman" w:hAnsi="Times New Roman" w:cs="Times New Roman"/>
          <w:b/>
          <w:i/>
          <w:color w:val="auto"/>
          <w:sz w:val="22"/>
          <w:szCs w:val="22"/>
        </w:rPr>
        <w:t>№</w:t>
      </w:r>
      <w:r w:rsidR="003D1A69" w:rsidRPr="00923739">
        <w:rPr>
          <w:rStyle w:val="10"/>
          <w:rFonts w:ascii="Times New Roman" w:hAnsi="Times New Roman" w:cs="Times New Roman"/>
          <w:b/>
          <w:i/>
          <w:color w:val="auto"/>
          <w:sz w:val="22"/>
          <w:szCs w:val="22"/>
        </w:rPr>
        <w:t> </w:t>
      </w:r>
      <w:bookmarkEnd w:id="226"/>
      <w:bookmarkEnd w:id="229"/>
      <w:r w:rsidR="00033B53">
        <w:rPr>
          <w:rStyle w:val="10"/>
          <w:rFonts w:ascii="Times New Roman" w:hAnsi="Times New Roman" w:cs="Times New Roman"/>
          <w:b/>
          <w:i/>
          <w:color w:val="auto"/>
          <w:sz w:val="22"/>
          <w:szCs w:val="22"/>
        </w:rPr>
        <w:t>9</w:t>
      </w:r>
      <w:r w:rsidR="00D30A19" w:rsidRPr="00923739">
        <w:rPr>
          <w:rStyle w:val="10"/>
          <w:rFonts w:ascii="Times New Roman" w:hAnsi="Times New Roman" w:cs="Times New Roman"/>
          <w:b/>
          <w:i/>
          <w:color w:val="auto"/>
          <w:sz w:val="22"/>
          <w:szCs w:val="22"/>
        </w:rPr>
        <w:br/>
      </w:r>
      <w:bookmarkStart w:id="230" w:name="RefSCH13"/>
      <w:bookmarkStart w:id="231" w:name="_Toc504140809"/>
      <w:bookmarkStart w:id="232" w:name="_Ref512705565"/>
      <w:bookmarkStart w:id="233" w:name="_Ref512705608"/>
      <w:bookmarkStart w:id="234" w:name="_Ref512705721"/>
      <w:bookmarkStart w:id="235" w:name="_Toc518653298"/>
      <w:bookmarkEnd w:id="227"/>
      <w:bookmarkEnd w:id="228"/>
    </w:p>
    <w:bookmarkEnd w:id="230"/>
    <w:p w14:paraId="02AF474B" w14:textId="0319A7E6" w:rsidR="00F5015C" w:rsidRDefault="00F5015C" w:rsidP="0080728B">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r w:rsidRPr="00923739">
        <w:rPr>
          <w:rStyle w:val="10"/>
          <w:rFonts w:ascii="Times New Roman" w:hAnsi="Times New Roman" w:cs="Times New Roman"/>
          <w:b/>
          <w:color w:val="auto"/>
          <w:sz w:val="22"/>
          <w:szCs w:val="22"/>
        </w:rPr>
        <w:br/>
      </w:r>
      <w:bookmarkStart w:id="236" w:name="RefSCH13_1"/>
      <w:r w:rsidRPr="00923739">
        <w:rPr>
          <w:rStyle w:val="10"/>
          <w:rFonts w:ascii="Times New Roman" w:hAnsi="Times New Roman" w:cs="Times New Roman"/>
          <w:b/>
          <w:color w:val="auto"/>
          <w:sz w:val="22"/>
          <w:szCs w:val="22"/>
        </w:rPr>
        <w:t>Календарный график выполнения работ</w:t>
      </w:r>
      <w:bookmarkEnd w:id="231"/>
      <w:bookmarkEnd w:id="232"/>
      <w:bookmarkEnd w:id="233"/>
      <w:bookmarkEnd w:id="234"/>
      <w:bookmarkEnd w:id="235"/>
      <w:bookmarkEnd w:id="236"/>
    </w:p>
    <w:p w14:paraId="64B2E900" w14:textId="42A65D2B" w:rsidR="004A2C61" w:rsidRDefault="004A2C61" w:rsidP="004A2C61"/>
    <w:p w14:paraId="035105EE" w14:textId="02FB9ECB" w:rsidR="004A2C61" w:rsidRDefault="004A2C61" w:rsidP="004A2C61"/>
    <w:p w14:paraId="0A0781C7" w14:textId="1EFA3623" w:rsidR="004A2C61" w:rsidRDefault="004A2C61" w:rsidP="004A2C61"/>
    <w:p w14:paraId="7FFBA6D1" w14:textId="3BE464D4" w:rsidR="004A2C61" w:rsidRDefault="004A2C61" w:rsidP="004A2C61"/>
    <w:p w14:paraId="43FCE6F1" w14:textId="6DB3129F" w:rsidR="004A2C61" w:rsidRDefault="004A2C61" w:rsidP="004A2C61"/>
    <w:p w14:paraId="09DE464A" w14:textId="4D2A45CC" w:rsidR="004A2C61" w:rsidRDefault="004A2C61" w:rsidP="004A2C61"/>
    <w:p w14:paraId="69C49419" w14:textId="60BE2E0C" w:rsidR="004A2C61" w:rsidRDefault="004A2C61" w:rsidP="004A2C61"/>
    <w:p w14:paraId="7AF95A19" w14:textId="3E8B73CA" w:rsidR="004A2C61" w:rsidRDefault="004A2C61" w:rsidP="004A2C61"/>
    <w:p w14:paraId="06E5E660" w14:textId="33C4E739" w:rsidR="004A2C61" w:rsidRDefault="004A2C61" w:rsidP="004A2C61"/>
    <w:p w14:paraId="23E757CA" w14:textId="7CC14D47" w:rsidR="004A2C61" w:rsidRDefault="004A2C61" w:rsidP="004A2C61"/>
    <w:p w14:paraId="1EBEA850" w14:textId="57E6267A" w:rsidR="004A2C61" w:rsidRDefault="004A2C61" w:rsidP="004A2C61"/>
    <w:p w14:paraId="335F001F" w14:textId="593603AB" w:rsidR="004A2C61" w:rsidRDefault="004A2C61" w:rsidP="004A2C61"/>
    <w:p w14:paraId="08379516" w14:textId="63F14E05" w:rsidR="004A2C61" w:rsidRDefault="004A2C61" w:rsidP="004A2C61"/>
    <w:p w14:paraId="3B4AF01B" w14:textId="321FD689" w:rsidR="004A2C61" w:rsidRDefault="004A2C61" w:rsidP="004A2C61"/>
    <w:p w14:paraId="0A76235C" w14:textId="192714C9" w:rsidR="004A2C61" w:rsidRDefault="004A2C61" w:rsidP="004A2C61"/>
    <w:p w14:paraId="0B5523D6" w14:textId="381951AB" w:rsidR="004A2C61" w:rsidRDefault="004A2C61" w:rsidP="004A2C61"/>
    <w:p w14:paraId="3E5ED9EC" w14:textId="0886F508" w:rsidR="004A2C61" w:rsidRDefault="004A2C61" w:rsidP="004A2C61"/>
    <w:p w14:paraId="3C72DB65" w14:textId="1C5A51B4" w:rsidR="004A2C61" w:rsidRDefault="004A2C61" w:rsidP="004A2C61"/>
    <w:p w14:paraId="4FFD281A" w14:textId="787B577D" w:rsidR="004A2C61" w:rsidRDefault="004A2C61" w:rsidP="004A2C61"/>
    <w:p w14:paraId="2ED8600E" w14:textId="7FEB35EE" w:rsidR="004A2C61" w:rsidRDefault="004A2C61" w:rsidP="004A2C61"/>
    <w:p w14:paraId="7D80E3F1" w14:textId="747A5E39" w:rsidR="004A2C61" w:rsidRDefault="004A2C61" w:rsidP="004A2C61"/>
    <w:p w14:paraId="157DB34F" w14:textId="0B6B0D17" w:rsidR="004A2C61" w:rsidRDefault="004A2C61" w:rsidP="004A2C61"/>
    <w:p w14:paraId="24E1E6ED" w14:textId="7705E617" w:rsidR="004A2C61" w:rsidRDefault="004A2C61" w:rsidP="004A2C61"/>
    <w:p w14:paraId="3858EBBA" w14:textId="7BF0ACEB" w:rsidR="004A2C61" w:rsidRDefault="004A2C61" w:rsidP="004A2C61"/>
    <w:p w14:paraId="5B269DEC" w14:textId="4B0BBDC9" w:rsidR="004A2C61" w:rsidRDefault="004A2C61" w:rsidP="004A2C61"/>
    <w:p w14:paraId="1C7C9426" w14:textId="3E993D73" w:rsidR="004A2C61" w:rsidRDefault="004A2C61" w:rsidP="004A2C61"/>
    <w:p w14:paraId="17D744C3" w14:textId="5FC2639B" w:rsidR="004A2C61" w:rsidRDefault="004A2C61" w:rsidP="004A2C61"/>
    <w:p w14:paraId="3F741257" w14:textId="34274647" w:rsidR="004A2C61" w:rsidRDefault="004A2C61" w:rsidP="004A2C61"/>
    <w:p w14:paraId="61BFEDA7" w14:textId="39F92075" w:rsidR="004A2C61" w:rsidRDefault="004A2C61" w:rsidP="004A2C61"/>
    <w:p w14:paraId="255EEF3D" w14:textId="0DFFFB34" w:rsidR="004A2C61" w:rsidRDefault="004A2C61" w:rsidP="004A2C61"/>
    <w:p w14:paraId="3054C558" w14:textId="7EC91F16" w:rsidR="004A2C61" w:rsidRDefault="004A2C61" w:rsidP="004A2C61"/>
    <w:p w14:paraId="0806A735" w14:textId="5D9D1F71" w:rsidR="004A2C61" w:rsidRDefault="004A2C61" w:rsidP="004A2C61"/>
    <w:p w14:paraId="6515B030" w14:textId="1F4A2270" w:rsidR="00D26462" w:rsidRPr="00D26462" w:rsidRDefault="00D26462" w:rsidP="00810DE4">
      <w:pPr>
        <w:suppressAutoHyphens/>
        <w:autoSpaceDE w:val="0"/>
        <w:spacing w:before="120"/>
        <w:outlineLvl w:val="0"/>
        <w:rPr>
          <w:rFonts w:ascii="Times New Roman" w:hAnsi="Times New Roman" w:cs="Times New Roman"/>
          <w:b/>
          <w:sz w:val="22"/>
          <w:szCs w:val="22"/>
        </w:rPr>
      </w:pPr>
    </w:p>
    <w:sectPr w:rsidR="00D26462" w:rsidRPr="00D26462"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97C41" w14:textId="77777777" w:rsidR="008064D4" w:rsidRDefault="008064D4" w:rsidP="00BF32C2">
      <w:r>
        <w:separator/>
      </w:r>
    </w:p>
  </w:endnote>
  <w:endnote w:type="continuationSeparator" w:id="0">
    <w:p w14:paraId="42A22350" w14:textId="77777777" w:rsidR="008064D4" w:rsidRDefault="008064D4" w:rsidP="00BF32C2">
      <w:r>
        <w:continuationSeparator/>
      </w:r>
    </w:p>
  </w:endnote>
  <w:endnote w:type="continuationNotice" w:id="1">
    <w:p w14:paraId="43B94417" w14:textId="77777777" w:rsidR="008064D4" w:rsidRDefault="008064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 New Roman,">
    <w:altName w:val="Times New Roman"/>
    <w:panose1 w:val="00000000000000000000"/>
    <w:charset w:val="00"/>
    <w:family w:val="roman"/>
    <w:notTrueType/>
    <w:pitch w:val="default"/>
  </w:font>
  <w:font w:name="BatangChe">
    <w:altName w:val="Malgun Gothic"/>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1177D" w14:textId="77777777" w:rsidR="008064D4" w:rsidRPr="003F011C" w:rsidRDefault="008064D4"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3D9B6" w14:textId="1B622A61" w:rsidR="008064D4" w:rsidRPr="00406C29" w:rsidRDefault="008064D4"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276EF8">
      <w:rPr>
        <w:rFonts w:ascii="Times New Roman" w:hAnsi="Times New Roman" w:cs="Times New Roman"/>
        <w:noProof/>
      </w:rPr>
      <w:t>69</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5F0DC" w14:textId="77777777" w:rsidR="008064D4" w:rsidRDefault="008064D4" w:rsidP="00BF32C2">
      <w:r>
        <w:separator/>
      </w:r>
    </w:p>
  </w:footnote>
  <w:footnote w:type="continuationSeparator" w:id="0">
    <w:p w14:paraId="64359E4A" w14:textId="77777777" w:rsidR="008064D4" w:rsidRDefault="008064D4" w:rsidP="00BF32C2">
      <w:r>
        <w:continuationSeparator/>
      </w:r>
    </w:p>
  </w:footnote>
  <w:footnote w:type="continuationNotice" w:id="1">
    <w:p w14:paraId="26A1443A" w14:textId="77777777" w:rsidR="008064D4" w:rsidRDefault="008064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DCB0C" w14:textId="40A474EF" w:rsidR="008064D4" w:rsidRPr="00461CF5" w:rsidRDefault="008064D4"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0F835C96" w14:textId="77777777" w:rsidR="008064D4" w:rsidRPr="00A74043" w:rsidRDefault="008064D4"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0B2FA" w14:textId="7F349AF9" w:rsidR="008064D4" w:rsidRPr="00406C29" w:rsidRDefault="008064D4" w:rsidP="00C620F1">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sidRPr="00406C29">
      <w:rPr>
        <w:rFonts w:ascii="Times New Roman" w:hAnsi="Times New Roman" w:cs="Times New Roman"/>
      </w:rPr>
      <w:t>[</w:t>
    </w:r>
    <w:r w:rsidRPr="00406C29">
      <w:rPr>
        <w:rFonts w:ascii="Times New Roman" w:hAnsi="Times New Roman" w:cs="Times New Roman"/>
        <w:i/>
      </w:rPr>
      <w:t>номер</w:t>
    </w:r>
    <w:r w:rsidRPr="00406C29">
      <w:rPr>
        <w:rFonts w:ascii="Times New Roman" w:hAnsi="Times New Roman" w:cs="Times New Roman"/>
      </w:rPr>
      <w:t xml:space="preserve">] </w:t>
    </w:r>
    <w:r w:rsidRPr="00406C29">
      <w:rPr>
        <w:rFonts w:ascii="Times New Roman" w:hAnsi="Times New Roman" w:cs="Times New Roman"/>
        <w:i/>
      </w:rPr>
      <w:t>от</w:t>
    </w:r>
    <w:r>
      <w:rPr>
        <w:rFonts w:ascii="Times New Roman" w:hAnsi="Times New Roman" w:cs="Times New Roman"/>
        <w:i/>
      </w:rPr>
      <w:t xml:space="preserve"> </w:t>
    </w:r>
    <w:r w:rsidRPr="00406C29">
      <w:rPr>
        <w:rFonts w:ascii="Times New Roman" w:hAnsi="Times New Roman" w:cs="Times New Roman"/>
      </w:rPr>
      <w:t>[</w:t>
    </w:r>
    <w:r w:rsidRPr="00406C29">
      <w:rPr>
        <w:rFonts w:ascii="Times New Roman" w:hAnsi="Times New Roman" w:cs="Times New Roman"/>
        <w:i/>
      </w:rPr>
      <w:t>дата</w:t>
    </w:r>
    <w:r w:rsidRPr="00406C29">
      <w:rPr>
        <w:rFonts w:ascii="Times New Roman" w:hAnsi="Times New Roman" w:cs="Times New Roman"/>
      </w:rPr>
      <w:t>] </w:t>
    </w:r>
    <w:r w:rsidRPr="00406C29">
      <w:rPr>
        <w:rFonts w:ascii="Times New Roman" w:hAnsi="Times New Roman" w:cs="Times New Roman"/>
        <w:i/>
      </w:rPr>
      <w:t>г.</w:t>
    </w:r>
  </w:p>
  <w:p w14:paraId="6E0EEAD9" w14:textId="77777777" w:rsidR="008064D4" w:rsidRPr="00A74043" w:rsidRDefault="008064D4"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AFA4D94"/>
    <w:multiLevelType w:val="multilevel"/>
    <w:tmpl w:val="E5DE0BDC"/>
    <w:lvl w:ilvl="0">
      <w:start w:val="32"/>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EF45624"/>
    <w:multiLevelType w:val="multilevel"/>
    <w:tmpl w:val="CD6E6DE6"/>
    <w:lvl w:ilvl="0">
      <w:start w:val="25"/>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F491A1F"/>
    <w:multiLevelType w:val="multilevel"/>
    <w:tmpl w:val="A8AC48A4"/>
    <w:lvl w:ilvl="0">
      <w:start w:val="2"/>
      <w:numFmt w:val="decimal"/>
      <w:lvlText w:val="%1."/>
      <w:lvlJc w:val="left"/>
      <w:pPr>
        <w:ind w:left="360" w:hanging="360"/>
      </w:pPr>
      <w:rPr>
        <w:rFonts w:hint="default"/>
      </w:rPr>
    </w:lvl>
    <w:lvl w:ilvl="1">
      <w:start w:val="1"/>
      <w:numFmt w:val="decimal"/>
      <w:lvlText w:val="%1.%2."/>
      <w:lvlJc w:val="left"/>
      <w:pPr>
        <w:ind w:left="434" w:hanging="360"/>
      </w:pPr>
      <w:rPr>
        <w:rFonts w:hint="default"/>
      </w:rPr>
    </w:lvl>
    <w:lvl w:ilvl="2">
      <w:start w:val="1"/>
      <w:numFmt w:val="decimal"/>
      <w:lvlText w:val="%1.%2.%3."/>
      <w:lvlJc w:val="left"/>
      <w:pPr>
        <w:ind w:left="868" w:hanging="720"/>
      </w:pPr>
      <w:rPr>
        <w:rFonts w:hint="default"/>
      </w:rPr>
    </w:lvl>
    <w:lvl w:ilvl="3">
      <w:start w:val="1"/>
      <w:numFmt w:val="decimal"/>
      <w:lvlText w:val="%1.%2.%3.%4."/>
      <w:lvlJc w:val="left"/>
      <w:pPr>
        <w:ind w:left="942" w:hanging="720"/>
      </w:pPr>
      <w:rPr>
        <w:rFonts w:hint="default"/>
      </w:rPr>
    </w:lvl>
    <w:lvl w:ilvl="4">
      <w:start w:val="1"/>
      <w:numFmt w:val="decimal"/>
      <w:lvlText w:val="%1.%2.%3.%4.%5."/>
      <w:lvlJc w:val="left"/>
      <w:pPr>
        <w:ind w:left="1376" w:hanging="1080"/>
      </w:pPr>
      <w:rPr>
        <w:rFonts w:hint="default"/>
      </w:rPr>
    </w:lvl>
    <w:lvl w:ilvl="5">
      <w:start w:val="1"/>
      <w:numFmt w:val="decimal"/>
      <w:lvlText w:val="%1.%2.%3.%4.%5.%6."/>
      <w:lvlJc w:val="left"/>
      <w:pPr>
        <w:ind w:left="1450" w:hanging="108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1958" w:hanging="1440"/>
      </w:pPr>
      <w:rPr>
        <w:rFonts w:hint="default"/>
      </w:rPr>
    </w:lvl>
    <w:lvl w:ilvl="8">
      <w:start w:val="1"/>
      <w:numFmt w:val="decimal"/>
      <w:lvlText w:val="%1.%2.%3.%4.%5.%6.%7.%8.%9."/>
      <w:lvlJc w:val="left"/>
      <w:pPr>
        <w:ind w:left="2392" w:hanging="1800"/>
      </w:pPr>
      <w:rPr>
        <w:rFonts w:hint="default"/>
      </w:rPr>
    </w:lvl>
  </w:abstractNum>
  <w:abstractNum w:abstractNumId="5"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2"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A6327D"/>
    <w:multiLevelType w:val="hybridMultilevel"/>
    <w:tmpl w:val="4358DA88"/>
    <w:lvl w:ilvl="0" w:tplc="7E608A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8"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9"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3"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47083ACD"/>
    <w:multiLevelType w:val="hybridMultilevel"/>
    <w:tmpl w:val="C640F8A8"/>
    <w:lvl w:ilvl="0" w:tplc="D49CEE5E">
      <w:start w:val="1"/>
      <w:numFmt w:val="bullet"/>
      <w:lvlText w:val="–"/>
      <w:lvlJc w:val="left"/>
      <w:pPr>
        <w:ind w:left="1287" w:hanging="360"/>
      </w:pPr>
      <w:rPr>
        <w:rFonts w:ascii="Arial" w:hAnsi="Arial"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231464"/>
    <w:multiLevelType w:val="hybridMultilevel"/>
    <w:tmpl w:val="FD204D78"/>
    <w:lvl w:ilvl="0" w:tplc="657E1CF2">
      <w:start w:val="1"/>
      <w:numFmt w:val="upperRoman"/>
      <w:lvlText w:val="РАЗДЕЛ %1."/>
      <w:lvlJc w:val="left"/>
      <w:pPr>
        <w:ind w:left="-414"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58A7FF8"/>
    <w:multiLevelType w:val="multilevel"/>
    <w:tmpl w:val="B470D932"/>
    <w:lvl w:ilvl="0">
      <w:start w:val="32"/>
      <w:numFmt w:val="decimal"/>
      <w:lvlText w:val="%1."/>
      <w:lvlJc w:val="left"/>
      <w:pPr>
        <w:ind w:left="644" w:hanging="360"/>
      </w:pPr>
      <w:rPr>
        <w:rFonts w:hint="default"/>
      </w:rPr>
    </w:lvl>
    <w:lvl w:ilvl="1">
      <w:start w:val="2"/>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4" w15:restartNumberingAfterBreak="0">
    <w:nsid w:val="75917CA4"/>
    <w:multiLevelType w:val="multilevel"/>
    <w:tmpl w:val="D33EA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86A3F49"/>
    <w:multiLevelType w:val="multilevel"/>
    <w:tmpl w:val="441C4948"/>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RUS111"/>
      <w:lvlText w:val="%2.%3.%4."/>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6"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8"/>
  </w:num>
  <w:num w:numId="2">
    <w:abstractNumId w:val="0"/>
  </w:num>
  <w:num w:numId="3">
    <w:abstractNumId w:val="24"/>
  </w:num>
  <w:num w:numId="4">
    <w:abstractNumId w:val="1"/>
  </w:num>
  <w:num w:numId="5">
    <w:abstractNumId w:val="20"/>
  </w:num>
  <w:num w:numId="6">
    <w:abstractNumId w:val="12"/>
  </w:num>
  <w:num w:numId="7">
    <w:abstractNumId w:val="17"/>
  </w:num>
  <w:num w:numId="8">
    <w:abstractNumId w:val="21"/>
  </w:num>
  <w:num w:numId="9">
    <w:abstractNumId w:val="11"/>
  </w:num>
  <w:num w:numId="10">
    <w:abstractNumId w:val="37"/>
  </w:num>
  <w:num w:numId="11">
    <w:abstractNumId w:val="9"/>
  </w:num>
  <w:num w:numId="12">
    <w:abstractNumId w:val="35"/>
  </w:num>
  <w:num w:numId="13">
    <w:abstractNumId w:val="31"/>
  </w:num>
  <w:num w:numId="14">
    <w:abstractNumId w:val="22"/>
  </w:num>
  <w:num w:numId="15">
    <w:abstractNumId w:val="36"/>
  </w:num>
  <w:num w:numId="16">
    <w:abstractNumId w:val="13"/>
  </w:num>
  <w:num w:numId="17">
    <w:abstractNumId w:val="32"/>
  </w:num>
  <w:num w:numId="18">
    <w:abstractNumId w:val="27"/>
  </w:num>
  <w:num w:numId="19">
    <w:abstractNumId w:val="28"/>
  </w:num>
  <w:num w:numId="20">
    <w:abstractNumId w:val="19"/>
  </w:num>
  <w:num w:numId="21">
    <w:abstractNumId w:val="8"/>
  </w:num>
  <w:num w:numId="22">
    <w:abstractNumId w:val="30"/>
  </w:num>
  <w:num w:numId="23">
    <w:abstractNumId w:val="6"/>
  </w:num>
  <w:num w:numId="24">
    <w:abstractNumId w:val="7"/>
  </w:num>
  <w:num w:numId="25">
    <w:abstractNumId w:val="16"/>
  </w:num>
  <w:num w:numId="26">
    <w:abstractNumId w:val="35"/>
  </w:num>
  <w:num w:numId="27">
    <w:abstractNumId w:val="35"/>
  </w:num>
  <w:num w:numId="28">
    <w:abstractNumId w:val="35"/>
  </w:num>
  <w:num w:numId="29">
    <w:abstractNumId w:val="35"/>
  </w:num>
  <w:num w:numId="30">
    <w:abstractNumId w:val="35"/>
  </w:num>
  <w:num w:numId="31">
    <w:abstractNumId w:val="23"/>
  </w:num>
  <w:num w:numId="32">
    <w:abstractNumId w:val="34"/>
  </w:num>
  <w:num w:numId="33">
    <w:abstractNumId w:val="4"/>
  </w:num>
  <w:num w:numId="34">
    <w:abstractNumId w:val="29"/>
  </w:num>
  <w:num w:numId="35">
    <w:abstractNumId w:val="5"/>
  </w:num>
  <w:num w:numId="36">
    <w:abstractNumId w:val="25"/>
  </w:num>
  <w:num w:numId="37">
    <w:abstractNumId w:val="14"/>
  </w:num>
  <w:num w:numId="38">
    <w:abstractNumId w:val="26"/>
  </w:num>
  <w:num w:numId="39">
    <w:abstractNumId w:val="15"/>
  </w:num>
  <w:num w:numId="40">
    <w:abstractNumId w:val="33"/>
  </w:num>
  <w:num w:numId="41">
    <w:abstractNumId w:val="2"/>
  </w:num>
  <w:num w:numId="42">
    <w:abstractNumId w:val="3"/>
  </w:num>
  <w:num w:numId="43">
    <w:abstractNumId w:val="10"/>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Ивановская Елена Владимировна">
    <w15:presenceInfo w15:providerId="AD" w15:userId="S-1-5-21-742887867-3477852674-4009795292-913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0"/>
  <w:defaultTabStop w:val="709"/>
  <w:doNotShadeFormData/>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2C2"/>
    <w:rsid w:val="00001E6E"/>
    <w:rsid w:val="000020FF"/>
    <w:rsid w:val="00002298"/>
    <w:rsid w:val="0000244F"/>
    <w:rsid w:val="00002507"/>
    <w:rsid w:val="00003FA8"/>
    <w:rsid w:val="000041C8"/>
    <w:rsid w:val="000052A2"/>
    <w:rsid w:val="00005879"/>
    <w:rsid w:val="00005F50"/>
    <w:rsid w:val="00006DDC"/>
    <w:rsid w:val="00012875"/>
    <w:rsid w:val="000132A7"/>
    <w:rsid w:val="0001437C"/>
    <w:rsid w:val="000146FF"/>
    <w:rsid w:val="00014BEA"/>
    <w:rsid w:val="0001557F"/>
    <w:rsid w:val="00015C3B"/>
    <w:rsid w:val="00016369"/>
    <w:rsid w:val="0002088D"/>
    <w:rsid w:val="0002148A"/>
    <w:rsid w:val="0002417C"/>
    <w:rsid w:val="00024669"/>
    <w:rsid w:val="000247AB"/>
    <w:rsid w:val="000248B2"/>
    <w:rsid w:val="00024EEB"/>
    <w:rsid w:val="00026D21"/>
    <w:rsid w:val="000276DC"/>
    <w:rsid w:val="00027785"/>
    <w:rsid w:val="0003077F"/>
    <w:rsid w:val="00030849"/>
    <w:rsid w:val="000326E2"/>
    <w:rsid w:val="000330D8"/>
    <w:rsid w:val="00033B53"/>
    <w:rsid w:val="00033B6C"/>
    <w:rsid w:val="000350AE"/>
    <w:rsid w:val="00035750"/>
    <w:rsid w:val="000357D5"/>
    <w:rsid w:val="00035D91"/>
    <w:rsid w:val="00037241"/>
    <w:rsid w:val="00037D66"/>
    <w:rsid w:val="0004007C"/>
    <w:rsid w:val="0004070E"/>
    <w:rsid w:val="00040972"/>
    <w:rsid w:val="00041456"/>
    <w:rsid w:val="00042EEA"/>
    <w:rsid w:val="000433CC"/>
    <w:rsid w:val="0004341A"/>
    <w:rsid w:val="0004370F"/>
    <w:rsid w:val="00043AB1"/>
    <w:rsid w:val="00044192"/>
    <w:rsid w:val="000449E6"/>
    <w:rsid w:val="00045A4C"/>
    <w:rsid w:val="000475D0"/>
    <w:rsid w:val="0004772B"/>
    <w:rsid w:val="00050187"/>
    <w:rsid w:val="00050F03"/>
    <w:rsid w:val="000515BD"/>
    <w:rsid w:val="000519A7"/>
    <w:rsid w:val="00051FE9"/>
    <w:rsid w:val="00052E40"/>
    <w:rsid w:val="00054A48"/>
    <w:rsid w:val="00054A66"/>
    <w:rsid w:val="00055602"/>
    <w:rsid w:val="00055994"/>
    <w:rsid w:val="00056B2B"/>
    <w:rsid w:val="000574F0"/>
    <w:rsid w:val="00057759"/>
    <w:rsid w:val="000578E0"/>
    <w:rsid w:val="00057EAF"/>
    <w:rsid w:val="00060AD8"/>
    <w:rsid w:val="00060D40"/>
    <w:rsid w:val="00062C37"/>
    <w:rsid w:val="00063367"/>
    <w:rsid w:val="000639BD"/>
    <w:rsid w:val="00063D02"/>
    <w:rsid w:val="00064221"/>
    <w:rsid w:val="0006570B"/>
    <w:rsid w:val="00065A96"/>
    <w:rsid w:val="00066AB5"/>
    <w:rsid w:val="00067560"/>
    <w:rsid w:val="000707B9"/>
    <w:rsid w:val="00070F0D"/>
    <w:rsid w:val="0007186D"/>
    <w:rsid w:val="00073282"/>
    <w:rsid w:val="00073680"/>
    <w:rsid w:val="00074B47"/>
    <w:rsid w:val="000771C9"/>
    <w:rsid w:val="00077F55"/>
    <w:rsid w:val="000808A6"/>
    <w:rsid w:val="00080AD1"/>
    <w:rsid w:val="000822B3"/>
    <w:rsid w:val="00083159"/>
    <w:rsid w:val="00084A72"/>
    <w:rsid w:val="000909E6"/>
    <w:rsid w:val="00091229"/>
    <w:rsid w:val="00093524"/>
    <w:rsid w:val="0009383D"/>
    <w:rsid w:val="00095939"/>
    <w:rsid w:val="00096AE3"/>
    <w:rsid w:val="0009742B"/>
    <w:rsid w:val="00097E03"/>
    <w:rsid w:val="000A096E"/>
    <w:rsid w:val="000A0E5C"/>
    <w:rsid w:val="000A2463"/>
    <w:rsid w:val="000A3528"/>
    <w:rsid w:val="000A40E5"/>
    <w:rsid w:val="000A4F1F"/>
    <w:rsid w:val="000A680B"/>
    <w:rsid w:val="000A6D92"/>
    <w:rsid w:val="000A73A8"/>
    <w:rsid w:val="000B18D1"/>
    <w:rsid w:val="000B2EF9"/>
    <w:rsid w:val="000B3A09"/>
    <w:rsid w:val="000B4FF0"/>
    <w:rsid w:val="000B5129"/>
    <w:rsid w:val="000B535C"/>
    <w:rsid w:val="000B54AD"/>
    <w:rsid w:val="000B7A75"/>
    <w:rsid w:val="000C06B0"/>
    <w:rsid w:val="000C1C76"/>
    <w:rsid w:val="000C3972"/>
    <w:rsid w:val="000C3AEA"/>
    <w:rsid w:val="000C4A62"/>
    <w:rsid w:val="000C50A4"/>
    <w:rsid w:val="000C55DD"/>
    <w:rsid w:val="000C5666"/>
    <w:rsid w:val="000C6867"/>
    <w:rsid w:val="000C6C8F"/>
    <w:rsid w:val="000D0729"/>
    <w:rsid w:val="000D09F8"/>
    <w:rsid w:val="000D1975"/>
    <w:rsid w:val="000D1EB8"/>
    <w:rsid w:val="000D2139"/>
    <w:rsid w:val="000D2C1F"/>
    <w:rsid w:val="000D2D16"/>
    <w:rsid w:val="000D3D93"/>
    <w:rsid w:val="000D4631"/>
    <w:rsid w:val="000D49D0"/>
    <w:rsid w:val="000D4EC4"/>
    <w:rsid w:val="000D6632"/>
    <w:rsid w:val="000D7676"/>
    <w:rsid w:val="000D7811"/>
    <w:rsid w:val="000D7817"/>
    <w:rsid w:val="000D7E6A"/>
    <w:rsid w:val="000E08EF"/>
    <w:rsid w:val="000E1438"/>
    <w:rsid w:val="000E3FA4"/>
    <w:rsid w:val="000E4C2A"/>
    <w:rsid w:val="000E5BF6"/>
    <w:rsid w:val="000E5CA2"/>
    <w:rsid w:val="000E5D3B"/>
    <w:rsid w:val="000E5DF7"/>
    <w:rsid w:val="000F017D"/>
    <w:rsid w:val="000F06A0"/>
    <w:rsid w:val="000F17D4"/>
    <w:rsid w:val="000F18E0"/>
    <w:rsid w:val="000F3344"/>
    <w:rsid w:val="000F3E85"/>
    <w:rsid w:val="000F4E93"/>
    <w:rsid w:val="000F5082"/>
    <w:rsid w:val="000F75F4"/>
    <w:rsid w:val="00100CE4"/>
    <w:rsid w:val="00100F81"/>
    <w:rsid w:val="001015E5"/>
    <w:rsid w:val="00102B40"/>
    <w:rsid w:val="00103DD3"/>
    <w:rsid w:val="00104832"/>
    <w:rsid w:val="0010509C"/>
    <w:rsid w:val="00105845"/>
    <w:rsid w:val="00105C24"/>
    <w:rsid w:val="00107215"/>
    <w:rsid w:val="0010782D"/>
    <w:rsid w:val="00107836"/>
    <w:rsid w:val="00107E18"/>
    <w:rsid w:val="00107F14"/>
    <w:rsid w:val="00111FD9"/>
    <w:rsid w:val="0011233B"/>
    <w:rsid w:val="0011250A"/>
    <w:rsid w:val="00113E96"/>
    <w:rsid w:val="0011403A"/>
    <w:rsid w:val="00114172"/>
    <w:rsid w:val="00114D28"/>
    <w:rsid w:val="00115513"/>
    <w:rsid w:val="00117154"/>
    <w:rsid w:val="00117D77"/>
    <w:rsid w:val="00120C01"/>
    <w:rsid w:val="0012150D"/>
    <w:rsid w:val="00121655"/>
    <w:rsid w:val="00122B8E"/>
    <w:rsid w:val="001237CB"/>
    <w:rsid w:val="0012433F"/>
    <w:rsid w:val="00124563"/>
    <w:rsid w:val="00124A17"/>
    <w:rsid w:val="0012563B"/>
    <w:rsid w:val="00125E36"/>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D9C"/>
    <w:rsid w:val="00144EA3"/>
    <w:rsid w:val="00144F2A"/>
    <w:rsid w:val="0014560F"/>
    <w:rsid w:val="001456E3"/>
    <w:rsid w:val="00145C5D"/>
    <w:rsid w:val="0014710B"/>
    <w:rsid w:val="0014787A"/>
    <w:rsid w:val="00150294"/>
    <w:rsid w:val="00150AB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5FB4"/>
    <w:rsid w:val="0017632E"/>
    <w:rsid w:val="0017692B"/>
    <w:rsid w:val="00176A1E"/>
    <w:rsid w:val="001775BE"/>
    <w:rsid w:val="00177AEF"/>
    <w:rsid w:val="00177FBD"/>
    <w:rsid w:val="0018136A"/>
    <w:rsid w:val="00181D91"/>
    <w:rsid w:val="00184EB7"/>
    <w:rsid w:val="00185847"/>
    <w:rsid w:val="00185EA7"/>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99E"/>
    <w:rsid w:val="001B3E0F"/>
    <w:rsid w:val="001B543E"/>
    <w:rsid w:val="001B5E17"/>
    <w:rsid w:val="001B5FB7"/>
    <w:rsid w:val="001B6308"/>
    <w:rsid w:val="001B71C6"/>
    <w:rsid w:val="001B746C"/>
    <w:rsid w:val="001B758A"/>
    <w:rsid w:val="001C12E4"/>
    <w:rsid w:val="001C1434"/>
    <w:rsid w:val="001C157C"/>
    <w:rsid w:val="001C1CA4"/>
    <w:rsid w:val="001C39D5"/>
    <w:rsid w:val="001C4633"/>
    <w:rsid w:val="001C491F"/>
    <w:rsid w:val="001C5C72"/>
    <w:rsid w:val="001C6E4E"/>
    <w:rsid w:val="001D146D"/>
    <w:rsid w:val="001D18F5"/>
    <w:rsid w:val="001D2611"/>
    <w:rsid w:val="001D276C"/>
    <w:rsid w:val="001D4553"/>
    <w:rsid w:val="001D6FD2"/>
    <w:rsid w:val="001D745B"/>
    <w:rsid w:val="001D7D40"/>
    <w:rsid w:val="001D7E32"/>
    <w:rsid w:val="001E0430"/>
    <w:rsid w:val="001E0808"/>
    <w:rsid w:val="001E0CC2"/>
    <w:rsid w:val="001E0F95"/>
    <w:rsid w:val="001E13A9"/>
    <w:rsid w:val="001E16D0"/>
    <w:rsid w:val="001E3134"/>
    <w:rsid w:val="001E3DCC"/>
    <w:rsid w:val="001E59DA"/>
    <w:rsid w:val="001E60D4"/>
    <w:rsid w:val="001F2336"/>
    <w:rsid w:val="001F3A2A"/>
    <w:rsid w:val="001F3DC2"/>
    <w:rsid w:val="001F42C6"/>
    <w:rsid w:val="001F43DF"/>
    <w:rsid w:val="001F5376"/>
    <w:rsid w:val="001F5399"/>
    <w:rsid w:val="001F540A"/>
    <w:rsid w:val="001F5A06"/>
    <w:rsid w:val="001F6865"/>
    <w:rsid w:val="001F7F17"/>
    <w:rsid w:val="001F7FAE"/>
    <w:rsid w:val="00200143"/>
    <w:rsid w:val="00200328"/>
    <w:rsid w:val="00200560"/>
    <w:rsid w:val="00200972"/>
    <w:rsid w:val="0020164E"/>
    <w:rsid w:val="00202CFB"/>
    <w:rsid w:val="0020308F"/>
    <w:rsid w:val="002033DA"/>
    <w:rsid w:val="00203E5F"/>
    <w:rsid w:val="00204234"/>
    <w:rsid w:val="00204DAF"/>
    <w:rsid w:val="00206945"/>
    <w:rsid w:val="00207EF0"/>
    <w:rsid w:val="00211468"/>
    <w:rsid w:val="00213B27"/>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B0C"/>
    <w:rsid w:val="00224CBA"/>
    <w:rsid w:val="00226F33"/>
    <w:rsid w:val="00227BB5"/>
    <w:rsid w:val="00230DE1"/>
    <w:rsid w:val="00231036"/>
    <w:rsid w:val="002315E5"/>
    <w:rsid w:val="002327A3"/>
    <w:rsid w:val="002329D2"/>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DEB"/>
    <w:rsid w:val="00245302"/>
    <w:rsid w:val="002454C5"/>
    <w:rsid w:val="0024712A"/>
    <w:rsid w:val="0024745E"/>
    <w:rsid w:val="00247CA3"/>
    <w:rsid w:val="00247E36"/>
    <w:rsid w:val="00250AA2"/>
    <w:rsid w:val="002519DC"/>
    <w:rsid w:val="00252A89"/>
    <w:rsid w:val="00253260"/>
    <w:rsid w:val="00254973"/>
    <w:rsid w:val="002555F2"/>
    <w:rsid w:val="002560C9"/>
    <w:rsid w:val="00257029"/>
    <w:rsid w:val="002579F2"/>
    <w:rsid w:val="00260ABB"/>
    <w:rsid w:val="00262426"/>
    <w:rsid w:val="0026305D"/>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48EB"/>
    <w:rsid w:val="00274BC7"/>
    <w:rsid w:val="00274FB6"/>
    <w:rsid w:val="00275616"/>
    <w:rsid w:val="0027667A"/>
    <w:rsid w:val="00276EF8"/>
    <w:rsid w:val="00280156"/>
    <w:rsid w:val="00281CF0"/>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1553"/>
    <w:rsid w:val="0029213C"/>
    <w:rsid w:val="00292BED"/>
    <w:rsid w:val="00294351"/>
    <w:rsid w:val="00294776"/>
    <w:rsid w:val="00296561"/>
    <w:rsid w:val="0029672F"/>
    <w:rsid w:val="0029737E"/>
    <w:rsid w:val="00297B70"/>
    <w:rsid w:val="00297CB8"/>
    <w:rsid w:val="002A017C"/>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400"/>
    <w:rsid w:val="002C048E"/>
    <w:rsid w:val="002C0771"/>
    <w:rsid w:val="002C09BA"/>
    <w:rsid w:val="002C2064"/>
    <w:rsid w:val="002C3A1E"/>
    <w:rsid w:val="002C417E"/>
    <w:rsid w:val="002C43AD"/>
    <w:rsid w:val="002C605C"/>
    <w:rsid w:val="002C614A"/>
    <w:rsid w:val="002C7DB7"/>
    <w:rsid w:val="002D09C4"/>
    <w:rsid w:val="002D0DF6"/>
    <w:rsid w:val="002D0F4E"/>
    <w:rsid w:val="002D125E"/>
    <w:rsid w:val="002D1D5D"/>
    <w:rsid w:val="002D2D16"/>
    <w:rsid w:val="002D4EE7"/>
    <w:rsid w:val="002D561E"/>
    <w:rsid w:val="002D58D7"/>
    <w:rsid w:val="002D68D5"/>
    <w:rsid w:val="002D68F9"/>
    <w:rsid w:val="002D7FA4"/>
    <w:rsid w:val="002E057E"/>
    <w:rsid w:val="002E1E34"/>
    <w:rsid w:val="002E26C0"/>
    <w:rsid w:val="002E2C56"/>
    <w:rsid w:val="002E32AD"/>
    <w:rsid w:val="002E494B"/>
    <w:rsid w:val="002E63E3"/>
    <w:rsid w:val="002F0397"/>
    <w:rsid w:val="002F09C3"/>
    <w:rsid w:val="002F0AF8"/>
    <w:rsid w:val="002F0D4A"/>
    <w:rsid w:val="002F1411"/>
    <w:rsid w:val="002F1954"/>
    <w:rsid w:val="002F19DD"/>
    <w:rsid w:val="002F66CB"/>
    <w:rsid w:val="002F68E0"/>
    <w:rsid w:val="002F69CB"/>
    <w:rsid w:val="002F6F22"/>
    <w:rsid w:val="002F793C"/>
    <w:rsid w:val="002F7B0F"/>
    <w:rsid w:val="003010FB"/>
    <w:rsid w:val="0030177E"/>
    <w:rsid w:val="00302233"/>
    <w:rsid w:val="00303AD4"/>
    <w:rsid w:val="0030507E"/>
    <w:rsid w:val="00305AA1"/>
    <w:rsid w:val="00306968"/>
    <w:rsid w:val="00310EEF"/>
    <w:rsid w:val="00311EE6"/>
    <w:rsid w:val="00313DC5"/>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3191"/>
    <w:rsid w:val="00333ED2"/>
    <w:rsid w:val="003343AC"/>
    <w:rsid w:val="003357D4"/>
    <w:rsid w:val="003359EE"/>
    <w:rsid w:val="0033621E"/>
    <w:rsid w:val="0033664C"/>
    <w:rsid w:val="00337B25"/>
    <w:rsid w:val="00340183"/>
    <w:rsid w:val="003419C3"/>
    <w:rsid w:val="00341B07"/>
    <w:rsid w:val="003420F7"/>
    <w:rsid w:val="0034288B"/>
    <w:rsid w:val="003447CC"/>
    <w:rsid w:val="0034488B"/>
    <w:rsid w:val="00344A79"/>
    <w:rsid w:val="00345EE7"/>
    <w:rsid w:val="0034705D"/>
    <w:rsid w:val="0035076D"/>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750"/>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7110"/>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2A38"/>
    <w:rsid w:val="00392E02"/>
    <w:rsid w:val="00392E73"/>
    <w:rsid w:val="00393046"/>
    <w:rsid w:val="00393676"/>
    <w:rsid w:val="003942C4"/>
    <w:rsid w:val="00394CE5"/>
    <w:rsid w:val="003960FF"/>
    <w:rsid w:val="003979CB"/>
    <w:rsid w:val="003A02C0"/>
    <w:rsid w:val="003A1B74"/>
    <w:rsid w:val="003A2008"/>
    <w:rsid w:val="003A4B40"/>
    <w:rsid w:val="003A5C6B"/>
    <w:rsid w:val="003A6664"/>
    <w:rsid w:val="003B029B"/>
    <w:rsid w:val="003B0607"/>
    <w:rsid w:val="003B087E"/>
    <w:rsid w:val="003B0A4E"/>
    <w:rsid w:val="003B0E56"/>
    <w:rsid w:val="003B0EEB"/>
    <w:rsid w:val="003B12B1"/>
    <w:rsid w:val="003B1EA4"/>
    <w:rsid w:val="003B27FE"/>
    <w:rsid w:val="003B2B7E"/>
    <w:rsid w:val="003B46E4"/>
    <w:rsid w:val="003B58E9"/>
    <w:rsid w:val="003B7C02"/>
    <w:rsid w:val="003C0768"/>
    <w:rsid w:val="003C084C"/>
    <w:rsid w:val="003C1857"/>
    <w:rsid w:val="003C20A9"/>
    <w:rsid w:val="003C2EE9"/>
    <w:rsid w:val="003C3E4C"/>
    <w:rsid w:val="003C4381"/>
    <w:rsid w:val="003C4D52"/>
    <w:rsid w:val="003C5F1F"/>
    <w:rsid w:val="003C6500"/>
    <w:rsid w:val="003C70DC"/>
    <w:rsid w:val="003C72AB"/>
    <w:rsid w:val="003C7446"/>
    <w:rsid w:val="003C7E75"/>
    <w:rsid w:val="003D0FF4"/>
    <w:rsid w:val="003D153E"/>
    <w:rsid w:val="003D1699"/>
    <w:rsid w:val="003D1A69"/>
    <w:rsid w:val="003D1F9F"/>
    <w:rsid w:val="003D1FDF"/>
    <w:rsid w:val="003D2C57"/>
    <w:rsid w:val="003D3D79"/>
    <w:rsid w:val="003D45A8"/>
    <w:rsid w:val="003D5038"/>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27"/>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529C"/>
    <w:rsid w:val="004154EF"/>
    <w:rsid w:val="0041703F"/>
    <w:rsid w:val="0041706E"/>
    <w:rsid w:val="00417A7B"/>
    <w:rsid w:val="004207C9"/>
    <w:rsid w:val="00421E08"/>
    <w:rsid w:val="00422930"/>
    <w:rsid w:val="00422CCE"/>
    <w:rsid w:val="004243D4"/>
    <w:rsid w:val="00424DE7"/>
    <w:rsid w:val="00425341"/>
    <w:rsid w:val="00425D39"/>
    <w:rsid w:val="00426768"/>
    <w:rsid w:val="00426F97"/>
    <w:rsid w:val="0042740F"/>
    <w:rsid w:val="0042743E"/>
    <w:rsid w:val="004305CA"/>
    <w:rsid w:val="00430600"/>
    <w:rsid w:val="00431837"/>
    <w:rsid w:val="0043342C"/>
    <w:rsid w:val="004344CF"/>
    <w:rsid w:val="00435DE3"/>
    <w:rsid w:val="004363E2"/>
    <w:rsid w:val="00437244"/>
    <w:rsid w:val="004412AA"/>
    <w:rsid w:val="00441804"/>
    <w:rsid w:val="00441E07"/>
    <w:rsid w:val="0044243B"/>
    <w:rsid w:val="0044403E"/>
    <w:rsid w:val="00444195"/>
    <w:rsid w:val="00444549"/>
    <w:rsid w:val="00445885"/>
    <w:rsid w:val="00451AD9"/>
    <w:rsid w:val="00452813"/>
    <w:rsid w:val="00452E8B"/>
    <w:rsid w:val="00454260"/>
    <w:rsid w:val="004550AD"/>
    <w:rsid w:val="00455E0E"/>
    <w:rsid w:val="00456118"/>
    <w:rsid w:val="00456D72"/>
    <w:rsid w:val="00456EEA"/>
    <w:rsid w:val="004603FE"/>
    <w:rsid w:val="0046052B"/>
    <w:rsid w:val="00461CF5"/>
    <w:rsid w:val="00463637"/>
    <w:rsid w:val="00463E23"/>
    <w:rsid w:val="00464038"/>
    <w:rsid w:val="0046507E"/>
    <w:rsid w:val="00465B13"/>
    <w:rsid w:val="0046700F"/>
    <w:rsid w:val="00470007"/>
    <w:rsid w:val="0047153B"/>
    <w:rsid w:val="00471725"/>
    <w:rsid w:val="0047181A"/>
    <w:rsid w:val="00471B72"/>
    <w:rsid w:val="004728A5"/>
    <w:rsid w:val="00474E8F"/>
    <w:rsid w:val="00475DF2"/>
    <w:rsid w:val="00476FD6"/>
    <w:rsid w:val="00477730"/>
    <w:rsid w:val="00477782"/>
    <w:rsid w:val="00480AA0"/>
    <w:rsid w:val="00482749"/>
    <w:rsid w:val="004835AE"/>
    <w:rsid w:val="00483677"/>
    <w:rsid w:val="00483980"/>
    <w:rsid w:val="004846EB"/>
    <w:rsid w:val="0048556E"/>
    <w:rsid w:val="00485930"/>
    <w:rsid w:val="00485C2D"/>
    <w:rsid w:val="004865BE"/>
    <w:rsid w:val="004866F5"/>
    <w:rsid w:val="004872D8"/>
    <w:rsid w:val="00487C6C"/>
    <w:rsid w:val="00487D61"/>
    <w:rsid w:val="00487FF1"/>
    <w:rsid w:val="004904EC"/>
    <w:rsid w:val="00490A2C"/>
    <w:rsid w:val="004913F0"/>
    <w:rsid w:val="00493B3F"/>
    <w:rsid w:val="00493CC9"/>
    <w:rsid w:val="00494EB2"/>
    <w:rsid w:val="004950F4"/>
    <w:rsid w:val="00495181"/>
    <w:rsid w:val="004958F6"/>
    <w:rsid w:val="00495CEB"/>
    <w:rsid w:val="004963A2"/>
    <w:rsid w:val="0049640D"/>
    <w:rsid w:val="004970BC"/>
    <w:rsid w:val="004A016F"/>
    <w:rsid w:val="004A0636"/>
    <w:rsid w:val="004A0B64"/>
    <w:rsid w:val="004A16C7"/>
    <w:rsid w:val="004A1BC9"/>
    <w:rsid w:val="004A253C"/>
    <w:rsid w:val="004A2C61"/>
    <w:rsid w:val="004A32B0"/>
    <w:rsid w:val="004A5B59"/>
    <w:rsid w:val="004A7AB4"/>
    <w:rsid w:val="004A7C43"/>
    <w:rsid w:val="004B03FC"/>
    <w:rsid w:val="004B0EC1"/>
    <w:rsid w:val="004B1E7D"/>
    <w:rsid w:val="004B38EB"/>
    <w:rsid w:val="004B429F"/>
    <w:rsid w:val="004B63C8"/>
    <w:rsid w:val="004B68CE"/>
    <w:rsid w:val="004B77D4"/>
    <w:rsid w:val="004C050F"/>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E05DD"/>
    <w:rsid w:val="004E0A88"/>
    <w:rsid w:val="004E1028"/>
    <w:rsid w:val="004E2685"/>
    <w:rsid w:val="004E38EC"/>
    <w:rsid w:val="004E492A"/>
    <w:rsid w:val="004E4CE0"/>
    <w:rsid w:val="004E59A7"/>
    <w:rsid w:val="004E5D31"/>
    <w:rsid w:val="004E62D2"/>
    <w:rsid w:val="004E6F01"/>
    <w:rsid w:val="004E72A7"/>
    <w:rsid w:val="004E739C"/>
    <w:rsid w:val="004F1868"/>
    <w:rsid w:val="004F5215"/>
    <w:rsid w:val="004F6544"/>
    <w:rsid w:val="004F68DB"/>
    <w:rsid w:val="004F7C02"/>
    <w:rsid w:val="00500A6F"/>
    <w:rsid w:val="00502306"/>
    <w:rsid w:val="0050473F"/>
    <w:rsid w:val="0050489A"/>
    <w:rsid w:val="00506F98"/>
    <w:rsid w:val="0051291A"/>
    <w:rsid w:val="00512BAA"/>
    <w:rsid w:val="00512EC7"/>
    <w:rsid w:val="005132B2"/>
    <w:rsid w:val="005132F6"/>
    <w:rsid w:val="00513EDE"/>
    <w:rsid w:val="00513F1C"/>
    <w:rsid w:val="00513FEE"/>
    <w:rsid w:val="005142A7"/>
    <w:rsid w:val="005154F8"/>
    <w:rsid w:val="005156DB"/>
    <w:rsid w:val="00515DF7"/>
    <w:rsid w:val="005209BF"/>
    <w:rsid w:val="0052125F"/>
    <w:rsid w:val="00521619"/>
    <w:rsid w:val="0052207F"/>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409"/>
    <w:rsid w:val="00550AB7"/>
    <w:rsid w:val="00551854"/>
    <w:rsid w:val="00551B8D"/>
    <w:rsid w:val="00552388"/>
    <w:rsid w:val="00553E49"/>
    <w:rsid w:val="005552BE"/>
    <w:rsid w:val="00555C6D"/>
    <w:rsid w:val="005563BF"/>
    <w:rsid w:val="005569EE"/>
    <w:rsid w:val="005574AC"/>
    <w:rsid w:val="00557C79"/>
    <w:rsid w:val="00560DD5"/>
    <w:rsid w:val="00561D69"/>
    <w:rsid w:val="00563258"/>
    <w:rsid w:val="00563A79"/>
    <w:rsid w:val="00566950"/>
    <w:rsid w:val="00566A10"/>
    <w:rsid w:val="005702B5"/>
    <w:rsid w:val="005719C9"/>
    <w:rsid w:val="00571C6E"/>
    <w:rsid w:val="00572739"/>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626"/>
    <w:rsid w:val="00586AF9"/>
    <w:rsid w:val="005900E0"/>
    <w:rsid w:val="00590264"/>
    <w:rsid w:val="00591A08"/>
    <w:rsid w:val="00591B81"/>
    <w:rsid w:val="00592804"/>
    <w:rsid w:val="005932A0"/>
    <w:rsid w:val="00593605"/>
    <w:rsid w:val="0059375F"/>
    <w:rsid w:val="00593FB9"/>
    <w:rsid w:val="005944A3"/>
    <w:rsid w:val="00595503"/>
    <w:rsid w:val="00595A3F"/>
    <w:rsid w:val="00595B56"/>
    <w:rsid w:val="00595CCD"/>
    <w:rsid w:val="00596C16"/>
    <w:rsid w:val="00597E1E"/>
    <w:rsid w:val="005A20EC"/>
    <w:rsid w:val="005A3588"/>
    <w:rsid w:val="005A5458"/>
    <w:rsid w:val="005A57FA"/>
    <w:rsid w:val="005A6B12"/>
    <w:rsid w:val="005A75B7"/>
    <w:rsid w:val="005B00B0"/>
    <w:rsid w:val="005B0D35"/>
    <w:rsid w:val="005B1B24"/>
    <w:rsid w:val="005B2ADA"/>
    <w:rsid w:val="005B3908"/>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725A"/>
    <w:rsid w:val="005C7814"/>
    <w:rsid w:val="005D0A97"/>
    <w:rsid w:val="005D0F99"/>
    <w:rsid w:val="005D1829"/>
    <w:rsid w:val="005D1C7D"/>
    <w:rsid w:val="005D2570"/>
    <w:rsid w:val="005D28D2"/>
    <w:rsid w:val="005D292F"/>
    <w:rsid w:val="005D307B"/>
    <w:rsid w:val="005D4062"/>
    <w:rsid w:val="005D4177"/>
    <w:rsid w:val="005D4389"/>
    <w:rsid w:val="005D59DE"/>
    <w:rsid w:val="005D5B8B"/>
    <w:rsid w:val="005D7B40"/>
    <w:rsid w:val="005D7F50"/>
    <w:rsid w:val="005E262F"/>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EC4"/>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98E"/>
    <w:rsid w:val="00614136"/>
    <w:rsid w:val="00614197"/>
    <w:rsid w:val="0061422A"/>
    <w:rsid w:val="006175F7"/>
    <w:rsid w:val="006203A8"/>
    <w:rsid w:val="00620995"/>
    <w:rsid w:val="00620A55"/>
    <w:rsid w:val="00621467"/>
    <w:rsid w:val="0062176E"/>
    <w:rsid w:val="00622AF7"/>
    <w:rsid w:val="00622C2B"/>
    <w:rsid w:val="00627973"/>
    <w:rsid w:val="006302EE"/>
    <w:rsid w:val="006328DB"/>
    <w:rsid w:val="0063397E"/>
    <w:rsid w:val="00634F20"/>
    <w:rsid w:val="00635F9B"/>
    <w:rsid w:val="0063738D"/>
    <w:rsid w:val="006404E3"/>
    <w:rsid w:val="0064144F"/>
    <w:rsid w:val="00642C68"/>
    <w:rsid w:val="0064300D"/>
    <w:rsid w:val="0064476A"/>
    <w:rsid w:val="00644B61"/>
    <w:rsid w:val="006450F5"/>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747A"/>
    <w:rsid w:val="00657F5B"/>
    <w:rsid w:val="00657FEA"/>
    <w:rsid w:val="00660195"/>
    <w:rsid w:val="00660ACB"/>
    <w:rsid w:val="00661F2C"/>
    <w:rsid w:val="006627A6"/>
    <w:rsid w:val="006636BC"/>
    <w:rsid w:val="00665157"/>
    <w:rsid w:val="00665D2D"/>
    <w:rsid w:val="00665D5F"/>
    <w:rsid w:val="00670674"/>
    <w:rsid w:val="00671015"/>
    <w:rsid w:val="00671782"/>
    <w:rsid w:val="00676ADF"/>
    <w:rsid w:val="006770ED"/>
    <w:rsid w:val="0068155E"/>
    <w:rsid w:val="006825DF"/>
    <w:rsid w:val="006829FE"/>
    <w:rsid w:val="00682F18"/>
    <w:rsid w:val="0068488F"/>
    <w:rsid w:val="00684B7C"/>
    <w:rsid w:val="006857B4"/>
    <w:rsid w:val="00685F43"/>
    <w:rsid w:val="00686E44"/>
    <w:rsid w:val="00687604"/>
    <w:rsid w:val="006876F1"/>
    <w:rsid w:val="00687866"/>
    <w:rsid w:val="00687DBD"/>
    <w:rsid w:val="00691529"/>
    <w:rsid w:val="0069220F"/>
    <w:rsid w:val="006926BD"/>
    <w:rsid w:val="00692DE9"/>
    <w:rsid w:val="00693B3D"/>
    <w:rsid w:val="006964D8"/>
    <w:rsid w:val="006A0443"/>
    <w:rsid w:val="006A1483"/>
    <w:rsid w:val="006A1AFA"/>
    <w:rsid w:val="006A4E2E"/>
    <w:rsid w:val="006A4F18"/>
    <w:rsid w:val="006A6031"/>
    <w:rsid w:val="006A68A5"/>
    <w:rsid w:val="006B13B1"/>
    <w:rsid w:val="006B21D1"/>
    <w:rsid w:val="006B3198"/>
    <w:rsid w:val="006B5110"/>
    <w:rsid w:val="006B51D5"/>
    <w:rsid w:val="006B5CC6"/>
    <w:rsid w:val="006B668E"/>
    <w:rsid w:val="006C129F"/>
    <w:rsid w:val="006C3BAB"/>
    <w:rsid w:val="006C3F81"/>
    <w:rsid w:val="006C4929"/>
    <w:rsid w:val="006C6A23"/>
    <w:rsid w:val="006C7368"/>
    <w:rsid w:val="006C7803"/>
    <w:rsid w:val="006C79FE"/>
    <w:rsid w:val="006D2024"/>
    <w:rsid w:val="006D25F7"/>
    <w:rsid w:val="006D3541"/>
    <w:rsid w:val="006D39F4"/>
    <w:rsid w:val="006D64FA"/>
    <w:rsid w:val="006D672D"/>
    <w:rsid w:val="006D6952"/>
    <w:rsid w:val="006D6B9F"/>
    <w:rsid w:val="006D7D13"/>
    <w:rsid w:val="006E0371"/>
    <w:rsid w:val="006E08C4"/>
    <w:rsid w:val="006E0F32"/>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4278"/>
    <w:rsid w:val="007043F5"/>
    <w:rsid w:val="007044EB"/>
    <w:rsid w:val="00705E54"/>
    <w:rsid w:val="0070602F"/>
    <w:rsid w:val="00711280"/>
    <w:rsid w:val="007114F0"/>
    <w:rsid w:val="00711AEB"/>
    <w:rsid w:val="00711CA9"/>
    <w:rsid w:val="007127CF"/>
    <w:rsid w:val="00712A08"/>
    <w:rsid w:val="00712E5B"/>
    <w:rsid w:val="00712FED"/>
    <w:rsid w:val="007136ED"/>
    <w:rsid w:val="007150EE"/>
    <w:rsid w:val="007160C6"/>
    <w:rsid w:val="007162E1"/>
    <w:rsid w:val="0071651C"/>
    <w:rsid w:val="007165A2"/>
    <w:rsid w:val="0071667A"/>
    <w:rsid w:val="00720542"/>
    <w:rsid w:val="0072107E"/>
    <w:rsid w:val="00721C3D"/>
    <w:rsid w:val="00721F95"/>
    <w:rsid w:val="00722383"/>
    <w:rsid w:val="00723296"/>
    <w:rsid w:val="00723885"/>
    <w:rsid w:val="00723E51"/>
    <w:rsid w:val="007242BD"/>
    <w:rsid w:val="00725C8D"/>
    <w:rsid w:val="007267D1"/>
    <w:rsid w:val="00726B40"/>
    <w:rsid w:val="007272CA"/>
    <w:rsid w:val="00727693"/>
    <w:rsid w:val="0073056A"/>
    <w:rsid w:val="0073089A"/>
    <w:rsid w:val="00730949"/>
    <w:rsid w:val="00732D54"/>
    <w:rsid w:val="00733FBF"/>
    <w:rsid w:val="007351C6"/>
    <w:rsid w:val="007351FD"/>
    <w:rsid w:val="00736004"/>
    <w:rsid w:val="007368CA"/>
    <w:rsid w:val="00736C1C"/>
    <w:rsid w:val="00736F0B"/>
    <w:rsid w:val="00740796"/>
    <w:rsid w:val="00740E54"/>
    <w:rsid w:val="00743B5F"/>
    <w:rsid w:val="00744319"/>
    <w:rsid w:val="007449EB"/>
    <w:rsid w:val="007463C5"/>
    <w:rsid w:val="00746B62"/>
    <w:rsid w:val="00746D2D"/>
    <w:rsid w:val="00751CC3"/>
    <w:rsid w:val="007522B1"/>
    <w:rsid w:val="0075296C"/>
    <w:rsid w:val="00753B04"/>
    <w:rsid w:val="007541FA"/>
    <w:rsid w:val="00754DCB"/>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6FC"/>
    <w:rsid w:val="00773754"/>
    <w:rsid w:val="00773FFF"/>
    <w:rsid w:val="00774FB1"/>
    <w:rsid w:val="00775346"/>
    <w:rsid w:val="00775400"/>
    <w:rsid w:val="00775899"/>
    <w:rsid w:val="007765BA"/>
    <w:rsid w:val="00776E99"/>
    <w:rsid w:val="0078130D"/>
    <w:rsid w:val="00781608"/>
    <w:rsid w:val="007825FD"/>
    <w:rsid w:val="00783C3D"/>
    <w:rsid w:val="00784391"/>
    <w:rsid w:val="007854F9"/>
    <w:rsid w:val="00786FEF"/>
    <w:rsid w:val="00787089"/>
    <w:rsid w:val="00787242"/>
    <w:rsid w:val="0079020E"/>
    <w:rsid w:val="007902F1"/>
    <w:rsid w:val="007977F0"/>
    <w:rsid w:val="007A1B9F"/>
    <w:rsid w:val="007A3F0D"/>
    <w:rsid w:val="007A4AF9"/>
    <w:rsid w:val="007A5DE4"/>
    <w:rsid w:val="007A62DE"/>
    <w:rsid w:val="007A6861"/>
    <w:rsid w:val="007A6CBA"/>
    <w:rsid w:val="007A7620"/>
    <w:rsid w:val="007B05C1"/>
    <w:rsid w:val="007B1806"/>
    <w:rsid w:val="007B2B20"/>
    <w:rsid w:val="007B3F3A"/>
    <w:rsid w:val="007B4729"/>
    <w:rsid w:val="007B4870"/>
    <w:rsid w:val="007B577D"/>
    <w:rsid w:val="007B5BB8"/>
    <w:rsid w:val="007B739D"/>
    <w:rsid w:val="007C073F"/>
    <w:rsid w:val="007C42D5"/>
    <w:rsid w:val="007C4938"/>
    <w:rsid w:val="007C4D94"/>
    <w:rsid w:val="007C5297"/>
    <w:rsid w:val="007C6CED"/>
    <w:rsid w:val="007C74C7"/>
    <w:rsid w:val="007C7626"/>
    <w:rsid w:val="007D0BF1"/>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45C"/>
    <w:rsid w:val="007E54CD"/>
    <w:rsid w:val="007E7490"/>
    <w:rsid w:val="007E7F74"/>
    <w:rsid w:val="007F0E1E"/>
    <w:rsid w:val="007F1A3D"/>
    <w:rsid w:val="007F1A7C"/>
    <w:rsid w:val="007F279F"/>
    <w:rsid w:val="007F3BBC"/>
    <w:rsid w:val="007F5448"/>
    <w:rsid w:val="007F5A61"/>
    <w:rsid w:val="007F71DF"/>
    <w:rsid w:val="007F7B52"/>
    <w:rsid w:val="007F7F90"/>
    <w:rsid w:val="008010C4"/>
    <w:rsid w:val="0080168F"/>
    <w:rsid w:val="0080190D"/>
    <w:rsid w:val="00801E18"/>
    <w:rsid w:val="0080226C"/>
    <w:rsid w:val="008038B7"/>
    <w:rsid w:val="00803C76"/>
    <w:rsid w:val="00804FB1"/>
    <w:rsid w:val="00805475"/>
    <w:rsid w:val="008064D4"/>
    <w:rsid w:val="0080728B"/>
    <w:rsid w:val="00807901"/>
    <w:rsid w:val="00810DE4"/>
    <w:rsid w:val="00811E2C"/>
    <w:rsid w:val="00812724"/>
    <w:rsid w:val="00812CCA"/>
    <w:rsid w:val="00814752"/>
    <w:rsid w:val="00816040"/>
    <w:rsid w:val="00816782"/>
    <w:rsid w:val="00817038"/>
    <w:rsid w:val="00817698"/>
    <w:rsid w:val="008206F1"/>
    <w:rsid w:val="0082085E"/>
    <w:rsid w:val="008213DA"/>
    <w:rsid w:val="00823706"/>
    <w:rsid w:val="0082374F"/>
    <w:rsid w:val="00823841"/>
    <w:rsid w:val="00823D63"/>
    <w:rsid w:val="008243BB"/>
    <w:rsid w:val="00825EED"/>
    <w:rsid w:val="00826734"/>
    <w:rsid w:val="00826867"/>
    <w:rsid w:val="008269F8"/>
    <w:rsid w:val="0082773E"/>
    <w:rsid w:val="008314A6"/>
    <w:rsid w:val="00831D61"/>
    <w:rsid w:val="008320D3"/>
    <w:rsid w:val="00832498"/>
    <w:rsid w:val="00832964"/>
    <w:rsid w:val="0083393D"/>
    <w:rsid w:val="00834153"/>
    <w:rsid w:val="00834F4A"/>
    <w:rsid w:val="00834F6C"/>
    <w:rsid w:val="0083659E"/>
    <w:rsid w:val="008365A3"/>
    <w:rsid w:val="00840BCE"/>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87"/>
    <w:rsid w:val="008657D3"/>
    <w:rsid w:val="00866FB7"/>
    <w:rsid w:val="00867B31"/>
    <w:rsid w:val="0087009F"/>
    <w:rsid w:val="0087065E"/>
    <w:rsid w:val="00874085"/>
    <w:rsid w:val="00874153"/>
    <w:rsid w:val="008765E3"/>
    <w:rsid w:val="00876742"/>
    <w:rsid w:val="00876CAB"/>
    <w:rsid w:val="008777B9"/>
    <w:rsid w:val="0088071F"/>
    <w:rsid w:val="0088230C"/>
    <w:rsid w:val="00882899"/>
    <w:rsid w:val="008829D2"/>
    <w:rsid w:val="008841B4"/>
    <w:rsid w:val="00884F89"/>
    <w:rsid w:val="0088572C"/>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B0539"/>
    <w:rsid w:val="008B2190"/>
    <w:rsid w:val="008B2A13"/>
    <w:rsid w:val="008B4354"/>
    <w:rsid w:val="008B4967"/>
    <w:rsid w:val="008B4A3D"/>
    <w:rsid w:val="008B525B"/>
    <w:rsid w:val="008B52E4"/>
    <w:rsid w:val="008B62F1"/>
    <w:rsid w:val="008B7118"/>
    <w:rsid w:val="008B7751"/>
    <w:rsid w:val="008C0882"/>
    <w:rsid w:val="008C1D55"/>
    <w:rsid w:val="008C22C5"/>
    <w:rsid w:val="008C2816"/>
    <w:rsid w:val="008C2B7F"/>
    <w:rsid w:val="008C2FA3"/>
    <w:rsid w:val="008C3881"/>
    <w:rsid w:val="008C3BAA"/>
    <w:rsid w:val="008C56FC"/>
    <w:rsid w:val="008C6307"/>
    <w:rsid w:val="008C6FBE"/>
    <w:rsid w:val="008D1866"/>
    <w:rsid w:val="008D230A"/>
    <w:rsid w:val="008D25C7"/>
    <w:rsid w:val="008D327F"/>
    <w:rsid w:val="008D3C28"/>
    <w:rsid w:val="008D5BA4"/>
    <w:rsid w:val="008D707E"/>
    <w:rsid w:val="008D72DB"/>
    <w:rsid w:val="008D7778"/>
    <w:rsid w:val="008E13BA"/>
    <w:rsid w:val="008E2526"/>
    <w:rsid w:val="008E3247"/>
    <w:rsid w:val="008E3DE5"/>
    <w:rsid w:val="008E422E"/>
    <w:rsid w:val="008E510A"/>
    <w:rsid w:val="008E55F8"/>
    <w:rsid w:val="008E6011"/>
    <w:rsid w:val="008E6A49"/>
    <w:rsid w:val="008E6B95"/>
    <w:rsid w:val="008E6D27"/>
    <w:rsid w:val="008E7BB6"/>
    <w:rsid w:val="008F09E0"/>
    <w:rsid w:val="008F0A78"/>
    <w:rsid w:val="008F0F01"/>
    <w:rsid w:val="008F1D9F"/>
    <w:rsid w:val="008F3F84"/>
    <w:rsid w:val="008F4051"/>
    <w:rsid w:val="008F4D6E"/>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70E"/>
    <w:rsid w:val="009115B7"/>
    <w:rsid w:val="00912582"/>
    <w:rsid w:val="00913893"/>
    <w:rsid w:val="009139BC"/>
    <w:rsid w:val="009146E3"/>
    <w:rsid w:val="00914743"/>
    <w:rsid w:val="00916CCF"/>
    <w:rsid w:val="00917FCE"/>
    <w:rsid w:val="00920038"/>
    <w:rsid w:val="00920088"/>
    <w:rsid w:val="00920700"/>
    <w:rsid w:val="009211B7"/>
    <w:rsid w:val="00921499"/>
    <w:rsid w:val="00922467"/>
    <w:rsid w:val="00922506"/>
    <w:rsid w:val="009230E1"/>
    <w:rsid w:val="00923739"/>
    <w:rsid w:val="0092481C"/>
    <w:rsid w:val="009254B8"/>
    <w:rsid w:val="00925E36"/>
    <w:rsid w:val="009271C5"/>
    <w:rsid w:val="009271CF"/>
    <w:rsid w:val="00930869"/>
    <w:rsid w:val="009308F9"/>
    <w:rsid w:val="009313F7"/>
    <w:rsid w:val="00931BBF"/>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4750"/>
    <w:rsid w:val="00945A27"/>
    <w:rsid w:val="0094640B"/>
    <w:rsid w:val="009464A9"/>
    <w:rsid w:val="009504C8"/>
    <w:rsid w:val="00950603"/>
    <w:rsid w:val="00950E46"/>
    <w:rsid w:val="00951573"/>
    <w:rsid w:val="0095164C"/>
    <w:rsid w:val="00952145"/>
    <w:rsid w:val="0095355D"/>
    <w:rsid w:val="009553E9"/>
    <w:rsid w:val="00955DE9"/>
    <w:rsid w:val="0095628D"/>
    <w:rsid w:val="00957AB4"/>
    <w:rsid w:val="00957D8A"/>
    <w:rsid w:val="00960031"/>
    <w:rsid w:val="00960816"/>
    <w:rsid w:val="009608FB"/>
    <w:rsid w:val="0096168C"/>
    <w:rsid w:val="00962089"/>
    <w:rsid w:val="00962C55"/>
    <w:rsid w:val="00963BE2"/>
    <w:rsid w:val="0096638E"/>
    <w:rsid w:val="009676EB"/>
    <w:rsid w:val="00970981"/>
    <w:rsid w:val="00970CAD"/>
    <w:rsid w:val="00970E4B"/>
    <w:rsid w:val="00971366"/>
    <w:rsid w:val="00973CEA"/>
    <w:rsid w:val="009749D1"/>
    <w:rsid w:val="0097633F"/>
    <w:rsid w:val="0097782B"/>
    <w:rsid w:val="00977E9E"/>
    <w:rsid w:val="00982236"/>
    <w:rsid w:val="009856DD"/>
    <w:rsid w:val="00985B81"/>
    <w:rsid w:val="00986079"/>
    <w:rsid w:val="00986681"/>
    <w:rsid w:val="0098716B"/>
    <w:rsid w:val="00987BDB"/>
    <w:rsid w:val="009901A0"/>
    <w:rsid w:val="00990EDF"/>
    <w:rsid w:val="00993154"/>
    <w:rsid w:val="00994B17"/>
    <w:rsid w:val="00995A27"/>
    <w:rsid w:val="00997061"/>
    <w:rsid w:val="00997767"/>
    <w:rsid w:val="009977E4"/>
    <w:rsid w:val="00997DD0"/>
    <w:rsid w:val="009A0375"/>
    <w:rsid w:val="009A1DCF"/>
    <w:rsid w:val="009A3E85"/>
    <w:rsid w:val="009A4A34"/>
    <w:rsid w:val="009A50FD"/>
    <w:rsid w:val="009A5B56"/>
    <w:rsid w:val="009A5C20"/>
    <w:rsid w:val="009A6F15"/>
    <w:rsid w:val="009A7B35"/>
    <w:rsid w:val="009B0185"/>
    <w:rsid w:val="009B068E"/>
    <w:rsid w:val="009B112F"/>
    <w:rsid w:val="009B1278"/>
    <w:rsid w:val="009B235E"/>
    <w:rsid w:val="009B31BC"/>
    <w:rsid w:val="009B35E6"/>
    <w:rsid w:val="009B4AE2"/>
    <w:rsid w:val="009B4B60"/>
    <w:rsid w:val="009B54D6"/>
    <w:rsid w:val="009B563E"/>
    <w:rsid w:val="009B69FA"/>
    <w:rsid w:val="009C04CE"/>
    <w:rsid w:val="009C1667"/>
    <w:rsid w:val="009C3A7A"/>
    <w:rsid w:val="009C3C84"/>
    <w:rsid w:val="009C6577"/>
    <w:rsid w:val="009C669F"/>
    <w:rsid w:val="009C776E"/>
    <w:rsid w:val="009C77DA"/>
    <w:rsid w:val="009D1F91"/>
    <w:rsid w:val="009D2698"/>
    <w:rsid w:val="009D5C46"/>
    <w:rsid w:val="009D7F80"/>
    <w:rsid w:val="009E0763"/>
    <w:rsid w:val="009E1FF1"/>
    <w:rsid w:val="009E24D2"/>
    <w:rsid w:val="009E4379"/>
    <w:rsid w:val="009E5D0E"/>
    <w:rsid w:val="009E6281"/>
    <w:rsid w:val="009E6AF5"/>
    <w:rsid w:val="009E6D76"/>
    <w:rsid w:val="009E7527"/>
    <w:rsid w:val="009E75D4"/>
    <w:rsid w:val="009E778C"/>
    <w:rsid w:val="009F050F"/>
    <w:rsid w:val="009F19A5"/>
    <w:rsid w:val="009F2993"/>
    <w:rsid w:val="009F2BDE"/>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ED9"/>
    <w:rsid w:val="00A4055E"/>
    <w:rsid w:val="00A4177D"/>
    <w:rsid w:val="00A42A2F"/>
    <w:rsid w:val="00A42F32"/>
    <w:rsid w:val="00A437AB"/>
    <w:rsid w:val="00A449C6"/>
    <w:rsid w:val="00A4626C"/>
    <w:rsid w:val="00A464D8"/>
    <w:rsid w:val="00A507B0"/>
    <w:rsid w:val="00A51CDF"/>
    <w:rsid w:val="00A52FA4"/>
    <w:rsid w:val="00A55746"/>
    <w:rsid w:val="00A56663"/>
    <w:rsid w:val="00A56718"/>
    <w:rsid w:val="00A56A8C"/>
    <w:rsid w:val="00A5717F"/>
    <w:rsid w:val="00A5765B"/>
    <w:rsid w:val="00A6192D"/>
    <w:rsid w:val="00A628BE"/>
    <w:rsid w:val="00A628C9"/>
    <w:rsid w:val="00A63028"/>
    <w:rsid w:val="00A630B0"/>
    <w:rsid w:val="00A64F55"/>
    <w:rsid w:val="00A65279"/>
    <w:rsid w:val="00A6628B"/>
    <w:rsid w:val="00A66896"/>
    <w:rsid w:val="00A73530"/>
    <w:rsid w:val="00A739C5"/>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6088"/>
    <w:rsid w:val="00A9659F"/>
    <w:rsid w:val="00A96CEC"/>
    <w:rsid w:val="00A975A1"/>
    <w:rsid w:val="00AA09D6"/>
    <w:rsid w:val="00AA3CC7"/>
    <w:rsid w:val="00AA6C1C"/>
    <w:rsid w:val="00AA6F52"/>
    <w:rsid w:val="00AA7AFD"/>
    <w:rsid w:val="00AA7E99"/>
    <w:rsid w:val="00AB09BD"/>
    <w:rsid w:val="00AB417E"/>
    <w:rsid w:val="00AB4CB2"/>
    <w:rsid w:val="00AB4DD4"/>
    <w:rsid w:val="00AB511C"/>
    <w:rsid w:val="00AB5427"/>
    <w:rsid w:val="00AB546F"/>
    <w:rsid w:val="00AB5951"/>
    <w:rsid w:val="00AB6D07"/>
    <w:rsid w:val="00AB7C33"/>
    <w:rsid w:val="00AC1CD3"/>
    <w:rsid w:val="00AC39C2"/>
    <w:rsid w:val="00AC53EE"/>
    <w:rsid w:val="00AC606F"/>
    <w:rsid w:val="00AC6B7C"/>
    <w:rsid w:val="00AD0028"/>
    <w:rsid w:val="00AD0594"/>
    <w:rsid w:val="00AD1347"/>
    <w:rsid w:val="00AD161A"/>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46A9"/>
    <w:rsid w:val="00AE533F"/>
    <w:rsid w:val="00AE76D3"/>
    <w:rsid w:val="00AE78D7"/>
    <w:rsid w:val="00AF033C"/>
    <w:rsid w:val="00AF0CBC"/>
    <w:rsid w:val="00AF1A80"/>
    <w:rsid w:val="00AF260C"/>
    <w:rsid w:val="00AF4186"/>
    <w:rsid w:val="00AF5147"/>
    <w:rsid w:val="00AF5B58"/>
    <w:rsid w:val="00AF5FDE"/>
    <w:rsid w:val="00AF751E"/>
    <w:rsid w:val="00B01272"/>
    <w:rsid w:val="00B01C13"/>
    <w:rsid w:val="00B02F0C"/>
    <w:rsid w:val="00B04134"/>
    <w:rsid w:val="00B04263"/>
    <w:rsid w:val="00B0489E"/>
    <w:rsid w:val="00B04DEF"/>
    <w:rsid w:val="00B06353"/>
    <w:rsid w:val="00B1132B"/>
    <w:rsid w:val="00B113E9"/>
    <w:rsid w:val="00B12B9F"/>
    <w:rsid w:val="00B1408E"/>
    <w:rsid w:val="00B14650"/>
    <w:rsid w:val="00B156BA"/>
    <w:rsid w:val="00B157B6"/>
    <w:rsid w:val="00B15B0A"/>
    <w:rsid w:val="00B15E5C"/>
    <w:rsid w:val="00B16722"/>
    <w:rsid w:val="00B171F2"/>
    <w:rsid w:val="00B17E09"/>
    <w:rsid w:val="00B2236F"/>
    <w:rsid w:val="00B230D9"/>
    <w:rsid w:val="00B23412"/>
    <w:rsid w:val="00B23B6D"/>
    <w:rsid w:val="00B23BBD"/>
    <w:rsid w:val="00B24569"/>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5A1D"/>
    <w:rsid w:val="00B46C37"/>
    <w:rsid w:val="00B46EFD"/>
    <w:rsid w:val="00B50E93"/>
    <w:rsid w:val="00B51243"/>
    <w:rsid w:val="00B5168B"/>
    <w:rsid w:val="00B52333"/>
    <w:rsid w:val="00B53870"/>
    <w:rsid w:val="00B576E1"/>
    <w:rsid w:val="00B57904"/>
    <w:rsid w:val="00B6011C"/>
    <w:rsid w:val="00B613B6"/>
    <w:rsid w:val="00B628A9"/>
    <w:rsid w:val="00B6387F"/>
    <w:rsid w:val="00B63C1F"/>
    <w:rsid w:val="00B643EC"/>
    <w:rsid w:val="00B651F1"/>
    <w:rsid w:val="00B6605E"/>
    <w:rsid w:val="00B67DD0"/>
    <w:rsid w:val="00B7088C"/>
    <w:rsid w:val="00B714D8"/>
    <w:rsid w:val="00B717C9"/>
    <w:rsid w:val="00B718CF"/>
    <w:rsid w:val="00B722E6"/>
    <w:rsid w:val="00B7291F"/>
    <w:rsid w:val="00B72DD9"/>
    <w:rsid w:val="00B736DA"/>
    <w:rsid w:val="00B73BC5"/>
    <w:rsid w:val="00B73BD3"/>
    <w:rsid w:val="00B744D7"/>
    <w:rsid w:val="00B74579"/>
    <w:rsid w:val="00B74D3A"/>
    <w:rsid w:val="00B75149"/>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2E"/>
    <w:rsid w:val="00B936FA"/>
    <w:rsid w:val="00B93D43"/>
    <w:rsid w:val="00B94B36"/>
    <w:rsid w:val="00B95029"/>
    <w:rsid w:val="00B95385"/>
    <w:rsid w:val="00B9712C"/>
    <w:rsid w:val="00BA0791"/>
    <w:rsid w:val="00BA0E1D"/>
    <w:rsid w:val="00BA11D4"/>
    <w:rsid w:val="00BA15C9"/>
    <w:rsid w:val="00BA5EDC"/>
    <w:rsid w:val="00BA6E36"/>
    <w:rsid w:val="00BA6E8D"/>
    <w:rsid w:val="00BB0D41"/>
    <w:rsid w:val="00BB0DBF"/>
    <w:rsid w:val="00BB134C"/>
    <w:rsid w:val="00BB15A3"/>
    <w:rsid w:val="00BB2EE8"/>
    <w:rsid w:val="00BB437F"/>
    <w:rsid w:val="00BB56C2"/>
    <w:rsid w:val="00BB59B4"/>
    <w:rsid w:val="00BB6A60"/>
    <w:rsid w:val="00BB75AD"/>
    <w:rsid w:val="00BB779A"/>
    <w:rsid w:val="00BC015D"/>
    <w:rsid w:val="00BC0C85"/>
    <w:rsid w:val="00BC1E1B"/>
    <w:rsid w:val="00BC25CC"/>
    <w:rsid w:val="00BC3F4C"/>
    <w:rsid w:val="00BC49AB"/>
    <w:rsid w:val="00BC6168"/>
    <w:rsid w:val="00BC6571"/>
    <w:rsid w:val="00BC7B73"/>
    <w:rsid w:val="00BD0372"/>
    <w:rsid w:val="00BD0ACA"/>
    <w:rsid w:val="00BD0F92"/>
    <w:rsid w:val="00BD17D8"/>
    <w:rsid w:val="00BD1A16"/>
    <w:rsid w:val="00BD2258"/>
    <w:rsid w:val="00BD3F5F"/>
    <w:rsid w:val="00BD4F15"/>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5A6F"/>
    <w:rsid w:val="00BF5F2D"/>
    <w:rsid w:val="00BF64B5"/>
    <w:rsid w:val="00C00033"/>
    <w:rsid w:val="00C00515"/>
    <w:rsid w:val="00C00904"/>
    <w:rsid w:val="00C00A35"/>
    <w:rsid w:val="00C01259"/>
    <w:rsid w:val="00C01BE0"/>
    <w:rsid w:val="00C02953"/>
    <w:rsid w:val="00C04F3A"/>
    <w:rsid w:val="00C05D86"/>
    <w:rsid w:val="00C06499"/>
    <w:rsid w:val="00C06ADF"/>
    <w:rsid w:val="00C06EDE"/>
    <w:rsid w:val="00C075B2"/>
    <w:rsid w:val="00C13D71"/>
    <w:rsid w:val="00C143CA"/>
    <w:rsid w:val="00C146ED"/>
    <w:rsid w:val="00C162E8"/>
    <w:rsid w:val="00C16B79"/>
    <w:rsid w:val="00C222ED"/>
    <w:rsid w:val="00C22C5E"/>
    <w:rsid w:val="00C237EE"/>
    <w:rsid w:val="00C24431"/>
    <w:rsid w:val="00C256DA"/>
    <w:rsid w:val="00C2606B"/>
    <w:rsid w:val="00C26263"/>
    <w:rsid w:val="00C26A7E"/>
    <w:rsid w:val="00C27D4D"/>
    <w:rsid w:val="00C30BA6"/>
    <w:rsid w:val="00C32DB0"/>
    <w:rsid w:val="00C346F7"/>
    <w:rsid w:val="00C35326"/>
    <w:rsid w:val="00C35A38"/>
    <w:rsid w:val="00C35B91"/>
    <w:rsid w:val="00C36C73"/>
    <w:rsid w:val="00C37255"/>
    <w:rsid w:val="00C427BB"/>
    <w:rsid w:val="00C427FD"/>
    <w:rsid w:val="00C42838"/>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DB1"/>
    <w:rsid w:val="00C5614D"/>
    <w:rsid w:val="00C56360"/>
    <w:rsid w:val="00C563DA"/>
    <w:rsid w:val="00C57029"/>
    <w:rsid w:val="00C574AD"/>
    <w:rsid w:val="00C620F1"/>
    <w:rsid w:val="00C625EF"/>
    <w:rsid w:val="00C62AA2"/>
    <w:rsid w:val="00C677EF"/>
    <w:rsid w:val="00C67EF6"/>
    <w:rsid w:val="00C706A5"/>
    <w:rsid w:val="00C707F9"/>
    <w:rsid w:val="00C70D9D"/>
    <w:rsid w:val="00C72D0B"/>
    <w:rsid w:val="00C73217"/>
    <w:rsid w:val="00C747BF"/>
    <w:rsid w:val="00C7516B"/>
    <w:rsid w:val="00C7579E"/>
    <w:rsid w:val="00C757A5"/>
    <w:rsid w:val="00C75828"/>
    <w:rsid w:val="00C7612D"/>
    <w:rsid w:val="00C774CE"/>
    <w:rsid w:val="00C80522"/>
    <w:rsid w:val="00C812C7"/>
    <w:rsid w:val="00C81561"/>
    <w:rsid w:val="00C81FB3"/>
    <w:rsid w:val="00C82E4F"/>
    <w:rsid w:val="00C83191"/>
    <w:rsid w:val="00C832C5"/>
    <w:rsid w:val="00C84277"/>
    <w:rsid w:val="00C842E7"/>
    <w:rsid w:val="00C8574B"/>
    <w:rsid w:val="00C857E0"/>
    <w:rsid w:val="00C86FC5"/>
    <w:rsid w:val="00C87D3B"/>
    <w:rsid w:val="00C90512"/>
    <w:rsid w:val="00C9181B"/>
    <w:rsid w:val="00C9204A"/>
    <w:rsid w:val="00C92DBC"/>
    <w:rsid w:val="00C93BCA"/>
    <w:rsid w:val="00C94C53"/>
    <w:rsid w:val="00C94D2F"/>
    <w:rsid w:val="00C972D6"/>
    <w:rsid w:val="00CA260D"/>
    <w:rsid w:val="00CA2A48"/>
    <w:rsid w:val="00CA32A7"/>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4082"/>
    <w:rsid w:val="00CD4446"/>
    <w:rsid w:val="00CD592E"/>
    <w:rsid w:val="00CD5C00"/>
    <w:rsid w:val="00CE070C"/>
    <w:rsid w:val="00CE1113"/>
    <w:rsid w:val="00CE3222"/>
    <w:rsid w:val="00CE3903"/>
    <w:rsid w:val="00CE4ACF"/>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936"/>
    <w:rsid w:val="00CF69C9"/>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204A4"/>
    <w:rsid w:val="00D20564"/>
    <w:rsid w:val="00D242B4"/>
    <w:rsid w:val="00D25092"/>
    <w:rsid w:val="00D26129"/>
    <w:rsid w:val="00D26462"/>
    <w:rsid w:val="00D274DC"/>
    <w:rsid w:val="00D276AA"/>
    <w:rsid w:val="00D30507"/>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6A84"/>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2008"/>
    <w:rsid w:val="00D72235"/>
    <w:rsid w:val="00D73FC8"/>
    <w:rsid w:val="00D7428B"/>
    <w:rsid w:val="00D74FE5"/>
    <w:rsid w:val="00D764B5"/>
    <w:rsid w:val="00D77371"/>
    <w:rsid w:val="00D835F6"/>
    <w:rsid w:val="00D83868"/>
    <w:rsid w:val="00D83AA2"/>
    <w:rsid w:val="00D84ECA"/>
    <w:rsid w:val="00D86408"/>
    <w:rsid w:val="00D86CA8"/>
    <w:rsid w:val="00D8745B"/>
    <w:rsid w:val="00D8786B"/>
    <w:rsid w:val="00D91DFD"/>
    <w:rsid w:val="00D939CB"/>
    <w:rsid w:val="00D93BCB"/>
    <w:rsid w:val="00D94937"/>
    <w:rsid w:val="00D95113"/>
    <w:rsid w:val="00D9563D"/>
    <w:rsid w:val="00D96CA4"/>
    <w:rsid w:val="00D96CE2"/>
    <w:rsid w:val="00D9709E"/>
    <w:rsid w:val="00D97192"/>
    <w:rsid w:val="00DA155E"/>
    <w:rsid w:val="00DA2C9F"/>
    <w:rsid w:val="00DA351D"/>
    <w:rsid w:val="00DA3CFB"/>
    <w:rsid w:val="00DA3E0B"/>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111E"/>
    <w:rsid w:val="00DC24D5"/>
    <w:rsid w:val="00DC3247"/>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4AD8"/>
    <w:rsid w:val="00DD50D8"/>
    <w:rsid w:val="00DD61EB"/>
    <w:rsid w:val="00DD6361"/>
    <w:rsid w:val="00DD64E9"/>
    <w:rsid w:val="00DD67CC"/>
    <w:rsid w:val="00DD68A2"/>
    <w:rsid w:val="00DD717D"/>
    <w:rsid w:val="00DD74E0"/>
    <w:rsid w:val="00DE03A8"/>
    <w:rsid w:val="00DE1CDD"/>
    <w:rsid w:val="00DE337A"/>
    <w:rsid w:val="00DE3D8B"/>
    <w:rsid w:val="00DE432F"/>
    <w:rsid w:val="00DE48BE"/>
    <w:rsid w:val="00DE5EE8"/>
    <w:rsid w:val="00DE62FB"/>
    <w:rsid w:val="00DE6F3E"/>
    <w:rsid w:val="00DE7CC4"/>
    <w:rsid w:val="00DF02EA"/>
    <w:rsid w:val="00DF05B3"/>
    <w:rsid w:val="00DF18B3"/>
    <w:rsid w:val="00DF19CA"/>
    <w:rsid w:val="00DF1D1A"/>
    <w:rsid w:val="00DF1D41"/>
    <w:rsid w:val="00DF1E3B"/>
    <w:rsid w:val="00DF2321"/>
    <w:rsid w:val="00DF2C28"/>
    <w:rsid w:val="00DF4C57"/>
    <w:rsid w:val="00DF51FC"/>
    <w:rsid w:val="00DF5B58"/>
    <w:rsid w:val="00DF5CFE"/>
    <w:rsid w:val="00DF6E89"/>
    <w:rsid w:val="00DF7556"/>
    <w:rsid w:val="00DF7CDB"/>
    <w:rsid w:val="00E01750"/>
    <w:rsid w:val="00E02643"/>
    <w:rsid w:val="00E027D7"/>
    <w:rsid w:val="00E03108"/>
    <w:rsid w:val="00E047DC"/>
    <w:rsid w:val="00E04A9E"/>
    <w:rsid w:val="00E061CB"/>
    <w:rsid w:val="00E07C57"/>
    <w:rsid w:val="00E10868"/>
    <w:rsid w:val="00E11138"/>
    <w:rsid w:val="00E11450"/>
    <w:rsid w:val="00E1228E"/>
    <w:rsid w:val="00E13918"/>
    <w:rsid w:val="00E14801"/>
    <w:rsid w:val="00E14D73"/>
    <w:rsid w:val="00E15F1A"/>
    <w:rsid w:val="00E1648E"/>
    <w:rsid w:val="00E1670D"/>
    <w:rsid w:val="00E16AC0"/>
    <w:rsid w:val="00E17651"/>
    <w:rsid w:val="00E1789A"/>
    <w:rsid w:val="00E203B7"/>
    <w:rsid w:val="00E245D1"/>
    <w:rsid w:val="00E2482B"/>
    <w:rsid w:val="00E24DB5"/>
    <w:rsid w:val="00E26AC6"/>
    <w:rsid w:val="00E31C94"/>
    <w:rsid w:val="00E31F21"/>
    <w:rsid w:val="00E31F55"/>
    <w:rsid w:val="00E332F3"/>
    <w:rsid w:val="00E33508"/>
    <w:rsid w:val="00E33E72"/>
    <w:rsid w:val="00E34CFE"/>
    <w:rsid w:val="00E35F45"/>
    <w:rsid w:val="00E373C3"/>
    <w:rsid w:val="00E37756"/>
    <w:rsid w:val="00E37854"/>
    <w:rsid w:val="00E40D5D"/>
    <w:rsid w:val="00E41B4E"/>
    <w:rsid w:val="00E41EA7"/>
    <w:rsid w:val="00E43A57"/>
    <w:rsid w:val="00E44864"/>
    <w:rsid w:val="00E45141"/>
    <w:rsid w:val="00E4535D"/>
    <w:rsid w:val="00E45619"/>
    <w:rsid w:val="00E45E1D"/>
    <w:rsid w:val="00E47B07"/>
    <w:rsid w:val="00E5043C"/>
    <w:rsid w:val="00E50A37"/>
    <w:rsid w:val="00E50E9B"/>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442A"/>
    <w:rsid w:val="00E84F4A"/>
    <w:rsid w:val="00E852DC"/>
    <w:rsid w:val="00E85C5E"/>
    <w:rsid w:val="00E90A43"/>
    <w:rsid w:val="00E91759"/>
    <w:rsid w:val="00E944A3"/>
    <w:rsid w:val="00E94510"/>
    <w:rsid w:val="00E958D9"/>
    <w:rsid w:val="00E95EAC"/>
    <w:rsid w:val="00E95F1E"/>
    <w:rsid w:val="00E970F2"/>
    <w:rsid w:val="00E97155"/>
    <w:rsid w:val="00EA047C"/>
    <w:rsid w:val="00EA0865"/>
    <w:rsid w:val="00EA08D4"/>
    <w:rsid w:val="00EA0A87"/>
    <w:rsid w:val="00EA0CD4"/>
    <w:rsid w:val="00EA1711"/>
    <w:rsid w:val="00EA2AAD"/>
    <w:rsid w:val="00EA37AF"/>
    <w:rsid w:val="00EA5A35"/>
    <w:rsid w:val="00EA64A4"/>
    <w:rsid w:val="00EA74CD"/>
    <w:rsid w:val="00EA7CE5"/>
    <w:rsid w:val="00EB0DAF"/>
    <w:rsid w:val="00EB1B38"/>
    <w:rsid w:val="00EB2BB9"/>
    <w:rsid w:val="00EB334A"/>
    <w:rsid w:val="00EB55FD"/>
    <w:rsid w:val="00EB5893"/>
    <w:rsid w:val="00EB6AC1"/>
    <w:rsid w:val="00EB6DDC"/>
    <w:rsid w:val="00EB722F"/>
    <w:rsid w:val="00EB7831"/>
    <w:rsid w:val="00EC0DBE"/>
    <w:rsid w:val="00EC142F"/>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55B"/>
    <w:rsid w:val="00ED3BD3"/>
    <w:rsid w:val="00ED3E67"/>
    <w:rsid w:val="00ED6985"/>
    <w:rsid w:val="00ED6B0F"/>
    <w:rsid w:val="00EE0565"/>
    <w:rsid w:val="00EE1BBE"/>
    <w:rsid w:val="00EE1BDD"/>
    <w:rsid w:val="00EE3A48"/>
    <w:rsid w:val="00EE52CD"/>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177C"/>
    <w:rsid w:val="00F018F7"/>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21775"/>
    <w:rsid w:val="00F2261E"/>
    <w:rsid w:val="00F22B1A"/>
    <w:rsid w:val="00F22FE9"/>
    <w:rsid w:val="00F236C4"/>
    <w:rsid w:val="00F2541C"/>
    <w:rsid w:val="00F3088C"/>
    <w:rsid w:val="00F319CD"/>
    <w:rsid w:val="00F32AD8"/>
    <w:rsid w:val="00F336CA"/>
    <w:rsid w:val="00F341F6"/>
    <w:rsid w:val="00F34E68"/>
    <w:rsid w:val="00F35C6E"/>
    <w:rsid w:val="00F361CE"/>
    <w:rsid w:val="00F3647D"/>
    <w:rsid w:val="00F36571"/>
    <w:rsid w:val="00F36BD6"/>
    <w:rsid w:val="00F37215"/>
    <w:rsid w:val="00F37ACC"/>
    <w:rsid w:val="00F37DA4"/>
    <w:rsid w:val="00F37F4C"/>
    <w:rsid w:val="00F41308"/>
    <w:rsid w:val="00F41E90"/>
    <w:rsid w:val="00F42202"/>
    <w:rsid w:val="00F4447D"/>
    <w:rsid w:val="00F46535"/>
    <w:rsid w:val="00F47C50"/>
    <w:rsid w:val="00F5015C"/>
    <w:rsid w:val="00F50A73"/>
    <w:rsid w:val="00F516B0"/>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6F6"/>
    <w:rsid w:val="00F63A37"/>
    <w:rsid w:val="00F63B4A"/>
    <w:rsid w:val="00F63C52"/>
    <w:rsid w:val="00F64A9B"/>
    <w:rsid w:val="00F64F17"/>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7762"/>
    <w:rsid w:val="00F87998"/>
    <w:rsid w:val="00F87F9F"/>
    <w:rsid w:val="00F90A75"/>
    <w:rsid w:val="00F956D5"/>
    <w:rsid w:val="00F961F7"/>
    <w:rsid w:val="00F962FA"/>
    <w:rsid w:val="00FA01F2"/>
    <w:rsid w:val="00FA0DD3"/>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E3B9A81"/>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qFormat/>
    <w:rsid w:val="00A107F0"/>
    <w:pPr>
      <w:spacing w:after="0" w:line="240" w:lineRule="auto"/>
    </w:pPr>
  </w:style>
  <w:style w:type="paragraph" w:styleId="afc">
    <w:name w:val="List Paragraph"/>
    <w:basedOn w:val="a0"/>
    <w:uiPriority w:val="34"/>
    <w:qFormat/>
    <w:rsid w:val="008B2A13"/>
    <w:pPr>
      <w:ind w:left="720"/>
      <w:contextualSpacing/>
    </w:p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f">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3808DC"/>
    <w:pPr>
      <w:numPr>
        <w:numId w:val="12"/>
      </w:numPr>
      <w:spacing w:before="240"/>
      <w:outlineLvl w:val="0"/>
    </w:pPr>
    <w:rPr>
      <w:b/>
      <w:bCs/>
      <w:sz w:val="22"/>
      <w:szCs w:val="22"/>
    </w:rPr>
  </w:style>
  <w:style w:type="paragraph" w:customStyle="1" w:styleId="RUS1">
    <w:name w:val="RUS 1."/>
    <w:basedOn w:val="a6"/>
    <w:link w:val="RUS12"/>
    <w:qFormat/>
    <w:rsid w:val="003808DC"/>
    <w:pPr>
      <w:numPr>
        <w:ilvl w:val="1"/>
        <w:numId w:val="12"/>
      </w:numPr>
      <w:spacing w:before="240"/>
      <w:outlineLvl w:val="0"/>
    </w:pPr>
    <w:rPr>
      <w:b/>
      <w:sz w:val="22"/>
      <w:szCs w:val="22"/>
    </w:rPr>
  </w:style>
  <w:style w:type="character" w:customStyle="1" w:styleId="aff3">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2"/>
      </w:numPr>
      <w:ind w:left="4820"/>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2"/>
      </w:numPr>
      <w:ind w:left="1"/>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4">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5">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6">
    <w:name w:val="Subtitle"/>
    <w:basedOn w:val="a0"/>
    <w:next w:val="a0"/>
    <w:link w:val="aff7"/>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7">
    <w:name w:val="Подзаголовок Знак"/>
    <w:basedOn w:val="a1"/>
    <w:link w:val="aff6"/>
    <w:uiPriority w:val="11"/>
    <w:rsid w:val="00A107F0"/>
    <w:rPr>
      <w:rFonts w:asciiTheme="majorHAnsi" w:eastAsiaTheme="majorEastAsia" w:hAnsiTheme="majorHAnsi" w:cstheme="majorBidi"/>
      <w:sz w:val="24"/>
      <w:szCs w:val="24"/>
    </w:rPr>
  </w:style>
  <w:style w:type="character" w:styleId="aff8">
    <w:name w:val="Strong"/>
    <w:basedOn w:val="a1"/>
    <w:uiPriority w:val="22"/>
    <w:qFormat/>
    <w:rsid w:val="00A107F0"/>
    <w:rPr>
      <w:b/>
      <w:bCs/>
    </w:rPr>
  </w:style>
  <w:style w:type="character" w:styleId="aff9">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a">
    <w:name w:val="Intense Quote"/>
    <w:basedOn w:val="a0"/>
    <w:next w:val="a0"/>
    <w:link w:val="affb"/>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b">
    <w:name w:val="Выделенная цитата Знак"/>
    <w:basedOn w:val="a1"/>
    <w:link w:val="affa"/>
    <w:uiPriority w:val="30"/>
    <w:rsid w:val="00A107F0"/>
    <w:rPr>
      <w:rFonts w:asciiTheme="majorHAnsi" w:eastAsiaTheme="majorEastAsia" w:hAnsiTheme="majorHAnsi" w:cstheme="majorBidi"/>
      <w:color w:val="4F81BD" w:themeColor="accent1"/>
      <w:sz w:val="28"/>
      <w:szCs w:val="28"/>
    </w:rPr>
  </w:style>
  <w:style w:type="character" w:styleId="affc">
    <w:name w:val="Subtle Emphasis"/>
    <w:basedOn w:val="a1"/>
    <w:uiPriority w:val="19"/>
    <w:qFormat/>
    <w:rsid w:val="00A107F0"/>
    <w:rPr>
      <w:i/>
      <w:iCs/>
      <w:color w:val="404040" w:themeColor="text1" w:themeTint="BF"/>
    </w:rPr>
  </w:style>
  <w:style w:type="character" w:styleId="affd">
    <w:name w:val="Intense Emphasis"/>
    <w:basedOn w:val="a1"/>
    <w:uiPriority w:val="21"/>
    <w:qFormat/>
    <w:rsid w:val="00A107F0"/>
    <w:rPr>
      <w:b/>
      <w:bCs/>
      <w:i/>
      <w:iCs/>
    </w:rPr>
  </w:style>
  <w:style w:type="character" w:styleId="affe">
    <w:name w:val="Subtle Reference"/>
    <w:basedOn w:val="a1"/>
    <w:uiPriority w:val="31"/>
    <w:qFormat/>
    <w:rsid w:val="00A107F0"/>
    <w:rPr>
      <w:smallCaps/>
      <w:color w:val="404040" w:themeColor="text1" w:themeTint="BF"/>
      <w:u w:val="single" w:color="7F7F7F" w:themeColor="text1" w:themeTint="80"/>
    </w:rPr>
  </w:style>
  <w:style w:type="character" w:styleId="afff">
    <w:name w:val="Intense Reference"/>
    <w:basedOn w:val="a1"/>
    <w:uiPriority w:val="32"/>
    <w:qFormat/>
    <w:rsid w:val="00A107F0"/>
    <w:rPr>
      <w:b/>
      <w:bCs/>
      <w:smallCaps/>
      <w:spacing w:val="5"/>
      <w:u w:val="single"/>
    </w:rPr>
  </w:style>
  <w:style w:type="character" w:styleId="afff0">
    <w:name w:val="Book Title"/>
    <w:basedOn w:val="a1"/>
    <w:uiPriority w:val="33"/>
    <w:qFormat/>
    <w:rsid w:val="00A107F0"/>
    <w:rPr>
      <w:b/>
      <w:bCs/>
      <w:smallCaps/>
    </w:rPr>
  </w:style>
  <w:style w:type="table" w:customStyle="1" w:styleId="12">
    <w:name w:val="Сетка таблицы1"/>
    <w:basedOn w:val="a2"/>
    <w:next w:val="afd"/>
    <w:uiPriority w:val="39"/>
    <w:rsid w:val="004A2C61"/>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D2D16"/>
    <w:pPr>
      <w:widowControl w:val="0"/>
      <w:autoSpaceDE w:val="0"/>
      <w:autoSpaceDN w:val="0"/>
      <w:spacing w:after="0" w:line="240" w:lineRule="auto"/>
    </w:pPr>
    <w:rPr>
      <w:rFonts w:ascii="Arial" w:eastAsia="Times New Roman" w:hAnsi="Arial" w:cs="Arial"/>
      <w:szCs w:val="22"/>
    </w:rPr>
  </w:style>
  <w:style w:type="character" w:customStyle="1" w:styleId="afb">
    <w:name w:val="Без интервала Знак"/>
    <w:basedOn w:val="a1"/>
    <w:link w:val="afa"/>
    <w:rsid w:val="000330D8"/>
  </w:style>
  <w:style w:type="paragraph" w:customStyle="1" w:styleId="afff1">
    <w:name w:val="ëþáà"/>
    <w:basedOn w:val="a0"/>
    <w:uiPriority w:val="99"/>
    <w:rsid w:val="000330D8"/>
    <w:pPr>
      <w:widowControl w:val="0"/>
      <w:suppressAutoHyphens/>
      <w:spacing w:after="0" w:line="240" w:lineRule="auto"/>
      <w:ind w:firstLine="709"/>
      <w:jc w:val="both"/>
    </w:pPr>
    <w:rPr>
      <w:rFonts w:ascii="Arial" w:eastAsia="Arial Unicode MS" w:hAnsi="Arial" w:cs="Times New Roman"/>
      <w:kern w:val="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urosib-td.ru/ru/zakupki-rabot-i-uslug/dokumenty.php" TargetMode="External"/><Relationship Id="rId18" Type="http://schemas.openxmlformats.org/officeDocument/2006/relationships/hyperlink" Target="https://www.irkutskenergo.ru/qa/6458.html" TargetMode="External"/><Relationship Id="rId3" Type="http://schemas.openxmlformats.org/officeDocument/2006/relationships/customXml" Target="../customXml/item3.xml"/><Relationship Id="rId21" Type="http://schemas.openxmlformats.org/officeDocument/2006/relationships/hyperlink" Target="https://www.eurosib-td.ru/ru/zakupki-rabot-i-uslug/dokumenty.php"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eurosib-td.ru/ru/zakupki-rabot-i-uslug/dokumenty.php"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eurosib-td.ru/ru/zakupki-rabot-i-uslug/dokumenty.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hyperlink" Target="https://www.eurosib-td.ru/ru/zakupki-rabot-i-uslug/dokumenty.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WUTACPQVHE7E-1195615845-10145</_dlc_DocId>
    <_dlc_DocIdUrl xmlns="30e719df-8a88-48c9-b375-63b80a03932c">
      <Url>http://uscportal.ie.corp/customers/_layouts/15/DocIdRedir.aspx?ID=WUTACPQVHE7E-1195615845-10145</Url>
      <Description>WUTACPQVHE7E-1195615845-10145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4.xml><?xml version="1.0" encoding="utf-8"?>
<ds:datastoreItem xmlns:ds="http://schemas.openxmlformats.org/officeDocument/2006/customXml" ds:itemID="{81097BEB-F3F5-472F-8A2D-CCFFA49090A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69</Pages>
  <Words>30328</Words>
  <Characters>172870</Characters>
  <Application>Microsoft Office Word</Application>
  <DocSecurity>0</DocSecurity>
  <Lines>1440</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Pilipenko Igor</cp:lastModifiedBy>
  <cp:revision>39</cp:revision>
  <dcterms:created xsi:type="dcterms:W3CDTF">2022-10-05T06:48:00Z</dcterms:created>
  <dcterms:modified xsi:type="dcterms:W3CDTF">2023-08-04T06:06:00Z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85ec8752-87e1-448f-af1f-8075f3d7515d</vt:lpwstr>
  </property>
</Properties>
</file>