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2A4" w:rsidRDefault="006952A4" w:rsidP="006952A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B4E45">
        <w:rPr>
          <w:rFonts w:ascii="Times New Roman" w:hAnsi="Times New Roman" w:cs="Times New Roman"/>
        </w:rPr>
        <w:t xml:space="preserve">Приложение № </w:t>
      </w:r>
      <w:r w:rsidRPr="00BB4E45">
        <w:rPr>
          <w:rFonts w:ascii="Times New Roman" w:hAnsi="Times New Roman" w:cs="Times New Roman"/>
          <w:u w:val="single"/>
        </w:rPr>
        <w:t>_____</w:t>
      </w:r>
      <w:r w:rsidRPr="00BB4E45">
        <w:rPr>
          <w:rFonts w:ascii="Times New Roman" w:hAnsi="Times New Roman" w:cs="Times New Roman"/>
        </w:rPr>
        <w:t xml:space="preserve">_к договору № </w:t>
      </w:r>
      <w:r w:rsidRPr="00BB4E45">
        <w:rPr>
          <w:rFonts w:ascii="Times New Roman" w:hAnsi="Times New Roman" w:cs="Times New Roman"/>
          <w:u w:val="single"/>
        </w:rPr>
        <w:t>__________</w:t>
      </w:r>
      <w:r w:rsidRPr="00BB4E45">
        <w:rPr>
          <w:rFonts w:ascii="Times New Roman" w:hAnsi="Times New Roman" w:cs="Times New Roman"/>
        </w:rPr>
        <w:t xml:space="preserve"> от </w:t>
      </w:r>
      <w:r w:rsidRPr="00BB4E45">
        <w:rPr>
          <w:rFonts w:ascii="Times New Roman" w:hAnsi="Times New Roman" w:cs="Times New Roman"/>
          <w:u w:val="single"/>
        </w:rPr>
        <w:t>_____________</w:t>
      </w:r>
      <w:r w:rsidRPr="00BB4E45">
        <w:rPr>
          <w:rFonts w:ascii="Times New Roman" w:hAnsi="Times New Roman" w:cs="Times New Roman"/>
        </w:rPr>
        <w:t>_2020 г</w:t>
      </w:r>
    </w:p>
    <w:p w:rsidR="00D437AA" w:rsidRPr="00BB4E45" w:rsidRDefault="00D437AA" w:rsidP="006952A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952A4" w:rsidRDefault="006952A4" w:rsidP="006952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076"/>
      </w:tblGrid>
      <w:tr w:rsidR="00D437AA" w:rsidTr="00D437AA">
        <w:tc>
          <w:tcPr>
            <w:tcW w:w="5495" w:type="dxa"/>
          </w:tcPr>
          <w:p w:rsidR="00D437AA" w:rsidRDefault="00D437AA" w:rsidP="00D437AA">
            <w:pPr>
              <w:ind w:left="5812" w:hanging="58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D437AA" w:rsidRDefault="00D437AA" w:rsidP="00D437AA">
            <w:pPr>
              <w:ind w:left="5812" w:hanging="58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7AA" w:rsidRDefault="00D437AA" w:rsidP="00D437AA">
            <w:pPr>
              <w:ind w:left="5812" w:hanging="58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7AA" w:rsidRDefault="00D437AA" w:rsidP="00D437AA">
            <w:pPr>
              <w:ind w:left="5812" w:hanging="58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7AA" w:rsidRDefault="00D437AA" w:rsidP="00D437AA">
            <w:pPr>
              <w:ind w:left="5812" w:hanging="58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D437AA" w:rsidRDefault="00D437AA" w:rsidP="00D437AA">
            <w:pPr>
              <w:ind w:left="-24" w:firstLine="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«______»_______________2022 г.</w:t>
            </w:r>
          </w:p>
          <w:p w:rsidR="00D437AA" w:rsidRDefault="00D437AA" w:rsidP="00D437AA">
            <w:pPr>
              <w:ind w:left="5812" w:hanging="58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7AA" w:rsidRDefault="00D437AA" w:rsidP="00D437AA">
            <w:pPr>
              <w:ind w:left="5812" w:hanging="58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D437AA" w:rsidRDefault="00D437AA" w:rsidP="00D43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6" w:type="dxa"/>
          </w:tcPr>
          <w:p w:rsidR="00D437AA" w:rsidRDefault="00D437AA" w:rsidP="00D437AA">
            <w:pPr>
              <w:ind w:left="5812" w:hanging="5812"/>
              <w:rPr>
                <w:rFonts w:ascii="Times New Roman" w:hAnsi="Times New Roman" w:cs="Times New Roman"/>
                <w:sz w:val="24"/>
                <w:szCs w:val="24"/>
              </w:rPr>
            </w:pPr>
            <w:r w:rsidRPr="00E64C56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D437AA" w:rsidRDefault="00D437AA" w:rsidP="00D437AA">
            <w:pPr>
              <w:ind w:left="5812" w:hanging="58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Технический директор</w:t>
            </w:r>
          </w:p>
          <w:p w:rsidR="00D437AA" w:rsidRDefault="00D437AA" w:rsidP="00D437AA">
            <w:pPr>
              <w:ind w:left="5812" w:hanging="58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«ИркутскЭнергоПроект»</w:t>
            </w:r>
          </w:p>
          <w:p w:rsidR="00D437AA" w:rsidRDefault="00D437AA" w:rsidP="00D437AA">
            <w:pPr>
              <w:ind w:left="5812" w:hanging="58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7AA" w:rsidRDefault="00D437AA" w:rsidP="00D437AA">
            <w:pPr>
              <w:ind w:left="5812" w:hanging="58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_________________В.В. Скородумов</w:t>
            </w:r>
          </w:p>
          <w:p w:rsidR="00D437AA" w:rsidRDefault="00D437AA" w:rsidP="00D437AA">
            <w:pPr>
              <w:ind w:left="-24" w:firstLine="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«______»_______________2022 г.</w:t>
            </w:r>
          </w:p>
          <w:p w:rsidR="00D437AA" w:rsidRDefault="00D437AA" w:rsidP="00D437AA">
            <w:pPr>
              <w:ind w:left="5812" w:hanging="58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7AA" w:rsidRDefault="00D437AA" w:rsidP="00D437AA">
            <w:pPr>
              <w:ind w:left="5812" w:hanging="58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D437AA" w:rsidRDefault="00D437AA" w:rsidP="006952A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37AA" w:rsidRDefault="00D437AA" w:rsidP="006952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64C56" w:rsidRPr="006A6C77" w:rsidRDefault="00D81B14" w:rsidP="00B539A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842CAE" w:rsidRDefault="00E64C56" w:rsidP="000F592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6C77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3F6C97" w:rsidRPr="006A6C77">
        <w:rPr>
          <w:rFonts w:ascii="Times New Roman" w:hAnsi="Times New Roman" w:cs="Times New Roman"/>
          <w:b/>
          <w:sz w:val="24"/>
          <w:szCs w:val="24"/>
        </w:rPr>
        <w:t xml:space="preserve">выполнение </w:t>
      </w:r>
      <w:r w:rsidR="006C0B9C">
        <w:rPr>
          <w:rFonts w:ascii="Times New Roman" w:hAnsi="Times New Roman" w:cs="Times New Roman"/>
          <w:b/>
          <w:sz w:val="24"/>
          <w:szCs w:val="24"/>
        </w:rPr>
        <w:t xml:space="preserve">археологического обследования участка тепловой сети с разработкой </w:t>
      </w:r>
      <w:r w:rsidR="003F6C97" w:rsidRPr="006A6C77">
        <w:rPr>
          <w:rFonts w:ascii="Times New Roman" w:hAnsi="Times New Roman" w:cs="Times New Roman"/>
          <w:b/>
          <w:sz w:val="24"/>
          <w:szCs w:val="24"/>
        </w:rPr>
        <w:t xml:space="preserve">раздела </w:t>
      </w:r>
      <w:r w:rsidR="006C0B9C">
        <w:rPr>
          <w:rFonts w:ascii="Times New Roman" w:hAnsi="Times New Roman" w:cs="Times New Roman"/>
          <w:b/>
          <w:sz w:val="24"/>
          <w:szCs w:val="24"/>
        </w:rPr>
        <w:t>«</w:t>
      </w:r>
      <w:r w:rsidR="00842CAE" w:rsidRPr="006A6C77">
        <w:rPr>
          <w:rFonts w:ascii="Times New Roman" w:hAnsi="Times New Roman" w:cs="Times New Roman"/>
          <w:b/>
          <w:sz w:val="24"/>
          <w:szCs w:val="24"/>
        </w:rPr>
        <w:t>Обеспечение сохранности объектов культурного</w:t>
      </w:r>
      <w:r w:rsidR="00D437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37AA" w:rsidRPr="00D437AA">
        <w:rPr>
          <w:rFonts w:ascii="Times New Roman" w:hAnsi="Times New Roman" w:cs="Times New Roman"/>
          <w:b/>
          <w:sz w:val="24"/>
          <w:szCs w:val="24"/>
        </w:rPr>
        <w:t>(археологического)</w:t>
      </w:r>
      <w:r w:rsidR="00842CAE" w:rsidRPr="006A6C77">
        <w:rPr>
          <w:rFonts w:ascii="Times New Roman" w:hAnsi="Times New Roman" w:cs="Times New Roman"/>
          <w:b/>
          <w:sz w:val="24"/>
          <w:szCs w:val="24"/>
        </w:rPr>
        <w:t xml:space="preserve"> наследия</w:t>
      </w:r>
      <w:r w:rsidR="006C0B9C">
        <w:rPr>
          <w:rFonts w:ascii="Times New Roman" w:hAnsi="Times New Roman" w:cs="Times New Roman"/>
          <w:b/>
          <w:sz w:val="24"/>
          <w:szCs w:val="24"/>
        </w:rPr>
        <w:t>»</w:t>
      </w:r>
      <w:r w:rsidR="00842CAE" w:rsidRPr="006A6C77">
        <w:rPr>
          <w:rFonts w:ascii="Times New Roman" w:hAnsi="Times New Roman" w:cs="Times New Roman"/>
          <w:b/>
          <w:sz w:val="24"/>
          <w:szCs w:val="24"/>
        </w:rPr>
        <w:t xml:space="preserve"> в составе проектной документации по объекту</w:t>
      </w:r>
      <w:r w:rsidR="003E1F70" w:rsidRPr="006A6C77">
        <w:rPr>
          <w:rFonts w:ascii="Times New Roman" w:hAnsi="Times New Roman" w:cs="Times New Roman"/>
          <w:b/>
          <w:sz w:val="24"/>
          <w:szCs w:val="24"/>
        </w:rPr>
        <w:t>:</w:t>
      </w:r>
    </w:p>
    <w:p w:rsidR="00E87AE0" w:rsidRDefault="00E87AE0" w:rsidP="00E87AE0">
      <w:pPr>
        <w:pStyle w:val="ConsNormal"/>
        <w:widowControl/>
        <w:ind w:left="360" w:firstLine="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E87AE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«Строительство тепловой сети и ЦТП для перевода нагрузки потребителей котельной </w:t>
      </w:r>
      <w:r w:rsidRPr="00E87AE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Pr="00E87AE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АО «Байкалэнерго», расположенной по адресу г. Иркутск, ул.4-я Советская, 1 на централизованное теплоснабжение»</w:t>
      </w:r>
    </w:p>
    <w:p w:rsidR="00E87AE0" w:rsidRPr="00E87AE0" w:rsidRDefault="00E87AE0" w:rsidP="00E87AE0">
      <w:pPr>
        <w:pStyle w:val="ConsNormal"/>
        <w:widowControl/>
        <w:ind w:left="360" w:firstLine="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40161" w:rsidRPr="00E87AE0" w:rsidRDefault="00F40161" w:rsidP="00E87AE0">
      <w:pPr>
        <w:tabs>
          <w:tab w:val="left" w:pos="1276"/>
        </w:tabs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7AE0">
        <w:rPr>
          <w:rFonts w:ascii="Times New Roman" w:hAnsi="Times New Roman" w:cs="Times New Roman"/>
          <w:b/>
          <w:sz w:val="24"/>
          <w:szCs w:val="24"/>
        </w:rPr>
        <w:t>Цель проведения работ:</w:t>
      </w:r>
      <w:r w:rsidRPr="00E87AE0">
        <w:rPr>
          <w:rFonts w:ascii="Times New Roman" w:hAnsi="Times New Roman" w:cs="Times New Roman"/>
          <w:sz w:val="24"/>
          <w:szCs w:val="24"/>
        </w:rPr>
        <w:t xml:space="preserve"> </w:t>
      </w:r>
      <w:r w:rsidR="003E1F70">
        <w:rPr>
          <w:rFonts w:ascii="Times New Roman" w:hAnsi="Times New Roman" w:cs="Times New Roman"/>
          <w:sz w:val="24"/>
          <w:szCs w:val="24"/>
        </w:rPr>
        <w:t>выполнение</w:t>
      </w:r>
      <w:r w:rsidR="003F6C97" w:rsidRPr="003F6C97">
        <w:rPr>
          <w:rFonts w:ascii="Times New Roman" w:hAnsi="Times New Roman" w:cs="Times New Roman"/>
          <w:sz w:val="24"/>
          <w:szCs w:val="24"/>
        </w:rPr>
        <w:t xml:space="preserve"> </w:t>
      </w:r>
      <w:r w:rsidR="006C0B9C" w:rsidRPr="006C0B9C">
        <w:rPr>
          <w:rFonts w:ascii="Times New Roman" w:hAnsi="Times New Roman" w:cs="Times New Roman"/>
          <w:sz w:val="24"/>
          <w:szCs w:val="24"/>
        </w:rPr>
        <w:t>археологического обследования участка</w:t>
      </w:r>
      <w:r w:rsidR="0026535E">
        <w:rPr>
          <w:rFonts w:ascii="Times New Roman" w:hAnsi="Times New Roman" w:cs="Times New Roman"/>
          <w:sz w:val="24"/>
          <w:szCs w:val="24"/>
        </w:rPr>
        <w:t xml:space="preserve"> строительства</w:t>
      </w:r>
      <w:r w:rsidR="006C0B9C" w:rsidRPr="006C0B9C">
        <w:rPr>
          <w:rFonts w:ascii="Times New Roman" w:hAnsi="Times New Roman" w:cs="Times New Roman"/>
          <w:sz w:val="24"/>
          <w:szCs w:val="24"/>
        </w:rPr>
        <w:t xml:space="preserve"> тепловой сети</w:t>
      </w:r>
      <w:r w:rsidR="0026535E">
        <w:rPr>
          <w:rFonts w:ascii="Times New Roman" w:hAnsi="Times New Roman" w:cs="Times New Roman"/>
          <w:sz w:val="24"/>
          <w:szCs w:val="24"/>
        </w:rPr>
        <w:t xml:space="preserve"> по объекту </w:t>
      </w:r>
      <w:r w:rsidR="00E87AE0" w:rsidRPr="00E87AE0">
        <w:rPr>
          <w:rFonts w:ascii="Times New Roman" w:hAnsi="Times New Roman" w:cs="Times New Roman"/>
          <w:b/>
          <w:sz w:val="24"/>
          <w:szCs w:val="24"/>
        </w:rPr>
        <w:t>«Строительство тепловой сети и ЦТП для перевода нагрузки потребителей котельной  АО «Байкалэнерго», расположенной по адресу г. Иркутск, ул.4-я Советская, 1 на централизованное теплоснабжение</w:t>
      </w:r>
      <w:r w:rsidR="00E87AE0" w:rsidRPr="00E87AE0">
        <w:rPr>
          <w:rFonts w:ascii="Times New Roman" w:hAnsi="Times New Roman" w:cs="Times New Roman"/>
          <w:sz w:val="24"/>
          <w:szCs w:val="24"/>
        </w:rPr>
        <w:t>»</w:t>
      </w:r>
      <w:r w:rsidR="00E87AE0">
        <w:rPr>
          <w:rFonts w:ascii="Times New Roman" w:hAnsi="Times New Roman" w:cs="Times New Roman"/>
          <w:sz w:val="24"/>
          <w:szCs w:val="24"/>
        </w:rPr>
        <w:t xml:space="preserve"> </w:t>
      </w:r>
      <w:r w:rsidR="006C0B9C" w:rsidRPr="00E87AE0">
        <w:rPr>
          <w:rFonts w:ascii="Times New Roman" w:hAnsi="Times New Roman" w:cs="Times New Roman"/>
          <w:sz w:val="24"/>
          <w:szCs w:val="24"/>
        </w:rPr>
        <w:t>с разработкой раздела «Обеспечение сохранности объектов культурного</w:t>
      </w:r>
      <w:r w:rsidR="00D437AA" w:rsidRPr="00E87AE0">
        <w:rPr>
          <w:rFonts w:ascii="Times New Roman" w:hAnsi="Times New Roman" w:cs="Times New Roman"/>
          <w:sz w:val="24"/>
          <w:szCs w:val="24"/>
        </w:rPr>
        <w:t xml:space="preserve"> (археологического)</w:t>
      </w:r>
      <w:r w:rsidR="006C0B9C" w:rsidRPr="00E87AE0">
        <w:rPr>
          <w:rFonts w:ascii="Times New Roman" w:hAnsi="Times New Roman" w:cs="Times New Roman"/>
          <w:sz w:val="24"/>
          <w:szCs w:val="24"/>
        </w:rPr>
        <w:t xml:space="preserve"> наследия»</w:t>
      </w:r>
      <w:r w:rsidR="003F6C97" w:rsidRPr="00E87AE0">
        <w:rPr>
          <w:rFonts w:ascii="Times New Roman" w:hAnsi="Times New Roman" w:cs="Times New Roman"/>
          <w:sz w:val="24"/>
          <w:szCs w:val="24"/>
        </w:rPr>
        <w:t xml:space="preserve"> в составе проектной документации</w:t>
      </w:r>
      <w:r w:rsidR="002D6C3B" w:rsidRPr="00E87AE0">
        <w:rPr>
          <w:rFonts w:ascii="Times New Roman" w:hAnsi="Times New Roman" w:cs="Times New Roman"/>
          <w:sz w:val="24"/>
          <w:szCs w:val="24"/>
        </w:rPr>
        <w:t xml:space="preserve">, </w:t>
      </w:r>
      <w:r w:rsidR="006C0B9C" w:rsidRPr="00E87AE0">
        <w:rPr>
          <w:rFonts w:ascii="Times New Roman" w:hAnsi="Times New Roman" w:cs="Times New Roman"/>
          <w:sz w:val="24"/>
          <w:szCs w:val="24"/>
        </w:rPr>
        <w:t xml:space="preserve">включающей оценку воздействия проводимых работ </w:t>
      </w:r>
      <w:r w:rsidR="0026535E" w:rsidRPr="00E87AE0">
        <w:rPr>
          <w:rFonts w:ascii="Times New Roman" w:hAnsi="Times New Roman" w:cs="Times New Roman"/>
          <w:sz w:val="24"/>
          <w:szCs w:val="24"/>
        </w:rPr>
        <w:t>по строительству объекта</w:t>
      </w:r>
      <w:r w:rsidR="006C0B9C" w:rsidRPr="00E87AE0">
        <w:rPr>
          <w:rFonts w:ascii="Times New Roman" w:hAnsi="Times New Roman" w:cs="Times New Roman"/>
          <w:sz w:val="24"/>
          <w:szCs w:val="24"/>
        </w:rPr>
        <w:t xml:space="preserve"> на объект культурного (археологического) наследия и </w:t>
      </w:r>
      <w:r w:rsidR="002D6C3B" w:rsidRPr="00E87AE0">
        <w:rPr>
          <w:rFonts w:ascii="Times New Roman" w:hAnsi="Times New Roman" w:cs="Times New Roman"/>
          <w:sz w:val="24"/>
          <w:szCs w:val="24"/>
        </w:rPr>
        <w:t>обосновывающей меры</w:t>
      </w:r>
      <w:r w:rsidR="00326449" w:rsidRPr="00E87AE0">
        <w:rPr>
          <w:rFonts w:ascii="Times New Roman" w:hAnsi="Times New Roman" w:cs="Times New Roman"/>
          <w:sz w:val="24"/>
          <w:szCs w:val="24"/>
        </w:rPr>
        <w:t xml:space="preserve"> по обеспечению </w:t>
      </w:r>
      <w:r w:rsidR="006C0B9C" w:rsidRPr="00E87AE0">
        <w:rPr>
          <w:rFonts w:ascii="Times New Roman" w:hAnsi="Times New Roman" w:cs="Times New Roman"/>
          <w:sz w:val="24"/>
          <w:szCs w:val="24"/>
        </w:rPr>
        <w:t>сохранности объекта</w:t>
      </w:r>
      <w:r w:rsidR="00326449" w:rsidRPr="00E87AE0">
        <w:rPr>
          <w:rFonts w:ascii="Times New Roman" w:hAnsi="Times New Roman" w:cs="Times New Roman"/>
          <w:sz w:val="24"/>
          <w:szCs w:val="24"/>
        </w:rPr>
        <w:t xml:space="preserve"> культурного</w:t>
      </w:r>
      <w:r w:rsidR="006C0B9C" w:rsidRPr="00E87AE0">
        <w:rPr>
          <w:rFonts w:ascii="Times New Roman" w:hAnsi="Times New Roman" w:cs="Times New Roman"/>
          <w:sz w:val="24"/>
          <w:szCs w:val="24"/>
        </w:rPr>
        <w:t xml:space="preserve"> (археологического)</w:t>
      </w:r>
      <w:r w:rsidR="00326449" w:rsidRPr="00E87AE0">
        <w:rPr>
          <w:rFonts w:ascii="Times New Roman" w:hAnsi="Times New Roman" w:cs="Times New Roman"/>
          <w:sz w:val="24"/>
          <w:szCs w:val="24"/>
        </w:rPr>
        <w:t xml:space="preserve"> наследия</w:t>
      </w:r>
      <w:r w:rsidR="002E2F3A" w:rsidRPr="00E87AE0">
        <w:rPr>
          <w:rFonts w:ascii="Times New Roman" w:hAnsi="Times New Roman" w:cs="Times New Roman"/>
          <w:sz w:val="24"/>
          <w:szCs w:val="24"/>
        </w:rPr>
        <w:t xml:space="preserve">, расположенного по адресу </w:t>
      </w:r>
      <w:r w:rsidR="00E87AE0" w:rsidRPr="00E87AE0">
        <w:rPr>
          <w:rFonts w:ascii="Times New Roman" w:hAnsi="Times New Roman" w:cs="Times New Roman"/>
          <w:sz w:val="24"/>
          <w:szCs w:val="24"/>
        </w:rPr>
        <w:t xml:space="preserve">г. Иркутск, </w:t>
      </w:r>
      <w:r w:rsidR="00E87AE0">
        <w:rPr>
          <w:rFonts w:ascii="Times New Roman" w:hAnsi="Times New Roman" w:cs="Times New Roman"/>
          <w:sz w:val="24"/>
          <w:szCs w:val="24"/>
        </w:rPr>
        <w:t xml:space="preserve">район </w:t>
      </w:r>
      <w:r w:rsidR="00E87AE0" w:rsidRPr="00E87AE0">
        <w:rPr>
          <w:rFonts w:ascii="Times New Roman" w:hAnsi="Times New Roman" w:cs="Times New Roman"/>
          <w:sz w:val="24"/>
          <w:szCs w:val="24"/>
        </w:rPr>
        <w:t>ул. 4-я Советская, 1.</w:t>
      </w:r>
    </w:p>
    <w:p w:rsidR="00CE63B7" w:rsidRPr="00CE63B7" w:rsidRDefault="00EA55B3" w:rsidP="00D437AA">
      <w:pPr>
        <w:pStyle w:val="a3"/>
        <w:numPr>
          <w:ilvl w:val="0"/>
          <w:numId w:val="1"/>
        </w:numPr>
        <w:tabs>
          <w:tab w:val="clear" w:pos="360"/>
          <w:tab w:val="left" w:pos="1276"/>
        </w:tabs>
        <w:spacing w:after="0" w:line="288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Исходные данные для проведения работ:</w:t>
      </w:r>
    </w:p>
    <w:p w:rsidR="009C5275" w:rsidRPr="0026535E" w:rsidRDefault="007C3780" w:rsidP="00D437AA">
      <w:pPr>
        <w:pStyle w:val="a3"/>
        <w:numPr>
          <w:ilvl w:val="1"/>
          <w:numId w:val="13"/>
        </w:numPr>
        <w:tabs>
          <w:tab w:val="left" w:pos="1276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780">
        <w:rPr>
          <w:rFonts w:ascii="Times New Roman" w:hAnsi="Times New Roman" w:cs="Times New Roman"/>
          <w:sz w:val="24"/>
          <w:szCs w:val="24"/>
        </w:rPr>
        <w:t xml:space="preserve">Письмо Службы по охране объектов культурного наследия </w:t>
      </w:r>
      <w:r w:rsidRPr="006A6C77">
        <w:rPr>
          <w:rFonts w:ascii="Times New Roman" w:hAnsi="Times New Roman" w:cs="Times New Roman"/>
          <w:sz w:val="24"/>
          <w:szCs w:val="24"/>
        </w:rPr>
        <w:t xml:space="preserve">Иркутской области </w:t>
      </w:r>
      <w:r w:rsidR="00120101">
        <w:rPr>
          <w:rFonts w:ascii="Times New Roman" w:eastAsia="Calibri" w:hAnsi="Times New Roman" w:cs="Times New Roman"/>
          <w:sz w:val="24"/>
          <w:szCs w:val="24"/>
        </w:rPr>
        <w:t>№</w:t>
      </w:r>
      <w:r w:rsidR="008F729A">
        <w:rPr>
          <w:rFonts w:ascii="Times New Roman" w:eastAsia="Calibri" w:hAnsi="Times New Roman" w:cs="Times New Roman"/>
          <w:sz w:val="24"/>
          <w:szCs w:val="24"/>
        </w:rPr>
        <w:t xml:space="preserve"> 02-76-</w:t>
      </w:r>
      <w:r w:rsidR="00E87AE0">
        <w:rPr>
          <w:rFonts w:ascii="Times New Roman" w:eastAsia="Calibri" w:hAnsi="Times New Roman" w:cs="Times New Roman"/>
          <w:sz w:val="24"/>
          <w:szCs w:val="24"/>
        </w:rPr>
        <w:t xml:space="preserve">6907/21 </w:t>
      </w:r>
      <w:r w:rsidR="002E2F3A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E87AE0">
        <w:rPr>
          <w:rFonts w:ascii="Times New Roman" w:eastAsia="Calibri" w:hAnsi="Times New Roman" w:cs="Times New Roman"/>
          <w:sz w:val="24"/>
          <w:szCs w:val="24"/>
        </w:rPr>
        <w:t>21.10.2021</w:t>
      </w:r>
      <w:r w:rsidR="0026535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E63B7" w:rsidRDefault="0026535E" w:rsidP="00D437AA">
      <w:pPr>
        <w:pStyle w:val="a3"/>
        <w:numPr>
          <w:ilvl w:val="1"/>
          <w:numId w:val="13"/>
        </w:numPr>
        <w:tabs>
          <w:tab w:val="left" w:pos="1276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35E">
        <w:rPr>
          <w:rFonts w:ascii="Times New Roman" w:hAnsi="Times New Roman" w:cs="Times New Roman"/>
          <w:sz w:val="24"/>
          <w:szCs w:val="24"/>
        </w:rPr>
        <w:t>Акт выбора трассы</w:t>
      </w:r>
      <w:r w:rsidR="004A074D" w:rsidRPr="0026535E">
        <w:rPr>
          <w:rFonts w:ascii="Times New Roman" w:hAnsi="Times New Roman" w:cs="Times New Roman"/>
          <w:sz w:val="24"/>
          <w:szCs w:val="24"/>
        </w:rPr>
        <w:t xml:space="preserve"> тепловой сети</w:t>
      </w:r>
      <w:r w:rsidR="003E1F70" w:rsidRPr="0026535E">
        <w:rPr>
          <w:rFonts w:ascii="Times New Roman" w:hAnsi="Times New Roman" w:cs="Times New Roman"/>
          <w:sz w:val="24"/>
          <w:szCs w:val="24"/>
        </w:rPr>
        <w:t>.</w:t>
      </w:r>
    </w:p>
    <w:p w:rsidR="00497DBF" w:rsidRPr="0026535E" w:rsidRDefault="00497DBF" w:rsidP="00D437AA">
      <w:pPr>
        <w:pStyle w:val="a3"/>
        <w:tabs>
          <w:tab w:val="left" w:pos="1276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Другие исходные данные, необходимые для выполнения работ, предоставляются по дополнительному запросу.</w:t>
      </w:r>
    </w:p>
    <w:p w:rsidR="00CC7D71" w:rsidRPr="00CE63B7" w:rsidRDefault="00CC7D71" w:rsidP="00D437AA">
      <w:pPr>
        <w:pStyle w:val="a3"/>
        <w:numPr>
          <w:ilvl w:val="0"/>
          <w:numId w:val="1"/>
        </w:numPr>
        <w:tabs>
          <w:tab w:val="clear" w:pos="360"/>
          <w:tab w:val="left" w:pos="1276"/>
        </w:tabs>
        <w:spacing w:after="0" w:line="288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96F9F">
        <w:rPr>
          <w:rFonts w:ascii="Times New Roman" w:hAnsi="Times New Roman" w:cs="Times New Roman"/>
          <w:b/>
          <w:sz w:val="24"/>
          <w:szCs w:val="24"/>
        </w:rPr>
        <w:t>Заказчик:</w:t>
      </w:r>
      <w:r w:rsidR="00CE63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7AE0" w:rsidRPr="00E87AE0">
        <w:rPr>
          <w:rFonts w:ascii="Times New Roman" w:hAnsi="Times New Roman" w:cs="Times New Roman"/>
          <w:sz w:val="24"/>
          <w:szCs w:val="24"/>
        </w:rPr>
        <w:t>АО «Байкалэнерго»</w:t>
      </w:r>
    </w:p>
    <w:p w:rsidR="00CE63B7" w:rsidRPr="00F97532" w:rsidRDefault="00CE63B7" w:rsidP="00D437AA">
      <w:pPr>
        <w:pStyle w:val="a3"/>
        <w:numPr>
          <w:ilvl w:val="0"/>
          <w:numId w:val="1"/>
        </w:numPr>
        <w:tabs>
          <w:tab w:val="clear" w:pos="360"/>
          <w:tab w:val="left" w:pos="1276"/>
        </w:tabs>
        <w:spacing w:after="0" w:line="288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Генпроектировщик:</w:t>
      </w:r>
      <w:r w:rsidRPr="00CE63B7">
        <w:rPr>
          <w:rFonts w:ascii="Times New Roman" w:hAnsi="Times New Roman" w:cs="Times New Roman"/>
          <w:sz w:val="24"/>
          <w:szCs w:val="24"/>
        </w:rPr>
        <w:t xml:space="preserve"> </w:t>
      </w:r>
      <w:r w:rsidRPr="00796F9F">
        <w:rPr>
          <w:rFonts w:ascii="Times New Roman" w:hAnsi="Times New Roman" w:cs="Times New Roman"/>
          <w:sz w:val="24"/>
          <w:szCs w:val="24"/>
        </w:rPr>
        <w:t>ООО «ИркутскЭнергоПроект»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97532" w:rsidRPr="006D44E2" w:rsidRDefault="00F97532" w:rsidP="00D437AA">
      <w:pPr>
        <w:pStyle w:val="a3"/>
        <w:numPr>
          <w:ilvl w:val="0"/>
          <w:numId w:val="1"/>
        </w:numPr>
        <w:tabs>
          <w:tab w:val="clear" w:pos="360"/>
          <w:tab w:val="left" w:pos="1276"/>
        </w:tabs>
        <w:spacing w:after="0" w:line="288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44E2">
        <w:rPr>
          <w:rFonts w:ascii="Times New Roman" w:hAnsi="Times New Roman" w:cs="Times New Roman"/>
          <w:b/>
          <w:sz w:val="24"/>
          <w:szCs w:val="24"/>
        </w:rPr>
        <w:t xml:space="preserve">Исполнитель: </w:t>
      </w:r>
      <w:r w:rsidR="0043100F" w:rsidRPr="006D44E2">
        <w:rPr>
          <w:rFonts w:ascii="Times New Roman" w:hAnsi="Times New Roman" w:cs="Times New Roman"/>
          <w:sz w:val="24"/>
          <w:szCs w:val="24"/>
        </w:rPr>
        <w:t>определяется на конкурсной основе</w:t>
      </w:r>
      <w:r w:rsidR="00F02E0D">
        <w:rPr>
          <w:rFonts w:ascii="Times New Roman" w:hAnsi="Times New Roman" w:cs="Times New Roman"/>
          <w:sz w:val="24"/>
          <w:szCs w:val="24"/>
        </w:rPr>
        <w:t>.</w:t>
      </w:r>
    </w:p>
    <w:p w:rsidR="00831442" w:rsidRPr="007C3780" w:rsidRDefault="00A43786" w:rsidP="00D437AA">
      <w:pPr>
        <w:pStyle w:val="a3"/>
        <w:numPr>
          <w:ilvl w:val="0"/>
          <w:numId w:val="1"/>
        </w:numPr>
        <w:tabs>
          <w:tab w:val="clear" w:pos="360"/>
          <w:tab w:val="left" w:pos="1276"/>
        </w:tabs>
        <w:spacing w:after="0" w:line="288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44E2">
        <w:rPr>
          <w:rFonts w:ascii="Times New Roman" w:hAnsi="Times New Roman" w:cs="Times New Roman"/>
          <w:b/>
          <w:sz w:val="24"/>
          <w:szCs w:val="24"/>
        </w:rPr>
        <w:t>Сроки выполнения работ:</w:t>
      </w:r>
      <w:r w:rsidR="009C5275" w:rsidRPr="006D44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B4D17" w:rsidRPr="00D437AA">
        <w:rPr>
          <w:rFonts w:ascii="Times New Roman" w:hAnsi="Times New Roman" w:cs="Times New Roman"/>
          <w:b/>
          <w:sz w:val="24"/>
          <w:szCs w:val="24"/>
        </w:rPr>
        <w:t>до</w:t>
      </w:r>
      <w:r w:rsidR="00E87AE0">
        <w:rPr>
          <w:rFonts w:ascii="Times New Roman" w:hAnsi="Times New Roman" w:cs="Times New Roman"/>
          <w:b/>
          <w:sz w:val="24"/>
          <w:szCs w:val="24"/>
        </w:rPr>
        <w:t xml:space="preserve"> 25</w:t>
      </w:r>
      <w:r w:rsidR="00AB55BD" w:rsidRPr="00D437AA">
        <w:rPr>
          <w:rFonts w:ascii="Times New Roman" w:hAnsi="Times New Roman" w:cs="Times New Roman"/>
          <w:b/>
          <w:sz w:val="24"/>
          <w:szCs w:val="24"/>
        </w:rPr>
        <w:t>.0</w:t>
      </w:r>
      <w:r w:rsidR="00D437AA" w:rsidRPr="00D437AA">
        <w:rPr>
          <w:rFonts w:ascii="Times New Roman" w:hAnsi="Times New Roman" w:cs="Times New Roman"/>
          <w:b/>
          <w:sz w:val="24"/>
          <w:szCs w:val="24"/>
        </w:rPr>
        <w:t>7</w:t>
      </w:r>
      <w:r w:rsidR="00AB55BD" w:rsidRPr="00D437AA">
        <w:rPr>
          <w:rFonts w:ascii="Times New Roman" w:hAnsi="Times New Roman" w:cs="Times New Roman"/>
          <w:b/>
          <w:sz w:val="24"/>
          <w:szCs w:val="24"/>
        </w:rPr>
        <w:t>.20</w:t>
      </w:r>
      <w:r w:rsidR="00111BAB">
        <w:rPr>
          <w:rFonts w:ascii="Times New Roman" w:hAnsi="Times New Roman" w:cs="Times New Roman"/>
          <w:b/>
          <w:sz w:val="24"/>
          <w:szCs w:val="24"/>
        </w:rPr>
        <w:t>22</w:t>
      </w:r>
      <w:r w:rsidR="00AB55BD" w:rsidRPr="00D437AA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AB55BD">
        <w:rPr>
          <w:rFonts w:ascii="Times New Roman" w:hAnsi="Times New Roman" w:cs="Times New Roman"/>
          <w:sz w:val="24"/>
          <w:szCs w:val="24"/>
        </w:rPr>
        <w:t>.</w:t>
      </w:r>
    </w:p>
    <w:p w:rsidR="00F361B2" w:rsidRDefault="00E327B3" w:rsidP="00D437AA">
      <w:pPr>
        <w:pStyle w:val="a3"/>
        <w:numPr>
          <w:ilvl w:val="0"/>
          <w:numId w:val="1"/>
        </w:numPr>
        <w:tabs>
          <w:tab w:val="clear" w:pos="360"/>
          <w:tab w:val="left" w:pos="1276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Объекты культурного наследия (ОКН) и их м</w:t>
      </w:r>
      <w:r w:rsidR="007C3780" w:rsidRPr="007C3780">
        <w:rPr>
          <w:rFonts w:ascii="Times New Roman" w:hAnsi="Times New Roman" w:cs="Times New Roman"/>
          <w:b/>
          <w:sz w:val="24"/>
          <w:szCs w:val="24"/>
        </w:rPr>
        <w:t xml:space="preserve">естонахождение </w:t>
      </w:r>
      <w:r w:rsidR="007C3780" w:rsidRPr="007C3780">
        <w:rPr>
          <w:rFonts w:ascii="Times New Roman" w:hAnsi="Times New Roman" w:cs="Times New Roman"/>
          <w:sz w:val="24"/>
          <w:szCs w:val="24"/>
        </w:rPr>
        <w:t>(по данным службы</w:t>
      </w:r>
      <w:r w:rsidR="004A074D">
        <w:rPr>
          <w:rFonts w:ascii="Times New Roman" w:hAnsi="Times New Roman" w:cs="Times New Roman"/>
          <w:sz w:val="24"/>
          <w:szCs w:val="24"/>
        </w:rPr>
        <w:t xml:space="preserve"> - в непосредственной близости</w:t>
      </w:r>
      <w:r w:rsidR="007C3780" w:rsidRPr="007C3780"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E039ED" w:rsidRDefault="0026535E" w:rsidP="00E87AE0">
      <w:pPr>
        <w:pStyle w:val="a3"/>
        <w:numPr>
          <w:ilvl w:val="0"/>
          <w:numId w:val="17"/>
        </w:numPr>
        <w:tabs>
          <w:tab w:val="left" w:pos="1276"/>
        </w:tabs>
        <w:spacing w:after="0" w:line="288" w:lineRule="auto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объект археологического наследия </w:t>
      </w:r>
      <w:r w:rsidR="00E87AE0" w:rsidRPr="00E87AE0">
        <w:rPr>
          <w:rFonts w:ascii="Times New Roman" w:hAnsi="Times New Roman" w:cs="Times New Roman"/>
          <w:sz w:val="24"/>
          <w:szCs w:val="24"/>
        </w:rPr>
        <w:t>"Стоянка Половникова роща" (регистрационный номер 1.2.24. в Перечне выявленных объектов культурного наследия, расположенных на территории Иркутской области, утвержденном приказом службы по охране объектов культурного наследия Иркутской области " 14 "февраля 2017 г. №18-спр).</w:t>
      </w:r>
    </w:p>
    <w:p w:rsidR="00E87AE0" w:rsidRDefault="00E87AE0" w:rsidP="00E87AE0">
      <w:pPr>
        <w:pStyle w:val="a3"/>
        <w:tabs>
          <w:tab w:val="left" w:pos="1276"/>
        </w:tabs>
        <w:spacing w:after="0" w:line="288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E87AE0" w:rsidRDefault="00E87AE0" w:rsidP="00E87AE0">
      <w:pPr>
        <w:pStyle w:val="a3"/>
        <w:tabs>
          <w:tab w:val="left" w:pos="1276"/>
        </w:tabs>
        <w:spacing w:after="0" w:line="288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1027D8" w:rsidRPr="0026535E" w:rsidRDefault="00DA0882" w:rsidP="00D437AA">
      <w:pPr>
        <w:pStyle w:val="a3"/>
        <w:numPr>
          <w:ilvl w:val="0"/>
          <w:numId w:val="1"/>
        </w:numPr>
        <w:tabs>
          <w:tab w:val="clear" w:pos="360"/>
          <w:tab w:val="left" w:pos="1276"/>
        </w:tabs>
        <w:spacing w:after="0" w:line="288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6535E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работ:</w:t>
      </w:r>
    </w:p>
    <w:p w:rsidR="004D1ACB" w:rsidRDefault="00790486" w:rsidP="00D437AA">
      <w:pPr>
        <w:pStyle w:val="a3"/>
        <w:numPr>
          <w:ilvl w:val="1"/>
          <w:numId w:val="16"/>
        </w:numPr>
        <w:tabs>
          <w:tab w:val="num" w:pos="0"/>
          <w:tab w:val="left" w:pos="1276"/>
        </w:tabs>
        <w:spacing w:after="0" w:line="288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1ACB" w:rsidRPr="00790486">
        <w:rPr>
          <w:rFonts w:ascii="Times New Roman" w:hAnsi="Times New Roman" w:cs="Times New Roman"/>
          <w:sz w:val="24"/>
          <w:szCs w:val="24"/>
        </w:rPr>
        <w:t xml:space="preserve">Ознакомление с данными инженерных изысканий </w:t>
      </w:r>
      <w:r w:rsidR="003E3C4C" w:rsidRPr="00790486">
        <w:rPr>
          <w:rFonts w:ascii="Times New Roman" w:hAnsi="Times New Roman" w:cs="Times New Roman"/>
          <w:sz w:val="24"/>
          <w:szCs w:val="24"/>
        </w:rPr>
        <w:t>и картографическими материалами.</w:t>
      </w:r>
    </w:p>
    <w:p w:rsidR="00DB0DE3" w:rsidRDefault="00790486" w:rsidP="00D437AA">
      <w:pPr>
        <w:pStyle w:val="a3"/>
        <w:numPr>
          <w:ilvl w:val="1"/>
          <w:numId w:val="16"/>
        </w:numPr>
        <w:tabs>
          <w:tab w:val="num" w:pos="0"/>
          <w:tab w:val="left" w:pos="1276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27B3" w:rsidRPr="00790486">
        <w:rPr>
          <w:rFonts w:ascii="Times New Roman" w:hAnsi="Times New Roman" w:cs="Times New Roman"/>
          <w:sz w:val="24"/>
          <w:szCs w:val="24"/>
        </w:rPr>
        <w:t>Сбор</w:t>
      </w:r>
      <w:r w:rsidR="00DB0DE3" w:rsidRPr="007904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архивных</w:t>
      </w:r>
      <w:r w:rsidR="00DB0DE3" w:rsidRPr="00790486">
        <w:rPr>
          <w:rFonts w:ascii="Times New Roman" w:hAnsi="Times New Roman" w:cs="Times New Roman"/>
          <w:sz w:val="24"/>
          <w:szCs w:val="24"/>
        </w:rPr>
        <w:t xml:space="preserve"> данных </w:t>
      </w:r>
      <w:r w:rsidR="00E327B3" w:rsidRPr="00790486">
        <w:rPr>
          <w:rFonts w:ascii="Times New Roman" w:hAnsi="Times New Roman" w:cs="Times New Roman"/>
          <w:sz w:val="24"/>
          <w:szCs w:val="24"/>
        </w:rPr>
        <w:t>по</w:t>
      </w:r>
      <w:r w:rsidR="00DB0DE3" w:rsidRPr="00790486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2C64BC">
        <w:rPr>
          <w:rFonts w:ascii="Times New Roman" w:hAnsi="Times New Roman" w:cs="Times New Roman"/>
          <w:sz w:val="24"/>
          <w:szCs w:val="24"/>
        </w:rPr>
        <w:t>ам</w:t>
      </w:r>
      <w:r w:rsidR="00DB0DE3" w:rsidRPr="00790486">
        <w:rPr>
          <w:rFonts w:ascii="Times New Roman" w:hAnsi="Times New Roman" w:cs="Times New Roman"/>
          <w:sz w:val="24"/>
          <w:szCs w:val="24"/>
        </w:rPr>
        <w:t xml:space="preserve"> </w:t>
      </w:r>
      <w:r w:rsidR="003E3C4C" w:rsidRPr="00790486">
        <w:rPr>
          <w:rFonts w:ascii="Times New Roman" w:hAnsi="Times New Roman" w:cs="Times New Roman"/>
          <w:sz w:val="24"/>
          <w:szCs w:val="24"/>
        </w:rPr>
        <w:t>археологического</w:t>
      </w:r>
      <w:r w:rsidR="00DB0DE3" w:rsidRPr="00790486">
        <w:rPr>
          <w:rFonts w:ascii="Times New Roman" w:hAnsi="Times New Roman" w:cs="Times New Roman"/>
          <w:sz w:val="24"/>
          <w:szCs w:val="24"/>
        </w:rPr>
        <w:t xml:space="preserve"> </w:t>
      </w:r>
      <w:r w:rsidR="002C64BC">
        <w:rPr>
          <w:rFonts w:ascii="Times New Roman" w:hAnsi="Times New Roman" w:cs="Times New Roman"/>
          <w:sz w:val="24"/>
          <w:szCs w:val="24"/>
        </w:rPr>
        <w:t xml:space="preserve">и культурного </w:t>
      </w:r>
      <w:r w:rsidR="00DB0DE3" w:rsidRPr="00790486">
        <w:rPr>
          <w:rFonts w:ascii="Times New Roman" w:hAnsi="Times New Roman" w:cs="Times New Roman"/>
          <w:sz w:val="24"/>
          <w:szCs w:val="24"/>
        </w:rPr>
        <w:t>наследия</w:t>
      </w:r>
      <w:r w:rsidR="002C64BC">
        <w:rPr>
          <w:rFonts w:ascii="Times New Roman" w:hAnsi="Times New Roman" w:cs="Times New Roman"/>
          <w:sz w:val="24"/>
          <w:szCs w:val="24"/>
        </w:rPr>
        <w:t>.</w:t>
      </w:r>
      <w:r w:rsidR="001E595D" w:rsidRPr="00790486">
        <w:rPr>
          <w:rFonts w:ascii="Times New Roman" w:hAnsi="Times New Roman" w:cs="Times New Roman"/>
          <w:sz w:val="24"/>
          <w:szCs w:val="24"/>
        </w:rPr>
        <w:t xml:space="preserve"> </w:t>
      </w:r>
      <w:r w:rsidRPr="00790486">
        <w:rPr>
          <w:rFonts w:ascii="Times New Roman" w:hAnsi="Times New Roman" w:cs="Times New Roman"/>
          <w:sz w:val="24"/>
          <w:szCs w:val="24"/>
        </w:rPr>
        <w:t>Подбор и анализ картографического материала.</w:t>
      </w:r>
    </w:p>
    <w:p w:rsidR="00790486" w:rsidRDefault="00790486" w:rsidP="00D437AA">
      <w:pPr>
        <w:pStyle w:val="a3"/>
        <w:numPr>
          <w:ilvl w:val="1"/>
          <w:numId w:val="16"/>
        </w:numPr>
        <w:tabs>
          <w:tab w:val="num" w:pos="0"/>
          <w:tab w:val="left" w:pos="1276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0486">
        <w:rPr>
          <w:rFonts w:ascii="Times New Roman" w:hAnsi="Times New Roman" w:cs="Times New Roman"/>
          <w:sz w:val="24"/>
          <w:szCs w:val="24"/>
        </w:rPr>
        <w:t>Выполнение полевых археологических работ</w:t>
      </w:r>
      <w:r>
        <w:rPr>
          <w:rFonts w:ascii="Times New Roman" w:hAnsi="Times New Roman" w:cs="Times New Roman"/>
          <w:sz w:val="24"/>
          <w:szCs w:val="24"/>
        </w:rPr>
        <w:t>: визуальный осмотр местности, заложение археологических выработок, фотофиксация разрезов.</w:t>
      </w:r>
    </w:p>
    <w:p w:rsidR="002D6C3B" w:rsidRDefault="00974A43" w:rsidP="00D437AA">
      <w:pPr>
        <w:pStyle w:val="a3"/>
        <w:numPr>
          <w:ilvl w:val="1"/>
          <w:numId w:val="16"/>
        </w:numPr>
        <w:tabs>
          <w:tab w:val="num" w:pos="0"/>
          <w:tab w:val="left" w:pos="1276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0486" w:rsidRPr="00974A43">
        <w:rPr>
          <w:rFonts w:ascii="Times New Roman" w:hAnsi="Times New Roman" w:cs="Times New Roman"/>
          <w:sz w:val="24"/>
          <w:szCs w:val="24"/>
        </w:rPr>
        <w:t>Оформление</w:t>
      </w:r>
      <w:r w:rsidR="00497DBF">
        <w:rPr>
          <w:rFonts w:ascii="Times New Roman" w:hAnsi="Times New Roman" w:cs="Times New Roman"/>
          <w:sz w:val="24"/>
          <w:szCs w:val="24"/>
        </w:rPr>
        <w:t xml:space="preserve"> </w:t>
      </w:r>
      <w:r w:rsidR="00790486" w:rsidRPr="00974A43">
        <w:rPr>
          <w:rFonts w:ascii="Times New Roman" w:hAnsi="Times New Roman" w:cs="Times New Roman"/>
          <w:sz w:val="24"/>
          <w:szCs w:val="24"/>
        </w:rPr>
        <w:t>отчета о проведенных археологических работах с приложением фотоиллюстраций.</w:t>
      </w:r>
    </w:p>
    <w:p w:rsidR="001C5996" w:rsidRDefault="00974A43" w:rsidP="00D437AA">
      <w:pPr>
        <w:pStyle w:val="a3"/>
        <w:numPr>
          <w:ilvl w:val="1"/>
          <w:numId w:val="16"/>
        </w:numPr>
        <w:tabs>
          <w:tab w:val="num" w:pos="0"/>
          <w:tab w:val="left" w:pos="1276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5996" w:rsidRPr="00974A43">
        <w:rPr>
          <w:rFonts w:ascii="Times New Roman" w:hAnsi="Times New Roman" w:cs="Times New Roman"/>
          <w:sz w:val="24"/>
          <w:szCs w:val="24"/>
        </w:rPr>
        <w:t>Разработать</w:t>
      </w:r>
      <w:r w:rsidR="00497DBF">
        <w:rPr>
          <w:rFonts w:ascii="Times New Roman" w:hAnsi="Times New Roman" w:cs="Times New Roman"/>
          <w:sz w:val="24"/>
          <w:szCs w:val="24"/>
        </w:rPr>
        <w:t xml:space="preserve"> </w:t>
      </w:r>
      <w:r w:rsidR="001C5996" w:rsidRPr="00974A43">
        <w:rPr>
          <w:rFonts w:ascii="Times New Roman" w:hAnsi="Times New Roman" w:cs="Times New Roman"/>
          <w:sz w:val="24"/>
          <w:szCs w:val="24"/>
        </w:rPr>
        <w:t xml:space="preserve">раздел "Обеспечение сохранности объектов культурного </w:t>
      </w:r>
      <w:r w:rsidR="00D437AA">
        <w:rPr>
          <w:rFonts w:ascii="Times New Roman" w:hAnsi="Times New Roman" w:cs="Times New Roman"/>
          <w:sz w:val="24"/>
          <w:szCs w:val="24"/>
        </w:rPr>
        <w:t>(археологического)</w:t>
      </w:r>
      <w:r w:rsidR="00D437AA" w:rsidRPr="006C0B9C">
        <w:rPr>
          <w:rFonts w:ascii="Times New Roman" w:hAnsi="Times New Roman" w:cs="Times New Roman"/>
          <w:sz w:val="24"/>
          <w:szCs w:val="24"/>
        </w:rPr>
        <w:t xml:space="preserve"> </w:t>
      </w:r>
      <w:r w:rsidR="001C5996" w:rsidRPr="00974A43">
        <w:rPr>
          <w:rFonts w:ascii="Times New Roman" w:hAnsi="Times New Roman" w:cs="Times New Roman"/>
          <w:sz w:val="24"/>
          <w:szCs w:val="24"/>
        </w:rPr>
        <w:t>наследия".</w:t>
      </w:r>
    </w:p>
    <w:p w:rsidR="002D3E90" w:rsidRPr="00A43786" w:rsidRDefault="002D3E90" w:rsidP="00D437AA">
      <w:pPr>
        <w:pStyle w:val="a3"/>
        <w:numPr>
          <w:ilvl w:val="0"/>
          <w:numId w:val="1"/>
        </w:numPr>
        <w:tabs>
          <w:tab w:val="left" w:pos="1276"/>
        </w:tabs>
        <w:spacing w:after="0" w:line="288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3786">
        <w:rPr>
          <w:rFonts w:ascii="Times New Roman" w:hAnsi="Times New Roman" w:cs="Times New Roman"/>
          <w:b/>
          <w:sz w:val="24"/>
          <w:szCs w:val="24"/>
        </w:rPr>
        <w:t>Состав представля</w:t>
      </w:r>
      <w:r w:rsidR="00DC7DE0" w:rsidRPr="00A43786">
        <w:rPr>
          <w:rFonts w:ascii="Times New Roman" w:hAnsi="Times New Roman" w:cs="Times New Roman"/>
          <w:b/>
          <w:sz w:val="24"/>
          <w:szCs w:val="24"/>
        </w:rPr>
        <w:t>емой документации:</w:t>
      </w:r>
    </w:p>
    <w:p w:rsidR="00497DBF" w:rsidRDefault="001C5996" w:rsidP="00D437AA">
      <w:pPr>
        <w:pStyle w:val="a3"/>
        <w:tabs>
          <w:tab w:val="left" w:pos="1276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5996">
        <w:rPr>
          <w:rFonts w:ascii="Times New Roman" w:hAnsi="Times New Roman" w:cs="Times New Roman"/>
          <w:sz w:val="24"/>
          <w:szCs w:val="24"/>
        </w:rPr>
        <w:t>9.1</w:t>
      </w:r>
      <w:r w:rsidR="00497DBF">
        <w:rPr>
          <w:rFonts w:ascii="Times New Roman" w:hAnsi="Times New Roman" w:cs="Times New Roman"/>
          <w:sz w:val="24"/>
          <w:szCs w:val="24"/>
        </w:rPr>
        <w:t>.</w:t>
      </w:r>
      <w:r w:rsidR="00321B76" w:rsidRPr="00321B76">
        <w:rPr>
          <w:rFonts w:ascii="Times New Roman" w:hAnsi="Times New Roman" w:cs="Times New Roman"/>
          <w:sz w:val="24"/>
          <w:szCs w:val="24"/>
        </w:rPr>
        <w:t xml:space="preserve"> </w:t>
      </w:r>
      <w:r w:rsidR="00497DBF">
        <w:rPr>
          <w:rFonts w:ascii="Times New Roman" w:hAnsi="Times New Roman" w:cs="Times New Roman"/>
          <w:sz w:val="24"/>
          <w:szCs w:val="24"/>
        </w:rPr>
        <w:t>Отчет</w:t>
      </w:r>
      <w:r w:rsidR="00497DBF" w:rsidRPr="00974A43">
        <w:rPr>
          <w:rFonts w:ascii="Times New Roman" w:hAnsi="Times New Roman" w:cs="Times New Roman"/>
          <w:sz w:val="24"/>
          <w:szCs w:val="24"/>
        </w:rPr>
        <w:t xml:space="preserve"> о проведенных археологических работах</w:t>
      </w:r>
      <w:r w:rsidR="00497DBF">
        <w:rPr>
          <w:rFonts w:ascii="Times New Roman" w:hAnsi="Times New Roman" w:cs="Times New Roman"/>
          <w:sz w:val="24"/>
          <w:szCs w:val="24"/>
        </w:rPr>
        <w:t xml:space="preserve"> на бумажном носителе в 4</w:t>
      </w:r>
      <w:r w:rsidR="00497DBF" w:rsidRPr="001C5996">
        <w:rPr>
          <w:rFonts w:ascii="Times New Roman" w:hAnsi="Times New Roman" w:cs="Times New Roman"/>
          <w:sz w:val="24"/>
          <w:szCs w:val="24"/>
        </w:rPr>
        <w:t xml:space="preserve">-х экземплярах и электронном виде в форматах </w:t>
      </w:r>
      <w:r w:rsidR="00497DBF" w:rsidRPr="001C5996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497DBF" w:rsidRPr="001C5996">
        <w:rPr>
          <w:rFonts w:ascii="Times New Roman" w:hAnsi="Times New Roman" w:cs="Times New Roman"/>
          <w:sz w:val="24"/>
          <w:szCs w:val="24"/>
        </w:rPr>
        <w:t xml:space="preserve">, </w:t>
      </w:r>
      <w:r w:rsidR="00497DBF" w:rsidRPr="001C5996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="00497DBF" w:rsidRPr="001C5996">
        <w:rPr>
          <w:rFonts w:ascii="Times New Roman" w:hAnsi="Times New Roman" w:cs="Times New Roman"/>
          <w:sz w:val="24"/>
          <w:szCs w:val="24"/>
        </w:rPr>
        <w:t>.</w:t>
      </w:r>
    </w:p>
    <w:p w:rsidR="001C5996" w:rsidRPr="001C5996" w:rsidRDefault="00497DBF" w:rsidP="00D437AA">
      <w:pPr>
        <w:pStyle w:val="a3"/>
        <w:tabs>
          <w:tab w:val="left" w:pos="1276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9.2. </w:t>
      </w:r>
      <w:r w:rsidR="001C5996" w:rsidRPr="001C5996">
        <w:rPr>
          <w:rFonts w:ascii="Times New Roman" w:hAnsi="Times New Roman" w:cs="Times New Roman"/>
          <w:sz w:val="24"/>
          <w:szCs w:val="24"/>
        </w:rPr>
        <w:t>Раздел "Обеспечение сохранности объектов культурного</w:t>
      </w:r>
      <w:r w:rsidR="00D437AA">
        <w:rPr>
          <w:rFonts w:ascii="Times New Roman" w:hAnsi="Times New Roman" w:cs="Times New Roman"/>
          <w:sz w:val="24"/>
          <w:szCs w:val="24"/>
        </w:rPr>
        <w:t xml:space="preserve"> (археологического)</w:t>
      </w:r>
      <w:r w:rsidR="001C5996" w:rsidRPr="001C5996">
        <w:rPr>
          <w:rFonts w:ascii="Times New Roman" w:hAnsi="Times New Roman" w:cs="Times New Roman"/>
          <w:sz w:val="24"/>
          <w:szCs w:val="24"/>
        </w:rPr>
        <w:t xml:space="preserve"> на</w:t>
      </w:r>
      <w:r>
        <w:rPr>
          <w:rFonts w:ascii="Times New Roman" w:hAnsi="Times New Roman" w:cs="Times New Roman"/>
          <w:sz w:val="24"/>
          <w:szCs w:val="24"/>
        </w:rPr>
        <w:t>следия" на бумажном носителе в 4</w:t>
      </w:r>
      <w:r w:rsidR="001C5996" w:rsidRPr="001C5996">
        <w:rPr>
          <w:rFonts w:ascii="Times New Roman" w:hAnsi="Times New Roman" w:cs="Times New Roman"/>
          <w:sz w:val="24"/>
          <w:szCs w:val="24"/>
        </w:rPr>
        <w:t xml:space="preserve">-х экземплярах и электронном виде в форматах </w:t>
      </w:r>
      <w:r w:rsidR="001C5996" w:rsidRPr="001C5996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1C5996" w:rsidRPr="001C5996">
        <w:rPr>
          <w:rFonts w:ascii="Times New Roman" w:hAnsi="Times New Roman" w:cs="Times New Roman"/>
          <w:sz w:val="24"/>
          <w:szCs w:val="24"/>
        </w:rPr>
        <w:t xml:space="preserve">, </w:t>
      </w:r>
      <w:r w:rsidR="001C5996" w:rsidRPr="001C5996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="001C5996" w:rsidRPr="001C5996">
        <w:rPr>
          <w:rFonts w:ascii="Times New Roman" w:hAnsi="Times New Roman" w:cs="Times New Roman"/>
          <w:sz w:val="24"/>
          <w:szCs w:val="24"/>
        </w:rPr>
        <w:t>.</w:t>
      </w:r>
    </w:p>
    <w:p w:rsidR="001E595D" w:rsidRDefault="001E595D" w:rsidP="00D437AA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595D" w:rsidRDefault="001E595D" w:rsidP="00A87BEB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509"/>
      </w:tblGrid>
      <w:tr w:rsidR="00401329" w:rsidTr="00D437AA">
        <w:tc>
          <w:tcPr>
            <w:tcW w:w="3190" w:type="dxa"/>
            <w:vAlign w:val="center"/>
          </w:tcPr>
          <w:p w:rsidR="00401329" w:rsidRDefault="00D437AA" w:rsidP="00D437AA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ГИП</w:t>
            </w:r>
          </w:p>
        </w:tc>
        <w:tc>
          <w:tcPr>
            <w:tcW w:w="3190" w:type="dxa"/>
            <w:vAlign w:val="bottom"/>
          </w:tcPr>
          <w:p w:rsidR="00401329" w:rsidRDefault="00401329" w:rsidP="00AE3243">
            <w:pPr>
              <w:spacing w:line="28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  <w:vAlign w:val="center"/>
          </w:tcPr>
          <w:p w:rsidR="00401329" w:rsidRDefault="00E87AE0" w:rsidP="00E87AE0">
            <w:pPr>
              <w:spacing w:line="28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Давыдов</w:t>
            </w:r>
          </w:p>
        </w:tc>
      </w:tr>
    </w:tbl>
    <w:p w:rsidR="00AA50B1" w:rsidRPr="00830C97" w:rsidRDefault="00A07448" w:rsidP="0040132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AA50B1" w:rsidRPr="00830C97" w:rsidSect="00D437AA">
      <w:footerReference w:type="default" r:id="rId7"/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936" w:rsidRDefault="003A0936" w:rsidP="0016596E">
      <w:pPr>
        <w:spacing w:after="0" w:line="240" w:lineRule="auto"/>
      </w:pPr>
      <w:r>
        <w:separator/>
      </w:r>
    </w:p>
  </w:endnote>
  <w:endnote w:type="continuationSeparator" w:id="0">
    <w:p w:rsidR="003A0936" w:rsidRDefault="003A0936" w:rsidP="00165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2019033"/>
      <w:docPartObj>
        <w:docPartGallery w:val="Page Numbers (Bottom of Page)"/>
        <w:docPartUnique/>
      </w:docPartObj>
    </w:sdtPr>
    <w:sdtEndPr/>
    <w:sdtContent>
      <w:p w:rsidR="0016596E" w:rsidRDefault="00035D0C">
        <w:pPr>
          <w:pStyle w:val="a8"/>
          <w:jc w:val="right"/>
        </w:pPr>
        <w:r>
          <w:fldChar w:fldCharType="begin"/>
        </w:r>
        <w:r w:rsidR="0016596E">
          <w:instrText>PAGE   \* MERGEFORMAT</w:instrText>
        </w:r>
        <w:r>
          <w:fldChar w:fldCharType="separate"/>
        </w:r>
        <w:r w:rsidR="00E87AE0">
          <w:rPr>
            <w:noProof/>
          </w:rPr>
          <w:t>1</w:t>
        </w:r>
        <w:r>
          <w:fldChar w:fldCharType="end"/>
        </w:r>
      </w:p>
    </w:sdtContent>
  </w:sdt>
  <w:p w:rsidR="0016596E" w:rsidRDefault="0016596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936" w:rsidRDefault="003A0936" w:rsidP="0016596E">
      <w:pPr>
        <w:spacing w:after="0" w:line="240" w:lineRule="auto"/>
      </w:pPr>
      <w:r>
        <w:separator/>
      </w:r>
    </w:p>
  </w:footnote>
  <w:footnote w:type="continuationSeparator" w:id="0">
    <w:p w:rsidR="003A0936" w:rsidRDefault="003A0936" w:rsidP="001659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33816"/>
    <w:multiLevelType w:val="multilevel"/>
    <w:tmpl w:val="71C0474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none"/>
      <w:lvlRestart w:val="0"/>
      <w:lvlText w:val="4.1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" w15:restartNumberingAfterBreak="0">
    <w:nsid w:val="0E655F67"/>
    <w:multiLevelType w:val="multilevel"/>
    <w:tmpl w:val="2B1A0CA2"/>
    <w:styleLink w:val="5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none"/>
      <w:lvlText w:val="4.1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2" w15:restartNumberingAfterBreak="0">
    <w:nsid w:val="0FCD68EF"/>
    <w:multiLevelType w:val="hybridMultilevel"/>
    <w:tmpl w:val="4FA6E7A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92D70"/>
    <w:multiLevelType w:val="multilevel"/>
    <w:tmpl w:val="71C0474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none"/>
      <w:lvlRestart w:val="0"/>
      <w:lvlText w:val="4.1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4" w15:restartNumberingAfterBreak="0">
    <w:nsid w:val="28B56522"/>
    <w:multiLevelType w:val="hybridMultilevel"/>
    <w:tmpl w:val="1FB4A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1715D"/>
    <w:multiLevelType w:val="multilevel"/>
    <w:tmpl w:val="EF0EA340"/>
    <w:styleLink w:val="1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6" w15:restartNumberingAfterBreak="0">
    <w:nsid w:val="30CA6495"/>
    <w:multiLevelType w:val="multilevel"/>
    <w:tmpl w:val="0419001D"/>
    <w:styleLink w:val="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50072F8"/>
    <w:multiLevelType w:val="multilevel"/>
    <w:tmpl w:val="A0B0F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35EF6257"/>
    <w:multiLevelType w:val="multilevel"/>
    <w:tmpl w:val="BE7874F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AAB6085"/>
    <w:multiLevelType w:val="hybridMultilevel"/>
    <w:tmpl w:val="2EC2501E"/>
    <w:lvl w:ilvl="0" w:tplc="8F089D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41528D6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A595AEF"/>
    <w:multiLevelType w:val="multilevel"/>
    <w:tmpl w:val="2744CE9C"/>
    <w:styleLink w:val="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62260514"/>
    <w:multiLevelType w:val="multilevel"/>
    <w:tmpl w:val="C764EE22"/>
    <w:lvl w:ilvl="0">
      <w:start w:val="4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hint="default"/>
        <w:color w:val="auto"/>
      </w:rPr>
    </w:lvl>
    <w:lvl w:ilvl="1">
      <w:start w:val="4"/>
      <w:numFmt w:val="none"/>
      <w:lvlRestart w:val="0"/>
      <w:lvlText w:val="4.1"/>
      <w:lvlJc w:val="left"/>
      <w:pPr>
        <w:tabs>
          <w:tab w:val="num" w:pos="541"/>
        </w:tabs>
        <w:ind w:left="538" w:hanging="357"/>
      </w:pPr>
      <w:rPr>
        <w:rFonts w:hint="default"/>
        <w:b/>
        <w:color w:val="auto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722"/>
        </w:tabs>
        <w:ind w:left="719" w:hanging="357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903"/>
        </w:tabs>
        <w:ind w:left="900" w:hanging="357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4"/>
        </w:tabs>
        <w:ind w:left="1081" w:hanging="357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265"/>
        </w:tabs>
        <w:ind w:left="1262" w:hanging="357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6"/>
        </w:tabs>
        <w:ind w:left="1443" w:hanging="357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627"/>
        </w:tabs>
        <w:ind w:left="1624" w:hanging="357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8"/>
        </w:tabs>
        <w:ind w:left="1805" w:hanging="357"/>
      </w:pPr>
      <w:rPr>
        <w:rFonts w:hint="default"/>
        <w:color w:val="auto"/>
      </w:rPr>
    </w:lvl>
  </w:abstractNum>
  <w:abstractNum w:abstractNumId="13" w15:restartNumberingAfterBreak="0">
    <w:nsid w:val="64AD01AA"/>
    <w:multiLevelType w:val="multilevel"/>
    <w:tmpl w:val="72CEA726"/>
    <w:lvl w:ilvl="0">
      <w:start w:val="4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hint="default"/>
        <w:color w:val="auto"/>
      </w:rPr>
    </w:lvl>
    <w:lvl w:ilvl="1">
      <w:start w:val="4"/>
      <w:numFmt w:val="none"/>
      <w:lvlText w:val="%14.1"/>
      <w:lvlJc w:val="left"/>
      <w:pPr>
        <w:tabs>
          <w:tab w:val="num" w:pos="541"/>
        </w:tabs>
        <w:ind w:left="538" w:hanging="357"/>
      </w:pPr>
      <w:rPr>
        <w:rFonts w:hint="default"/>
        <w:b/>
        <w:color w:val="auto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722"/>
        </w:tabs>
        <w:ind w:left="719" w:hanging="357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903"/>
        </w:tabs>
        <w:ind w:left="900" w:hanging="357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4"/>
        </w:tabs>
        <w:ind w:left="1081" w:hanging="357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265"/>
        </w:tabs>
        <w:ind w:left="1262" w:hanging="357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6"/>
        </w:tabs>
        <w:ind w:left="1443" w:hanging="357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627"/>
        </w:tabs>
        <w:ind w:left="1624" w:hanging="357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8"/>
        </w:tabs>
        <w:ind w:left="1805" w:hanging="357"/>
      </w:pPr>
      <w:rPr>
        <w:rFonts w:hint="default"/>
        <w:color w:val="auto"/>
      </w:rPr>
    </w:lvl>
  </w:abstractNum>
  <w:abstractNum w:abstractNumId="14" w15:restartNumberingAfterBreak="0">
    <w:nsid w:val="652A57B4"/>
    <w:multiLevelType w:val="multilevel"/>
    <w:tmpl w:val="A5C401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5" w15:restartNumberingAfterBreak="0">
    <w:nsid w:val="66E6657F"/>
    <w:multiLevelType w:val="hybridMultilevel"/>
    <w:tmpl w:val="F22C3E96"/>
    <w:lvl w:ilvl="0" w:tplc="57E2D2FE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0E60F2"/>
    <w:multiLevelType w:val="hybridMultilevel"/>
    <w:tmpl w:val="E670164E"/>
    <w:lvl w:ilvl="0" w:tplc="9D900B74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0"/>
  </w:num>
  <w:num w:numId="5">
    <w:abstractNumId w:val="11"/>
  </w:num>
  <w:num w:numId="6">
    <w:abstractNumId w:val="6"/>
  </w:num>
  <w:num w:numId="7">
    <w:abstractNumId w:val="1"/>
  </w:num>
  <w:num w:numId="8">
    <w:abstractNumId w:val="12"/>
  </w:num>
  <w:num w:numId="9">
    <w:abstractNumId w:val="13"/>
  </w:num>
  <w:num w:numId="10">
    <w:abstractNumId w:val="0"/>
  </w:num>
  <w:num w:numId="11">
    <w:abstractNumId w:val="4"/>
  </w:num>
  <w:num w:numId="12">
    <w:abstractNumId w:val="2"/>
  </w:num>
  <w:num w:numId="13">
    <w:abstractNumId w:val="8"/>
  </w:num>
  <w:num w:numId="14">
    <w:abstractNumId w:val="16"/>
  </w:num>
  <w:num w:numId="15">
    <w:abstractNumId w:val="15"/>
  </w:num>
  <w:num w:numId="16">
    <w:abstractNumId w:val="1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4C56"/>
    <w:rsid w:val="000055E2"/>
    <w:rsid w:val="00025B5D"/>
    <w:rsid w:val="000353DD"/>
    <w:rsid w:val="00035D0C"/>
    <w:rsid w:val="0006495C"/>
    <w:rsid w:val="00095448"/>
    <w:rsid w:val="0009737B"/>
    <w:rsid w:val="000B4D17"/>
    <w:rsid w:val="000D1C90"/>
    <w:rsid w:val="000E39E4"/>
    <w:rsid w:val="000F5923"/>
    <w:rsid w:val="001027D8"/>
    <w:rsid w:val="00111BAB"/>
    <w:rsid w:val="00120101"/>
    <w:rsid w:val="0016596E"/>
    <w:rsid w:val="001B0128"/>
    <w:rsid w:val="001B6D71"/>
    <w:rsid w:val="001C5996"/>
    <w:rsid w:val="001E595D"/>
    <w:rsid w:val="0020359A"/>
    <w:rsid w:val="00231766"/>
    <w:rsid w:val="00245827"/>
    <w:rsid w:val="00254D89"/>
    <w:rsid w:val="0026535E"/>
    <w:rsid w:val="002C64BC"/>
    <w:rsid w:val="002D3E90"/>
    <w:rsid w:val="002D6C3B"/>
    <w:rsid w:val="002E0DA2"/>
    <w:rsid w:val="002E2F3A"/>
    <w:rsid w:val="002E3273"/>
    <w:rsid w:val="003162ED"/>
    <w:rsid w:val="00321B76"/>
    <w:rsid w:val="00326449"/>
    <w:rsid w:val="003A0936"/>
    <w:rsid w:val="003C4B92"/>
    <w:rsid w:val="003E1F70"/>
    <w:rsid w:val="003E3C4C"/>
    <w:rsid w:val="003F6C97"/>
    <w:rsid w:val="00401329"/>
    <w:rsid w:val="00413E03"/>
    <w:rsid w:val="004210F0"/>
    <w:rsid w:val="0043100F"/>
    <w:rsid w:val="00460545"/>
    <w:rsid w:val="00490AFA"/>
    <w:rsid w:val="00497DBF"/>
    <w:rsid w:val="004A074D"/>
    <w:rsid w:val="004D1ACB"/>
    <w:rsid w:val="004D6175"/>
    <w:rsid w:val="005542F3"/>
    <w:rsid w:val="005813CF"/>
    <w:rsid w:val="005A54D4"/>
    <w:rsid w:val="005B0D78"/>
    <w:rsid w:val="005E4DA7"/>
    <w:rsid w:val="005E5088"/>
    <w:rsid w:val="0064718F"/>
    <w:rsid w:val="006952A4"/>
    <w:rsid w:val="006A6C77"/>
    <w:rsid w:val="006C0B9C"/>
    <w:rsid w:val="006D44E2"/>
    <w:rsid w:val="00703292"/>
    <w:rsid w:val="0073002F"/>
    <w:rsid w:val="00790486"/>
    <w:rsid w:val="00796F9F"/>
    <w:rsid w:val="007C3780"/>
    <w:rsid w:val="007D1288"/>
    <w:rsid w:val="007F7CB8"/>
    <w:rsid w:val="00830C97"/>
    <w:rsid w:val="00831442"/>
    <w:rsid w:val="00842CAE"/>
    <w:rsid w:val="008F729A"/>
    <w:rsid w:val="00974A43"/>
    <w:rsid w:val="00980BA1"/>
    <w:rsid w:val="00986224"/>
    <w:rsid w:val="009C5275"/>
    <w:rsid w:val="00A00F6A"/>
    <w:rsid w:val="00A07448"/>
    <w:rsid w:val="00A43786"/>
    <w:rsid w:val="00A87BEB"/>
    <w:rsid w:val="00AA50B1"/>
    <w:rsid w:val="00AB55BD"/>
    <w:rsid w:val="00AE3243"/>
    <w:rsid w:val="00AE7BE6"/>
    <w:rsid w:val="00AF0905"/>
    <w:rsid w:val="00B13E31"/>
    <w:rsid w:val="00B337A7"/>
    <w:rsid w:val="00B4017B"/>
    <w:rsid w:val="00B539A8"/>
    <w:rsid w:val="00B643C3"/>
    <w:rsid w:val="00B8379E"/>
    <w:rsid w:val="00B92389"/>
    <w:rsid w:val="00BB4E45"/>
    <w:rsid w:val="00BC5B56"/>
    <w:rsid w:val="00C55850"/>
    <w:rsid w:val="00CC631C"/>
    <w:rsid w:val="00CC7D71"/>
    <w:rsid w:val="00CE63B7"/>
    <w:rsid w:val="00CF22A9"/>
    <w:rsid w:val="00D437AA"/>
    <w:rsid w:val="00D81B14"/>
    <w:rsid w:val="00DA0882"/>
    <w:rsid w:val="00DA226E"/>
    <w:rsid w:val="00DB0DE3"/>
    <w:rsid w:val="00DC7DE0"/>
    <w:rsid w:val="00DE272F"/>
    <w:rsid w:val="00DE787A"/>
    <w:rsid w:val="00E039ED"/>
    <w:rsid w:val="00E327B3"/>
    <w:rsid w:val="00E609A4"/>
    <w:rsid w:val="00E64C56"/>
    <w:rsid w:val="00E822B2"/>
    <w:rsid w:val="00E87AE0"/>
    <w:rsid w:val="00E92DA1"/>
    <w:rsid w:val="00EA55B3"/>
    <w:rsid w:val="00F02E0D"/>
    <w:rsid w:val="00F361B2"/>
    <w:rsid w:val="00F40161"/>
    <w:rsid w:val="00F90662"/>
    <w:rsid w:val="00F97532"/>
    <w:rsid w:val="00FF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B6360"/>
  <w15:docId w15:val="{E4BAAED2-4C3F-4E53-BFCC-ECF08AB9A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2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C56"/>
    <w:pPr>
      <w:ind w:left="720"/>
      <w:contextualSpacing/>
    </w:pPr>
  </w:style>
  <w:style w:type="numbering" w:customStyle="1" w:styleId="1">
    <w:name w:val="Стиль1"/>
    <w:uiPriority w:val="99"/>
    <w:rsid w:val="00EA55B3"/>
    <w:pPr>
      <w:numPr>
        <w:numId w:val="2"/>
      </w:numPr>
    </w:pPr>
  </w:style>
  <w:style w:type="numbering" w:customStyle="1" w:styleId="2">
    <w:name w:val="Стиль2"/>
    <w:uiPriority w:val="99"/>
    <w:rsid w:val="00EA55B3"/>
    <w:pPr>
      <w:numPr>
        <w:numId w:val="4"/>
      </w:numPr>
    </w:pPr>
  </w:style>
  <w:style w:type="numbering" w:customStyle="1" w:styleId="3">
    <w:name w:val="Стиль3"/>
    <w:uiPriority w:val="99"/>
    <w:rsid w:val="00EA55B3"/>
    <w:pPr>
      <w:numPr>
        <w:numId w:val="5"/>
      </w:numPr>
    </w:pPr>
  </w:style>
  <w:style w:type="numbering" w:customStyle="1" w:styleId="4">
    <w:name w:val="Стиль4"/>
    <w:uiPriority w:val="99"/>
    <w:rsid w:val="00C55850"/>
    <w:pPr>
      <w:numPr>
        <w:numId w:val="6"/>
      </w:numPr>
    </w:pPr>
  </w:style>
  <w:style w:type="numbering" w:customStyle="1" w:styleId="5">
    <w:name w:val="Стиль5"/>
    <w:uiPriority w:val="99"/>
    <w:rsid w:val="00C55850"/>
    <w:pPr>
      <w:numPr>
        <w:numId w:val="7"/>
      </w:numPr>
    </w:pPr>
  </w:style>
  <w:style w:type="paragraph" w:styleId="a4">
    <w:name w:val="Balloon Text"/>
    <w:basedOn w:val="a"/>
    <w:link w:val="a5"/>
    <w:uiPriority w:val="99"/>
    <w:semiHidden/>
    <w:unhideWhenUsed/>
    <w:rsid w:val="007F7C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7CB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659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596E"/>
  </w:style>
  <w:style w:type="paragraph" w:styleId="a8">
    <w:name w:val="footer"/>
    <w:basedOn w:val="a"/>
    <w:link w:val="a9"/>
    <w:uiPriority w:val="99"/>
    <w:unhideWhenUsed/>
    <w:rsid w:val="001659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596E"/>
  </w:style>
  <w:style w:type="table" w:styleId="aa">
    <w:name w:val="Table Grid"/>
    <w:basedOn w:val="a1"/>
    <w:uiPriority w:val="59"/>
    <w:rsid w:val="00401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E87A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2486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Gluhova_ON</dc:creator>
  <cp:lastModifiedBy>Davydov Andrey</cp:lastModifiedBy>
  <cp:revision>38</cp:revision>
  <cp:lastPrinted>2022-05-17T09:25:00Z</cp:lastPrinted>
  <dcterms:created xsi:type="dcterms:W3CDTF">2018-03-07T02:35:00Z</dcterms:created>
  <dcterms:modified xsi:type="dcterms:W3CDTF">2022-06-06T06:09:00Z</dcterms:modified>
</cp:coreProperties>
</file>