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7CC03F80"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 [</w:t>
      </w:r>
      <w:r w:rsidR="00A02CCC" w:rsidRPr="001A2268">
        <w:rPr>
          <w:rFonts w:ascii="Times New Roman" w:hAnsi="Times New Roman" w:cs="Times New Roman"/>
          <w:b/>
          <w:color w:val="FF0000"/>
          <w:sz w:val="22"/>
          <w:szCs w:val="22"/>
        </w:rPr>
        <w:t>номер</w:t>
      </w:r>
      <w:r w:rsidRPr="0080728B">
        <w:rPr>
          <w:rFonts w:ascii="Times New Roman" w:hAnsi="Times New Roman" w:cs="Times New Roman"/>
          <w:b/>
          <w:sz w:val="22"/>
          <w:szCs w:val="22"/>
        </w:rPr>
        <w:t>]</w:t>
      </w:r>
    </w:p>
    <w:p w14:paraId="2E53B8C2" w14:textId="77777777"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на выполнение проектных </w:t>
      </w:r>
      <w:r w:rsidR="009400BE" w:rsidRPr="0080728B">
        <w:rPr>
          <w:rFonts w:ascii="Times New Roman" w:hAnsi="Times New Roman" w:cs="Times New Roman"/>
          <w:b/>
          <w:sz w:val="22"/>
          <w:szCs w:val="22"/>
        </w:rPr>
        <w:t xml:space="preserve">и изыскательских </w:t>
      </w:r>
      <w:r w:rsidRPr="0080728B">
        <w:rPr>
          <w:rFonts w:ascii="Times New Roman" w:hAnsi="Times New Roman" w:cs="Times New Roman"/>
          <w:b/>
          <w:sz w:val="22"/>
          <w:szCs w:val="22"/>
        </w:rPr>
        <w:t>работ</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6A86C8A5" w14:textId="77777777" w:rsidR="00A02CCC" w:rsidRPr="0080728B" w:rsidRDefault="00A02CCC" w:rsidP="00A02CCC">
      <w:pPr>
        <w:widowControl w:val="0"/>
        <w:jc w:val="center"/>
        <w:rPr>
          <w:rFonts w:ascii="Times New Roman" w:hAnsi="Times New Roman" w:cs="Times New Roman"/>
          <w:b/>
          <w:bCs/>
          <w:sz w:val="22"/>
          <w:szCs w:val="22"/>
        </w:rPr>
      </w:pPr>
      <w:r>
        <w:rPr>
          <w:rFonts w:ascii="Times New Roman" w:hAnsi="Times New Roman" w:cs="Times New Roman"/>
          <w:b/>
          <w:bCs/>
          <w:sz w:val="22"/>
          <w:szCs w:val="22"/>
        </w:rPr>
        <w:t>ООО «Байкальская энергетическая компания»</w:t>
      </w:r>
    </w:p>
    <w:p w14:paraId="68AC3EAE"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и</w:t>
      </w:r>
    </w:p>
    <w:p w14:paraId="622CBAA1" w14:textId="77777777" w:rsidR="00A02CCC" w:rsidRPr="001A2268" w:rsidRDefault="00A02CCC" w:rsidP="00A02CCC">
      <w:pPr>
        <w:widowControl w:val="0"/>
        <w:jc w:val="center"/>
        <w:rPr>
          <w:rFonts w:ascii="Times New Roman" w:hAnsi="Times New Roman" w:cs="Times New Roman"/>
          <w:b/>
          <w:bCs/>
          <w:color w:val="FF0000"/>
          <w:sz w:val="22"/>
          <w:szCs w:val="22"/>
        </w:rPr>
      </w:pPr>
      <w:r w:rsidRPr="001A2268">
        <w:rPr>
          <w:rFonts w:ascii="Times New Roman" w:hAnsi="Times New Roman" w:cs="Times New Roman"/>
          <w:b/>
          <w:bCs/>
          <w:color w:val="FF0000"/>
          <w:sz w:val="22"/>
          <w:szCs w:val="22"/>
        </w:rPr>
        <w:t>[</w:t>
      </w:r>
      <w:r w:rsidRPr="001A2268">
        <w:rPr>
          <w:rFonts w:ascii="Times New Roman" w:hAnsi="Times New Roman" w:cs="Times New Roman"/>
          <w:b/>
          <w:bCs/>
          <w:i/>
          <w:color w:val="FF0000"/>
          <w:sz w:val="22"/>
          <w:szCs w:val="22"/>
        </w:rPr>
        <w:t>Наименование Подрядчика</w:t>
      </w:r>
      <w:r w:rsidRPr="001A2268">
        <w:rPr>
          <w:rFonts w:ascii="Times New Roman" w:hAnsi="Times New Roman" w:cs="Times New Roman"/>
          <w:b/>
          <w:bCs/>
          <w:color w:val="FF0000"/>
          <w:sz w:val="22"/>
          <w:szCs w:val="22"/>
        </w:rPr>
        <w:t>]</w:t>
      </w:r>
    </w:p>
    <w:p w14:paraId="1D1C59B9" w14:textId="77777777" w:rsidR="004D4B78" w:rsidRDefault="004D4B78" w:rsidP="0080728B">
      <w:pPr>
        <w:widowControl w:val="0"/>
        <w:jc w:val="center"/>
        <w:rPr>
          <w:rFonts w:ascii="Times New Roman" w:hAnsi="Times New Roman" w:cs="Times New Roman"/>
          <w:b/>
          <w:bCs/>
          <w:sz w:val="22"/>
          <w:szCs w:val="22"/>
        </w:rPr>
      </w:pP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5F00F63D"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Cs/>
          <w:i/>
          <w:sz w:val="22"/>
          <w:szCs w:val="22"/>
        </w:rPr>
        <w:t>дата</w:t>
      </w:r>
      <w:r w:rsidRPr="0080728B">
        <w:rPr>
          <w:rFonts w:ascii="Times New Roman" w:hAnsi="Times New Roman" w:cs="Times New Roman"/>
          <w:b/>
          <w:bCs/>
          <w:sz w:val="22"/>
          <w:szCs w:val="22"/>
        </w:rPr>
        <w:t>]</w:t>
      </w:r>
    </w:p>
    <w:p w14:paraId="5536C2A2" w14:textId="77777777" w:rsidR="00A02CCC" w:rsidRPr="0080728B" w:rsidRDefault="00A02CCC" w:rsidP="00A02CCC">
      <w:pPr>
        <w:widowControl w:val="0"/>
        <w:tabs>
          <w:tab w:val="left" w:pos="1134"/>
        </w:tabs>
        <w:jc w:val="center"/>
        <w:rPr>
          <w:rFonts w:ascii="Times New Roman" w:hAnsi="Times New Roman" w:cs="Times New Roman"/>
          <w:b/>
          <w:bCs/>
          <w:sz w:val="22"/>
          <w:szCs w:val="22"/>
        </w:rPr>
      </w:pPr>
      <w:r>
        <w:rPr>
          <w:rFonts w:ascii="Times New Roman" w:hAnsi="Times New Roman" w:cs="Times New Roman"/>
          <w:b/>
          <w:bCs/>
          <w:sz w:val="22"/>
          <w:szCs w:val="22"/>
        </w:rPr>
        <w:t>г. Ангарск</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2"/>
          <w:footerReference w:type="default" r:id="rId13"/>
          <w:pgSz w:w="11906" w:h="16838" w:code="9"/>
          <w:pgMar w:top="1134" w:right="851" w:bottom="1134" w:left="1701" w:header="709" w:footer="709" w:gutter="0"/>
          <w:cols w:space="708"/>
          <w:vAlign w:val="bottom"/>
          <w:titlePg/>
          <w:docGrid w:linePitch="360"/>
        </w:sectPr>
      </w:pPr>
    </w:p>
    <w:p w14:paraId="6BFBF102"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7C81EF0A" w14:textId="65316619" w:rsidR="00A56517" w:rsidRDefault="008F3F84">
      <w:pPr>
        <w:pStyle w:val="11"/>
        <w:rPr>
          <w:b w:val="0"/>
          <w:bCs w:val="0"/>
          <w:noProof/>
          <w:sz w:val="22"/>
          <w:szCs w:val="22"/>
        </w:rPr>
      </w:pPr>
      <w:r w:rsidRPr="006239F5">
        <w:rPr>
          <w:rFonts w:ascii="Times New Roman" w:eastAsia="Times New Roman" w:hAnsi="Times New Roman" w:cs="Times New Roman"/>
          <w:b w:val="0"/>
          <w:bCs w:val="0"/>
          <w:noProof/>
          <w:sz w:val="22"/>
          <w:szCs w:val="22"/>
        </w:rPr>
        <w:fldChar w:fldCharType="begin"/>
      </w:r>
      <w:r w:rsidRPr="008F3F84">
        <w:rPr>
          <w:rFonts w:ascii="Times New Roman" w:eastAsia="Times New Roman" w:hAnsi="Times New Roman" w:cs="Times New Roman"/>
          <w:b w:val="0"/>
          <w:bCs w:val="0"/>
          <w:noProof/>
          <w:sz w:val="22"/>
          <w:szCs w:val="22"/>
        </w:rPr>
        <w:instrText xml:space="preserve"> TOC \o "1-1" \h \z \u </w:instrText>
      </w:r>
      <w:r w:rsidRPr="006239F5">
        <w:rPr>
          <w:rFonts w:ascii="Times New Roman" w:eastAsia="Times New Roman" w:hAnsi="Times New Roman" w:cs="Times New Roman"/>
          <w:b w:val="0"/>
          <w:bCs w:val="0"/>
          <w:noProof/>
          <w:sz w:val="22"/>
          <w:szCs w:val="22"/>
        </w:rPr>
        <w:fldChar w:fldCharType="separate"/>
      </w:r>
      <w:hyperlink w:anchor="_Toc86761681" w:history="1">
        <w:r w:rsidR="00A56517" w:rsidRPr="00CE1E54">
          <w:rPr>
            <w:rStyle w:val="ad"/>
            <w:rFonts w:ascii="Times New Roman" w:hAnsi="Times New Roman" w:cs="Times New Roman"/>
            <w:noProof/>
          </w:rPr>
          <w:t xml:space="preserve">РАЗДЕЛ </w:t>
        </w:r>
        <w:r w:rsidR="00A56517" w:rsidRPr="00CE1E54">
          <w:rPr>
            <w:rStyle w:val="ad"/>
            <w:rFonts w:ascii="Times New Roman" w:hAnsi="Times New Roman" w:cs="Times New Roman"/>
            <w:noProof/>
            <w:lang w:val="en-US"/>
          </w:rPr>
          <w:t>I</w:t>
        </w:r>
        <w:r w:rsidR="00A56517" w:rsidRPr="00CE1E54">
          <w:rPr>
            <w:rStyle w:val="ad"/>
            <w:rFonts w:ascii="Times New Roman" w:hAnsi="Times New Roman" w:cs="Times New Roman"/>
            <w:noProof/>
          </w:rPr>
          <w:t>. ОСНОВНЫЕ ПОЛОЖЕНИЯ ДОГОВОРА</w:t>
        </w:r>
        <w:r w:rsidR="00A56517">
          <w:rPr>
            <w:noProof/>
            <w:webHidden/>
          </w:rPr>
          <w:tab/>
        </w:r>
        <w:r w:rsidR="00A56517">
          <w:rPr>
            <w:noProof/>
            <w:webHidden/>
          </w:rPr>
          <w:fldChar w:fldCharType="begin"/>
        </w:r>
        <w:r w:rsidR="00A56517">
          <w:rPr>
            <w:noProof/>
            <w:webHidden/>
          </w:rPr>
          <w:instrText xml:space="preserve"> PAGEREF _Toc86761681 \h </w:instrText>
        </w:r>
        <w:r w:rsidR="00A56517">
          <w:rPr>
            <w:noProof/>
            <w:webHidden/>
          </w:rPr>
        </w:r>
        <w:r w:rsidR="00A56517">
          <w:rPr>
            <w:noProof/>
            <w:webHidden/>
          </w:rPr>
          <w:fldChar w:fldCharType="separate"/>
        </w:r>
        <w:r w:rsidR="00A56517">
          <w:rPr>
            <w:noProof/>
            <w:webHidden/>
          </w:rPr>
          <w:t>4</w:t>
        </w:r>
        <w:r w:rsidR="00A56517">
          <w:rPr>
            <w:noProof/>
            <w:webHidden/>
          </w:rPr>
          <w:fldChar w:fldCharType="end"/>
        </w:r>
      </w:hyperlink>
    </w:p>
    <w:p w14:paraId="1FBC577C" w14:textId="58DA2C50" w:rsidR="00A56517" w:rsidRDefault="00E96AD0">
      <w:pPr>
        <w:pStyle w:val="11"/>
        <w:rPr>
          <w:b w:val="0"/>
          <w:bCs w:val="0"/>
          <w:noProof/>
          <w:sz w:val="22"/>
          <w:szCs w:val="22"/>
        </w:rPr>
      </w:pPr>
      <w:hyperlink w:anchor="_Toc86761682" w:history="1">
        <w:r w:rsidR="00A56517" w:rsidRPr="00CE1E54">
          <w:rPr>
            <w:rStyle w:val="ad"/>
            <w:rFonts w:ascii="Times New Roman" w:hAnsi="Times New Roman" w:cs="Times New Roman"/>
            <w:noProof/>
          </w:rPr>
          <w:t>1.</w:t>
        </w:r>
        <w:r w:rsidR="00A56517">
          <w:rPr>
            <w:b w:val="0"/>
            <w:bCs w:val="0"/>
            <w:noProof/>
            <w:sz w:val="22"/>
            <w:szCs w:val="22"/>
          </w:rPr>
          <w:tab/>
        </w:r>
        <w:r w:rsidR="00A56517" w:rsidRPr="00CE1E54">
          <w:rPr>
            <w:rStyle w:val="ad"/>
            <w:rFonts w:ascii="Times New Roman" w:hAnsi="Times New Roman" w:cs="Times New Roman"/>
            <w:noProof/>
          </w:rPr>
          <w:t>Основные понятия и определения</w:t>
        </w:r>
        <w:r w:rsidR="00A56517">
          <w:rPr>
            <w:noProof/>
            <w:webHidden/>
          </w:rPr>
          <w:tab/>
        </w:r>
        <w:r w:rsidR="00A56517">
          <w:rPr>
            <w:noProof/>
            <w:webHidden/>
          </w:rPr>
          <w:fldChar w:fldCharType="begin"/>
        </w:r>
        <w:r w:rsidR="00A56517">
          <w:rPr>
            <w:noProof/>
            <w:webHidden/>
          </w:rPr>
          <w:instrText xml:space="preserve"> PAGEREF _Toc86761682 \h </w:instrText>
        </w:r>
        <w:r w:rsidR="00A56517">
          <w:rPr>
            <w:noProof/>
            <w:webHidden/>
          </w:rPr>
        </w:r>
        <w:r w:rsidR="00A56517">
          <w:rPr>
            <w:noProof/>
            <w:webHidden/>
          </w:rPr>
          <w:fldChar w:fldCharType="separate"/>
        </w:r>
        <w:r w:rsidR="00A56517">
          <w:rPr>
            <w:noProof/>
            <w:webHidden/>
          </w:rPr>
          <w:t>4</w:t>
        </w:r>
        <w:r w:rsidR="00A56517">
          <w:rPr>
            <w:noProof/>
            <w:webHidden/>
          </w:rPr>
          <w:fldChar w:fldCharType="end"/>
        </w:r>
      </w:hyperlink>
    </w:p>
    <w:p w14:paraId="1774E579" w14:textId="630BFC76" w:rsidR="00A56517" w:rsidRDefault="00E96AD0">
      <w:pPr>
        <w:pStyle w:val="11"/>
        <w:rPr>
          <w:b w:val="0"/>
          <w:bCs w:val="0"/>
          <w:noProof/>
          <w:sz w:val="22"/>
          <w:szCs w:val="22"/>
        </w:rPr>
      </w:pPr>
      <w:hyperlink w:anchor="_Toc86761683" w:history="1">
        <w:r w:rsidR="00A56517" w:rsidRPr="00CE1E54">
          <w:rPr>
            <w:rStyle w:val="ad"/>
            <w:rFonts w:ascii="Times New Roman" w:hAnsi="Times New Roman" w:cs="Times New Roman"/>
            <w:noProof/>
          </w:rPr>
          <w:t>2.</w:t>
        </w:r>
        <w:r w:rsidR="00A56517">
          <w:rPr>
            <w:b w:val="0"/>
            <w:bCs w:val="0"/>
            <w:noProof/>
            <w:sz w:val="22"/>
            <w:szCs w:val="22"/>
          </w:rPr>
          <w:tab/>
        </w:r>
        <w:r w:rsidR="00A56517" w:rsidRPr="00CE1E54">
          <w:rPr>
            <w:rStyle w:val="ad"/>
            <w:rFonts w:ascii="Times New Roman" w:hAnsi="Times New Roman" w:cs="Times New Roman"/>
            <w:noProof/>
          </w:rPr>
          <w:t>Предмет Договора</w:t>
        </w:r>
        <w:r w:rsidR="00A56517">
          <w:rPr>
            <w:noProof/>
            <w:webHidden/>
          </w:rPr>
          <w:tab/>
        </w:r>
        <w:r w:rsidR="00A56517">
          <w:rPr>
            <w:noProof/>
            <w:webHidden/>
          </w:rPr>
          <w:fldChar w:fldCharType="begin"/>
        </w:r>
        <w:r w:rsidR="00A56517">
          <w:rPr>
            <w:noProof/>
            <w:webHidden/>
          </w:rPr>
          <w:instrText xml:space="preserve"> PAGEREF _Toc86761683 \h </w:instrText>
        </w:r>
        <w:r w:rsidR="00A56517">
          <w:rPr>
            <w:noProof/>
            <w:webHidden/>
          </w:rPr>
        </w:r>
        <w:r w:rsidR="00A56517">
          <w:rPr>
            <w:noProof/>
            <w:webHidden/>
          </w:rPr>
          <w:fldChar w:fldCharType="separate"/>
        </w:r>
        <w:r w:rsidR="00A56517">
          <w:rPr>
            <w:noProof/>
            <w:webHidden/>
          </w:rPr>
          <w:t>8</w:t>
        </w:r>
        <w:r w:rsidR="00A56517">
          <w:rPr>
            <w:noProof/>
            <w:webHidden/>
          </w:rPr>
          <w:fldChar w:fldCharType="end"/>
        </w:r>
      </w:hyperlink>
    </w:p>
    <w:p w14:paraId="7A9419FC" w14:textId="25887B62" w:rsidR="00A56517" w:rsidRDefault="00E96AD0">
      <w:pPr>
        <w:pStyle w:val="11"/>
        <w:rPr>
          <w:b w:val="0"/>
          <w:bCs w:val="0"/>
          <w:noProof/>
          <w:sz w:val="22"/>
          <w:szCs w:val="22"/>
        </w:rPr>
      </w:pPr>
      <w:hyperlink w:anchor="_Toc86761684" w:history="1">
        <w:r w:rsidR="00A56517" w:rsidRPr="00CE1E54">
          <w:rPr>
            <w:rStyle w:val="ad"/>
            <w:rFonts w:ascii="Times New Roman" w:hAnsi="Times New Roman" w:cs="Times New Roman"/>
            <w:noProof/>
          </w:rPr>
          <w:t>3.</w:t>
        </w:r>
        <w:r w:rsidR="00A56517">
          <w:rPr>
            <w:b w:val="0"/>
            <w:bCs w:val="0"/>
            <w:noProof/>
            <w:sz w:val="22"/>
            <w:szCs w:val="22"/>
          </w:rPr>
          <w:tab/>
        </w:r>
        <w:r w:rsidR="00A56517" w:rsidRPr="00CE1E54">
          <w:rPr>
            <w:rStyle w:val="ad"/>
            <w:rFonts w:ascii="Times New Roman" w:hAnsi="Times New Roman" w:cs="Times New Roman"/>
            <w:noProof/>
          </w:rPr>
          <w:t>Сроки выполнения Работ</w:t>
        </w:r>
        <w:r w:rsidR="00A56517">
          <w:rPr>
            <w:noProof/>
            <w:webHidden/>
          </w:rPr>
          <w:tab/>
        </w:r>
        <w:r w:rsidR="00A56517">
          <w:rPr>
            <w:noProof/>
            <w:webHidden/>
          </w:rPr>
          <w:fldChar w:fldCharType="begin"/>
        </w:r>
        <w:r w:rsidR="00A56517">
          <w:rPr>
            <w:noProof/>
            <w:webHidden/>
          </w:rPr>
          <w:instrText xml:space="preserve"> PAGEREF _Toc86761684 \h </w:instrText>
        </w:r>
        <w:r w:rsidR="00A56517">
          <w:rPr>
            <w:noProof/>
            <w:webHidden/>
          </w:rPr>
        </w:r>
        <w:r w:rsidR="00A56517">
          <w:rPr>
            <w:noProof/>
            <w:webHidden/>
          </w:rPr>
          <w:fldChar w:fldCharType="separate"/>
        </w:r>
        <w:r w:rsidR="00A56517">
          <w:rPr>
            <w:noProof/>
            <w:webHidden/>
          </w:rPr>
          <w:t>8</w:t>
        </w:r>
        <w:r w:rsidR="00A56517">
          <w:rPr>
            <w:noProof/>
            <w:webHidden/>
          </w:rPr>
          <w:fldChar w:fldCharType="end"/>
        </w:r>
      </w:hyperlink>
    </w:p>
    <w:p w14:paraId="1EB5E03F" w14:textId="48E4DDB2" w:rsidR="00A56517" w:rsidRDefault="00E96AD0">
      <w:pPr>
        <w:pStyle w:val="11"/>
        <w:rPr>
          <w:b w:val="0"/>
          <w:bCs w:val="0"/>
          <w:noProof/>
          <w:sz w:val="22"/>
          <w:szCs w:val="22"/>
        </w:rPr>
      </w:pPr>
      <w:hyperlink w:anchor="_Toc86761685" w:history="1">
        <w:r w:rsidR="00A56517" w:rsidRPr="00CE1E54">
          <w:rPr>
            <w:rStyle w:val="ad"/>
            <w:rFonts w:ascii="Times New Roman" w:hAnsi="Times New Roman" w:cs="Times New Roman"/>
            <w:noProof/>
          </w:rPr>
          <w:t>4.</w:t>
        </w:r>
        <w:r w:rsidR="00A56517">
          <w:rPr>
            <w:b w:val="0"/>
            <w:bCs w:val="0"/>
            <w:noProof/>
            <w:sz w:val="22"/>
            <w:szCs w:val="22"/>
          </w:rPr>
          <w:tab/>
        </w:r>
        <w:r w:rsidR="00A56517" w:rsidRPr="00CE1E54">
          <w:rPr>
            <w:rStyle w:val="ad"/>
            <w:rFonts w:ascii="Times New Roman" w:hAnsi="Times New Roman" w:cs="Times New Roman"/>
            <w:noProof/>
          </w:rPr>
          <w:t>Цена по Договору</w:t>
        </w:r>
        <w:r w:rsidR="00A56517">
          <w:rPr>
            <w:noProof/>
            <w:webHidden/>
          </w:rPr>
          <w:tab/>
        </w:r>
        <w:r w:rsidR="00A56517">
          <w:rPr>
            <w:noProof/>
            <w:webHidden/>
          </w:rPr>
          <w:fldChar w:fldCharType="begin"/>
        </w:r>
        <w:r w:rsidR="00A56517">
          <w:rPr>
            <w:noProof/>
            <w:webHidden/>
          </w:rPr>
          <w:instrText xml:space="preserve"> PAGEREF _Toc86761685 \h </w:instrText>
        </w:r>
        <w:r w:rsidR="00A56517">
          <w:rPr>
            <w:noProof/>
            <w:webHidden/>
          </w:rPr>
        </w:r>
        <w:r w:rsidR="00A56517">
          <w:rPr>
            <w:noProof/>
            <w:webHidden/>
          </w:rPr>
          <w:fldChar w:fldCharType="separate"/>
        </w:r>
        <w:r w:rsidR="00A56517">
          <w:rPr>
            <w:noProof/>
            <w:webHidden/>
          </w:rPr>
          <w:t>8</w:t>
        </w:r>
        <w:r w:rsidR="00A56517">
          <w:rPr>
            <w:noProof/>
            <w:webHidden/>
          </w:rPr>
          <w:fldChar w:fldCharType="end"/>
        </w:r>
      </w:hyperlink>
    </w:p>
    <w:p w14:paraId="42688290" w14:textId="671A7CDE" w:rsidR="00A56517" w:rsidRDefault="00E96AD0">
      <w:pPr>
        <w:pStyle w:val="11"/>
        <w:rPr>
          <w:b w:val="0"/>
          <w:bCs w:val="0"/>
          <w:noProof/>
          <w:sz w:val="22"/>
          <w:szCs w:val="22"/>
        </w:rPr>
      </w:pPr>
      <w:hyperlink w:anchor="_Toc86761686" w:history="1">
        <w:r w:rsidR="00A56517" w:rsidRPr="00CE1E54">
          <w:rPr>
            <w:rStyle w:val="ad"/>
            <w:rFonts w:ascii="Times New Roman" w:hAnsi="Times New Roman" w:cs="Times New Roman"/>
            <w:noProof/>
          </w:rPr>
          <w:t>5.</w:t>
        </w:r>
        <w:r w:rsidR="00A56517">
          <w:rPr>
            <w:b w:val="0"/>
            <w:bCs w:val="0"/>
            <w:noProof/>
            <w:sz w:val="22"/>
            <w:szCs w:val="22"/>
          </w:rPr>
          <w:tab/>
        </w:r>
        <w:r w:rsidR="00A56517" w:rsidRPr="00CE1E54">
          <w:rPr>
            <w:rStyle w:val="ad"/>
            <w:rFonts w:ascii="Times New Roman" w:hAnsi="Times New Roman" w:cs="Times New Roman"/>
            <w:noProof/>
          </w:rPr>
          <w:t>Порядок и условия платежей</w:t>
        </w:r>
        <w:r w:rsidR="00A56517">
          <w:rPr>
            <w:noProof/>
            <w:webHidden/>
          </w:rPr>
          <w:tab/>
        </w:r>
        <w:r w:rsidR="00A56517">
          <w:rPr>
            <w:noProof/>
            <w:webHidden/>
          </w:rPr>
          <w:fldChar w:fldCharType="begin"/>
        </w:r>
        <w:r w:rsidR="00A56517">
          <w:rPr>
            <w:noProof/>
            <w:webHidden/>
          </w:rPr>
          <w:instrText xml:space="preserve"> PAGEREF _Toc86761686 \h </w:instrText>
        </w:r>
        <w:r w:rsidR="00A56517">
          <w:rPr>
            <w:noProof/>
            <w:webHidden/>
          </w:rPr>
        </w:r>
        <w:r w:rsidR="00A56517">
          <w:rPr>
            <w:noProof/>
            <w:webHidden/>
          </w:rPr>
          <w:fldChar w:fldCharType="separate"/>
        </w:r>
        <w:r w:rsidR="00A56517">
          <w:rPr>
            <w:noProof/>
            <w:webHidden/>
          </w:rPr>
          <w:t>10</w:t>
        </w:r>
        <w:r w:rsidR="00A56517">
          <w:rPr>
            <w:noProof/>
            <w:webHidden/>
          </w:rPr>
          <w:fldChar w:fldCharType="end"/>
        </w:r>
      </w:hyperlink>
    </w:p>
    <w:p w14:paraId="3E65B890" w14:textId="2CD1E0F4" w:rsidR="00A56517" w:rsidRDefault="00E96AD0">
      <w:pPr>
        <w:pStyle w:val="11"/>
        <w:rPr>
          <w:b w:val="0"/>
          <w:bCs w:val="0"/>
          <w:noProof/>
          <w:sz w:val="22"/>
          <w:szCs w:val="22"/>
        </w:rPr>
      </w:pPr>
      <w:hyperlink w:anchor="_Toc86761687" w:history="1">
        <w:r w:rsidR="00A56517" w:rsidRPr="00CE1E54">
          <w:rPr>
            <w:rStyle w:val="ad"/>
            <w:rFonts w:ascii="Times New Roman" w:hAnsi="Times New Roman" w:cs="Times New Roman"/>
            <w:noProof/>
          </w:rPr>
          <w:t xml:space="preserve">РАЗДЕЛ </w:t>
        </w:r>
        <w:r w:rsidR="00A56517" w:rsidRPr="00CE1E54">
          <w:rPr>
            <w:rStyle w:val="ad"/>
            <w:rFonts w:ascii="Times New Roman" w:hAnsi="Times New Roman" w:cs="Times New Roman"/>
            <w:noProof/>
            <w:lang w:val="en-US"/>
          </w:rPr>
          <w:t>II</w:t>
        </w:r>
        <w:r w:rsidR="00A56517" w:rsidRPr="00CE1E54">
          <w:rPr>
            <w:rStyle w:val="ad"/>
            <w:rFonts w:ascii="Times New Roman" w:hAnsi="Times New Roman" w:cs="Times New Roman"/>
            <w:noProof/>
          </w:rPr>
          <w:t>. ОБЩИЕ ОБЯЗАТЕЛЬСТВА СТОРОН</w:t>
        </w:r>
        <w:r w:rsidR="00A56517">
          <w:rPr>
            <w:noProof/>
            <w:webHidden/>
          </w:rPr>
          <w:tab/>
        </w:r>
        <w:r w:rsidR="00A56517">
          <w:rPr>
            <w:noProof/>
            <w:webHidden/>
          </w:rPr>
          <w:fldChar w:fldCharType="begin"/>
        </w:r>
        <w:r w:rsidR="00A56517">
          <w:rPr>
            <w:noProof/>
            <w:webHidden/>
          </w:rPr>
          <w:instrText xml:space="preserve"> PAGEREF _Toc86761687 \h </w:instrText>
        </w:r>
        <w:r w:rsidR="00A56517">
          <w:rPr>
            <w:noProof/>
            <w:webHidden/>
          </w:rPr>
        </w:r>
        <w:r w:rsidR="00A56517">
          <w:rPr>
            <w:noProof/>
            <w:webHidden/>
          </w:rPr>
          <w:fldChar w:fldCharType="separate"/>
        </w:r>
        <w:r w:rsidR="00A56517">
          <w:rPr>
            <w:noProof/>
            <w:webHidden/>
          </w:rPr>
          <w:t>11</w:t>
        </w:r>
        <w:r w:rsidR="00A56517">
          <w:rPr>
            <w:noProof/>
            <w:webHidden/>
          </w:rPr>
          <w:fldChar w:fldCharType="end"/>
        </w:r>
      </w:hyperlink>
    </w:p>
    <w:p w14:paraId="5F663584" w14:textId="749A2A90" w:rsidR="00A56517" w:rsidRDefault="00E96AD0">
      <w:pPr>
        <w:pStyle w:val="11"/>
        <w:rPr>
          <w:b w:val="0"/>
          <w:bCs w:val="0"/>
          <w:noProof/>
          <w:sz w:val="22"/>
          <w:szCs w:val="22"/>
        </w:rPr>
      </w:pPr>
      <w:hyperlink w:anchor="_Toc86761688" w:history="1">
        <w:r w:rsidR="00A56517" w:rsidRPr="00CE1E54">
          <w:rPr>
            <w:rStyle w:val="ad"/>
            <w:rFonts w:ascii="Times New Roman" w:hAnsi="Times New Roman" w:cs="Times New Roman"/>
            <w:noProof/>
          </w:rPr>
          <w:t>6.</w:t>
        </w:r>
        <w:r w:rsidR="00A56517">
          <w:rPr>
            <w:b w:val="0"/>
            <w:bCs w:val="0"/>
            <w:noProof/>
            <w:sz w:val="22"/>
            <w:szCs w:val="22"/>
          </w:rPr>
          <w:tab/>
        </w:r>
        <w:r w:rsidR="00A56517" w:rsidRPr="00CE1E54">
          <w:rPr>
            <w:rStyle w:val="ad"/>
            <w:rFonts w:ascii="Times New Roman" w:hAnsi="Times New Roman" w:cs="Times New Roman"/>
            <w:noProof/>
          </w:rPr>
          <w:t>Обязательства Подрядчика</w:t>
        </w:r>
        <w:r w:rsidR="00A56517">
          <w:rPr>
            <w:noProof/>
            <w:webHidden/>
          </w:rPr>
          <w:tab/>
        </w:r>
        <w:r w:rsidR="00A56517">
          <w:rPr>
            <w:noProof/>
            <w:webHidden/>
          </w:rPr>
          <w:fldChar w:fldCharType="begin"/>
        </w:r>
        <w:r w:rsidR="00A56517">
          <w:rPr>
            <w:noProof/>
            <w:webHidden/>
          </w:rPr>
          <w:instrText xml:space="preserve"> PAGEREF _Toc86761688 \h </w:instrText>
        </w:r>
        <w:r w:rsidR="00A56517">
          <w:rPr>
            <w:noProof/>
            <w:webHidden/>
          </w:rPr>
        </w:r>
        <w:r w:rsidR="00A56517">
          <w:rPr>
            <w:noProof/>
            <w:webHidden/>
          </w:rPr>
          <w:fldChar w:fldCharType="separate"/>
        </w:r>
        <w:r w:rsidR="00A56517">
          <w:rPr>
            <w:noProof/>
            <w:webHidden/>
          </w:rPr>
          <w:t>11</w:t>
        </w:r>
        <w:r w:rsidR="00A56517">
          <w:rPr>
            <w:noProof/>
            <w:webHidden/>
          </w:rPr>
          <w:fldChar w:fldCharType="end"/>
        </w:r>
      </w:hyperlink>
    </w:p>
    <w:p w14:paraId="6F1FF48C" w14:textId="39A42A81" w:rsidR="00A56517" w:rsidRDefault="00E96AD0">
      <w:pPr>
        <w:pStyle w:val="11"/>
        <w:rPr>
          <w:b w:val="0"/>
          <w:bCs w:val="0"/>
          <w:noProof/>
          <w:sz w:val="22"/>
          <w:szCs w:val="22"/>
        </w:rPr>
      </w:pPr>
      <w:hyperlink w:anchor="_Toc86761689" w:history="1">
        <w:r w:rsidR="00A56517" w:rsidRPr="00CE1E54">
          <w:rPr>
            <w:rStyle w:val="ad"/>
            <w:rFonts w:ascii="Times New Roman" w:hAnsi="Times New Roman" w:cs="Times New Roman"/>
            <w:noProof/>
          </w:rPr>
          <w:t>7.</w:t>
        </w:r>
        <w:r w:rsidR="00A56517">
          <w:rPr>
            <w:b w:val="0"/>
            <w:bCs w:val="0"/>
            <w:noProof/>
            <w:sz w:val="22"/>
            <w:szCs w:val="22"/>
          </w:rPr>
          <w:tab/>
        </w:r>
        <w:r w:rsidR="00A56517" w:rsidRPr="00CE1E54">
          <w:rPr>
            <w:rStyle w:val="ad"/>
            <w:rFonts w:ascii="Times New Roman" w:hAnsi="Times New Roman" w:cs="Times New Roman"/>
            <w:noProof/>
          </w:rPr>
          <w:t>Права Подрядчика</w:t>
        </w:r>
        <w:r w:rsidR="00A56517">
          <w:rPr>
            <w:noProof/>
            <w:webHidden/>
          </w:rPr>
          <w:tab/>
        </w:r>
        <w:r w:rsidR="00A56517">
          <w:rPr>
            <w:noProof/>
            <w:webHidden/>
          </w:rPr>
          <w:fldChar w:fldCharType="begin"/>
        </w:r>
        <w:r w:rsidR="00A56517">
          <w:rPr>
            <w:noProof/>
            <w:webHidden/>
          </w:rPr>
          <w:instrText xml:space="preserve"> PAGEREF _Toc86761689 \h </w:instrText>
        </w:r>
        <w:r w:rsidR="00A56517">
          <w:rPr>
            <w:noProof/>
            <w:webHidden/>
          </w:rPr>
        </w:r>
        <w:r w:rsidR="00A56517">
          <w:rPr>
            <w:noProof/>
            <w:webHidden/>
          </w:rPr>
          <w:fldChar w:fldCharType="separate"/>
        </w:r>
        <w:r w:rsidR="00A56517">
          <w:rPr>
            <w:noProof/>
            <w:webHidden/>
          </w:rPr>
          <w:t>14</w:t>
        </w:r>
        <w:r w:rsidR="00A56517">
          <w:rPr>
            <w:noProof/>
            <w:webHidden/>
          </w:rPr>
          <w:fldChar w:fldCharType="end"/>
        </w:r>
      </w:hyperlink>
    </w:p>
    <w:p w14:paraId="37F598C5" w14:textId="2BA6CA5C" w:rsidR="00A56517" w:rsidRDefault="00E96AD0">
      <w:pPr>
        <w:pStyle w:val="11"/>
        <w:rPr>
          <w:b w:val="0"/>
          <w:bCs w:val="0"/>
          <w:noProof/>
          <w:sz w:val="22"/>
          <w:szCs w:val="22"/>
        </w:rPr>
      </w:pPr>
      <w:hyperlink w:anchor="_Toc86761690" w:history="1">
        <w:r w:rsidR="00A56517" w:rsidRPr="00CE1E54">
          <w:rPr>
            <w:rStyle w:val="ad"/>
            <w:rFonts w:ascii="Times New Roman" w:hAnsi="Times New Roman" w:cs="Times New Roman"/>
            <w:noProof/>
          </w:rPr>
          <w:t>8.</w:t>
        </w:r>
        <w:r w:rsidR="00A56517">
          <w:rPr>
            <w:b w:val="0"/>
            <w:bCs w:val="0"/>
            <w:noProof/>
            <w:sz w:val="22"/>
            <w:szCs w:val="22"/>
          </w:rPr>
          <w:tab/>
        </w:r>
        <w:r w:rsidR="00A56517" w:rsidRPr="00CE1E54">
          <w:rPr>
            <w:rStyle w:val="ad"/>
            <w:rFonts w:ascii="Times New Roman" w:hAnsi="Times New Roman" w:cs="Times New Roman"/>
            <w:noProof/>
          </w:rPr>
          <w:t>Обязательства Заказчика</w:t>
        </w:r>
        <w:r w:rsidR="00A56517">
          <w:rPr>
            <w:noProof/>
            <w:webHidden/>
          </w:rPr>
          <w:tab/>
        </w:r>
        <w:r w:rsidR="00A56517">
          <w:rPr>
            <w:noProof/>
            <w:webHidden/>
          </w:rPr>
          <w:fldChar w:fldCharType="begin"/>
        </w:r>
        <w:r w:rsidR="00A56517">
          <w:rPr>
            <w:noProof/>
            <w:webHidden/>
          </w:rPr>
          <w:instrText xml:space="preserve"> PAGEREF _Toc86761690 \h </w:instrText>
        </w:r>
        <w:r w:rsidR="00A56517">
          <w:rPr>
            <w:noProof/>
            <w:webHidden/>
          </w:rPr>
        </w:r>
        <w:r w:rsidR="00A56517">
          <w:rPr>
            <w:noProof/>
            <w:webHidden/>
          </w:rPr>
          <w:fldChar w:fldCharType="separate"/>
        </w:r>
        <w:r w:rsidR="00A56517">
          <w:rPr>
            <w:noProof/>
            <w:webHidden/>
          </w:rPr>
          <w:t>15</w:t>
        </w:r>
        <w:r w:rsidR="00A56517">
          <w:rPr>
            <w:noProof/>
            <w:webHidden/>
          </w:rPr>
          <w:fldChar w:fldCharType="end"/>
        </w:r>
      </w:hyperlink>
    </w:p>
    <w:p w14:paraId="63F2856C" w14:textId="117582B1" w:rsidR="00A56517" w:rsidRDefault="00E96AD0">
      <w:pPr>
        <w:pStyle w:val="11"/>
        <w:rPr>
          <w:b w:val="0"/>
          <w:bCs w:val="0"/>
          <w:noProof/>
          <w:sz w:val="22"/>
          <w:szCs w:val="22"/>
        </w:rPr>
      </w:pPr>
      <w:hyperlink w:anchor="_Toc86761691" w:history="1">
        <w:r w:rsidR="00A56517" w:rsidRPr="00CE1E54">
          <w:rPr>
            <w:rStyle w:val="ad"/>
            <w:rFonts w:ascii="Times New Roman" w:hAnsi="Times New Roman" w:cs="Times New Roman"/>
            <w:noProof/>
          </w:rPr>
          <w:t>9.</w:t>
        </w:r>
        <w:r w:rsidR="00A56517">
          <w:rPr>
            <w:b w:val="0"/>
            <w:bCs w:val="0"/>
            <w:noProof/>
            <w:sz w:val="22"/>
            <w:szCs w:val="22"/>
          </w:rPr>
          <w:tab/>
        </w:r>
        <w:r w:rsidR="00A56517" w:rsidRPr="00CE1E54">
          <w:rPr>
            <w:rStyle w:val="ad"/>
            <w:rFonts w:ascii="Times New Roman" w:hAnsi="Times New Roman" w:cs="Times New Roman"/>
            <w:noProof/>
          </w:rPr>
          <w:t>Права Заказчика</w:t>
        </w:r>
        <w:r w:rsidR="00A56517">
          <w:rPr>
            <w:noProof/>
            <w:webHidden/>
          </w:rPr>
          <w:tab/>
        </w:r>
        <w:r w:rsidR="00A56517">
          <w:rPr>
            <w:noProof/>
            <w:webHidden/>
          </w:rPr>
          <w:fldChar w:fldCharType="begin"/>
        </w:r>
        <w:r w:rsidR="00A56517">
          <w:rPr>
            <w:noProof/>
            <w:webHidden/>
          </w:rPr>
          <w:instrText xml:space="preserve"> PAGEREF _Toc86761691 \h </w:instrText>
        </w:r>
        <w:r w:rsidR="00A56517">
          <w:rPr>
            <w:noProof/>
            <w:webHidden/>
          </w:rPr>
        </w:r>
        <w:r w:rsidR="00A56517">
          <w:rPr>
            <w:noProof/>
            <w:webHidden/>
          </w:rPr>
          <w:fldChar w:fldCharType="separate"/>
        </w:r>
        <w:r w:rsidR="00A56517">
          <w:rPr>
            <w:noProof/>
            <w:webHidden/>
          </w:rPr>
          <w:t>15</w:t>
        </w:r>
        <w:r w:rsidR="00A56517">
          <w:rPr>
            <w:noProof/>
            <w:webHidden/>
          </w:rPr>
          <w:fldChar w:fldCharType="end"/>
        </w:r>
      </w:hyperlink>
    </w:p>
    <w:p w14:paraId="69F5617D" w14:textId="48023FA3" w:rsidR="00A56517" w:rsidRDefault="00E96AD0">
      <w:pPr>
        <w:pStyle w:val="11"/>
        <w:rPr>
          <w:b w:val="0"/>
          <w:bCs w:val="0"/>
          <w:noProof/>
          <w:sz w:val="22"/>
          <w:szCs w:val="22"/>
        </w:rPr>
      </w:pPr>
      <w:hyperlink w:anchor="_Toc86761692" w:history="1">
        <w:r w:rsidR="00A56517" w:rsidRPr="00CE1E54">
          <w:rPr>
            <w:rStyle w:val="ad"/>
            <w:rFonts w:ascii="Times New Roman" w:hAnsi="Times New Roman" w:cs="Times New Roman"/>
            <w:noProof/>
          </w:rPr>
          <w:t>10.</w:t>
        </w:r>
        <w:r w:rsidR="00A56517">
          <w:rPr>
            <w:b w:val="0"/>
            <w:bCs w:val="0"/>
            <w:noProof/>
            <w:sz w:val="22"/>
            <w:szCs w:val="22"/>
          </w:rPr>
          <w:tab/>
        </w:r>
        <w:r w:rsidR="00A56517" w:rsidRPr="00CE1E54">
          <w:rPr>
            <w:rStyle w:val="ad"/>
            <w:rFonts w:ascii="Times New Roman" w:hAnsi="Times New Roman" w:cs="Times New Roman"/>
            <w:noProof/>
          </w:rPr>
          <w:t>Персонал Подрядчика</w:t>
        </w:r>
        <w:r w:rsidR="00A56517">
          <w:rPr>
            <w:noProof/>
            <w:webHidden/>
          </w:rPr>
          <w:tab/>
        </w:r>
        <w:r w:rsidR="00A56517">
          <w:rPr>
            <w:noProof/>
            <w:webHidden/>
          </w:rPr>
          <w:fldChar w:fldCharType="begin"/>
        </w:r>
        <w:r w:rsidR="00A56517">
          <w:rPr>
            <w:noProof/>
            <w:webHidden/>
          </w:rPr>
          <w:instrText xml:space="preserve"> PAGEREF _Toc86761692 \h </w:instrText>
        </w:r>
        <w:r w:rsidR="00A56517">
          <w:rPr>
            <w:noProof/>
            <w:webHidden/>
          </w:rPr>
        </w:r>
        <w:r w:rsidR="00A56517">
          <w:rPr>
            <w:noProof/>
            <w:webHidden/>
          </w:rPr>
          <w:fldChar w:fldCharType="separate"/>
        </w:r>
        <w:r w:rsidR="00A56517">
          <w:rPr>
            <w:noProof/>
            <w:webHidden/>
          </w:rPr>
          <w:t>16</w:t>
        </w:r>
        <w:r w:rsidR="00A56517">
          <w:rPr>
            <w:noProof/>
            <w:webHidden/>
          </w:rPr>
          <w:fldChar w:fldCharType="end"/>
        </w:r>
      </w:hyperlink>
    </w:p>
    <w:p w14:paraId="05A9EFC6" w14:textId="4315AB95" w:rsidR="00A56517" w:rsidRDefault="00E96AD0">
      <w:pPr>
        <w:pStyle w:val="11"/>
        <w:rPr>
          <w:b w:val="0"/>
          <w:bCs w:val="0"/>
          <w:noProof/>
          <w:sz w:val="22"/>
          <w:szCs w:val="22"/>
        </w:rPr>
      </w:pPr>
      <w:hyperlink w:anchor="_Toc86761693" w:history="1">
        <w:r w:rsidR="00A56517" w:rsidRPr="00CE1E54">
          <w:rPr>
            <w:rStyle w:val="ad"/>
            <w:rFonts w:ascii="Times New Roman" w:hAnsi="Times New Roman" w:cs="Times New Roman"/>
            <w:noProof/>
          </w:rPr>
          <w:t>11.</w:t>
        </w:r>
        <w:r w:rsidR="00A56517">
          <w:rPr>
            <w:b w:val="0"/>
            <w:bCs w:val="0"/>
            <w:noProof/>
            <w:sz w:val="22"/>
            <w:szCs w:val="22"/>
          </w:rPr>
          <w:tab/>
        </w:r>
        <w:r w:rsidR="00A56517" w:rsidRPr="00CE1E54">
          <w:rPr>
            <w:rStyle w:val="ad"/>
            <w:rFonts w:ascii="Times New Roman" w:hAnsi="Times New Roman" w:cs="Times New Roman"/>
            <w:noProof/>
          </w:rPr>
          <w:t>Членство в саморегулируемой организации</w:t>
        </w:r>
        <w:r w:rsidR="00A56517">
          <w:rPr>
            <w:noProof/>
            <w:webHidden/>
          </w:rPr>
          <w:tab/>
        </w:r>
        <w:r w:rsidR="00A56517">
          <w:rPr>
            <w:noProof/>
            <w:webHidden/>
          </w:rPr>
          <w:fldChar w:fldCharType="begin"/>
        </w:r>
        <w:r w:rsidR="00A56517">
          <w:rPr>
            <w:noProof/>
            <w:webHidden/>
          </w:rPr>
          <w:instrText xml:space="preserve"> PAGEREF _Toc86761693 \h </w:instrText>
        </w:r>
        <w:r w:rsidR="00A56517">
          <w:rPr>
            <w:noProof/>
            <w:webHidden/>
          </w:rPr>
        </w:r>
        <w:r w:rsidR="00A56517">
          <w:rPr>
            <w:noProof/>
            <w:webHidden/>
          </w:rPr>
          <w:fldChar w:fldCharType="separate"/>
        </w:r>
        <w:r w:rsidR="00A56517">
          <w:rPr>
            <w:noProof/>
            <w:webHidden/>
          </w:rPr>
          <w:t>16</w:t>
        </w:r>
        <w:r w:rsidR="00A56517">
          <w:rPr>
            <w:noProof/>
            <w:webHidden/>
          </w:rPr>
          <w:fldChar w:fldCharType="end"/>
        </w:r>
      </w:hyperlink>
    </w:p>
    <w:p w14:paraId="63603FF7" w14:textId="5729C52A" w:rsidR="00A56517" w:rsidRDefault="00E96AD0">
      <w:pPr>
        <w:pStyle w:val="11"/>
        <w:rPr>
          <w:b w:val="0"/>
          <w:bCs w:val="0"/>
          <w:noProof/>
          <w:sz w:val="22"/>
          <w:szCs w:val="22"/>
        </w:rPr>
      </w:pPr>
      <w:hyperlink w:anchor="_Toc86761694" w:history="1">
        <w:r w:rsidR="00A56517" w:rsidRPr="00CE1E54">
          <w:rPr>
            <w:rStyle w:val="ad"/>
            <w:rFonts w:ascii="Times New Roman" w:hAnsi="Times New Roman" w:cs="Times New Roman"/>
            <w:noProof/>
          </w:rPr>
          <w:t>12.</w:t>
        </w:r>
        <w:r w:rsidR="00A56517">
          <w:rPr>
            <w:b w:val="0"/>
            <w:bCs w:val="0"/>
            <w:noProof/>
            <w:sz w:val="22"/>
            <w:szCs w:val="22"/>
          </w:rPr>
          <w:tab/>
        </w:r>
        <w:r w:rsidR="00A56517" w:rsidRPr="00CE1E54">
          <w:rPr>
            <w:rStyle w:val="ad"/>
            <w:rFonts w:ascii="Times New Roman" w:hAnsi="Times New Roman" w:cs="Times New Roman"/>
            <w:noProof/>
          </w:rPr>
          <w:t>Привлечение Субподрядных организаций</w:t>
        </w:r>
        <w:r w:rsidR="00A56517">
          <w:rPr>
            <w:noProof/>
            <w:webHidden/>
          </w:rPr>
          <w:tab/>
        </w:r>
        <w:r w:rsidR="00A56517">
          <w:rPr>
            <w:noProof/>
            <w:webHidden/>
          </w:rPr>
          <w:fldChar w:fldCharType="begin"/>
        </w:r>
        <w:r w:rsidR="00A56517">
          <w:rPr>
            <w:noProof/>
            <w:webHidden/>
          </w:rPr>
          <w:instrText xml:space="preserve"> PAGEREF _Toc86761694 \h </w:instrText>
        </w:r>
        <w:r w:rsidR="00A56517">
          <w:rPr>
            <w:noProof/>
            <w:webHidden/>
          </w:rPr>
        </w:r>
        <w:r w:rsidR="00A56517">
          <w:rPr>
            <w:noProof/>
            <w:webHidden/>
          </w:rPr>
          <w:fldChar w:fldCharType="separate"/>
        </w:r>
        <w:r w:rsidR="00A56517">
          <w:rPr>
            <w:noProof/>
            <w:webHidden/>
          </w:rPr>
          <w:t>17</w:t>
        </w:r>
        <w:r w:rsidR="00A56517">
          <w:rPr>
            <w:noProof/>
            <w:webHidden/>
          </w:rPr>
          <w:fldChar w:fldCharType="end"/>
        </w:r>
      </w:hyperlink>
    </w:p>
    <w:p w14:paraId="7E82DA0B" w14:textId="227F9AA2" w:rsidR="00A56517" w:rsidRDefault="00E96AD0">
      <w:pPr>
        <w:pStyle w:val="11"/>
        <w:rPr>
          <w:b w:val="0"/>
          <w:bCs w:val="0"/>
          <w:noProof/>
          <w:sz w:val="22"/>
          <w:szCs w:val="22"/>
        </w:rPr>
      </w:pPr>
      <w:hyperlink w:anchor="_Toc86761695" w:history="1">
        <w:r w:rsidR="00A56517" w:rsidRPr="00CE1E54">
          <w:rPr>
            <w:rStyle w:val="ad"/>
            <w:rFonts w:ascii="Times New Roman" w:hAnsi="Times New Roman" w:cs="Times New Roman"/>
            <w:noProof/>
          </w:rPr>
          <w:t>13.</w:t>
        </w:r>
        <w:r w:rsidR="00A56517">
          <w:rPr>
            <w:b w:val="0"/>
            <w:bCs w:val="0"/>
            <w:noProof/>
            <w:sz w:val="22"/>
            <w:szCs w:val="22"/>
          </w:rPr>
          <w:tab/>
        </w:r>
        <w:r w:rsidR="00A56517" w:rsidRPr="00CE1E54">
          <w:rPr>
            <w:rStyle w:val="ad"/>
            <w:rFonts w:ascii="Times New Roman" w:hAnsi="Times New Roman" w:cs="Times New Roman"/>
            <w:noProof/>
          </w:rPr>
          <w:t>Исходные данные</w:t>
        </w:r>
        <w:r w:rsidR="00A56517">
          <w:rPr>
            <w:noProof/>
            <w:webHidden/>
          </w:rPr>
          <w:tab/>
        </w:r>
        <w:r w:rsidR="00A56517">
          <w:rPr>
            <w:noProof/>
            <w:webHidden/>
          </w:rPr>
          <w:fldChar w:fldCharType="begin"/>
        </w:r>
        <w:r w:rsidR="00A56517">
          <w:rPr>
            <w:noProof/>
            <w:webHidden/>
          </w:rPr>
          <w:instrText xml:space="preserve"> PAGEREF _Toc86761695 \h </w:instrText>
        </w:r>
        <w:r w:rsidR="00A56517">
          <w:rPr>
            <w:noProof/>
            <w:webHidden/>
          </w:rPr>
        </w:r>
        <w:r w:rsidR="00A56517">
          <w:rPr>
            <w:noProof/>
            <w:webHidden/>
          </w:rPr>
          <w:fldChar w:fldCharType="separate"/>
        </w:r>
        <w:r w:rsidR="00A56517">
          <w:rPr>
            <w:noProof/>
            <w:webHidden/>
          </w:rPr>
          <w:t>19</w:t>
        </w:r>
        <w:r w:rsidR="00A56517">
          <w:rPr>
            <w:noProof/>
            <w:webHidden/>
          </w:rPr>
          <w:fldChar w:fldCharType="end"/>
        </w:r>
      </w:hyperlink>
    </w:p>
    <w:p w14:paraId="7CF3C6BD" w14:textId="45A5F755" w:rsidR="00A56517" w:rsidRDefault="00E96AD0">
      <w:pPr>
        <w:pStyle w:val="11"/>
        <w:rPr>
          <w:b w:val="0"/>
          <w:bCs w:val="0"/>
          <w:noProof/>
          <w:sz w:val="22"/>
          <w:szCs w:val="22"/>
        </w:rPr>
      </w:pPr>
      <w:hyperlink w:anchor="_Toc86761696" w:history="1">
        <w:r w:rsidR="00A56517" w:rsidRPr="00CE1E54">
          <w:rPr>
            <w:rStyle w:val="ad"/>
            <w:rFonts w:ascii="Times New Roman" w:hAnsi="Times New Roman" w:cs="Times New Roman"/>
            <w:noProof/>
          </w:rPr>
          <w:t xml:space="preserve">РАЗДЕЛ </w:t>
        </w:r>
        <w:r w:rsidR="00A56517" w:rsidRPr="00CE1E54">
          <w:rPr>
            <w:rStyle w:val="ad"/>
            <w:rFonts w:ascii="Times New Roman" w:hAnsi="Times New Roman" w:cs="Times New Roman"/>
            <w:noProof/>
            <w:lang w:val="en-US"/>
          </w:rPr>
          <w:t>III</w:t>
        </w:r>
        <w:r w:rsidR="00A56517" w:rsidRPr="00CE1E54">
          <w:rPr>
            <w:rStyle w:val="ad"/>
            <w:rFonts w:ascii="Times New Roman" w:hAnsi="Times New Roman" w:cs="Times New Roman"/>
            <w:noProof/>
          </w:rPr>
          <w:t>. ОРГАНИЗАЦИЯ РАБОТ</w:t>
        </w:r>
        <w:r w:rsidR="00A56517">
          <w:rPr>
            <w:noProof/>
            <w:webHidden/>
          </w:rPr>
          <w:tab/>
        </w:r>
        <w:r w:rsidR="00A56517">
          <w:rPr>
            <w:noProof/>
            <w:webHidden/>
          </w:rPr>
          <w:fldChar w:fldCharType="begin"/>
        </w:r>
        <w:r w:rsidR="00A56517">
          <w:rPr>
            <w:noProof/>
            <w:webHidden/>
          </w:rPr>
          <w:instrText xml:space="preserve"> PAGEREF _Toc86761696 \h </w:instrText>
        </w:r>
        <w:r w:rsidR="00A56517">
          <w:rPr>
            <w:noProof/>
            <w:webHidden/>
          </w:rPr>
        </w:r>
        <w:r w:rsidR="00A56517">
          <w:rPr>
            <w:noProof/>
            <w:webHidden/>
          </w:rPr>
          <w:fldChar w:fldCharType="separate"/>
        </w:r>
        <w:r w:rsidR="00A56517">
          <w:rPr>
            <w:noProof/>
            <w:webHidden/>
          </w:rPr>
          <w:t>20</w:t>
        </w:r>
        <w:r w:rsidR="00A56517">
          <w:rPr>
            <w:noProof/>
            <w:webHidden/>
          </w:rPr>
          <w:fldChar w:fldCharType="end"/>
        </w:r>
      </w:hyperlink>
    </w:p>
    <w:p w14:paraId="2F1C2C7C" w14:textId="29C12998" w:rsidR="00A56517" w:rsidRDefault="00E96AD0">
      <w:pPr>
        <w:pStyle w:val="11"/>
        <w:rPr>
          <w:b w:val="0"/>
          <w:bCs w:val="0"/>
          <w:noProof/>
          <w:sz w:val="22"/>
          <w:szCs w:val="22"/>
        </w:rPr>
      </w:pPr>
      <w:hyperlink w:anchor="_Toc86761697" w:history="1">
        <w:r w:rsidR="00A56517" w:rsidRPr="00CE1E54">
          <w:rPr>
            <w:rStyle w:val="ad"/>
            <w:rFonts w:ascii="Times New Roman" w:hAnsi="Times New Roman" w:cs="Times New Roman"/>
            <w:noProof/>
          </w:rPr>
          <w:t>14.</w:t>
        </w:r>
        <w:r w:rsidR="00A56517">
          <w:rPr>
            <w:b w:val="0"/>
            <w:bCs w:val="0"/>
            <w:noProof/>
            <w:sz w:val="22"/>
            <w:szCs w:val="22"/>
          </w:rPr>
          <w:tab/>
        </w:r>
        <w:r w:rsidR="00A56517" w:rsidRPr="00CE1E54">
          <w:rPr>
            <w:rStyle w:val="ad"/>
            <w:rFonts w:ascii="Times New Roman" w:hAnsi="Times New Roman" w:cs="Times New Roman"/>
            <w:noProof/>
          </w:rPr>
          <w:t>Порядок осуществления и приемки работ</w:t>
        </w:r>
        <w:r w:rsidR="00A56517">
          <w:rPr>
            <w:noProof/>
            <w:webHidden/>
          </w:rPr>
          <w:tab/>
        </w:r>
        <w:r w:rsidR="00A56517">
          <w:rPr>
            <w:noProof/>
            <w:webHidden/>
          </w:rPr>
          <w:fldChar w:fldCharType="begin"/>
        </w:r>
        <w:r w:rsidR="00A56517">
          <w:rPr>
            <w:noProof/>
            <w:webHidden/>
          </w:rPr>
          <w:instrText xml:space="preserve"> PAGEREF _Toc86761697 \h </w:instrText>
        </w:r>
        <w:r w:rsidR="00A56517">
          <w:rPr>
            <w:noProof/>
            <w:webHidden/>
          </w:rPr>
        </w:r>
        <w:r w:rsidR="00A56517">
          <w:rPr>
            <w:noProof/>
            <w:webHidden/>
          </w:rPr>
          <w:fldChar w:fldCharType="separate"/>
        </w:r>
        <w:r w:rsidR="00A56517">
          <w:rPr>
            <w:noProof/>
            <w:webHidden/>
          </w:rPr>
          <w:t>20</w:t>
        </w:r>
        <w:r w:rsidR="00A56517">
          <w:rPr>
            <w:noProof/>
            <w:webHidden/>
          </w:rPr>
          <w:fldChar w:fldCharType="end"/>
        </w:r>
      </w:hyperlink>
    </w:p>
    <w:p w14:paraId="66E35335" w14:textId="5387583B" w:rsidR="00A56517" w:rsidRDefault="00E96AD0">
      <w:pPr>
        <w:pStyle w:val="11"/>
        <w:rPr>
          <w:b w:val="0"/>
          <w:bCs w:val="0"/>
          <w:noProof/>
          <w:sz w:val="22"/>
          <w:szCs w:val="22"/>
        </w:rPr>
      </w:pPr>
      <w:hyperlink w:anchor="_Toc86761698" w:history="1">
        <w:r w:rsidR="00A56517" w:rsidRPr="00CE1E54">
          <w:rPr>
            <w:rStyle w:val="ad"/>
            <w:rFonts w:ascii="Times New Roman" w:hAnsi="Times New Roman" w:cs="Times New Roman"/>
            <w:noProof/>
          </w:rPr>
          <w:t>15.</w:t>
        </w:r>
        <w:r w:rsidR="00A56517">
          <w:rPr>
            <w:b w:val="0"/>
            <w:bCs w:val="0"/>
            <w:noProof/>
            <w:sz w:val="22"/>
            <w:szCs w:val="22"/>
          </w:rPr>
          <w:tab/>
        </w:r>
        <w:r w:rsidR="00A56517" w:rsidRPr="00CE1E54">
          <w:rPr>
            <w:rStyle w:val="ad"/>
            <w:rFonts w:ascii="Times New Roman" w:hAnsi="Times New Roman" w:cs="Times New Roman"/>
            <w:noProof/>
          </w:rPr>
          <w:t>Качество выполнения Работ и контроль качества</w:t>
        </w:r>
        <w:r w:rsidR="00A56517">
          <w:rPr>
            <w:noProof/>
            <w:webHidden/>
          </w:rPr>
          <w:tab/>
        </w:r>
        <w:r w:rsidR="00A56517">
          <w:rPr>
            <w:noProof/>
            <w:webHidden/>
          </w:rPr>
          <w:fldChar w:fldCharType="begin"/>
        </w:r>
        <w:r w:rsidR="00A56517">
          <w:rPr>
            <w:noProof/>
            <w:webHidden/>
          </w:rPr>
          <w:instrText xml:space="preserve"> PAGEREF _Toc86761698 \h </w:instrText>
        </w:r>
        <w:r w:rsidR="00A56517">
          <w:rPr>
            <w:noProof/>
            <w:webHidden/>
          </w:rPr>
        </w:r>
        <w:r w:rsidR="00A56517">
          <w:rPr>
            <w:noProof/>
            <w:webHidden/>
          </w:rPr>
          <w:fldChar w:fldCharType="separate"/>
        </w:r>
        <w:r w:rsidR="00A56517">
          <w:rPr>
            <w:noProof/>
            <w:webHidden/>
          </w:rPr>
          <w:t>22</w:t>
        </w:r>
        <w:r w:rsidR="00A56517">
          <w:rPr>
            <w:noProof/>
            <w:webHidden/>
          </w:rPr>
          <w:fldChar w:fldCharType="end"/>
        </w:r>
      </w:hyperlink>
    </w:p>
    <w:p w14:paraId="39FC0101" w14:textId="6C375C8D" w:rsidR="00A56517" w:rsidRDefault="00E96AD0">
      <w:pPr>
        <w:pStyle w:val="11"/>
        <w:rPr>
          <w:b w:val="0"/>
          <w:bCs w:val="0"/>
          <w:noProof/>
          <w:sz w:val="22"/>
          <w:szCs w:val="22"/>
        </w:rPr>
      </w:pPr>
      <w:hyperlink w:anchor="_Toc86761699" w:history="1">
        <w:r w:rsidR="00A56517" w:rsidRPr="00CE1E54">
          <w:rPr>
            <w:rStyle w:val="ad"/>
            <w:rFonts w:ascii="Times New Roman" w:hAnsi="Times New Roman" w:cs="Times New Roman"/>
            <w:noProof/>
          </w:rPr>
          <w:t>16.</w:t>
        </w:r>
        <w:r w:rsidR="00A56517">
          <w:rPr>
            <w:b w:val="0"/>
            <w:bCs w:val="0"/>
            <w:noProof/>
            <w:sz w:val="22"/>
            <w:szCs w:val="22"/>
          </w:rPr>
          <w:tab/>
        </w:r>
        <w:r w:rsidR="00A56517" w:rsidRPr="00CE1E54">
          <w:rPr>
            <w:rStyle w:val="ad"/>
            <w:rFonts w:ascii="Times New Roman" w:hAnsi="Times New Roman" w:cs="Times New Roman"/>
            <w:noProof/>
          </w:rPr>
          <w:t>Устранение недостатков в период выполнения Работ</w:t>
        </w:r>
        <w:r w:rsidR="00A56517">
          <w:rPr>
            <w:noProof/>
            <w:webHidden/>
          </w:rPr>
          <w:tab/>
        </w:r>
        <w:r w:rsidR="00A56517">
          <w:rPr>
            <w:noProof/>
            <w:webHidden/>
          </w:rPr>
          <w:fldChar w:fldCharType="begin"/>
        </w:r>
        <w:r w:rsidR="00A56517">
          <w:rPr>
            <w:noProof/>
            <w:webHidden/>
          </w:rPr>
          <w:instrText xml:space="preserve"> PAGEREF _Toc86761699 \h </w:instrText>
        </w:r>
        <w:r w:rsidR="00A56517">
          <w:rPr>
            <w:noProof/>
            <w:webHidden/>
          </w:rPr>
        </w:r>
        <w:r w:rsidR="00A56517">
          <w:rPr>
            <w:noProof/>
            <w:webHidden/>
          </w:rPr>
          <w:fldChar w:fldCharType="separate"/>
        </w:r>
        <w:r w:rsidR="00A56517">
          <w:rPr>
            <w:noProof/>
            <w:webHidden/>
          </w:rPr>
          <w:t>22</w:t>
        </w:r>
        <w:r w:rsidR="00A56517">
          <w:rPr>
            <w:noProof/>
            <w:webHidden/>
          </w:rPr>
          <w:fldChar w:fldCharType="end"/>
        </w:r>
      </w:hyperlink>
    </w:p>
    <w:p w14:paraId="13BF5AA8" w14:textId="7BCEFADB" w:rsidR="00A56517" w:rsidRDefault="00E96AD0">
      <w:pPr>
        <w:pStyle w:val="11"/>
        <w:rPr>
          <w:b w:val="0"/>
          <w:bCs w:val="0"/>
          <w:noProof/>
          <w:sz w:val="22"/>
          <w:szCs w:val="22"/>
        </w:rPr>
      </w:pPr>
      <w:hyperlink w:anchor="_Toc86761700" w:history="1">
        <w:r w:rsidR="00A56517" w:rsidRPr="00CE1E54">
          <w:rPr>
            <w:rStyle w:val="ad"/>
            <w:rFonts w:ascii="Times New Roman" w:hAnsi="Times New Roman" w:cs="Times New Roman"/>
            <w:noProof/>
          </w:rPr>
          <w:t>17.</w:t>
        </w:r>
        <w:r w:rsidR="00A56517">
          <w:rPr>
            <w:b w:val="0"/>
            <w:bCs w:val="0"/>
            <w:noProof/>
            <w:sz w:val="22"/>
            <w:szCs w:val="22"/>
          </w:rPr>
          <w:tab/>
        </w:r>
        <w:r w:rsidR="00A56517" w:rsidRPr="00CE1E54">
          <w:rPr>
            <w:rStyle w:val="ad"/>
            <w:rFonts w:ascii="Times New Roman" w:hAnsi="Times New Roman" w:cs="Times New Roman"/>
            <w:noProof/>
          </w:rPr>
          <w:t>Изменение Работ</w:t>
        </w:r>
        <w:r w:rsidR="00A56517">
          <w:rPr>
            <w:noProof/>
            <w:webHidden/>
          </w:rPr>
          <w:tab/>
        </w:r>
        <w:r w:rsidR="00A56517">
          <w:rPr>
            <w:noProof/>
            <w:webHidden/>
          </w:rPr>
          <w:fldChar w:fldCharType="begin"/>
        </w:r>
        <w:r w:rsidR="00A56517">
          <w:rPr>
            <w:noProof/>
            <w:webHidden/>
          </w:rPr>
          <w:instrText xml:space="preserve"> PAGEREF _Toc86761700 \h </w:instrText>
        </w:r>
        <w:r w:rsidR="00A56517">
          <w:rPr>
            <w:noProof/>
            <w:webHidden/>
          </w:rPr>
        </w:r>
        <w:r w:rsidR="00A56517">
          <w:rPr>
            <w:noProof/>
            <w:webHidden/>
          </w:rPr>
          <w:fldChar w:fldCharType="separate"/>
        </w:r>
        <w:r w:rsidR="00A56517">
          <w:rPr>
            <w:noProof/>
            <w:webHidden/>
          </w:rPr>
          <w:t>23</w:t>
        </w:r>
        <w:r w:rsidR="00A56517">
          <w:rPr>
            <w:noProof/>
            <w:webHidden/>
          </w:rPr>
          <w:fldChar w:fldCharType="end"/>
        </w:r>
      </w:hyperlink>
    </w:p>
    <w:p w14:paraId="2F05A9F6" w14:textId="0E3B9C3D" w:rsidR="00A56517" w:rsidRDefault="00E96AD0">
      <w:pPr>
        <w:pStyle w:val="11"/>
        <w:rPr>
          <w:b w:val="0"/>
          <w:bCs w:val="0"/>
          <w:noProof/>
          <w:sz w:val="22"/>
          <w:szCs w:val="22"/>
        </w:rPr>
      </w:pPr>
      <w:hyperlink w:anchor="_Toc86761701" w:history="1">
        <w:r w:rsidR="00A56517" w:rsidRPr="00CE1E54">
          <w:rPr>
            <w:rStyle w:val="ad"/>
            <w:rFonts w:ascii="Times New Roman" w:hAnsi="Times New Roman" w:cs="Times New Roman"/>
            <w:noProof/>
          </w:rPr>
          <w:t>18.</w:t>
        </w:r>
        <w:r w:rsidR="00A56517">
          <w:rPr>
            <w:b w:val="0"/>
            <w:bCs w:val="0"/>
            <w:noProof/>
            <w:sz w:val="22"/>
            <w:szCs w:val="22"/>
          </w:rPr>
          <w:tab/>
        </w:r>
        <w:r w:rsidR="00A56517" w:rsidRPr="00CE1E54">
          <w:rPr>
            <w:rStyle w:val="ad"/>
            <w:rFonts w:ascii="Times New Roman" w:hAnsi="Times New Roman" w:cs="Times New Roman"/>
            <w:noProof/>
          </w:rPr>
          <w:t>Дополнительные Работы</w:t>
        </w:r>
        <w:r w:rsidR="00A56517">
          <w:rPr>
            <w:noProof/>
            <w:webHidden/>
          </w:rPr>
          <w:tab/>
        </w:r>
        <w:r w:rsidR="00A56517">
          <w:rPr>
            <w:noProof/>
            <w:webHidden/>
          </w:rPr>
          <w:fldChar w:fldCharType="begin"/>
        </w:r>
        <w:r w:rsidR="00A56517">
          <w:rPr>
            <w:noProof/>
            <w:webHidden/>
          </w:rPr>
          <w:instrText xml:space="preserve"> PAGEREF _Toc86761701 \h </w:instrText>
        </w:r>
        <w:r w:rsidR="00A56517">
          <w:rPr>
            <w:noProof/>
            <w:webHidden/>
          </w:rPr>
        </w:r>
        <w:r w:rsidR="00A56517">
          <w:rPr>
            <w:noProof/>
            <w:webHidden/>
          </w:rPr>
          <w:fldChar w:fldCharType="separate"/>
        </w:r>
        <w:r w:rsidR="00A56517">
          <w:rPr>
            <w:noProof/>
            <w:webHidden/>
          </w:rPr>
          <w:t>23</w:t>
        </w:r>
        <w:r w:rsidR="00A56517">
          <w:rPr>
            <w:noProof/>
            <w:webHidden/>
          </w:rPr>
          <w:fldChar w:fldCharType="end"/>
        </w:r>
      </w:hyperlink>
    </w:p>
    <w:p w14:paraId="07560E6C" w14:textId="34A12B69" w:rsidR="00A56517" w:rsidRDefault="00E96AD0">
      <w:pPr>
        <w:pStyle w:val="11"/>
        <w:rPr>
          <w:b w:val="0"/>
          <w:bCs w:val="0"/>
          <w:noProof/>
          <w:sz w:val="22"/>
          <w:szCs w:val="22"/>
        </w:rPr>
      </w:pPr>
      <w:hyperlink w:anchor="_Toc86761702" w:history="1">
        <w:r w:rsidR="00A56517" w:rsidRPr="00CE1E54">
          <w:rPr>
            <w:rStyle w:val="ad"/>
            <w:rFonts w:ascii="Times New Roman" w:hAnsi="Times New Roman" w:cs="Times New Roman"/>
            <w:noProof/>
          </w:rPr>
          <w:t xml:space="preserve">РАЗДЕЛ </w:t>
        </w:r>
        <w:r w:rsidR="00A56517" w:rsidRPr="00CE1E54">
          <w:rPr>
            <w:rStyle w:val="ad"/>
            <w:rFonts w:ascii="Times New Roman" w:hAnsi="Times New Roman" w:cs="Times New Roman"/>
            <w:noProof/>
            <w:lang w:val="en-US"/>
          </w:rPr>
          <w:t>IV</w:t>
        </w:r>
        <w:r w:rsidR="00A56517" w:rsidRPr="00CE1E54">
          <w:rPr>
            <w:rStyle w:val="ad"/>
            <w:rFonts w:ascii="Times New Roman" w:hAnsi="Times New Roman" w:cs="Times New Roman"/>
            <w:noProof/>
          </w:rPr>
          <w:t>.  ПРАВА НА РЕЗУЛЬТАТЫ РАБОТ ПО ДОГОВОРУ</w:t>
        </w:r>
        <w:r w:rsidR="00A56517">
          <w:rPr>
            <w:noProof/>
            <w:webHidden/>
          </w:rPr>
          <w:tab/>
        </w:r>
        <w:r w:rsidR="00A56517">
          <w:rPr>
            <w:noProof/>
            <w:webHidden/>
          </w:rPr>
          <w:fldChar w:fldCharType="begin"/>
        </w:r>
        <w:r w:rsidR="00A56517">
          <w:rPr>
            <w:noProof/>
            <w:webHidden/>
          </w:rPr>
          <w:instrText xml:space="preserve"> PAGEREF _Toc86761702 \h </w:instrText>
        </w:r>
        <w:r w:rsidR="00A56517">
          <w:rPr>
            <w:noProof/>
            <w:webHidden/>
          </w:rPr>
        </w:r>
        <w:r w:rsidR="00A56517">
          <w:rPr>
            <w:noProof/>
            <w:webHidden/>
          </w:rPr>
          <w:fldChar w:fldCharType="separate"/>
        </w:r>
        <w:r w:rsidR="00A56517">
          <w:rPr>
            <w:noProof/>
            <w:webHidden/>
          </w:rPr>
          <w:t>23</w:t>
        </w:r>
        <w:r w:rsidR="00A56517">
          <w:rPr>
            <w:noProof/>
            <w:webHidden/>
          </w:rPr>
          <w:fldChar w:fldCharType="end"/>
        </w:r>
      </w:hyperlink>
    </w:p>
    <w:p w14:paraId="0B7406BA" w14:textId="7E2CDBC1" w:rsidR="00A56517" w:rsidRDefault="00E96AD0">
      <w:pPr>
        <w:pStyle w:val="11"/>
        <w:rPr>
          <w:b w:val="0"/>
          <w:bCs w:val="0"/>
          <w:noProof/>
          <w:sz w:val="22"/>
          <w:szCs w:val="22"/>
        </w:rPr>
      </w:pPr>
      <w:hyperlink w:anchor="_Toc86761703" w:history="1">
        <w:r w:rsidR="00A56517" w:rsidRPr="00CE1E54">
          <w:rPr>
            <w:rStyle w:val="ad"/>
            <w:rFonts w:ascii="Times New Roman" w:hAnsi="Times New Roman" w:cs="Times New Roman"/>
            <w:noProof/>
          </w:rPr>
          <w:t>19.</w:t>
        </w:r>
        <w:r w:rsidR="00A56517">
          <w:rPr>
            <w:b w:val="0"/>
            <w:bCs w:val="0"/>
            <w:noProof/>
            <w:sz w:val="22"/>
            <w:szCs w:val="22"/>
          </w:rPr>
          <w:tab/>
        </w:r>
        <w:r w:rsidR="00A56517" w:rsidRPr="00CE1E54">
          <w:rPr>
            <w:rStyle w:val="ad"/>
            <w:rFonts w:ascii="Times New Roman" w:hAnsi="Times New Roman" w:cs="Times New Roman"/>
            <w:noProof/>
          </w:rPr>
          <w:t>Риски случайной гибели или случайного повреждения результата выполненных Работ и право собственности</w:t>
        </w:r>
        <w:r w:rsidR="00A56517">
          <w:rPr>
            <w:noProof/>
            <w:webHidden/>
          </w:rPr>
          <w:tab/>
        </w:r>
        <w:r w:rsidR="00A56517">
          <w:rPr>
            <w:noProof/>
            <w:webHidden/>
          </w:rPr>
          <w:fldChar w:fldCharType="begin"/>
        </w:r>
        <w:r w:rsidR="00A56517">
          <w:rPr>
            <w:noProof/>
            <w:webHidden/>
          </w:rPr>
          <w:instrText xml:space="preserve"> PAGEREF _Toc86761703 \h </w:instrText>
        </w:r>
        <w:r w:rsidR="00A56517">
          <w:rPr>
            <w:noProof/>
            <w:webHidden/>
          </w:rPr>
        </w:r>
        <w:r w:rsidR="00A56517">
          <w:rPr>
            <w:noProof/>
            <w:webHidden/>
          </w:rPr>
          <w:fldChar w:fldCharType="separate"/>
        </w:r>
        <w:r w:rsidR="00A56517">
          <w:rPr>
            <w:noProof/>
            <w:webHidden/>
          </w:rPr>
          <w:t>23</w:t>
        </w:r>
        <w:r w:rsidR="00A56517">
          <w:rPr>
            <w:noProof/>
            <w:webHidden/>
          </w:rPr>
          <w:fldChar w:fldCharType="end"/>
        </w:r>
      </w:hyperlink>
    </w:p>
    <w:p w14:paraId="7D32B79A" w14:textId="0AC83C46" w:rsidR="00A56517" w:rsidRDefault="00E96AD0">
      <w:pPr>
        <w:pStyle w:val="11"/>
        <w:rPr>
          <w:b w:val="0"/>
          <w:bCs w:val="0"/>
          <w:noProof/>
          <w:sz w:val="22"/>
          <w:szCs w:val="22"/>
        </w:rPr>
      </w:pPr>
      <w:hyperlink w:anchor="_Toc86761704" w:history="1">
        <w:r w:rsidR="00A56517" w:rsidRPr="00CE1E54">
          <w:rPr>
            <w:rStyle w:val="ad"/>
            <w:rFonts w:ascii="Times New Roman" w:hAnsi="Times New Roman" w:cs="Times New Roman"/>
            <w:noProof/>
          </w:rPr>
          <w:t>20.</w:t>
        </w:r>
        <w:r w:rsidR="00A56517">
          <w:rPr>
            <w:b w:val="0"/>
            <w:bCs w:val="0"/>
            <w:noProof/>
            <w:sz w:val="22"/>
            <w:szCs w:val="22"/>
          </w:rPr>
          <w:tab/>
        </w:r>
        <w:r w:rsidR="00A56517" w:rsidRPr="00CE1E54">
          <w:rPr>
            <w:rStyle w:val="ad"/>
            <w:rFonts w:ascii="Times New Roman" w:hAnsi="Times New Roman" w:cs="Times New Roman"/>
            <w:noProof/>
          </w:rPr>
          <w:t>Распределение прав на результаты интеллектуальной деятельности</w:t>
        </w:r>
        <w:r w:rsidR="00A56517">
          <w:rPr>
            <w:noProof/>
            <w:webHidden/>
          </w:rPr>
          <w:tab/>
        </w:r>
        <w:r w:rsidR="00A56517">
          <w:rPr>
            <w:noProof/>
            <w:webHidden/>
          </w:rPr>
          <w:fldChar w:fldCharType="begin"/>
        </w:r>
        <w:r w:rsidR="00A56517">
          <w:rPr>
            <w:noProof/>
            <w:webHidden/>
          </w:rPr>
          <w:instrText xml:space="preserve"> PAGEREF _Toc86761704 \h </w:instrText>
        </w:r>
        <w:r w:rsidR="00A56517">
          <w:rPr>
            <w:noProof/>
            <w:webHidden/>
          </w:rPr>
        </w:r>
        <w:r w:rsidR="00A56517">
          <w:rPr>
            <w:noProof/>
            <w:webHidden/>
          </w:rPr>
          <w:fldChar w:fldCharType="separate"/>
        </w:r>
        <w:r w:rsidR="00A56517">
          <w:rPr>
            <w:noProof/>
            <w:webHidden/>
          </w:rPr>
          <w:t>24</w:t>
        </w:r>
        <w:r w:rsidR="00A56517">
          <w:rPr>
            <w:noProof/>
            <w:webHidden/>
          </w:rPr>
          <w:fldChar w:fldCharType="end"/>
        </w:r>
      </w:hyperlink>
    </w:p>
    <w:p w14:paraId="1DBA8B54" w14:textId="1D7075E2" w:rsidR="00A56517" w:rsidRDefault="00E96AD0">
      <w:pPr>
        <w:pStyle w:val="11"/>
        <w:rPr>
          <w:b w:val="0"/>
          <w:bCs w:val="0"/>
          <w:noProof/>
          <w:sz w:val="22"/>
          <w:szCs w:val="22"/>
        </w:rPr>
      </w:pPr>
      <w:hyperlink w:anchor="_Toc86761705" w:history="1">
        <w:r w:rsidR="00A56517" w:rsidRPr="00CE1E54">
          <w:rPr>
            <w:rStyle w:val="ad"/>
            <w:rFonts w:ascii="Times New Roman" w:hAnsi="Times New Roman" w:cs="Times New Roman"/>
            <w:noProof/>
          </w:rPr>
          <w:t xml:space="preserve">РАЗДЕЛ </w:t>
        </w:r>
        <w:r w:rsidR="00A56517" w:rsidRPr="00CE1E54">
          <w:rPr>
            <w:rStyle w:val="ad"/>
            <w:rFonts w:ascii="Times New Roman" w:hAnsi="Times New Roman" w:cs="Times New Roman"/>
            <w:noProof/>
            <w:lang w:val="en-US"/>
          </w:rPr>
          <w:t>V</w:t>
        </w:r>
        <w:r w:rsidR="00A56517" w:rsidRPr="00CE1E54">
          <w:rPr>
            <w:rStyle w:val="ad"/>
            <w:rFonts w:ascii="Times New Roman" w:hAnsi="Times New Roman" w:cs="Times New Roman"/>
            <w:noProof/>
          </w:rPr>
          <w:t>. ОТВЕТСТВЕННОСТЬ СТОРОН, ПРИМЕНИМОЕ ПРАВО, РАЗРЕШЕНИЕ СПОРОВ</w:t>
        </w:r>
        <w:r w:rsidR="00A56517">
          <w:rPr>
            <w:noProof/>
            <w:webHidden/>
          </w:rPr>
          <w:tab/>
        </w:r>
        <w:r w:rsidR="00A56517">
          <w:rPr>
            <w:noProof/>
            <w:webHidden/>
          </w:rPr>
          <w:fldChar w:fldCharType="begin"/>
        </w:r>
        <w:r w:rsidR="00A56517">
          <w:rPr>
            <w:noProof/>
            <w:webHidden/>
          </w:rPr>
          <w:instrText xml:space="preserve"> PAGEREF _Toc86761705 \h </w:instrText>
        </w:r>
        <w:r w:rsidR="00A56517">
          <w:rPr>
            <w:noProof/>
            <w:webHidden/>
          </w:rPr>
        </w:r>
        <w:r w:rsidR="00A56517">
          <w:rPr>
            <w:noProof/>
            <w:webHidden/>
          </w:rPr>
          <w:fldChar w:fldCharType="separate"/>
        </w:r>
        <w:r w:rsidR="00A56517">
          <w:rPr>
            <w:noProof/>
            <w:webHidden/>
          </w:rPr>
          <w:t>25</w:t>
        </w:r>
        <w:r w:rsidR="00A56517">
          <w:rPr>
            <w:noProof/>
            <w:webHidden/>
          </w:rPr>
          <w:fldChar w:fldCharType="end"/>
        </w:r>
      </w:hyperlink>
    </w:p>
    <w:p w14:paraId="187FDD13" w14:textId="4FE5ED80" w:rsidR="00A56517" w:rsidRDefault="00E96AD0">
      <w:pPr>
        <w:pStyle w:val="11"/>
        <w:rPr>
          <w:b w:val="0"/>
          <w:bCs w:val="0"/>
          <w:noProof/>
          <w:sz w:val="22"/>
          <w:szCs w:val="22"/>
        </w:rPr>
      </w:pPr>
      <w:hyperlink w:anchor="_Toc86761706" w:history="1">
        <w:r w:rsidR="00A56517" w:rsidRPr="00CE1E54">
          <w:rPr>
            <w:rStyle w:val="ad"/>
            <w:rFonts w:ascii="Times New Roman" w:hAnsi="Times New Roman" w:cs="Times New Roman"/>
            <w:noProof/>
          </w:rPr>
          <w:t>21.</w:t>
        </w:r>
        <w:r w:rsidR="00A56517">
          <w:rPr>
            <w:b w:val="0"/>
            <w:bCs w:val="0"/>
            <w:noProof/>
            <w:sz w:val="22"/>
            <w:szCs w:val="22"/>
          </w:rPr>
          <w:tab/>
        </w:r>
        <w:r w:rsidR="00A56517" w:rsidRPr="00CE1E54">
          <w:rPr>
            <w:rStyle w:val="ad"/>
            <w:rFonts w:ascii="Times New Roman" w:hAnsi="Times New Roman" w:cs="Times New Roman"/>
            <w:noProof/>
          </w:rPr>
          <w:t>Ответственность сторон</w:t>
        </w:r>
        <w:r w:rsidR="00A56517">
          <w:rPr>
            <w:noProof/>
            <w:webHidden/>
          </w:rPr>
          <w:tab/>
        </w:r>
        <w:r w:rsidR="00A56517">
          <w:rPr>
            <w:noProof/>
            <w:webHidden/>
          </w:rPr>
          <w:fldChar w:fldCharType="begin"/>
        </w:r>
        <w:r w:rsidR="00A56517">
          <w:rPr>
            <w:noProof/>
            <w:webHidden/>
          </w:rPr>
          <w:instrText xml:space="preserve"> PAGEREF _Toc86761706 \h </w:instrText>
        </w:r>
        <w:r w:rsidR="00A56517">
          <w:rPr>
            <w:noProof/>
            <w:webHidden/>
          </w:rPr>
        </w:r>
        <w:r w:rsidR="00A56517">
          <w:rPr>
            <w:noProof/>
            <w:webHidden/>
          </w:rPr>
          <w:fldChar w:fldCharType="separate"/>
        </w:r>
        <w:r w:rsidR="00A56517">
          <w:rPr>
            <w:noProof/>
            <w:webHidden/>
          </w:rPr>
          <w:t>25</w:t>
        </w:r>
        <w:r w:rsidR="00A56517">
          <w:rPr>
            <w:noProof/>
            <w:webHidden/>
          </w:rPr>
          <w:fldChar w:fldCharType="end"/>
        </w:r>
      </w:hyperlink>
    </w:p>
    <w:p w14:paraId="7C50E748" w14:textId="637C1193" w:rsidR="00A56517" w:rsidRDefault="00E96AD0">
      <w:pPr>
        <w:pStyle w:val="11"/>
        <w:rPr>
          <w:b w:val="0"/>
          <w:bCs w:val="0"/>
          <w:noProof/>
          <w:sz w:val="22"/>
          <w:szCs w:val="22"/>
        </w:rPr>
      </w:pPr>
      <w:hyperlink w:anchor="_Toc86761707" w:history="1">
        <w:r w:rsidR="00A56517" w:rsidRPr="00CE1E54">
          <w:rPr>
            <w:rStyle w:val="ad"/>
            <w:rFonts w:ascii="Times New Roman" w:hAnsi="Times New Roman" w:cs="Times New Roman"/>
            <w:noProof/>
          </w:rPr>
          <w:t>22.</w:t>
        </w:r>
        <w:r w:rsidR="00A56517">
          <w:rPr>
            <w:b w:val="0"/>
            <w:bCs w:val="0"/>
            <w:noProof/>
            <w:sz w:val="22"/>
            <w:szCs w:val="22"/>
          </w:rPr>
          <w:tab/>
        </w:r>
        <w:r w:rsidR="00A56517" w:rsidRPr="00CE1E54">
          <w:rPr>
            <w:rStyle w:val="ad"/>
            <w:rFonts w:ascii="Times New Roman" w:hAnsi="Times New Roman" w:cs="Times New Roman"/>
            <w:noProof/>
          </w:rPr>
          <w:t>Разрешение споров</w:t>
        </w:r>
        <w:r w:rsidR="00A56517">
          <w:rPr>
            <w:noProof/>
            <w:webHidden/>
          </w:rPr>
          <w:tab/>
        </w:r>
        <w:r w:rsidR="00A56517">
          <w:rPr>
            <w:noProof/>
            <w:webHidden/>
          </w:rPr>
          <w:fldChar w:fldCharType="begin"/>
        </w:r>
        <w:r w:rsidR="00A56517">
          <w:rPr>
            <w:noProof/>
            <w:webHidden/>
          </w:rPr>
          <w:instrText xml:space="preserve"> PAGEREF _Toc86761707 \h </w:instrText>
        </w:r>
        <w:r w:rsidR="00A56517">
          <w:rPr>
            <w:noProof/>
            <w:webHidden/>
          </w:rPr>
        </w:r>
        <w:r w:rsidR="00A56517">
          <w:rPr>
            <w:noProof/>
            <w:webHidden/>
          </w:rPr>
          <w:fldChar w:fldCharType="separate"/>
        </w:r>
        <w:r w:rsidR="00A56517">
          <w:rPr>
            <w:noProof/>
            <w:webHidden/>
          </w:rPr>
          <w:t>28</w:t>
        </w:r>
        <w:r w:rsidR="00A56517">
          <w:rPr>
            <w:noProof/>
            <w:webHidden/>
          </w:rPr>
          <w:fldChar w:fldCharType="end"/>
        </w:r>
      </w:hyperlink>
    </w:p>
    <w:p w14:paraId="46C5BD00" w14:textId="1A242A9A" w:rsidR="00A56517" w:rsidRDefault="00E96AD0">
      <w:pPr>
        <w:pStyle w:val="11"/>
        <w:rPr>
          <w:b w:val="0"/>
          <w:bCs w:val="0"/>
          <w:noProof/>
          <w:sz w:val="22"/>
          <w:szCs w:val="22"/>
        </w:rPr>
      </w:pPr>
      <w:hyperlink w:anchor="_Toc86761708" w:history="1">
        <w:r w:rsidR="00A56517" w:rsidRPr="00CE1E54">
          <w:rPr>
            <w:rStyle w:val="ad"/>
            <w:rFonts w:ascii="Times New Roman" w:hAnsi="Times New Roman" w:cs="Times New Roman"/>
            <w:noProof/>
          </w:rPr>
          <w:t>23.</w:t>
        </w:r>
        <w:r w:rsidR="00A56517">
          <w:rPr>
            <w:b w:val="0"/>
            <w:bCs w:val="0"/>
            <w:noProof/>
            <w:sz w:val="22"/>
            <w:szCs w:val="22"/>
          </w:rPr>
          <w:tab/>
        </w:r>
        <w:r w:rsidR="00A56517" w:rsidRPr="00CE1E54">
          <w:rPr>
            <w:rStyle w:val="ad"/>
            <w:rFonts w:ascii="Times New Roman" w:hAnsi="Times New Roman" w:cs="Times New Roman"/>
            <w:noProof/>
          </w:rPr>
          <w:t>Применимое право</w:t>
        </w:r>
        <w:r w:rsidR="00A56517">
          <w:rPr>
            <w:noProof/>
            <w:webHidden/>
          </w:rPr>
          <w:tab/>
        </w:r>
        <w:r w:rsidR="00A56517">
          <w:rPr>
            <w:noProof/>
            <w:webHidden/>
          </w:rPr>
          <w:fldChar w:fldCharType="begin"/>
        </w:r>
        <w:r w:rsidR="00A56517">
          <w:rPr>
            <w:noProof/>
            <w:webHidden/>
          </w:rPr>
          <w:instrText xml:space="preserve"> PAGEREF _Toc86761708 \h </w:instrText>
        </w:r>
        <w:r w:rsidR="00A56517">
          <w:rPr>
            <w:noProof/>
            <w:webHidden/>
          </w:rPr>
        </w:r>
        <w:r w:rsidR="00A56517">
          <w:rPr>
            <w:noProof/>
            <w:webHidden/>
          </w:rPr>
          <w:fldChar w:fldCharType="separate"/>
        </w:r>
        <w:r w:rsidR="00A56517">
          <w:rPr>
            <w:noProof/>
            <w:webHidden/>
          </w:rPr>
          <w:t>28</w:t>
        </w:r>
        <w:r w:rsidR="00A56517">
          <w:rPr>
            <w:noProof/>
            <w:webHidden/>
          </w:rPr>
          <w:fldChar w:fldCharType="end"/>
        </w:r>
      </w:hyperlink>
    </w:p>
    <w:p w14:paraId="2AF08EFB" w14:textId="314243F5" w:rsidR="00A56517" w:rsidRDefault="00E96AD0">
      <w:pPr>
        <w:pStyle w:val="11"/>
        <w:rPr>
          <w:b w:val="0"/>
          <w:bCs w:val="0"/>
          <w:noProof/>
          <w:sz w:val="22"/>
          <w:szCs w:val="22"/>
        </w:rPr>
      </w:pPr>
      <w:hyperlink w:anchor="_Toc86761709" w:history="1">
        <w:r w:rsidR="00A56517" w:rsidRPr="00CE1E54">
          <w:rPr>
            <w:rStyle w:val="ad"/>
            <w:rFonts w:ascii="Times New Roman" w:hAnsi="Times New Roman" w:cs="Times New Roman"/>
            <w:noProof/>
          </w:rPr>
          <w:t xml:space="preserve">РАЗДЕЛ </w:t>
        </w:r>
        <w:r w:rsidR="00A56517" w:rsidRPr="00CE1E54">
          <w:rPr>
            <w:rStyle w:val="ad"/>
            <w:rFonts w:ascii="Times New Roman" w:hAnsi="Times New Roman" w:cs="Times New Roman"/>
            <w:noProof/>
            <w:lang w:val="en-US"/>
          </w:rPr>
          <w:t>VI</w:t>
        </w:r>
        <w:r w:rsidR="00A56517" w:rsidRPr="00CE1E54">
          <w:rPr>
            <w:rStyle w:val="ad"/>
            <w:rFonts w:ascii="Times New Roman" w:hAnsi="Times New Roman" w:cs="Times New Roman"/>
            <w:noProof/>
          </w:rPr>
          <w:t>. ОСОБЫЕ УСЛОВИЯ</w:t>
        </w:r>
        <w:r w:rsidR="00A56517">
          <w:rPr>
            <w:noProof/>
            <w:webHidden/>
          </w:rPr>
          <w:tab/>
        </w:r>
        <w:r w:rsidR="00A56517">
          <w:rPr>
            <w:noProof/>
            <w:webHidden/>
          </w:rPr>
          <w:fldChar w:fldCharType="begin"/>
        </w:r>
        <w:r w:rsidR="00A56517">
          <w:rPr>
            <w:noProof/>
            <w:webHidden/>
          </w:rPr>
          <w:instrText xml:space="preserve"> PAGEREF _Toc86761709 \h </w:instrText>
        </w:r>
        <w:r w:rsidR="00A56517">
          <w:rPr>
            <w:noProof/>
            <w:webHidden/>
          </w:rPr>
        </w:r>
        <w:r w:rsidR="00A56517">
          <w:rPr>
            <w:noProof/>
            <w:webHidden/>
          </w:rPr>
          <w:fldChar w:fldCharType="separate"/>
        </w:r>
        <w:r w:rsidR="00A56517">
          <w:rPr>
            <w:noProof/>
            <w:webHidden/>
          </w:rPr>
          <w:t>28</w:t>
        </w:r>
        <w:r w:rsidR="00A56517">
          <w:rPr>
            <w:noProof/>
            <w:webHidden/>
          </w:rPr>
          <w:fldChar w:fldCharType="end"/>
        </w:r>
      </w:hyperlink>
    </w:p>
    <w:p w14:paraId="69A9EED3" w14:textId="597A8905" w:rsidR="00A56517" w:rsidRDefault="00E96AD0">
      <w:pPr>
        <w:pStyle w:val="11"/>
        <w:rPr>
          <w:b w:val="0"/>
          <w:bCs w:val="0"/>
          <w:noProof/>
          <w:sz w:val="22"/>
          <w:szCs w:val="22"/>
        </w:rPr>
      </w:pPr>
      <w:hyperlink w:anchor="_Toc86761710" w:history="1">
        <w:r w:rsidR="00A56517" w:rsidRPr="00CE1E54">
          <w:rPr>
            <w:rStyle w:val="ad"/>
            <w:rFonts w:ascii="Times New Roman" w:hAnsi="Times New Roman" w:cs="Times New Roman"/>
            <w:noProof/>
          </w:rPr>
          <w:t>24.</w:t>
        </w:r>
        <w:r w:rsidR="00A56517">
          <w:rPr>
            <w:b w:val="0"/>
            <w:bCs w:val="0"/>
            <w:noProof/>
            <w:sz w:val="22"/>
            <w:szCs w:val="22"/>
          </w:rPr>
          <w:tab/>
        </w:r>
        <w:r w:rsidR="00A56517" w:rsidRPr="00CE1E54">
          <w:rPr>
            <w:rStyle w:val="ad"/>
            <w:rFonts w:ascii="Times New Roman" w:hAnsi="Times New Roman" w:cs="Times New Roman"/>
            <w:noProof/>
          </w:rPr>
          <w:t>Изменение, прекращение и расторжение Договора</w:t>
        </w:r>
        <w:r w:rsidR="00A56517">
          <w:rPr>
            <w:noProof/>
            <w:webHidden/>
          </w:rPr>
          <w:tab/>
        </w:r>
        <w:r w:rsidR="00A56517">
          <w:rPr>
            <w:noProof/>
            <w:webHidden/>
          </w:rPr>
          <w:fldChar w:fldCharType="begin"/>
        </w:r>
        <w:r w:rsidR="00A56517">
          <w:rPr>
            <w:noProof/>
            <w:webHidden/>
          </w:rPr>
          <w:instrText xml:space="preserve"> PAGEREF _Toc86761710 \h </w:instrText>
        </w:r>
        <w:r w:rsidR="00A56517">
          <w:rPr>
            <w:noProof/>
            <w:webHidden/>
          </w:rPr>
        </w:r>
        <w:r w:rsidR="00A56517">
          <w:rPr>
            <w:noProof/>
            <w:webHidden/>
          </w:rPr>
          <w:fldChar w:fldCharType="separate"/>
        </w:r>
        <w:r w:rsidR="00A56517">
          <w:rPr>
            <w:noProof/>
            <w:webHidden/>
          </w:rPr>
          <w:t>28</w:t>
        </w:r>
        <w:r w:rsidR="00A56517">
          <w:rPr>
            <w:noProof/>
            <w:webHidden/>
          </w:rPr>
          <w:fldChar w:fldCharType="end"/>
        </w:r>
      </w:hyperlink>
    </w:p>
    <w:p w14:paraId="373C04F9" w14:textId="7012FA64" w:rsidR="00A56517" w:rsidRDefault="00E96AD0">
      <w:pPr>
        <w:pStyle w:val="11"/>
        <w:rPr>
          <w:b w:val="0"/>
          <w:bCs w:val="0"/>
          <w:noProof/>
          <w:sz w:val="22"/>
          <w:szCs w:val="22"/>
        </w:rPr>
      </w:pPr>
      <w:hyperlink w:anchor="_Toc86761711" w:history="1">
        <w:r w:rsidR="00A56517" w:rsidRPr="00CE1E54">
          <w:rPr>
            <w:rStyle w:val="ad"/>
            <w:rFonts w:ascii="Times New Roman" w:hAnsi="Times New Roman" w:cs="Times New Roman"/>
            <w:noProof/>
          </w:rPr>
          <w:t>25.</w:t>
        </w:r>
        <w:r w:rsidR="00A56517">
          <w:rPr>
            <w:b w:val="0"/>
            <w:bCs w:val="0"/>
            <w:noProof/>
            <w:sz w:val="22"/>
            <w:szCs w:val="22"/>
          </w:rPr>
          <w:tab/>
        </w:r>
        <w:r w:rsidR="00A56517" w:rsidRPr="00CE1E54">
          <w:rPr>
            <w:rStyle w:val="ad"/>
            <w:rFonts w:ascii="Times New Roman" w:hAnsi="Times New Roman" w:cs="Times New Roman"/>
            <w:noProof/>
          </w:rPr>
          <w:t>Обстоятельства непреодолимой силы</w:t>
        </w:r>
        <w:r w:rsidR="00A56517">
          <w:rPr>
            <w:noProof/>
            <w:webHidden/>
          </w:rPr>
          <w:tab/>
        </w:r>
        <w:r w:rsidR="00A56517">
          <w:rPr>
            <w:noProof/>
            <w:webHidden/>
          </w:rPr>
          <w:fldChar w:fldCharType="begin"/>
        </w:r>
        <w:r w:rsidR="00A56517">
          <w:rPr>
            <w:noProof/>
            <w:webHidden/>
          </w:rPr>
          <w:instrText xml:space="preserve"> PAGEREF _Toc86761711 \h </w:instrText>
        </w:r>
        <w:r w:rsidR="00A56517">
          <w:rPr>
            <w:noProof/>
            <w:webHidden/>
          </w:rPr>
        </w:r>
        <w:r w:rsidR="00A56517">
          <w:rPr>
            <w:noProof/>
            <w:webHidden/>
          </w:rPr>
          <w:fldChar w:fldCharType="separate"/>
        </w:r>
        <w:r w:rsidR="00A56517">
          <w:rPr>
            <w:noProof/>
            <w:webHidden/>
          </w:rPr>
          <w:t>31</w:t>
        </w:r>
        <w:r w:rsidR="00A56517">
          <w:rPr>
            <w:noProof/>
            <w:webHidden/>
          </w:rPr>
          <w:fldChar w:fldCharType="end"/>
        </w:r>
      </w:hyperlink>
    </w:p>
    <w:p w14:paraId="149782A7" w14:textId="19669579" w:rsidR="00A56517" w:rsidRDefault="00E96AD0">
      <w:pPr>
        <w:pStyle w:val="11"/>
        <w:rPr>
          <w:b w:val="0"/>
          <w:bCs w:val="0"/>
          <w:noProof/>
          <w:sz w:val="22"/>
          <w:szCs w:val="22"/>
        </w:rPr>
      </w:pPr>
      <w:hyperlink w:anchor="_Toc86761712" w:history="1">
        <w:r w:rsidR="00A56517" w:rsidRPr="00CE1E54">
          <w:rPr>
            <w:rStyle w:val="ad"/>
            <w:rFonts w:ascii="Times New Roman" w:hAnsi="Times New Roman" w:cs="Times New Roman"/>
            <w:noProof/>
          </w:rPr>
          <w:t xml:space="preserve">РАЗДЕЛ </w:t>
        </w:r>
        <w:r w:rsidR="00A56517" w:rsidRPr="00CE1E54">
          <w:rPr>
            <w:rStyle w:val="ad"/>
            <w:rFonts w:ascii="Times New Roman" w:hAnsi="Times New Roman" w:cs="Times New Roman"/>
            <w:noProof/>
            <w:lang w:val="en-US"/>
          </w:rPr>
          <w:t>VII</w:t>
        </w:r>
        <w:r w:rsidR="00A56517" w:rsidRPr="00CE1E54">
          <w:rPr>
            <w:rStyle w:val="ad"/>
            <w:rFonts w:ascii="Times New Roman" w:hAnsi="Times New Roman" w:cs="Times New Roman"/>
            <w:noProof/>
          </w:rPr>
          <w:t>. ПРОЧИЕ УСЛОВИЯ</w:t>
        </w:r>
        <w:r w:rsidR="00A56517">
          <w:rPr>
            <w:noProof/>
            <w:webHidden/>
          </w:rPr>
          <w:tab/>
        </w:r>
        <w:r w:rsidR="00A56517">
          <w:rPr>
            <w:noProof/>
            <w:webHidden/>
          </w:rPr>
          <w:fldChar w:fldCharType="begin"/>
        </w:r>
        <w:r w:rsidR="00A56517">
          <w:rPr>
            <w:noProof/>
            <w:webHidden/>
          </w:rPr>
          <w:instrText xml:space="preserve"> PAGEREF _Toc86761712 \h </w:instrText>
        </w:r>
        <w:r w:rsidR="00A56517">
          <w:rPr>
            <w:noProof/>
            <w:webHidden/>
          </w:rPr>
        </w:r>
        <w:r w:rsidR="00A56517">
          <w:rPr>
            <w:noProof/>
            <w:webHidden/>
          </w:rPr>
          <w:fldChar w:fldCharType="separate"/>
        </w:r>
        <w:r w:rsidR="00A56517">
          <w:rPr>
            <w:noProof/>
            <w:webHidden/>
          </w:rPr>
          <w:t>32</w:t>
        </w:r>
        <w:r w:rsidR="00A56517">
          <w:rPr>
            <w:noProof/>
            <w:webHidden/>
          </w:rPr>
          <w:fldChar w:fldCharType="end"/>
        </w:r>
      </w:hyperlink>
    </w:p>
    <w:p w14:paraId="137BEB01" w14:textId="3838592D" w:rsidR="00A56517" w:rsidRDefault="00E96AD0">
      <w:pPr>
        <w:pStyle w:val="11"/>
        <w:rPr>
          <w:b w:val="0"/>
          <w:bCs w:val="0"/>
          <w:noProof/>
          <w:sz w:val="22"/>
          <w:szCs w:val="22"/>
        </w:rPr>
      </w:pPr>
      <w:hyperlink w:anchor="_Toc86761713" w:history="1">
        <w:r w:rsidR="00A56517" w:rsidRPr="00CE1E54">
          <w:rPr>
            <w:rStyle w:val="ad"/>
            <w:rFonts w:ascii="Times New Roman" w:hAnsi="Times New Roman" w:cs="Times New Roman"/>
            <w:noProof/>
          </w:rPr>
          <w:t>26.</w:t>
        </w:r>
        <w:r w:rsidR="00A56517">
          <w:rPr>
            <w:b w:val="0"/>
            <w:bCs w:val="0"/>
            <w:noProof/>
            <w:sz w:val="22"/>
            <w:szCs w:val="22"/>
          </w:rPr>
          <w:tab/>
        </w:r>
        <w:r w:rsidR="00A56517" w:rsidRPr="00CE1E54">
          <w:rPr>
            <w:rStyle w:val="ad"/>
            <w:rFonts w:ascii="Times New Roman" w:hAnsi="Times New Roman" w:cs="Times New Roman"/>
            <w:noProof/>
          </w:rPr>
          <w:t>Конфиденциальность</w:t>
        </w:r>
        <w:r w:rsidR="00A56517">
          <w:rPr>
            <w:noProof/>
            <w:webHidden/>
          </w:rPr>
          <w:tab/>
        </w:r>
        <w:r w:rsidR="00A56517">
          <w:rPr>
            <w:noProof/>
            <w:webHidden/>
          </w:rPr>
          <w:fldChar w:fldCharType="begin"/>
        </w:r>
        <w:r w:rsidR="00A56517">
          <w:rPr>
            <w:noProof/>
            <w:webHidden/>
          </w:rPr>
          <w:instrText xml:space="preserve"> PAGEREF _Toc86761713 \h </w:instrText>
        </w:r>
        <w:r w:rsidR="00A56517">
          <w:rPr>
            <w:noProof/>
            <w:webHidden/>
          </w:rPr>
        </w:r>
        <w:r w:rsidR="00A56517">
          <w:rPr>
            <w:noProof/>
            <w:webHidden/>
          </w:rPr>
          <w:fldChar w:fldCharType="separate"/>
        </w:r>
        <w:r w:rsidR="00A56517">
          <w:rPr>
            <w:noProof/>
            <w:webHidden/>
          </w:rPr>
          <w:t>32</w:t>
        </w:r>
        <w:r w:rsidR="00A56517">
          <w:rPr>
            <w:noProof/>
            <w:webHidden/>
          </w:rPr>
          <w:fldChar w:fldCharType="end"/>
        </w:r>
      </w:hyperlink>
    </w:p>
    <w:p w14:paraId="13F350E5" w14:textId="5008BC5C" w:rsidR="00A56517" w:rsidRDefault="00E96AD0">
      <w:pPr>
        <w:pStyle w:val="11"/>
        <w:rPr>
          <w:b w:val="0"/>
          <w:bCs w:val="0"/>
          <w:noProof/>
          <w:sz w:val="22"/>
          <w:szCs w:val="22"/>
        </w:rPr>
      </w:pPr>
      <w:hyperlink w:anchor="_Toc86761714" w:history="1">
        <w:r w:rsidR="00A56517" w:rsidRPr="00CE1E54">
          <w:rPr>
            <w:rStyle w:val="ad"/>
            <w:rFonts w:ascii="Times New Roman" w:hAnsi="Times New Roman" w:cs="Times New Roman"/>
            <w:noProof/>
          </w:rPr>
          <w:t>27.</w:t>
        </w:r>
        <w:r w:rsidR="00A56517">
          <w:rPr>
            <w:b w:val="0"/>
            <w:bCs w:val="0"/>
            <w:noProof/>
            <w:sz w:val="22"/>
            <w:szCs w:val="22"/>
          </w:rPr>
          <w:tab/>
        </w:r>
        <w:r w:rsidR="00A56517" w:rsidRPr="00CE1E54">
          <w:rPr>
            <w:rStyle w:val="ad"/>
            <w:rFonts w:ascii="Times New Roman" w:hAnsi="Times New Roman" w:cs="Times New Roman"/>
            <w:noProof/>
          </w:rPr>
          <w:t>Толкование</w:t>
        </w:r>
        <w:r w:rsidR="00A56517">
          <w:rPr>
            <w:noProof/>
            <w:webHidden/>
          </w:rPr>
          <w:tab/>
        </w:r>
        <w:r w:rsidR="00A56517">
          <w:rPr>
            <w:noProof/>
            <w:webHidden/>
          </w:rPr>
          <w:fldChar w:fldCharType="begin"/>
        </w:r>
        <w:r w:rsidR="00A56517">
          <w:rPr>
            <w:noProof/>
            <w:webHidden/>
          </w:rPr>
          <w:instrText xml:space="preserve"> PAGEREF _Toc86761714 \h </w:instrText>
        </w:r>
        <w:r w:rsidR="00A56517">
          <w:rPr>
            <w:noProof/>
            <w:webHidden/>
          </w:rPr>
        </w:r>
        <w:r w:rsidR="00A56517">
          <w:rPr>
            <w:noProof/>
            <w:webHidden/>
          </w:rPr>
          <w:fldChar w:fldCharType="separate"/>
        </w:r>
        <w:r w:rsidR="00A56517">
          <w:rPr>
            <w:noProof/>
            <w:webHidden/>
          </w:rPr>
          <w:t>33</w:t>
        </w:r>
        <w:r w:rsidR="00A56517">
          <w:rPr>
            <w:noProof/>
            <w:webHidden/>
          </w:rPr>
          <w:fldChar w:fldCharType="end"/>
        </w:r>
      </w:hyperlink>
    </w:p>
    <w:p w14:paraId="78731843" w14:textId="6FA12887" w:rsidR="00A56517" w:rsidRDefault="00E96AD0">
      <w:pPr>
        <w:pStyle w:val="11"/>
        <w:rPr>
          <w:b w:val="0"/>
          <w:bCs w:val="0"/>
          <w:noProof/>
          <w:sz w:val="22"/>
          <w:szCs w:val="22"/>
        </w:rPr>
      </w:pPr>
      <w:hyperlink w:anchor="_Toc86761715" w:history="1">
        <w:r w:rsidR="00A56517" w:rsidRPr="00CE1E54">
          <w:rPr>
            <w:rStyle w:val="ad"/>
            <w:rFonts w:ascii="Times New Roman" w:hAnsi="Times New Roman" w:cs="Times New Roman"/>
            <w:noProof/>
          </w:rPr>
          <w:t>28.</w:t>
        </w:r>
        <w:r w:rsidR="00A56517">
          <w:rPr>
            <w:b w:val="0"/>
            <w:bCs w:val="0"/>
            <w:noProof/>
            <w:sz w:val="22"/>
            <w:szCs w:val="22"/>
          </w:rPr>
          <w:tab/>
        </w:r>
        <w:r w:rsidR="00A56517" w:rsidRPr="00CE1E54">
          <w:rPr>
            <w:rStyle w:val="ad"/>
            <w:rFonts w:ascii="Times New Roman" w:hAnsi="Times New Roman" w:cs="Times New Roman"/>
            <w:noProof/>
          </w:rPr>
          <w:t>Уведомления</w:t>
        </w:r>
        <w:r w:rsidR="00A56517">
          <w:rPr>
            <w:noProof/>
            <w:webHidden/>
          </w:rPr>
          <w:tab/>
        </w:r>
        <w:r w:rsidR="00A56517">
          <w:rPr>
            <w:noProof/>
            <w:webHidden/>
          </w:rPr>
          <w:fldChar w:fldCharType="begin"/>
        </w:r>
        <w:r w:rsidR="00A56517">
          <w:rPr>
            <w:noProof/>
            <w:webHidden/>
          </w:rPr>
          <w:instrText xml:space="preserve"> PAGEREF _Toc86761715 \h </w:instrText>
        </w:r>
        <w:r w:rsidR="00A56517">
          <w:rPr>
            <w:noProof/>
            <w:webHidden/>
          </w:rPr>
        </w:r>
        <w:r w:rsidR="00A56517">
          <w:rPr>
            <w:noProof/>
            <w:webHidden/>
          </w:rPr>
          <w:fldChar w:fldCharType="separate"/>
        </w:r>
        <w:r w:rsidR="00A56517">
          <w:rPr>
            <w:noProof/>
            <w:webHidden/>
          </w:rPr>
          <w:t>33</w:t>
        </w:r>
        <w:r w:rsidR="00A56517">
          <w:rPr>
            <w:noProof/>
            <w:webHidden/>
          </w:rPr>
          <w:fldChar w:fldCharType="end"/>
        </w:r>
      </w:hyperlink>
    </w:p>
    <w:p w14:paraId="7276AF95" w14:textId="26EAB619" w:rsidR="00A56517" w:rsidRDefault="00E96AD0">
      <w:pPr>
        <w:pStyle w:val="11"/>
        <w:rPr>
          <w:b w:val="0"/>
          <w:bCs w:val="0"/>
          <w:noProof/>
          <w:sz w:val="22"/>
          <w:szCs w:val="22"/>
        </w:rPr>
      </w:pPr>
      <w:hyperlink w:anchor="_Toc86761716" w:history="1">
        <w:r w:rsidR="00A56517" w:rsidRPr="00CE1E54">
          <w:rPr>
            <w:rStyle w:val="ad"/>
            <w:rFonts w:ascii="Times New Roman" w:hAnsi="Times New Roman" w:cs="Times New Roman"/>
            <w:noProof/>
          </w:rPr>
          <w:t>29.</w:t>
        </w:r>
        <w:r w:rsidR="00A56517">
          <w:rPr>
            <w:b w:val="0"/>
            <w:bCs w:val="0"/>
            <w:noProof/>
            <w:sz w:val="22"/>
            <w:szCs w:val="22"/>
          </w:rPr>
          <w:tab/>
        </w:r>
        <w:r w:rsidR="00A56517" w:rsidRPr="00CE1E54">
          <w:rPr>
            <w:rStyle w:val="ad"/>
            <w:rFonts w:ascii="Times New Roman" w:hAnsi="Times New Roman" w:cs="Times New Roman"/>
            <w:noProof/>
          </w:rPr>
          <w:t>Порядок прохождения Экспертизы</w:t>
        </w:r>
        <w:r w:rsidR="00A56517">
          <w:rPr>
            <w:noProof/>
            <w:webHidden/>
          </w:rPr>
          <w:tab/>
        </w:r>
        <w:r w:rsidR="00A56517">
          <w:rPr>
            <w:noProof/>
            <w:webHidden/>
          </w:rPr>
          <w:fldChar w:fldCharType="begin"/>
        </w:r>
        <w:r w:rsidR="00A56517">
          <w:rPr>
            <w:noProof/>
            <w:webHidden/>
          </w:rPr>
          <w:instrText xml:space="preserve"> PAGEREF _Toc86761716 \h </w:instrText>
        </w:r>
        <w:r w:rsidR="00A56517">
          <w:rPr>
            <w:noProof/>
            <w:webHidden/>
          </w:rPr>
        </w:r>
        <w:r w:rsidR="00A56517">
          <w:rPr>
            <w:noProof/>
            <w:webHidden/>
          </w:rPr>
          <w:fldChar w:fldCharType="separate"/>
        </w:r>
        <w:r w:rsidR="00A56517">
          <w:rPr>
            <w:noProof/>
            <w:webHidden/>
          </w:rPr>
          <w:t>35</w:t>
        </w:r>
        <w:r w:rsidR="00A56517">
          <w:rPr>
            <w:noProof/>
            <w:webHidden/>
          </w:rPr>
          <w:fldChar w:fldCharType="end"/>
        </w:r>
      </w:hyperlink>
    </w:p>
    <w:p w14:paraId="4E3AE109" w14:textId="38053082" w:rsidR="00A56517" w:rsidRDefault="00E96AD0">
      <w:pPr>
        <w:pStyle w:val="11"/>
        <w:rPr>
          <w:b w:val="0"/>
          <w:bCs w:val="0"/>
          <w:noProof/>
          <w:sz w:val="22"/>
          <w:szCs w:val="22"/>
        </w:rPr>
      </w:pPr>
      <w:hyperlink w:anchor="_Toc86761717" w:history="1">
        <w:r w:rsidR="00A56517" w:rsidRPr="00CE1E54">
          <w:rPr>
            <w:rStyle w:val="ad"/>
            <w:rFonts w:ascii="Times New Roman" w:hAnsi="Times New Roman" w:cs="Times New Roman"/>
            <w:noProof/>
          </w:rPr>
          <w:t>30.</w:t>
        </w:r>
        <w:r w:rsidR="00A56517">
          <w:rPr>
            <w:b w:val="0"/>
            <w:bCs w:val="0"/>
            <w:noProof/>
            <w:sz w:val="22"/>
            <w:szCs w:val="22"/>
          </w:rPr>
          <w:tab/>
        </w:r>
        <w:r w:rsidR="00A56517" w:rsidRPr="00CE1E54">
          <w:rPr>
            <w:rStyle w:val="ad"/>
            <w:rFonts w:ascii="Times New Roman" w:hAnsi="Times New Roman" w:cs="Times New Roman"/>
            <w:noProof/>
          </w:rPr>
          <w:t>Заключительные положения</w:t>
        </w:r>
        <w:r w:rsidR="00A56517">
          <w:rPr>
            <w:noProof/>
            <w:webHidden/>
          </w:rPr>
          <w:tab/>
        </w:r>
        <w:r w:rsidR="00A56517">
          <w:rPr>
            <w:noProof/>
            <w:webHidden/>
          </w:rPr>
          <w:fldChar w:fldCharType="begin"/>
        </w:r>
        <w:r w:rsidR="00A56517">
          <w:rPr>
            <w:noProof/>
            <w:webHidden/>
          </w:rPr>
          <w:instrText xml:space="preserve"> PAGEREF _Toc86761717 \h </w:instrText>
        </w:r>
        <w:r w:rsidR="00A56517">
          <w:rPr>
            <w:noProof/>
            <w:webHidden/>
          </w:rPr>
        </w:r>
        <w:r w:rsidR="00A56517">
          <w:rPr>
            <w:noProof/>
            <w:webHidden/>
          </w:rPr>
          <w:fldChar w:fldCharType="separate"/>
        </w:r>
        <w:r w:rsidR="00A56517">
          <w:rPr>
            <w:noProof/>
            <w:webHidden/>
          </w:rPr>
          <w:t>36</w:t>
        </w:r>
        <w:r w:rsidR="00A56517">
          <w:rPr>
            <w:noProof/>
            <w:webHidden/>
          </w:rPr>
          <w:fldChar w:fldCharType="end"/>
        </w:r>
      </w:hyperlink>
    </w:p>
    <w:p w14:paraId="43D8047D" w14:textId="251C2F80" w:rsidR="00A56517" w:rsidRDefault="00E96AD0">
      <w:pPr>
        <w:pStyle w:val="11"/>
        <w:rPr>
          <w:b w:val="0"/>
          <w:bCs w:val="0"/>
          <w:noProof/>
          <w:sz w:val="22"/>
          <w:szCs w:val="22"/>
        </w:rPr>
      </w:pPr>
      <w:hyperlink w:anchor="_Toc86761718" w:history="1">
        <w:r w:rsidR="00A56517" w:rsidRPr="00CE1E54">
          <w:rPr>
            <w:rStyle w:val="ad"/>
            <w:rFonts w:ascii="Times New Roman" w:hAnsi="Times New Roman" w:cs="Times New Roman"/>
            <w:noProof/>
          </w:rPr>
          <w:t>31.</w:t>
        </w:r>
        <w:r w:rsidR="00A56517">
          <w:rPr>
            <w:b w:val="0"/>
            <w:bCs w:val="0"/>
            <w:noProof/>
            <w:sz w:val="22"/>
            <w:szCs w:val="22"/>
          </w:rPr>
          <w:tab/>
        </w:r>
        <w:r w:rsidR="00A56517" w:rsidRPr="00CE1E54">
          <w:rPr>
            <w:rStyle w:val="ad"/>
            <w:rFonts w:ascii="Times New Roman" w:hAnsi="Times New Roman" w:cs="Times New Roman"/>
            <w:noProof/>
          </w:rPr>
          <w:t>Перечень документов, прилагаемых к настоящему Договору</w:t>
        </w:r>
        <w:r w:rsidR="00A56517">
          <w:rPr>
            <w:noProof/>
            <w:webHidden/>
          </w:rPr>
          <w:tab/>
        </w:r>
        <w:r w:rsidR="00A56517">
          <w:rPr>
            <w:noProof/>
            <w:webHidden/>
          </w:rPr>
          <w:fldChar w:fldCharType="begin"/>
        </w:r>
        <w:r w:rsidR="00A56517">
          <w:rPr>
            <w:noProof/>
            <w:webHidden/>
          </w:rPr>
          <w:instrText xml:space="preserve"> PAGEREF _Toc86761718 \h </w:instrText>
        </w:r>
        <w:r w:rsidR="00A56517">
          <w:rPr>
            <w:noProof/>
            <w:webHidden/>
          </w:rPr>
        </w:r>
        <w:r w:rsidR="00A56517">
          <w:rPr>
            <w:noProof/>
            <w:webHidden/>
          </w:rPr>
          <w:fldChar w:fldCharType="separate"/>
        </w:r>
        <w:r w:rsidR="00A56517">
          <w:rPr>
            <w:noProof/>
            <w:webHidden/>
          </w:rPr>
          <w:t>38</w:t>
        </w:r>
        <w:r w:rsidR="00A56517">
          <w:rPr>
            <w:noProof/>
            <w:webHidden/>
          </w:rPr>
          <w:fldChar w:fldCharType="end"/>
        </w:r>
      </w:hyperlink>
    </w:p>
    <w:p w14:paraId="513110AB" w14:textId="31405EB2" w:rsidR="00A56517" w:rsidRDefault="00E96AD0">
      <w:pPr>
        <w:pStyle w:val="11"/>
        <w:rPr>
          <w:b w:val="0"/>
          <w:bCs w:val="0"/>
          <w:noProof/>
          <w:sz w:val="22"/>
          <w:szCs w:val="22"/>
        </w:rPr>
      </w:pPr>
      <w:hyperlink w:anchor="_Toc86761719" w:history="1">
        <w:r w:rsidR="00A56517" w:rsidRPr="00CE1E54">
          <w:rPr>
            <w:rStyle w:val="ad"/>
            <w:rFonts w:ascii="Times New Roman" w:hAnsi="Times New Roman" w:cs="Times New Roman"/>
            <w:noProof/>
          </w:rPr>
          <w:t>32.</w:t>
        </w:r>
        <w:r w:rsidR="00A56517">
          <w:rPr>
            <w:b w:val="0"/>
            <w:bCs w:val="0"/>
            <w:noProof/>
            <w:sz w:val="22"/>
            <w:szCs w:val="22"/>
          </w:rPr>
          <w:tab/>
        </w:r>
        <w:r w:rsidR="00A56517" w:rsidRPr="00CE1E54">
          <w:rPr>
            <w:rStyle w:val="ad"/>
            <w:rFonts w:ascii="Times New Roman" w:hAnsi="Times New Roman" w:cs="Times New Roman"/>
            <w:noProof/>
          </w:rPr>
          <w:t>Реквизиты и подписи Сторон</w:t>
        </w:r>
        <w:r w:rsidR="00A56517">
          <w:rPr>
            <w:noProof/>
            <w:webHidden/>
          </w:rPr>
          <w:tab/>
        </w:r>
        <w:r w:rsidR="00A56517">
          <w:rPr>
            <w:noProof/>
            <w:webHidden/>
          </w:rPr>
          <w:fldChar w:fldCharType="begin"/>
        </w:r>
        <w:r w:rsidR="00A56517">
          <w:rPr>
            <w:noProof/>
            <w:webHidden/>
          </w:rPr>
          <w:instrText xml:space="preserve"> PAGEREF _Toc86761719 \h </w:instrText>
        </w:r>
        <w:r w:rsidR="00A56517">
          <w:rPr>
            <w:noProof/>
            <w:webHidden/>
          </w:rPr>
        </w:r>
        <w:r w:rsidR="00A56517">
          <w:rPr>
            <w:noProof/>
            <w:webHidden/>
          </w:rPr>
          <w:fldChar w:fldCharType="separate"/>
        </w:r>
        <w:r w:rsidR="00A56517">
          <w:rPr>
            <w:noProof/>
            <w:webHidden/>
          </w:rPr>
          <w:t>39</w:t>
        </w:r>
        <w:r w:rsidR="00A56517">
          <w:rPr>
            <w:noProof/>
            <w:webHidden/>
          </w:rPr>
          <w:fldChar w:fldCharType="end"/>
        </w:r>
      </w:hyperlink>
    </w:p>
    <w:p w14:paraId="6259411E" w14:textId="37C4BBB8" w:rsidR="00A56517" w:rsidRDefault="00E96AD0">
      <w:pPr>
        <w:pStyle w:val="11"/>
        <w:rPr>
          <w:b w:val="0"/>
          <w:bCs w:val="0"/>
          <w:noProof/>
          <w:sz w:val="22"/>
          <w:szCs w:val="22"/>
        </w:rPr>
      </w:pPr>
      <w:hyperlink w:anchor="_Toc86761720" w:history="1">
        <w:r w:rsidR="00A56517" w:rsidRPr="00CE1E54">
          <w:rPr>
            <w:rStyle w:val="ad"/>
            <w:rFonts w:ascii="Times New Roman" w:hAnsi="Times New Roman" w:cs="Times New Roman"/>
            <w:i/>
            <w:noProof/>
          </w:rPr>
          <w:t>Приложение № 1</w:t>
        </w:r>
        <w:r w:rsidR="00A96E5F">
          <w:rPr>
            <w:rStyle w:val="ad"/>
            <w:rFonts w:ascii="Times New Roman" w:hAnsi="Times New Roman" w:cs="Times New Roman"/>
            <w:i/>
            <w:noProof/>
            <w:lang w:val="en-US"/>
          </w:rPr>
          <w:t xml:space="preserve"> </w:t>
        </w:r>
        <w:r w:rsidR="00A96E5F" w:rsidRPr="00A96E5F">
          <w:rPr>
            <w:rStyle w:val="ad"/>
            <w:rFonts w:ascii="Times New Roman" w:hAnsi="Times New Roman" w:cs="Times New Roman"/>
            <w:noProof/>
          </w:rPr>
          <w:t>Техническое задание</w:t>
        </w:r>
        <w:r w:rsidR="00A56517">
          <w:rPr>
            <w:noProof/>
            <w:webHidden/>
          </w:rPr>
          <w:tab/>
        </w:r>
        <w:r w:rsidR="00A56517">
          <w:rPr>
            <w:noProof/>
            <w:webHidden/>
          </w:rPr>
          <w:fldChar w:fldCharType="begin"/>
        </w:r>
        <w:r w:rsidR="00A56517">
          <w:rPr>
            <w:noProof/>
            <w:webHidden/>
          </w:rPr>
          <w:instrText xml:space="preserve"> PAGEREF _Toc86761720 \h </w:instrText>
        </w:r>
        <w:r w:rsidR="00A56517">
          <w:rPr>
            <w:noProof/>
            <w:webHidden/>
          </w:rPr>
        </w:r>
        <w:r w:rsidR="00A56517">
          <w:rPr>
            <w:noProof/>
            <w:webHidden/>
          </w:rPr>
          <w:fldChar w:fldCharType="separate"/>
        </w:r>
        <w:r w:rsidR="00A56517">
          <w:rPr>
            <w:noProof/>
            <w:webHidden/>
          </w:rPr>
          <w:t>40</w:t>
        </w:r>
        <w:r w:rsidR="00A56517">
          <w:rPr>
            <w:noProof/>
            <w:webHidden/>
          </w:rPr>
          <w:fldChar w:fldCharType="end"/>
        </w:r>
      </w:hyperlink>
    </w:p>
    <w:p w14:paraId="467715FF" w14:textId="50E2AD47" w:rsidR="00A56517" w:rsidRDefault="00E96AD0">
      <w:pPr>
        <w:pStyle w:val="11"/>
        <w:rPr>
          <w:b w:val="0"/>
          <w:bCs w:val="0"/>
          <w:noProof/>
          <w:sz w:val="22"/>
          <w:szCs w:val="22"/>
        </w:rPr>
      </w:pPr>
      <w:hyperlink w:anchor="_Toc86761735" w:history="1">
        <w:r w:rsidR="00A56517" w:rsidRPr="00CE1E54">
          <w:rPr>
            <w:rStyle w:val="ad"/>
            <w:rFonts w:ascii="Times New Roman" w:hAnsi="Times New Roman" w:cs="Times New Roman"/>
            <w:i/>
            <w:noProof/>
          </w:rPr>
          <w:t xml:space="preserve">Приложение № 2 </w:t>
        </w:r>
        <w:r w:rsidR="00A56517" w:rsidRPr="00CE1E54">
          <w:rPr>
            <w:rStyle w:val="ad"/>
            <w:rFonts w:ascii="Times New Roman" w:hAnsi="Times New Roman" w:cs="Times New Roman"/>
            <w:noProof/>
          </w:rPr>
          <w:t>Форма акта сдачи-приемки результатов выполненных работ</w:t>
        </w:r>
        <w:r w:rsidR="00A56517">
          <w:rPr>
            <w:noProof/>
            <w:webHidden/>
          </w:rPr>
          <w:tab/>
        </w:r>
        <w:r w:rsidR="00A56517">
          <w:rPr>
            <w:noProof/>
            <w:webHidden/>
          </w:rPr>
          <w:fldChar w:fldCharType="begin"/>
        </w:r>
        <w:r w:rsidR="00A56517">
          <w:rPr>
            <w:noProof/>
            <w:webHidden/>
          </w:rPr>
          <w:instrText xml:space="preserve"> PAGEREF _Toc86761735 \h </w:instrText>
        </w:r>
        <w:r w:rsidR="00A56517">
          <w:rPr>
            <w:noProof/>
            <w:webHidden/>
          </w:rPr>
        </w:r>
        <w:r w:rsidR="00A56517">
          <w:rPr>
            <w:noProof/>
            <w:webHidden/>
          </w:rPr>
          <w:fldChar w:fldCharType="separate"/>
        </w:r>
        <w:r w:rsidR="00A56517">
          <w:rPr>
            <w:noProof/>
            <w:webHidden/>
          </w:rPr>
          <w:t>44</w:t>
        </w:r>
        <w:r w:rsidR="00A56517">
          <w:rPr>
            <w:noProof/>
            <w:webHidden/>
          </w:rPr>
          <w:fldChar w:fldCharType="end"/>
        </w:r>
      </w:hyperlink>
    </w:p>
    <w:p w14:paraId="6193A915" w14:textId="036BAD5B" w:rsidR="00A56517" w:rsidRDefault="00E96AD0">
      <w:pPr>
        <w:pStyle w:val="11"/>
        <w:rPr>
          <w:b w:val="0"/>
          <w:bCs w:val="0"/>
          <w:noProof/>
          <w:sz w:val="22"/>
          <w:szCs w:val="22"/>
        </w:rPr>
      </w:pPr>
      <w:hyperlink w:anchor="_Toc86761736" w:history="1">
        <w:r w:rsidR="00A56517" w:rsidRPr="00CE1E54">
          <w:rPr>
            <w:rStyle w:val="ad"/>
            <w:rFonts w:ascii="Times New Roman" w:hAnsi="Times New Roman" w:cs="Times New Roman"/>
            <w:i/>
            <w:noProof/>
          </w:rPr>
          <w:t xml:space="preserve">Приложение № 3 </w:t>
        </w:r>
        <w:r w:rsidR="00A56517" w:rsidRPr="00CE1E54">
          <w:rPr>
            <w:rStyle w:val="ad"/>
            <w:rFonts w:ascii="Times New Roman" w:hAnsi="Times New Roman" w:cs="Times New Roman"/>
            <w:noProof/>
          </w:rPr>
          <w:t>Форма акта сдачи-приемки Исходных данных</w:t>
        </w:r>
        <w:r w:rsidR="00A56517">
          <w:rPr>
            <w:noProof/>
            <w:webHidden/>
          </w:rPr>
          <w:tab/>
        </w:r>
        <w:r w:rsidR="00A56517">
          <w:rPr>
            <w:noProof/>
            <w:webHidden/>
          </w:rPr>
          <w:fldChar w:fldCharType="begin"/>
        </w:r>
        <w:r w:rsidR="00A56517">
          <w:rPr>
            <w:noProof/>
            <w:webHidden/>
          </w:rPr>
          <w:instrText xml:space="preserve"> PAGEREF _Toc86761736 \h </w:instrText>
        </w:r>
        <w:r w:rsidR="00A56517">
          <w:rPr>
            <w:noProof/>
            <w:webHidden/>
          </w:rPr>
        </w:r>
        <w:r w:rsidR="00A56517">
          <w:rPr>
            <w:noProof/>
            <w:webHidden/>
          </w:rPr>
          <w:fldChar w:fldCharType="separate"/>
        </w:r>
        <w:r w:rsidR="00A56517">
          <w:rPr>
            <w:noProof/>
            <w:webHidden/>
          </w:rPr>
          <w:t>45</w:t>
        </w:r>
        <w:r w:rsidR="00A56517">
          <w:rPr>
            <w:noProof/>
            <w:webHidden/>
          </w:rPr>
          <w:fldChar w:fldCharType="end"/>
        </w:r>
      </w:hyperlink>
    </w:p>
    <w:p w14:paraId="78CA7579" w14:textId="7FC03D5B" w:rsidR="00A56517" w:rsidRDefault="00E96AD0">
      <w:pPr>
        <w:pStyle w:val="11"/>
        <w:rPr>
          <w:b w:val="0"/>
          <w:bCs w:val="0"/>
          <w:noProof/>
          <w:sz w:val="22"/>
          <w:szCs w:val="22"/>
        </w:rPr>
      </w:pPr>
      <w:hyperlink w:anchor="_Toc86761737" w:history="1">
        <w:r w:rsidR="00A56517" w:rsidRPr="00CE1E54">
          <w:rPr>
            <w:rStyle w:val="ad"/>
            <w:rFonts w:ascii="Times New Roman" w:hAnsi="Times New Roman" w:cs="Times New Roman"/>
            <w:i/>
            <w:noProof/>
          </w:rPr>
          <w:t xml:space="preserve">Приложение № 4 </w:t>
        </w:r>
        <w:r w:rsidR="00A56517" w:rsidRPr="00CE1E54">
          <w:rPr>
            <w:rStyle w:val="ad"/>
            <w:rFonts w:ascii="Times New Roman" w:hAnsi="Times New Roman" w:cs="Times New Roman"/>
            <w:noProof/>
          </w:rPr>
          <w:t>Протокол согласования договорной цены</w:t>
        </w:r>
        <w:r w:rsidR="00A56517">
          <w:rPr>
            <w:noProof/>
            <w:webHidden/>
          </w:rPr>
          <w:tab/>
        </w:r>
        <w:r w:rsidR="00A56517">
          <w:rPr>
            <w:noProof/>
            <w:webHidden/>
          </w:rPr>
          <w:fldChar w:fldCharType="begin"/>
        </w:r>
        <w:r w:rsidR="00A56517">
          <w:rPr>
            <w:noProof/>
            <w:webHidden/>
          </w:rPr>
          <w:instrText xml:space="preserve"> PAGEREF _Toc86761737 \h </w:instrText>
        </w:r>
        <w:r w:rsidR="00A56517">
          <w:rPr>
            <w:noProof/>
            <w:webHidden/>
          </w:rPr>
        </w:r>
        <w:r w:rsidR="00A56517">
          <w:rPr>
            <w:noProof/>
            <w:webHidden/>
          </w:rPr>
          <w:fldChar w:fldCharType="separate"/>
        </w:r>
        <w:r w:rsidR="00A56517">
          <w:rPr>
            <w:noProof/>
            <w:webHidden/>
          </w:rPr>
          <w:t>46</w:t>
        </w:r>
        <w:r w:rsidR="00A56517">
          <w:rPr>
            <w:noProof/>
            <w:webHidden/>
          </w:rPr>
          <w:fldChar w:fldCharType="end"/>
        </w:r>
      </w:hyperlink>
    </w:p>
    <w:p w14:paraId="0A09A3EA" w14:textId="430C1B68" w:rsidR="00A56517" w:rsidRDefault="00E96AD0">
      <w:pPr>
        <w:pStyle w:val="11"/>
        <w:rPr>
          <w:b w:val="0"/>
          <w:bCs w:val="0"/>
          <w:noProof/>
          <w:sz w:val="22"/>
          <w:szCs w:val="22"/>
        </w:rPr>
      </w:pPr>
      <w:hyperlink w:anchor="_Toc86761738" w:history="1">
        <w:r w:rsidR="00A56517" w:rsidRPr="00CE1E54">
          <w:rPr>
            <w:rStyle w:val="ad"/>
            <w:rFonts w:ascii="Times New Roman" w:hAnsi="Times New Roman" w:cs="Times New Roman"/>
            <w:i/>
            <w:noProof/>
          </w:rPr>
          <w:t xml:space="preserve">Приложение № 5 </w:t>
        </w:r>
        <w:r w:rsidR="00A56517" w:rsidRPr="00CE1E54">
          <w:rPr>
            <w:rStyle w:val="ad"/>
            <w:rFonts w:ascii="Times New Roman" w:hAnsi="Times New Roman" w:cs="Times New Roman"/>
            <w:noProof/>
          </w:rPr>
          <w:t>Гарантии и заверения</w:t>
        </w:r>
        <w:r w:rsidR="00A56517">
          <w:rPr>
            <w:noProof/>
            <w:webHidden/>
          </w:rPr>
          <w:tab/>
        </w:r>
        <w:r w:rsidR="00A56517">
          <w:rPr>
            <w:noProof/>
            <w:webHidden/>
          </w:rPr>
          <w:fldChar w:fldCharType="begin"/>
        </w:r>
        <w:r w:rsidR="00A56517">
          <w:rPr>
            <w:noProof/>
            <w:webHidden/>
          </w:rPr>
          <w:instrText xml:space="preserve"> PAGEREF _Toc86761738 \h </w:instrText>
        </w:r>
        <w:r w:rsidR="00A56517">
          <w:rPr>
            <w:noProof/>
            <w:webHidden/>
          </w:rPr>
        </w:r>
        <w:r w:rsidR="00A56517">
          <w:rPr>
            <w:noProof/>
            <w:webHidden/>
          </w:rPr>
          <w:fldChar w:fldCharType="separate"/>
        </w:r>
        <w:r w:rsidR="00A56517">
          <w:rPr>
            <w:noProof/>
            <w:webHidden/>
          </w:rPr>
          <w:t>47</w:t>
        </w:r>
        <w:r w:rsidR="00A56517">
          <w:rPr>
            <w:noProof/>
            <w:webHidden/>
          </w:rPr>
          <w:fldChar w:fldCharType="end"/>
        </w:r>
      </w:hyperlink>
    </w:p>
    <w:p w14:paraId="2EE1EC59" w14:textId="547FC0AC" w:rsidR="00A56517" w:rsidRDefault="00E96AD0">
      <w:pPr>
        <w:pStyle w:val="11"/>
        <w:rPr>
          <w:b w:val="0"/>
          <w:bCs w:val="0"/>
          <w:noProof/>
          <w:sz w:val="22"/>
          <w:szCs w:val="22"/>
        </w:rPr>
      </w:pPr>
      <w:hyperlink w:anchor="_Toc86761739" w:history="1">
        <w:r w:rsidR="00A56517" w:rsidRPr="00CE1E54">
          <w:rPr>
            <w:rStyle w:val="ad"/>
            <w:rFonts w:ascii="Times New Roman" w:hAnsi="Times New Roman" w:cs="Times New Roman"/>
            <w:i/>
            <w:noProof/>
          </w:rPr>
          <w:t>Приложение № 6</w:t>
        </w:r>
        <w:r w:rsidR="00A96E5F" w:rsidRPr="00A96E5F">
          <w:t xml:space="preserve"> </w:t>
        </w:r>
        <w:r w:rsidR="00A96E5F" w:rsidRPr="00A96E5F">
          <w:rPr>
            <w:rStyle w:val="ad"/>
            <w:rFonts w:ascii="Times New Roman" w:hAnsi="Times New Roman" w:cs="Times New Roman"/>
            <w:noProof/>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A56517">
          <w:rPr>
            <w:noProof/>
            <w:webHidden/>
          </w:rPr>
          <w:tab/>
        </w:r>
        <w:r w:rsidR="00A56517">
          <w:rPr>
            <w:noProof/>
            <w:webHidden/>
          </w:rPr>
          <w:fldChar w:fldCharType="begin"/>
        </w:r>
        <w:r w:rsidR="00A56517">
          <w:rPr>
            <w:noProof/>
            <w:webHidden/>
          </w:rPr>
          <w:instrText xml:space="preserve"> PAGEREF _Toc86761739 \h </w:instrText>
        </w:r>
        <w:r w:rsidR="00A56517">
          <w:rPr>
            <w:noProof/>
            <w:webHidden/>
          </w:rPr>
        </w:r>
        <w:r w:rsidR="00A56517">
          <w:rPr>
            <w:noProof/>
            <w:webHidden/>
          </w:rPr>
          <w:fldChar w:fldCharType="separate"/>
        </w:r>
        <w:r w:rsidR="00A56517">
          <w:rPr>
            <w:noProof/>
            <w:webHidden/>
          </w:rPr>
          <w:t>52</w:t>
        </w:r>
        <w:r w:rsidR="00A56517">
          <w:rPr>
            <w:noProof/>
            <w:webHidden/>
          </w:rPr>
          <w:fldChar w:fldCharType="end"/>
        </w:r>
      </w:hyperlink>
    </w:p>
    <w:p w14:paraId="4A0CBC10" w14:textId="768AAA0A" w:rsidR="00A56517" w:rsidRDefault="00E96AD0">
      <w:pPr>
        <w:pStyle w:val="11"/>
        <w:rPr>
          <w:b w:val="0"/>
          <w:bCs w:val="0"/>
          <w:noProof/>
          <w:sz w:val="22"/>
          <w:szCs w:val="22"/>
        </w:rPr>
      </w:pPr>
      <w:hyperlink w:anchor="_Toc86761742" w:history="1">
        <w:r w:rsidR="00A56517" w:rsidRPr="00CE1E54">
          <w:rPr>
            <w:rStyle w:val="ad"/>
            <w:rFonts w:ascii="Times New Roman" w:hAnsi="Times New Roman" w:cs="Times New Roman"/>
            <w:i/>
            <w:noProof/>
          </w:rPr>
          <w:t>Приложение № 7</w:t>
        </w:r>
        <w:r w:rsidR="00A96E5F">
          <w:rPr>
            <w:rStyle w:val="ad"/>
            <w:rFonts w:ascii="Times New Roman" w:hAnsi="Times New Roman" w:cs="Times New Roman"/>
            <w:i/>
            <w:noProof/>
          </w:rPr>
          <w:t xml:space="preserve"> </w:t>
        </w:r>
        <w:r w:rsidR="00A96E5F" w:rsidRPr="00A96E5F">
          <w:rPr>
            <w:rStyle w:val="ad"/>
            <w:rFonts w:ascii="Times New Roman" w:hAnsi="Times New Roman" w:cs="Times New Roman"/>
            <w:noProof/>
          </w:rPr>
          <w:t>Соглашение о соблюдении Подрядчиком требований в области антитеррористической безопасности</w:t>
        </w:r>
        <w:r w:rsidR="00A56517">
          <w:rPr>
            <w:noProof/>
            <w:webHidden/>
          </w:rPr>
          <w:tab/>
        </w:r>
        <w:r w:rsidR="00A56517">
          <w:rPr>
            <w:noProof/>
            <w:webHidden/>
          </w:rPr>
          <w:fldChar w:fldCharType="begin"/>
        </w:r>
        <w:r w:rsidR="00A56517">
          <w:rPr>
            <w:noProof/>
            <w:webHidden/>
          </w:rPr>
          <w:instrText xml:space="preserve"> PAGEREF _Toc86761742 \h </w:instrText>
        </w:r>
        <w:r w:rsidR="00A56517">
          <w:rPr>
            <w:noProof/>
            <w:webHidden/>
          </w:rPr>
        </w:r>
        <w:r w:rsidR="00A56517">
          <w:rPr>
            <w:noProof/>
            <w:webHidden/>
          </w:rPr>
          <w:fldChar w:fldCharType="separate"/>
        </w:r>
        <w:r w:rsidR="00A56517">
          <w:rPr>
            <w:noProof/>
            <w:webHidden/>
          </w:rPr>
          <w:t>64</w:t>
        </w:r>
        <w:r w:rsidR="00A56517">
          <w:rPr>
            <w:noProof/>
            <w:webHidden/>
          </w:rPr>
          <w:fldChar w:fldCharType="end"/>
        </w:r>
      </w:hyperlink>
    </w:p>
    <w:p w14:paraId="02D80BB4" w14:textId="190C9DE8" w:rsidR="00A56517" w:rsidRDefault="00E96AD0">
      <w:pPr>
        <w:pStyle w:val="11"/>
        <w:rPr>
          <w:b w:val="0"/>
          <w:bCs w:val="0"/>
          <w:noProof/>
          <w:sz w:val="22"/>
          <w:szCs w:val="22"/>
        </w:rPr>
      </w:pPr>
      <w:hyperlink w:anchor="_Toc86761744" w:history="1">
        <w:r w:rsidR="00A56517" w:rsidRPr="00CE1E54">
          <w:rPr>
            <w:rStyle w:val="ad"/>
            <w:rFonts w:ascii="Times New Roman" w:hAnsi="Times New Roman" w:cs="Times New Roman"/>
            <w:i/>
            <w:noProof/>
          </w:rPr>
          <w:t>Приложение № 8</w:t>
        </w:r>
        <w:r w:rsidR="00A96E5F">
          <w:rPr>
            <w:rStyle w:val="ad"/>
            <w:rFonts w:ascii="Times New Roman" w:hAnsi="Times New Roman" w:cs="Times New Roman"/>
            <w:i/>
            <w:noProof/>
          </w:rPr>
          <w:t xml:space="preserve"> </w:t>
        </w:r>
        <w:r w:rsidR="00A96E5F" w:rsidRPr="00A96E5F">
          <w:rPr>
            <w:rStyle w:val="ad"/>
            <w:rFonts w:ascii="Times New Roman" w:hAnsi="Times New Roman" w:cs="Times New Roman"/>
            <w:noProof/>
          </w:rPr>
          <w:t>Календарный график выполнения работ</w:t>
        </w:r>
        <w:r w:rsidR="00A56517">
          <w:rPr>
            <w:noProof/>
            <w:webHidden/>
          </w:rPr>
          <w:tab/>
        </w:r>
        <w:r w:rsidR="00A56517">
          <w:rPr>
            <w:noProof/>
            <w:webHidden/>
          </w:rPr>
          <w:fldChar w:fldCharType="begin"/>
        </w:r>
        <w:r w:rsidR="00A56517">
          <w:rPr>
            <w:noProof/>
            <w:webHidden/>
          </w:rPr>
          <w:instrText xml:space="preserve"> PAGEREF _Toc86761744 \h </w:instrText>
        </w:r>
        <w:r w:rsidR="00A56517">
          <w:rPr>
            <w:noProof/>
            <w:webHidden/>
          </w:rPr>
        </w:r>
        <w:r w:rsidR="00A56517">
          <w:rPr>
            <w:noProof/>
            <w:webHidden/>
          </w:rPr>
          <w:fldChar w:fldCharType="separate"/>
        </w:r>
        <w:r w:rsidR="00A56517">
          <w:rPr>
            <w:noProof/>
            <w:webHidden/>
          </w:rPr>
          <w:t>69</w:t>
        </w:r>
        <w:r w:rsidR="00A56517">
          <w:rPr>
            <w:noProof/>
            <w:webHidden/>
          </w:rPr>
          <w:fldChar w:fldCharType="end"/>
        </w:r>
      </w:hyperlink>
    </w:p>
    <w:p w14:paraId="4EB6A01D" w14:textId="2D021501" w:rsidR="00A56517" w:rsidRDefault="00E96AD0">
      <w:pPr>
        <w:pStyle w:val="11"/>
        <w:rPr>
          <w:b w:val="0"/>
          <w:bCs w:val="0"/>
          <w:noProof/>
          <w:sz w:val="22"/>
          <w:szCs w:val="22"/>
        </w:rPr>
      </w:pPr>
      <w:hyperlink w:anchor="_Toc86761746" w:history="1">
        <w:r w:rsidR="00A56517" w:rsidRPr="00CE1E54">
          <w:rPr>
            <w:rStyle w:val="ad"/>
            <w:rFonts w:ascii="Times New Roman" w:eastAsia="Times New Roman" w:hAnsi="Times New Roman" w:cs="Times New Roman"/>
            <w:i/>
            <w:noProof/>
            <w:lang w:eastAsia="ar-SA"/>
          </w:rPr>
          <w:t>Приложение №</w:t>
        </w:r>
        <w:r w:rsidR="00A56517" w:rsidRPr="00CE1E54">
          <w:rPr>
            <w:rStyle w:val="ad"/>
            <w:rFonts w:ascii="Times New Roman" w:eastAsia="Times New Roman" w:hAnsi="Times New Roman" w:cs="Times New Roman"/>
            <w:i/>
            <w:noProof/>
            <w:lang w:val="en-US" w:eastAsia="ar-SA"/>
          </w:rPr>
          <w:t> </w:t>
        </w:r>
        <w:r w:rsidR="00A56517" w:rsidRPr="00CE1E54">
          <w:rPr>
            <w:rStyle w:val="ad"/>
            <w:rFonts w:ascii="Times New Roman" w:eastAsia="Times New Roman" w:hAnsi="Times New Roman" w:cs="Times New Roman"/>
            <w:i/>
            <w:noProof/>
            <w:lang w:eastAsia="ar-SA"/>
          </w:rPr>
          <w:t xml:space="preserve">9 </w:t>
        </w:r>
        <w:r w:rsidR="00A96E5F" w:rsidRPr="00A96E5F">
          <w:rPr>
            <w:rStyle w:val="ad"/>
            <w:rFonts w:ascii="Times New Roman" w:eastAsia="Times New Roman" w:hAnsi="Times New Roman" w:cs="Times New Roman"/>
            <w:noProof/>
            <w:lang w:eastAsia="ar-SA"/>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A56517">
          <w:rPr>
            <w:noProof/>
            <w:webHidden/>
          </w:rPr>
          <w:tab/>
        </w:r>
        <w:r w:rsidR="00A56517">
          <w:rPr>
            <w:noProof/>
            <w:webHidden/>
          </w:rPr>
          <w:fldChar w:fldCharType="begin"/>
        </w:r>
        <w:r w:rsidR="00A56517">
          <w:rPr>
            <w:noProof/>
            <w:webHidden/>
          </w:rPr>
          <w:instrText xml:space="preserve"> PAGEREF _Toc86761746 \h </w:instrText>
        </w:r>
        <w:r w:rsidR="00A56517">
          <w:rPr>
            <w:noProof/>
            <w:webHidden/>
          </w:rPr>
        </w:r>
        <w:r w:rsidR="00A56517">
          <w:rPr>
            <w:noProof/>
            <w:webHidden/>
          </w:rPr>
          <w:fldChar w:fldCharType="separate"/>
        </w:r>
        <w:r w:rsidR="00A56517">
          <w:rPr>
            <w:noProof/>
            <w:webHidden/>
          </w:rPr>
          <w:t>70</w:t>
        </w:r>
        <w:r w:rsidR="00A56517">
          <w:rPr>
            <w:noProof/>
            <w:webHidden/>
          </w:rPr>
          <w:fldChar w:fldCharType="end"/>
        </w:r>
      </w:hyperlink>
    </w:p>
    <w:p w14:paraId="0D76E487" w14:textId="54131E65"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56A4129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BCEBBE"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EAE3B9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16AA0B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5C2BAE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2816E27"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400FB8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157F21"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780DAA0" w14:textId="7674F240" w:rsidR="008F3F84" w:rsidRDefault="008F3F84" w:rsidP="008F3F84">
      <w:pPr>
        <w:pStyle w:val="a6"/>
        <w:widowControl w:val="0"/>
        <w:jc w:val="both"/>
        <w:rPr>
          <w:rFonts w:ascii="Times New Roman" w:eastAsia="Times New Roman" w:hAnsi="Times New Roman" w:cs="Times New Roman"/>
          <w:noProof/>
          <w:sz w:val="22"/>
          <w:szCs w:val="22"/>
        </w:rPr>
      </w:pPr>
    </w:p>
    <w:p w14:paraId="7F7E8425" w14:textId="77777777" w:rsidR="00A96E5F" w:rsidRDefault="00A96E5F" w:rsidP="008F3F84">
      <w:pPr>
        <w:pStyle w:val="a6"/>
        <w:widowControl w:val="0"/>
        <w:jc w:val="both"/>
        <w:rPr>
          <w:rFonts w:ascii="Times New Roman" w:eastAsia="Times New Roman" w:hAnsi="Times New Roman" w:cs="Times New Roman"/>
          <w:noProof/>
          <w:sz w:val="22"/>
          <w:szCs w:val="22"/>
        </w:rPr>
      </w:pPr>
    </w:p>
    <w:p w14:paraId="5E48B1AF" w14:textId="77777777" w:rsidR="0095355D" w:rsidRDefault="0095355D" w:rsidP="008F3F84">
      <w:pPr>
        <w:pStyle w:val="a6"/>
        <w:widowControl w:val="0"/>
        <w:jc w:val="both"/>
        <w:rPr>
          <w:rFonts w:ascii="Times New Roman" w:hAnsi="Times New Roman" w:cs="Times New Roman"/>
          <w:sz w:val="22"/>
          <w:szCs w:val="22"/>
        </w:rPr>
      </w:pPr>
    </w:p>
    <w:p w14:paraId="34E1C28E" w14:textId="2A8F80B0"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53F19A73" w14:textId="67F78247" w:rsidR="009B1278" w:rsidRPr="0080728B" w:rsidRDefault="00A02CCC" w:rsidP="0080728B">
      <w:pPr>
        <w:pStyle w:val="a6"/>
        <w:widowControl w:val="0"/>
        <w:jc w:val="both"/>
        <w:rPr>
          <w:rFonts w:ascii="Times New Roman" w:hAnsi="Times New Roman" w:cs="Times New Roman"/>
          <w:sz w:val="22"/>
          <w:szCs w:val="22"/>
        </w:rPr>
      </w:pPr>
      <w:r>
        <w:rPr>
          <w:rFonts w:ascii="Times New Roman" w:hAnsi="Times New Roman" w:cs="Times New Roman"/>
          <w:sz w:val="22"/>
          <w:szCs w:val="22"/>
        </w:rPr>
        <w:t>ООО «Байкальская энергетическая компания»</w:t>
      </w:r>
      <w:r w:rsidR="002D68D5" w:rsidRPr="0080728B">
        <w:rPr>
          <w:rFonts w:ascii="Times New Roman" w:hAnsi="Times New Roman" w:cs="Times New Roman"/>
          <w:sz w:val="22"/>
          <w:szCs w:val="22"/>
        </w:rPr>
        <w:t xml:space="preserve">, </w:t>
      </w:r>
      <w:r w:rsidR="009B1278" w:rsidRPr="0080728B">
        <w:rPr>
          <w:rFonts w:ascii="Times New Roman" w:hAnsi="Times New Roman" w:cs="Times New Roman"/>
          <w:sz w:val="22"/>
          <w:szCs w:val="22"/>
        </w:rPr>
        <w:t>именуемым в дальнейшем «</w:t>
      </w:r>
      <w:r w:rsidR="009B1278" w:rsidRPr="0080728B">
        <w:rPr>
          <w:rFonts w:ascii="Times New Roman" w:hAnsi="Times New Roman" w:cs="Times New Roman"/>
          <w:b/>
          <w:sz w:val="22"/>
          <w:szCs w:val="22"/>
        </w:rPr>
        <w:t>Заказчик</w:t>
      </w:r>
      <w:r w:rsidR="009B1278"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в лице</w:t>
      </w:r>
      <w:r w:rsidR="00392E73" w:rsidRPr="0080728B">
        <w:rPr>
          <w:rFonts w:ascii="Times New Roman" w:hAnsi="Times New Roman" w:cs="Times New Roman"/>
          <w:sz w:val="22"/>
          <w:szCs w:val="22"/>
        </w:rPr>
        <w:t xml:space="preserve"> </w:t>
      </w:r>
      <w:r>
        <w:rPr>
          <w:rFonts w:ascii="Times New Roman" w:hAnsi="Times New Roman" w:cs="Times New Roman"/>
          <w:sz w:val="22"/>
          <w:szCs w:val="22"/>
        </w:rPr>
        <w:t>директора ТЭЦ-10</w:t>
      </w:r>
      <w:r w:rsidR="00660195" w:rsidRPr="0080728B">
        <w:rPr>
          <w:rFonts w:ascii="Times New Roman" w:hAnsi="Times New Roman" w:cs="Times New Roman"/>
          <w:sz w:val="22"/>
          <w:szCs w:val="22"/>
        </w:rPr>
        <w:t xml:space="preserve">, действующего на основании </w:t>
      </w:r>
      <w:r>
        <w:rPr>
          <w:rFonts w:ascii="Times New Roman" w:hAnsi="Times New Roman" w:cs="Times New Roman"/>
          <w:sz w:val="22"/>
          <w:szCs w:val="22"/>
        </w:rPr>
        <w:t xml:space="preserve">доверенности от </w:t>
      </w:r>
      <w:r w:rsidRPr="001A2268">
        <w:rPr>
          <w:rFonts w:ascii="Times New Roman" w:hAnsi="Times New Roman" w:cs="Times New Roman"/>
          <w:color w:val="FF0000"/>
          <w:sz w:val="22"/>
          <w:szCs w:val="22"/>
        </w:rPr>
        <w:t>01.09.202</w:t>
      </w:r>
      <w:r>
        <w:rPr>
          <w:rFonts w:ascii="Times New Roman" w:hAnsi="Times New Roman" w:cs="Times New Roman"/>
          <w:color w:val="FF0000"/>
          <w:sz w:val="22"/>
          <w:szCs w:val="22"/>
        </w:rPr>
        <w:t>1</w:t>
      </w:r>
      <w:r w:rsidRPr="001A2268">
        <w:rPr>
          <w:rFonts w:ascii="Times New Roman" w:hAnsi="Times New Roman" w:cs="Times New Roman"/>
          <w:color w:val="FF0000"/>
          <w:sz w:val="22"/>
          <w:szCs w:val="22"/>
          <w:lang w:val="en-US"/>
        </w:rPr>
        <w:t> </w:t>
      </w:r>
      <w:r w:rsidRPr="001A2268">
        <w:rPr>
          <w:rFonts w:ascii="Times New Roman" w:hAnsi="Times New Roman" w:cs="Times New Roman"/>
          <w:color w:val="FF0000"/>
          <w:sz w:val="22"/>
          <w:szCs w:val="22"/>
        </w:rPr>
        <w:t>г. № </w:t>
      </w:r>
      <w:r>
        <w:rPr>
          <w:rFonts w:ascii="Times New Roman" w:hAnsi="Times New Roman" w:cs="Times New Roman"/>
          <w:color w:val="FF0000"/>
          <w:sz w:val="22"/>
          <w:szCs w:val="22"/>
        </w:rPr>
        <w:t>254</w:t>
      </w:r>
      <w:r w:rsidR="00660195" w:rsidRPr="0080728B">
        <w:rPr>
          <w:rFonts w:ascii="Times New Roman" w:hAnsi="Times New Roman" w:cs="Times New Roman"/>
          <w:sz w:val="22"/>
          <w:szCs w:val="22"/>
        </w:rPr>
        <w:t>, с одной стороны,</w:t>
      </w:r>
      <w:r w:rsidR="00A74043" w:rsidRPr="0080728B">
        <w:rPr>
          <w:rFonts w:ascii="Times New Roman" w:hAnsi="Times New Roman" w:cs="Times New Roman"/>
          <w:sz w:val="22"/>
          <w:szCs w:val="22"/>
        </w:rPr>
        <w:t xml:space="preserve"> и</w:t>
      </w:r>
    </w:p>
    <w:p w14:paraId="76BF17F3" w14:textId="65C097C3" w:rsidR="009B112F" w:rsidRPr="0080728B" w:rsidRDefault="002D68D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00A74043" w:rsidRPr="00A02CCC">
        <w:rPr>
          <w:rFonts w:ascii="Times New Roman" w:hAnsi="Times New Roman" w:cs="Times New Roman"/>
          <w:i/>
          <w:color w:val="FF0000"/>
          <w:sz w:val="22"/>
          <w:szCs w:val="22"/>
        </w:rPr>
        <w:t>наименование подрядчика</w:t>
      </w:r>
      <w:r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00392E73" w:rsidRPr="00A02CCC">
        <w:rPr>
          <w:rFonts w:ascii="Times New Roman" w:hAnsi="Times New Roman" w:cs="Times New Roman"/>
          <w:color w:val="FF0000"/>
          <w:sz w:val="22"/>
          <w:szCs w:val="22"/>
        </w:rPr>
        <w:t>[●</w:t>
      </w:r>
      <w:r w:rsidR="00392E73" w:rsidRPr="0080728B">
        <w:rPr>
          <w:rFonts w:ascii="Times New Roman" w:hAnsi="Times New Roman" w:cs="Times New Roman"/>
          <w:sz w:val="22"/>
          <w:szCs w:val="22"/>
        </w:rPr>
        <w:t>]</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A02CCC">
        <w:rPr>
          <w:rFonts w:ascii="Times New Roman" w:hAnsi="Times New Roman" w:cs="Times New Roman"/>
          <w:color w:val="FF0000"/>
          <w:sz w:val="22"/>
          <w:szCs w:val="22"/>
        </w:rPr>
        <w:t>[●]</w:t>
      </w:r>
      <w:r w:rsidR="009B112F" w:rsidRPr="0080728B">
        <w:rPr>
          <w:rFonts w:ascii="Times New Roman" w:hAnsi="Times New Roman" w:cs="Times New Roman"/>
          <w:sz w:val="22"/>
          <w:szCs w:val="22"/>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7495A18" w14:textId="3DB1C6BD" w:rsidR="003F053D" w:rsidRPr="0080728B" w:rsidRDefault="008B4354" w:rsidP="008B4354">
      <w:pPr>
        <w:pStyle w:val="a"/>
        <w:widowControl w:val="0"/>
        <w:numPr>
          <w:ilvl w:val="0"/>
          <w:numId w:val="0"/>
        </w:numPr>
        <w:spacing w:before="0"/>
        <w:rPr>
          <w:rFonts w:ascii="Times New Roman" w:hAnsi="Times New Roman" w:cs="Times New Roman"/>
        </w:rPr>
      </w:pPr>
      <w:bookmarkStart w:id="0" w:name="_Toc504140757"/>
      <w:bookmarkStart w:id="1" w:name="_Toc86761681"/>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00823D63" w:rsidRPr="0080728B">
        <w:rPr>
          <w:rFonts w:ascii="Times New Roman" w:hAnsi="Times New Roman" w:cs="Times New Roman"/>
        </w:rPr>
        <w:t>ОСНОВНЫЕ ПОЛОЖЕНИЯ ДОГОВОРА</w:t>
      </w:r>
      <w:bookmarkEnd w:id="0"/>
      <w:bookmarkEnd w:id="1"/>
    </w:p>
    <w:p w14:paraId="64121DE3" w14:textId="77777777" w:rsidR="00BF32C2" w:rsidRPr="0080728B" w:rsidRDefault="00BF32C2" w:rsidP="0080728B">
      <w:pPr>
        <w:pStyle w:val="RUS1"/>
        <w:widowControl w:val="0"/>
        <w:spacing w:before="0"/>
        <w:rPr>
          <w:rFonts w:ascii="Times New Roman" w:hAnsi="Times New Roman" w:cs="Times New Roman"/>
        </w:rPr>
      </w:pPr>
      <w:bookmarkStart w:id="2" w:name="_Toc504140758"/>
      <w:bookmarkStart w:id="3" w:name="_Toc86761682"/>
      <w:r w:rsidRPr="0080728B">
        <w:rPr>
          <w:rFonts w:ascii="Times New Roman" w:hAnsi="Times New Roman" w:cs="Times New Roman"/>
        </w:rPr>
        <w:t>О</w:t>
      </w:r>
      <w:r w:rsidR="003F053D" w:rsidRPr="0080728B">
        <w:rPr>
          <w:rFonts w:ascii="Times New Roman" w:hAnsi="Times New Roman" w:cs="Times New Roman"/>
        </w:rPr>
        <w:t>сновные понятия и о</w:t>
      </w:r>
      <w:r w:rsidRPr="0080728B">
        <w:rPr>
          <w:rFonts w:ascii="Times New Roman" w:hAnsi="Times New Roman" w:cs="Times New Roman"/>
        </w:rPr>
        <w:t>пределени</w:t>
      </w:r>
      <w:r w:rsidR="003F053D" w:rsidRPr="0080728B">
        <w:rPr>
          <w:rFonts w:ascii="Times New Roman" w:hAnsi="Times New Roman" w:cs="Times New Roman"/>
        </w:rPr>
        <w:t>я</w:t>
      </w:r>
      <w:bookmarkEnd w:id="2"/>
      <w:bookmarkEnd w:id="3"/>
    </w:p>
    <w:p w14:paraId="26117F22" w14:textId="77777777" w:rsidR="00BF32C2" w:rsidRPr="0080728B" w:rsidRDefault="00BF32C2" w:rsidP="0080728B">
      <w:pPr>
        <w:pStyle w:val="RUS11"/>
        <w:widowControl w:val="0"/>
        <w:rPr>
          <w:rFonts w:ascii="Times New Roman" w:hAnsi="Times New Roman" w:cs="Times New Roman"/>
        </w:rPr>
      </w:pPr>
      <w:r w:rsidRPr="0080728B">
        <w:rPr>
          <w:rFonts w:ascii="Times New Roman" w:hAnsi="Times New Roman" w:cs="Times New Roman"/>
        </w:rPr>
        <w:t xml:space="preserve">В целях однозначного понимания и использования в настоящем Договоре </w:t>
      </w:r>
      <w:r w:rsidR="00F2541C" w:rsidRPr="0080728B">
        <w:rPr>
          <w:rFonts w:ascii="Times New Roman" w:hAnsi="Times New Roman" w:cs="Times New Roman"/>
        </w:rPr>
        <w:t xml:space="preserve">указанные </w:t>
      </w:r>
      <w:r w:rsidRPr="0080728B">
        <w:rPr>
          <w:rFonts w:ascii="Times New Roman" w:hAnsi="Times New Roman" w:cs="Times New Roman"/>
        </w:rPr>
        <w:t>тер</w:t>
      </w:r>
      <w:r w:rsidR="00F2541C" w:rsidRPr="0080728B">
        <w:rPr>
          <w:rFonts w:ascii="Times New Roman" w:hAnsi="Times New Roman" w:cs="Times New Roman"/>
        </w:rPr>
        <w:t xml:space="preserve">мины имеют следующие </w:t>
      </w:r>
      <w:r w:rsidRPr="0080728B">
        <w:rPr>
          <w:rFonts w:ascii="Times New Roman" w:hAnsi="Times New Roman" w:cs="Times New Roman"/>
        </w:rPr>
        <w:t>определения:</w:t>
      </w:r>
    </w:p>
    <w:p w14:paraId="084703E3"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w:t>
      </w:r>
      <w:r w:rsidR="009B112F" w:rsidRPr="0080728B">
        <w:rPr>
          <w:rFonts w:ascii="Times New Roman" w:hAnsi="Times New Roman" w:cs="Times New Roman"/>
        </w:rPr>
        <w:t xml:space="preserve"> (в действующей редакции)</w:t>
      </w:r>
      <w:r w:rsidRPr="0080728B">
        <w:rPr>
          <w:rFonts w:ascii="Times New Roman" w:hAnsi="Times New Roman" w:cs="Times New Roman"/>
        </w:rPr>
        <w:t>, в порядке, установленном законодательством Р</w:t>
      </w:r>
      <w:r w:rsidR="009B112F" w:rsidRPr="0080728B">
        <w:rPr>
          <w:rFonts w:ascii="Times New Roman" w:hAnsi="Times New Roman" w:cs="Times New Roman"/>
        </w:rPr>
        <w:t xml:space="preserve">оссийской </w:t>
      </w:r>
      <w:r w:rsidRPr="0080728B">
        <w:rPr>
          <w:rFonts w:ascii="Times New Roman" w:hAnsi="Times New Roman" w:cs="Times New Roman"/>
        </w:rPr>
        <w:t>Ф</w:t>
      </w:r>
      <w:r w:rsidR="009B112F" w:rsidRPr="0080728B">
        <w:rPr>
          <w:rFonts w:ascii="Times New Roman" w:hAnsi="Times New Roman" w:cs="Times New Roman"/>
        </w:rPr>
        <w:t>едерации</w:t>
      </w:r>
      <w:r w:rsidRPr="0080728B">
        <w:rPr>
          <w:rFonts w:ascii="Times New Roman" w:hAnsi="Times New Roman" w:cs="Times New Roman"/>
        </w:rPr>
        <w:t xml:space="preserve">, подтверждающий выполнение Подрядчиком </w:t>
      </w:r>
      <w:r w:rsidR="004F5215" w:rsidRPr="0080728B">
        <w:rPr>
          <w:rFonts w:ascii="Times New Roman" w:hAnsi="Times New Roman" w:cs="Times New Roman"/>
        </w:rPr>
        <w:t>[</w:t>
      </w:r>
      <w:r w:rsidR="00461CF5" w:rsidRPr="0080728B">
        <w:rPr>
          <w:rFonts w:ascii="Times New Roman" w:hAnsi="Times New Roman" w:cs="Times New Roman"/>
        </w:rPr>
        <w:t>Этапа Работ</w:t>
      </w:r>
      <w:r w:rsidR="004F5215" w:rsidRPr="0080728B">
        <w:rPr>
          <w:rFonts w:ascii="Times New Roman" w:hAnsi="Times New Roman" w:cs="Times New Roman"/>
        </w:rPr>
        <w:t>]</w:t>
      </w:r>
      <w:r w:rsidR="00F47C50" w:rsidRPr="0080728B">
        <w:rPr>
          <w:rFonts w:ascii="Times New Roman" w:hAnsi="Times New Roman" w:cs="Times New Roman"/>
        </w:rPr>
        <w:t xml:space="preserve"> / </w:t>
      </w:r>
      <w:r w:rsidR="004F5215" w:rsidRPr="0080728B">
        <w:rPr>
          <w:rFonts w:ascii="Times New Roman" w:hAnsi="Times New Roman" w:cs="Times New Roman"/>
        </w:rPr>
        <w:t>[</w:t>
      </w:r>
      <w:r w:rsidR="00461CF5" w:rsidRPr="0080728B">
        <w:rPr>
          <w:rFonts w:ascii="Times New Roman" w:hAnsi="Times New Roman" w:cs="Times New Roman"/>
        </w:rPr>
        <w:t>Работ</w:t>
      </w:r>
      <w:r w:rsidR="004F5215" w:rsidRPr="0080728B">
        <w:rPr>
          <w:rFonts w:ascii="Times New Roman" w:hAnsi="Times New Roman" w:cs="Times New Roman"/>
        </w:rPr>
        <w:t>]</w:t>
      </w:r>
      <w:r w:rsidRPr="0080728B">
        <w:rPr>
          <w:rFonts w:ascii="Times New Roman" w:hAnsi="Times New Roman" w:cs="Times New Roman"/>
        </w:rPr>
        <w:t xml:space="preserve">, подписанный </w:t>
      </w:r>
      <w:r w:rsidR="00CE6DC4" w:rsidRPr="0080728B">
        <w:rPr>
          <w:rFonts w:ascii="Times New Roman" w:hAnsi="Times New Roman" w:cs="Times New Roman"/>
        </w:rPr>
        <w:t xml:space="preserve">Представителями </w:t>
      </w:r>
      <w:r w:rsidRPr="0080728B">
        <w:rPr>
          <w:rFonts w:ascii="Times New Roman" w:hAnsi="Times New Roman" w:cs="Times New Roman"/>
        </w:rPr>
        <w:t>Заказчика и Подрядчика, являющийся основанием подписания Сторонами Справки о стоимости выполненных Работ.</w:t>
      </w:r>
    </w:p>
    <w:p w14:paraId="276CC859" w14:textId="61C915E2" w:rsidR="0024745E" w:rsidRPr="0080728B" w:rsidRDefault="0024745E" w:rsidP="0080728B">
      <w:pPr>
        <w:pStyle w:val="RUS111"/>
        <w:widowControl w:val="0"/>
        <w:rPr>
          <w:rFonts w:ascii="Times New Roman" w:hAnsi="Times New Roman" w:cs="Times New Roman"/>
        </w:rPr>
      </w:pPr>
      <w:r w:rsidRPr="0080728B">
        <w:rPr>
          <w:rFonts w:ascii="Times New Roman" w:hAnsi="Times New Roman" w:cs="Times New Roman"/>
          <w:b/>
        </w:rPr>
        <w:t>«Акт сдачи-приемки</w:t>
      </w:r>
      <w:r w:rsidR="00463637" w:rsidRPr="0080728B">
        <w:rPr>
          <w:rFonts w:ascii="Times New Roman" w:hAnsi="Times New Roman" w:cs="Times New Roman"/>
          <w:b/>
        </w:rPr>
        <w:t xml:space="preserve"> результатов выполненных работ</w:t>
      </w:r>
      <w:r w:rsidRPr="0080728B">
        <w:rPr>
          <w:rFonts w:ascii="Times New Roman" w:hAnsi="Times New Roman" w:cs="Times New Roman"/>
          <w:b/>
        </w:rPr>
        <w:t>»</w:t>
      </w:r>
      <w:r w:rsidRPr="0080728B">
        <w:rPr>
          <w:rFonts w:ascii="Times New Roman" w:hAnsi="Times New Roman" w:cs="Times New Roman"/>
        </w:rPr>
        <w:t xml:space="preserve"> обозначает акт, подписанный Сторонами по форме</w:t>
      </w:r>
      <w:r w:rsidR="00CB72D5" w:rsidRPr="0080728B">
        <w:rPr>
          <w:rFonts w:ascii="Times New Roman" w:hAnsi="Times New Roman" w:cs="Times New Roman"/>
        </w:rPr>
        <w:t xml:space="preserve"> в</w:t>
      </w:r>
      <w:r w:rsidR="00D95113" w:rsidRPr="0080728B">
        <w:rPr>
          <w:rFonts w:ascii="Times New Roman" w:hAnsi="Times New Roman" w:cs="Times New Roman"/>
        </w:rPr>
        <w:t xml:space="preserve"> Приложении </w:t>
      </w:r>
      <w:r w:rsidR="00D95113" w:rsidRPr="0080728B">
        <w:rPr>
          <w:rFonts w:ascii="Times New Roman" w:hAnsi="Times New Roman" w:cs="Times New Roman"/>
        </w:rPr>
        <w:fldChar w:fldCharType="begin"/>
      </w:r>
      <w:r w:rsidR="00D95113" w:rsidRPr="0080728B">
        <w:rPr>
          <w:rFonts w:ascii="Times New Roman" w:hAnsi="Times New Roman" w:cs="Times New Roman"/>
        </w:rPr>
        <w:instrText xml:space="preserve"> REF RefSCH2_No \h </w:instrText>
      </w:r>
      <w:r w:rsidR="0080728B" w:rsidRPr="0080728B">
        <w:rPr>
          <w:rFonts w:ascii="Times New Roman" w:hAnsi="Times New Roman" w:cs="Times New Roman"/>
        </w:rPr>
        <w:instrText xml:space="preserve"> \* MERGEFORMAT </w:instrText>
      </w:r>
      <w:r w:rsidR="00D95113" w:rsidRPr="0080728B">
        <w:rPr>
          <w:rFonts w:ascii="Times New Roman" w:hAnsi="Times New Roman" w:cs="Times New Roman"/>
        </w:rPr>
      </w:r>
      <w:r w:rsidR="00D95113" w:rsidRPr="0080728B">
        <w:rPr>
          <w:rFonts w:ascii="Times New Roman" w:hAnsi="Times New Roman" w:cs="Times New Roman"/>
        </w:rPr>
        <w:fldChar w:fldCharType="separate"/>
      </w:r>
      <w:r w:rsidR="0080728B" w:rsidRPr="0080728B">
        <w:rPr>
          <w:rFonts w:ascii="Times New Roman" w:hAnsi="Times New Roman" w:cs="Times New Roman"/>
          <w:b/>
          <w:i/>
        </w:rPr>
        <w:t>№ 2</w:t>
      </w:r>
      <w:r w:rsidR="00D95113" w:rsidRPr="0080728B">
        <w:rPr>
          <w:rFonts w:ascii="Times New Roman" w:hAnsi="Times New Roman" w:cs="Times New Roman"/>
        </w:rPr>
        <w:fldChar w:fldCharType="end"/>
      </w:r>
      <w:r w:rsidR="00D95113" w:rsidRPr="0080728B">
        <w:rPr>
          <w:rFonts w:ascii="Times New Roman" w:hAnsi="Times New Roman" w:cs="Times New Roman"/>
        </w:rPr>
        <w:t xml:space="preserve"> </w:t>
      </w:r>
      <w:r w:rsidR="00D95113" w:rsidRPr="0080728B">
        <w:rPr>
          <w:rFonts w:ascii="Times New Roman" w:hAnsi="Times New Roman" w:cs="Times New Roman"/>
        </w:rPr>
        <w:fldChar w:fldCharType="begin"/>
      </w:r>
      <w:r w:rsidR="00D95113" w:rsidRPr="0080728B">
        <w:rPr>
          <w:rFonts w:ascii="Times New Roman" w:hAnsi="Times New Roman" w:cs="Times New Roman"/>
        </w:rPr>
        <w:instrText xml:space="preserve"> REF RefSCH2_1 \h </w:instrText>
      </w:r>
      <w:r w:rsidR="0080728B" w:rsidRPr="0080728B">
        <w:rPr>
          <w:rFonts w:ascii="Times New Roman" w:hAnsi="Times New Roman" w:cs="Times New Roman"/>
        </w:rPr>
        <w:instrText xml:space="preserve"> \* MERGEFORMAT </w:instrText>
      </w:r>
      <w:r w:rsidR="00D95113" w:rsidRPr="0080728B">
        <w:rPr>
          <w:rFonts w:ascii="Times New Roman" w:hAnsi="Times New Roman" w:cs="Times New Roman"/>
        </w:rPr>
      </w:r>
      <w:r w:rsidR="00D95113" w:rsidRPr="0080728B">
        <w:rPr>
          <w:rFonts w:ascii="Times New Roman" w:hAnsi="Times New Roman" w:cs="Times New Roman"/>
        </w:rPr>
        <w:fldChar w:fldCharType="separate"/>
      </w:r>
      <w:r w:rsidR="0080728B" w:rsidRPr="0080728B">
        <w:rPr>
          <w:rFonts w:ascii="Times New Roman" w:hAnsi="Times New Roman" w:cs="Times New Roman"/>
          <w:b/>
        </w:rPr>
        <w:t>Форма акта сдачи-приемки результатов выполненных работ</w:t>
      </w:r>
      <w:r w:rsidR="00D95113" w:rsidRPr="0080728B">
        <w:rPr>
          <w:rFonts w:ascii="Times New Roman" w:hAnsi="Times New Roman" w:cs="Times New Roman"/>
        </w:rPr>
        <w:fldChar w:fldCharType="end"/>
      </w:r>
      <w:r w:rsidR="00D4571F" w:rsidRPr="0080728B">
        <w:rPr>
          <w:rFonts w:ascii="Times New Roman" w:hAnsi="Times New Roman" w:cs="Times New Roman"/>
        </w:rPr>
        <w:t xml:space="preserve"> </w:t>
      </w:r>
      <w:r w:rsidRPr="0080728B">
        <w:rPr>
          <w:rFonts w:ascii="Times New Roman" w:hAnsi="Times New Roman" w:cs="Times New Roman"/>
        </w:rPr>
        <w:t>к настоящему Договору, подтверждающий факт сдачи Подрядчиком и приемки Заказчиком Результата Работ.</w:t>
      </w:r>
      <w:r w:rsidR="0017632E" w:rsidRPr="0080728B">
        <w:rPr>
          <w:rFonts w:ascii="Times New Roman" w:hAnsi="Times New Roman" w:cs="Times New Roman"/>
        </w:rPr>
        <w:t xml:space="preserve"> Подписание данного акта Сторонами свидетельствует о приёмке Заказчиком </w:t>
      </w:r>
      <w:r w:rsidR="00C563DA" w:rsidRPr="0080728B">
        <w:rPr>
          <w:rFonts w:ascii="Times New Roman" w:hAnsi="Times New Roman" w:cs="Times New Roman"/>
        </w:rPr>
        <w:t>Технической</w:t>
      </w:r>
      <w:r w:rsidR="0017632E" w:rsidRPr="0080728B">
        <w:rPr>
          <w:rFonts w:ascii="Times New Roman" w:hAnsi="Times New Roman" w:cs="Times New Roman"/>
        </w:rPr>
        <w:t xml:space="preserve"> документации и исключительных прав на Результаты </w:t>
      </w:r>
      <w:r w:rsidR="0002417C" w:rsidRPr="0080728B">
        <w:rPr>
          <w:rFonts w:ascii="Times New Roman" w:hAnsi="Times New Roman" w:cs="Times New Roman"/>
        </w:rPr>
        <w:t>Работ</w:t>
      </w:r>
      <w:r w:rsidR="009464A9" w:rsidRPr="0080728B">
        <w:rPr>
          <w:rFonts w:ascii="Times New Roman" w:hAnsi="Times New Roman" w:cs="Times New Roman"/>
        </w:rPr>
        <w:t xml:space="preserve">  </w:t>
      </w:r>
      <w:r w:rsidR="0017632E" w:rsidRPr="0080728B">
        <w:rPr>
          <w:rFonts w:ascii="Times New Roman" w:hAnsi="Times New Roman" w:cs="Times New Roman"/>
        </w:rPr>
        <w:t>в полном объёме.</w:t>
      </w:r>
    </w:p>
    <w:p w14:paraId="134ED09B" w14:textId="6E3BE6B2" w:rsidR="00970981" w:rsidRPr="0080728B" w:rsidRDefault="00231036"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w:t>
      </w:r>
      <w:r w:rsidR="000020FF" w:rsidRPr="0080728B">
        <w:rPr>
          <w:rFonts w:ascii="Times New Roman" w:hAnsi="Times New Roman" w:cs="Times New Roman"/>
        </w:rPr>
        <w:t xml:space="preserve"> </w:t>
      </w:r>
      <w:r w:rsidRPr="0080728B">
        <w:rPr>
          <w:rFonts w:ascii="Times New Roman" w:hAnsi="Times New Roman" w:cs="Times New Roman"/>
        </w:rPr>
        <w:t xml:space="preserve">обозначает </w:t>
      </w:r>
      <w:r w:rsidR="00894E01" w:rsidRPr="0080728B">
        <w:rPr>
          <w:rFonts w:ascii="Times New Roman" w:hAnsi="Times New Roman" w:cs="Times New Roman"/>
        </w:rPr>
        <w:t>период</w:t>
      </w:r>
      <w:r w:rsidR="006D6B9F" w:rsidRPr="0080728B">
        <w:rPr>
          <w:rFonts w:ascii="Times New Roman" w:hAnsi="Times New Roman" w:cs="Times New Roman"/>
        </w:rPr>
        <w:t xml:space="preserve"> с даты </w:t>
      </w:r>
      <w:r w:rsidR="00E41B4E" w:rsidRPr="0080728B">
        <w:rPr>
          <w:rFonts w:ascii="Times New Roman" w:hAnsi="Times New Roman" w:cs="Times New Roman"/>
        </w:rPr>
        <w:t xml:space="preserve">подписания Акта сдачи-приемки </w:t>
      </w:r>
      <w:r w:rsidR="009308F9" w:rsidRPr="0080728B">
        <w:rPr>
          <w:rFonts w:ascii="Times New Roman" w:hAnsi="Times New Roman" w:cs="Times New Roman"/>
        </w:rPr>
        <w:t>результатов выполненных работ</w:t>
      </w:r>
      <w:r w:rsidR="001F3DC2" w:rsidRPr="0080728B">
        <w:rPr>
          <w:rFonts w:ascii="Times New Roman" w:hAnsi="Times New Roman" w:cs="Times New Roman"/>
        </w:rPr>
        <w:t xml:space="preserve"> </w:t>
      </w:r>
      <w:r w:rsidR="00685F43" w:rsidRPr="0080728B">
        <w:rPr>
          <w:rFonts w:ascii="Times New Roman" w:hAnsi="Times New Roman" w:cs="Times New Roman"/>
        </w:rPr>
        <w:t>и распространя</w:t>
      </w:r>
      <w:r w:rsidR="0012150D" w:rsidRPr="0080728B">
        <w:rPr>
          <w:rFonts w:ascii="Times New Roman" w:hAnsi="Times New Roman" w:cs="Times New Roman"/>
        </w:rPr>
        <w:t>ющийся</w:t>
      </w:r>
      <w:r w:rsidR="00685F43" w:rsidRPr="0080728B">
        <w:rPr>
          <w:rFonts w:ascii="Times New Roman" w:hAnsi="Times New Roman" w:cs="Times New Roman"/>
        </w:rPr>
        <w:t xml:space="preserve"> на весь срок строительства</w:t>
      </w:r>
      <w:r w:rsidR="005760E0" w:rsidRPr="0080728B">
        <w:rPr>
          <w:rFonts w:ascii="Times New Roman" w:hAnsi="Times New Roman" w:cs="Times New Roman"/>
        </w:rPr>
        <w:t xml:space="preserve"> </w:t>
      </w:r>
      <w:r w:rsidR="00685F43" w:rsidRPr="0080728B">
        <w:rPr>
          <w:rFonts w:ascii="Times New Roman" w:hAnsi="Times New Roman" w:cs="Times New Roman"/>
        </w:rPr>
        <w:t>/</w:t>
      </w:r>
      <w:r w:rsidR="009464A9" w:rsidRPr="0080728B">
        <w:rPr>
          <w:rFonts w:ascii="Times New Roman" w:hAnsi="Times New Roman" w:cs="Times New Roman"/>
        </w:rPr>
        <w:t xml:space="preserve"> </w:t>
      </w:r>
      <w:r w:rsidR="00685F43" w:rsidRPr="0080728B">
        <w:rPr>
          <w:rFonts w:ascii="Times New Roman" w:hAnsi="Times New Roman" w:cs="Times New Roman"/>
        </w:rPr>
        <w:t>реконструкции /</w:t>
      </w:r>
      <w:r w:rsidR="005760E0" w:rsidRPr="0080728B">
        <w:rPr>
          <w:rFonts w:ascii="Times New Roman" w:hAnsi="Times New Roman" w:cs="Times New Roman"/>
        </w:rPr>
        <w:t xml:space="preserve"> </w:t>
      </w:r>
      <w:r w:rsidR="00685F43" w:rsidRPr="0080728B">
        <w:rPr>
          <w:rFonts w:ascii="Times New Roman" w:hAnsi="Times New Roman" w:cs="Times New Roman"/>
        </w:rPr>
        <w:t>эксплуатации Объекта</w:t>
      </w:r>
      <w:r w:rsidR="006D6B9F" w:rsidRPr="0080728B">
        <w:rPr>
          <w:rFonts w:ascii="Times New Roman" w:hAnsi="Times New Roman" w:cs="Times New Roman"/>
        </w:rPr>
        <w:t>.</w:t>
      </w:r>
    </w:p>
    <w:p w14:paraId="3AB7865A" w14:textId="2637D93A" w:rsidR="00C32DB0" w:rsidRPr="0080728B" w:rsidRDefault="007308CD" w:rsidP="0080728B">
      <w:pPr>
        <w:pStyle w:val="RUS111"/>
        <w:widowControl w:val="0"/>
        <w:rPr>
          <w:rFonts w:ascii="Times New Roman" w:hAnsi="Times New Roman" w:cs="Times New Roman"/>
        </w:rPr>
      </w:pPr>
      <w:r w:rsidRPr="0080728B">
        <w:rPr>
          <w:rFonts w:ascii="Times New Roman" w:hAnsi="Times New Roman" w:cs="Times New Roman"/>
        </w:rPr>
        <w:t xml:space="preserve"> </w:t>
      </w:r>
      <w:r w:rsidR="00C32DB0" w:rsidRPr="0080728B">
        <w:rPr>
          <w:rFonts w:ascii="Times New Roman" w:hAnsi="Times New Roman" w:cs="Times New Roman"/>
        </w:rPr>
        <w:t>«</w:t>
      </w:r>
      <w:r w:rsidR="00C32DB0" w:rsidRPr="0080728B">
        <w:rPr>
          <w:rFonts w:ascii="Times New Roman" w:hAnsi="Times New Roman" w:cs="Times New Roman"/>
          <w:b/>
        </w:rPr>
        <w:t>Государственный орган</w:t>
      </w:r>
      <w:r w:rsidR="00C32DB0"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80728B">
        <w:rPr>
          <w:rFonts w:ascii="Times New Roman" w:hAnsi="Times New Roman" w:cs="Times New Roman"/>
        </w:rPr>
        <w:t>,</w:t>
      </w:r>
      <w:r w:rsidR="00C32DB0" w:rsidRPr="0080728B">
        <w:rPr>
          <w:rFonts w:ascii="Times New Roman" w:hAnsi="Times New Roman" w:cs="Times New Roman"/>
        </w:rPr>
        <w:t xml:space="preserve"> учреждения</w:t>
      </w:r>
      <w:r w:rsidR="00D93BCB" w:rsidRPr="0080728B">
        <w:rPr>
          <w:rFonts w:ascii="Times New Roman" w:hAnsi="Times New Roman" w:cs="Times New Roman"/>
        </w:rPr>
        <w:t xml:space="preserve"> и лица</w:t>
      </w:r>
      <w:r w:rsidR="00C32DB0" w:rsidRPr="0080728B">
        <w:rPr>
          <w:rFonts w:ascii="Times New Roman" w:hAnsi="Times New Roman" w:cs="Times New Roman"/>
        </w:rPr>
        <w:t xml:space="preserve">, обладающие в соответствии с действующим законодательством властной компетенцией на территории Российской Федерации в отношении Сторон, Работ, </w:t>
      </w:r>
      <w:r w:rsidR="008C56FC" w:rsidRPr="0080728B">
        <w:rPr>
          <w:rFonts w:ascii="Times New Roman" w:hAnsi="Times New Roman" w:cs="Times New Roman"/>
        </w:rPr>
        <w:t>Технической документации</w:t>
      </w:r>
      <w:r w:rsidR="00C32DB0" w:rsidRPr="0080728B">
        <w:rPr>
          <w:rFonts w:ascii="Times New Roman" w:hAnsi="Times New Roman" w:cs="Times New Roman"/>
        </w:rPr>
        <w:t xml:space="preserve"> и </w:t>
      </w:r>
      <w:r w:rsidR="008C56FC" w:rsidRPr="0080728B">
        <w:rPr>
          <w:rFonts w:ascii="Times New Roman" w:hAnsi="Times New Roman" w:cs="Times New Roman"/>
        </w:rPr>
        <w:t>ее</w:t>
      </w:r>
      <w:r w:rsidR="00C32DB0" w:rsidRPr="0080728B">
        <w:rPr>
          <w:rFonts w:ascii="Times New Roman" w:hAnsi="Times New Roman" w:cs="Times New Roman"/>
        </w:rPr>
        <w:t xml:space="preserve"> частей.</w:t>
      </w:r>
    </w:p>
    <w:p w14:paraId="2DAA0031"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6DD614F1" w14:textId="77777777" w:rsidR="00676ADF"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w:t>
      </w:r>
      <w:r w:rsidR="00392E73" w:rsidRPr="0080728B">
        <w:rPr>
          <w:rFonts w:ascii="Times New Roman" w:hAnsi="Times New Roman" w:cs="Times New Roman"/>
        </w:rPr>
        <w:t>настоящ</w:t>
      </w:r>
      <w:r w:rsidR="001A61A5" w:rsidRPr="0080728B">
        <w:rPr>
          <w:rFonts w:ascii="Times New Roman" w:hAnsi="Times New Roman" w:cs="Times New Roman"/>
        </w:rPr>
        <w:t>ий</w:t>
      </w:r>
      <w:r w:rsidR="00A1110E" w:rsidRPr="0080728B">
        <w:rPr>
          <w:rFonts w:ascii="Times New Roman" w:hAnsi="Times New Roman" w:cs="Times New Roman"/>
        </w:rPr>
        <w:t xml:space="preserve"> </w:t>
      </w:r>
      <w:r w:rsidR="001A61A5" w:rsidRPr="0080728B">
        <w:rPr>
          <w:rFonts w:ascii="Times New Roman" w:hAnsi="Times New Roman" w:cs="Times New Roman"/>
        </w:rPr>
        <w:t>д</w:t>
      </w:r>
      <w:r w:rsidRPr="0080728B">
        <w:rPr>
          <w:rFonts w:ascii="Times New Roman" w:hAnsi="Times New Roman" w:cs="Times New Roman"/>
        </w:rPr>
        <w:t xml:space="preserve">оговор </w:t>
      </w:r>
      <w:r w:rsidR="0003077F" w:rsidRPr="0080728B">
        <w:rPr>
          <w:rFonts w:ascii="Times New Roman" w:hAnsi="Times New Roman" w:cs="Times New Roman"/>
        </w:rPr>
        <w:t>подряда на</w:t>
      </w:r>
      <w:r w:rsidR="00A1110E" w:rsidRPr="0080728B">
        <w:rPr>
          <w:rFonts w:ascii="Times New Roman" w:hAnsi="Times New Roman" w:cs="Times New Roman"/>
        </w:rPr>
        <w:t xml:space="preserve"> </w:t>
      </w:r>
      <w:r w:rsidR="008C56FC" w:rsidRPr="0080728B">
        <w:rPr>
          <w:rFonts w:ascii="Times New Roman" w:hAnsi="Times New Roman" w:cs="Times New Roman"/>
        </w:rPr>
        <w:t xml:space="preserve">выполнение проектных </w:t>
      </w:r>
      <w:r w:rsidR="009400BE" w:rsidRPr="0080728B">
        <w:rPr>
          <w:rFonts w:ascii="Times New Roman" w:hAnsi="Times New Roman" w:cs="Times New Roman"/>
        </w:rPr>
        <w:t xml:space="preserve">и изыскательских </w:t>
      </w:r>
      <w:r w:rsidR="008C56FC" w:rsidRPr="0080728B">
        <w:rPr>
          <w:rFonts w:ascii="Times New Roman" w:hAnsi="Times New Roman" w:cs="Times New Roman"/>
        </w:rPr>
        <w:t>работ</w:t>
      </w:r>
      <w:r w:rsidR="00A1110E" w:rsidRPr="0080728B">
        <w:rPr>
          <w:rFonts w:ascii="Times New Roman" w:hAnsi="Times New Roman" w:cs="Times New Roman"/>
        </w:rPr>
        <w:t xml:space="preserve"> </w:t>
      </w:r>
      <w:r w:rsidRPr="0080728B">
        <w:rPr>
          <w:rFonts w:ascii="Times New Roman" w:hAnsi="Times New Roman" w:cs="Times New Roman"/>
        </w:rPr>
        <w:t xml:space="preserve">и все </w:t>
      </w:r>
      <w:r w:rsidR="0003077F" w:rsidRPr="0080728B">
        <w:rPr>
          <w:rFonts w:ascii="Times New Roman" w:hAnsi="Times New Roman" w:cs="Times New Roman"/>
        </w:rPr>
        <w:t xml:space="preserve">дополнительные </w:t>
      </w:r>
      <w:r w:rsidRPr="0080728B">
        <w:rPr>
          <w:rFonts w:ascii="Times New Roman" w:hAnsi="Times New Roman" w:cs="Times New Roman"/>
        </w:rPr>
        <w:t xml:space="preserve">соглашения и </w:t>
      </w:r>
      <w:r w:rsidR="0079020E" w:rsidRPr="0080728B">
        <w:rPr>
          <w:rFonts w:ascii="Times New Roman" w:hAnsi="Times New Roman" w:cs="Times New Roman"/>
        </w:rPr>
        <w:t xml:space="preserve">приложения </w:t>
      </w:r>
      <w:r w:rsidRPr="0080728B">
        <w:rPr>
          <w:rFonts w:ascii="Times New Roman" w:hAnsi="Times New Roman" w:cs="Times New Roman"/>
        </w:rPr>
        <w:t>к нему</w:t>
      </w:r>
      <w:r w:rsidR="00676ADF" w:rsidRPr="0080728B">
        <w:rPr>
          <w:rFonts w:ascii="Times New Roman" w:hAnsi="Times New Roman" w:cs="Times New Roman"/>
        </w:rPr>
        <w:t>.</w:t>
      </w:r>
    </w:p>
    <w:p w14:paraId="48EE43C8" w14:textId="529031E2"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обозначает сведения и документацию, предоставленные Заказчиком Подрядчику для выполнения Работ в соответс</w:t>
      </w:r>
      <w:r w:rsidR="00E71941" w:rsidRPr="0080728B">
        <w:rPr>
          <w:rFonts w:ascii="Times New Roman" w:hAnsi="Times New Roman" w:cs="Times New Roman"/>
        </w:rPr>
        <w:t>твии</w:t>
      </w:r>
      <w:r w:rsidR="00306968" w:rsidRPr="0080728B">
        <w:rPr>
          <w:rFonts w:ascii="Times New Roman" w:hAnsi="Times New Roman" w:cs="Times New Roman"/>
        </w:rPr>
        <w:t xml:space="preserve"> </w:t>
      </w:r>
      <w:r w:rsidR="00A628BE" w:rsidRPr="0080728B">
        <w:rPr>
          <w:rFonts w:ascii="Times New Roman" w:hAnsi="Times New Roman" w:cs="Times New Roman"/>
        </w:rPr>
        <w:t>(</w:t>
      </w:r>
      <w:r w:rsidR="008D72DB" w:rsidRPr="0080728B">
        <w:rPr>
          <w:rFonts w:ascii="Times New Roman" w:hAnsi="Times New Roman" w:cs="Times New Roman"/>
        </w:rPr>
        <w:t>но не ограничиваясь</w:t>
      </w:r>
      <w:r w:rsidR="00A628BE" w:rsidRPr="0080728B">
        <w:rPr>
          <w:rFonts w:ascii="Times New Roman" w:hAnsi="Times New Roman" w:cs="Times New Roman"/>
        </w:rPr>
        <w:t>)</w:t>
      </w:r>
      <w:r w:rsidR="00E71941" w:rsidRPr="0080728B">
        <w:rPr>
          <w:rFonts w:ascii="Times New Roman" w:hAnsi="Times New Roman" w:cs="Times New Roman"/>
        </w:rPr>
        <w:t xml:space="preserve"> с перечнем, приведенным в</w:t>
      </w:r>
      <w:r w:rsidR="00D4571F" w:rsidRPr="0080728B">
        <w:rPr>
          <w:rFonts w:ascii="Times New Roman" w:hAnsi="Times New Roman" w:cs="Times New Roman"/>
        </w:rPr>
        <w:t xml:space="preserve"> Приложении </w:t>
      </w:r>
      <w:r w:rsidR="00D4571F" w:rsidRPr="0080728B">
        <w:rPr>
          <w:rFonts w:ascii="Times New Roman" w:hAnsi="Times New Roman" w:cs="Times New Roman"/>
        </w:rPr>
        <w:fldChar w:fldCharType="begin"/>
      </w:r>
      <w:r w:rsidR="00D4571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D4571F" w:rsidRPr="0080728B">
        <w:rPr>
          <w:rFonts w:ascii="Times New Roman" w:hAnsi="Times New Roman" w:cs="Times New Roman"/>
        </w:rPr>
      </w:r>
      <w:r w:rsidR="00D4571F" w:rsidRPr="0080728B">
        <w:rPr>
          <w:rFonts w:ascii="Times New Roman" w:hAnsi="Times New Roman" w:cs="Times New Roman"/>
        </w:rPr>
        <w:fldChar w:fldCharType="separate"/>
      </w:r>
      <w:r w:rsidR="0080728B" w:rsidRPr="0080728B">
        <w:rPr>
          <w:rFonts w:ascii="Times New Roman" w:hAnsi="Times New Roman" w:cs="Times New Roman"/>
          <w:b/>
          <w:i/>
        </w:rPr>
        <w:t>№ 1</w:t>
      </w:r>
      <w:r w:rsidR="00D4571F"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F35C6E" w:rsidRPr="0080728B">
        <w:rPr>
          <w:rFonts w:ascii="Times New Roman" w:hAnsi="Times New Roman" w:cs="Times New Roman"/>
        </w:rPr>
        <w:t>)</w:t>
      </w:r>
      <w:r w:rsidR="00C01BE0" w:rsidRPr="0080728B">
        <w:rPr>
          <w:rFonts w:ascii="Times New Roman" w:hAnsi="Times New Roman" w:cs="Times New Roman"/>
        </w:rPr>
        <w:t>)</w:t>
      </w:r>
      <w:r w:rsidR="00206945" w:rsidRPr="0080728B">
        <w:rPr>
          <w:rFonts w:ascii="Times New Roman" w:hAnsi="Times New Roman" w:cs="Times New Roman"/>
        </w:rPr>
        <w:t xml:space="preserve">, а </w:t>
      </w:r>
      <w:r w:rsidR="00306968" w:rsidRPr="0080728B">
        <w:rPr>
          <w:rFonts w:ascii="Times New Roman" w:hAnsi="Times New Roman" w:cs="Times New Roman"/>
        </w:rPr>
        <w:t>также</w:t>
      </w:r>
      <w:r w:rsidR="00206945" w:rsidRPr="0080728B">
        <w:rPr>
          <w:rFonts w:ascii="Times New Roman" w:hAnsi="Times New Roman" w:cs="Times New Roman"/>
        </w:rPr>
        <w:t xml:space="preserve"> полученные Подрядчиком </w:t>
      </w:r>
      <w:r w:rsidR="00206945" w:rsidRPr="0080728B">
        <w:rPr>
          <w:rFonts w:ascii="Times New Roman" w:hAnsi="Times New Roman" w:cs="Times New Roman"/>
        </w:rPr>
        <w:lastRenderedPageBreak/>
        <w:t xml:space="preserve">самостоятельно в соответствии с </w:t>
      </w:r>
      <w:r w:rsidR="00962C55" w:rsidRPr="0080728B">
        <w:rPr>
          <w:rFonts w:ascii="Times New Roman" w:hAnsi="Times New Roman" w:cs="Times New Roman"/>
        </w:rPr>
        <w:fldChar w:fldCharType="begin"/>
      </w:r>
      <w:r w:rsidR="00962C55" w:rsidRPr="0080728B">
        <w:rPr>
          <w:rFonts w:ascii="Times New Roman" w:hAnsi="Times New Roman" w:cs="Times New Roman"/>
        </w:rPr>
        <w:instrText xml:space="preserve"> REF _Ref511387636 \n \h </w:instrText>
      </w:r>
      <w:r w:rsidR="009464A9" w:rsidRPr="0080728B">
        <w:rPr>
          <w:rFonts w:ascii="Times New Roman" w:hAnsi="Times New Roman" w:cs="Times New Roman"/>
        </w:rPr>
        <w:instrText xml:space="preserve"> \* MERGEFORMAT </w:instrText>
      </w:r>
      <w:r w:rsidR="00962C55" w:rsidRPr="0080728B">
        <w:rPr>
          <w:rFonts w:ascii="Times New Roman" w:hAnsi="Times New Roman" w:cs="Times New Roman"/>
        </w:rPr>
      </w:r>
      <w:r w:rsidR="00962C55" w:rsidRPr="0080728B">
        <w:rPr>
          <w:rFonts w:ascii="Times New Roman" w:hAnsi="Times New Roman" w:cs="Times New Roman"/>
        </w:rPr>
        <w:fldChar w:fldCharType="separate"/>
      </w:r>
      <w:r w:rsidR="0080728B" w:rsidRPr="0080728B">
        <w:rPr>
          <w:rFonts w:ascii="Times New Roman" w:hAnsi="Times New Roman" w:cs="Times New Roman"/>
        </w:rPr>
        <w:t>13.10</w:t>
      </w:r>
      <w:r w:rsidR="00962C55" w:rsidRPr="0080728B">
        <w:rPr>
          <w:rFonts w:ascii="Times New Roman" w:hAnsi="Times New Roman" w:cs="Times New Roman"/>
        </w:rPr>
        <w:fldChar w:fldCharType="end"/>
      </w:r>
      <w:r w:rsidR="00206945" w:rsidRPr="0080728B">
        <w:rPr>
          <w:rFonts w:ascii="Times New Roman" w:hAnsi="Times New Roman" w:cs="Times New Roman"/>
        </w:rPr>
        <w:t xml:space="preserve"> Договора</w:t>
      </w:r>
      <w:r w:rsidR="005552BE" w:rsidRPr="0080728B">
        <w:rPr>
          <w:rFonts w:ascii="Times New Roman" w:hAnsi="Times New Roman" w:cs="Times New Roman"/>
        </w:rPr>
        <w:t>.</w:t>
      </w:r>
    </w:p>
    <w:p w14:paraId="70FC1269" w14:textId="77777777" w:rsidR="00A02CCC" w:rsidRPr="001A2268" w:rsidRDefault="00A02CCC" w:rsidP="00A02CCC">
      <w:pPr>
        <w:pStyle w:val="RUS111"/>
        <w:widowControl w:val="0"/>
        <w:rPr>
          <w:rFonts w:ascii="Times New Roman" w:hAnsi="Times New Roman" w:cs="Times New Roman"/>
        </w:rPr>
      </w:pPr>
      <w:r w:rsidRPr="001A2268">
        <w:rPr>
          <w:rFonts w:ascii="Times New Roman" w:hAnsi="Times New Roman" w:cs="Times New Roman"/>
        </w:rPr>
        <w:t>«</w:t>
      </w:r>
      <w:r w:rsidRPr="001A2268">
        <w:rPr>
          <w:rFonts w:ascii="Times New Roman" w:hAnsi="Times New Roman" w:cs="Times New Roman"/>
          <w:b/>
        </w:rPr>
        <w:t>Объект</w:t>
      </w:r>
      <w:r w:rsidRPr="001A2268">
        <w:rPr>
          <w:rFonts w:ascii="Times New Roman" w:hAnsi="Times New Roman" w:cs="Times New Roman"/>
        </w:rPr>
        <w:t>» обозначает «Павильон», расположенный по адресу Иркутская обл., г.</w:t>
      </w:r>
      <w:r>
        <w:rPr>
          <w:rFonts w:ascii="Times New Roman" w:hAnsi="Times New Roman" w:cs="Times New Roman"/>
        </w:rPr>
        <w:t> </w:t>
      </w:r>
      <w:r w:rsidRPr="001A2268">
        <w:rPr>
          <w:rFonts w:ascii="Times New Roman" w:hAnsi="Times New Roman" w:cs="Times New Roman"/>
        </w:rPr>
        <w:t>Ангарск,</w:t>
      </w:r>
      <w:r>
        <w:rPr>
          <w:rFonts w:ascii="Times New Roman" w:hAnsi="Times New Roman" w:cs="Times New Roman"/>
        </w:rPr>
        <w:t xml:space="preserve"> </w:t>
      </w:r>
      <w:r w:rsidRPr="001A2268">
        <w:rPr>
          <w:rFonts w:ascii="Times New Roman" w:hAnsi="Times New Roman" w:cs="Times New Roman"/>
        </w:rPr>
        <w:t xml:space="preserve">ВТОРОЙ ПРОМЫШЛЕННЫЙ МАССИВ, КВАРТАЛ 41, строение </w:t>
      </w:r>
      <w:r>
        <w:rPr>
          <w:rFonts w:ascii="Times New Roman" w:hAnsi="Times New Roman" w:cs="Times New Roman"/>
        </w:rPr>
        <w:t>3</w:t>
      </w:r>
      <w:r w:rsidRPr="001A2268">
        <w:rPr>
          <w:rFonts w:ascii="Times New Roman" w:hAnsi="Times New Roman" w:cs="Times New Roman"/>
        </w:rPr>
        <w:t xml:space="preserve">, планируемое к созданию на основе Результата Работ (в </w:t>
      </w:r>
      <w:r>
        <w:rPr>
          <w:rFonts w:ascii="Times New Roman" w:hAnsi="Times New Roman" w:cs="Times New Roman"/>
        </w:rPr>
        <w:t>соответствии</w:t>
      </w:r>
      <w:r w:rsidRPr="001A2268">
        <w:rPr>
          <w:rFonts w:ascii="Times New Roman" w:hAnsi="Times New Roman" w:cs="Times New Roman"/>
        </w:rPr>
        <w:t xml:space="preserve"> </w:t>
      </w:r>
      <w:r>
        <w:rPr>
          <w:rFonts w:ascii="Times New Roman" w:hAnsi="Times New Roman" w:cs="Times New Roman"/>
        </w:rPr>
        <w:t>с</w:t>
      </w:r>
      <w:r w:rsidRPr="001A2268">
        <w:rPr>
          <w:rFonts w:ascii="Times New Roman" w:hAnsi="Times New Roman" w:cs="Times New Roman"/>
        </w:rPr>
        <w:t xml:space="preserve"> Приложени</w:t>
      </w:r>
      <w:r>
        <w:rPr>
          <w:rFonts w:ascii="Times New Roman" w:hAnsi="Times New Roman" w:cs="Times New Roman"/>
        </w:rPr>
        <w:t>ем</w:t>
      </w:r>
      <w:r w:rsidRPr="001A2268">
        <w:rPr>
          <w:rFonts w:ascii="Times New Roman" w:hAnsi="Times New Roman" w:cs="Times New Roman"/>
        </w:rPr>
        <w:t xml:space="preserve"> </w:t>
      </w:r>
      <w:r w:rsidRPr="001A2268">
        <w:rPr>
          <w:rFonts w:ascii="Times New Roman" w:hAnsi="Times New Roman" w:cs="Times New Roman"/>
        </w:rPr>
        <w:fldChar w:fldCharType="begin"/>
      </w:r>
      <w:r w:rsidRPr="001A2268">
        <w:rPr>
          <w:rFonts w:ascii="Times New Roman" w:hAnsi="Times New Roman" w:cs="Times New Roman"/>
        </w:rPr>
        <w:instrText xml:space="preserve"> REF RefSCH1_No \h  \* MERGEFORMAT </w:instrText>
      </w:r>
      <w:r w:rsidRPr="001A2268">
        <w:rPr>
          <w:rFonts w:ascii="Times New Roman" w:hAnsi="Times New Roman" w:cs="Times New Roman"/>
        </w:rPr>
      </w:r>
      <w:r w:rsidRPr="001A2268">
        <w:rPr>
          <w:rFonts w:ascii="Times New Roman" w:hAnsi="Times New Roman" w:cs="Times New Roman"/>
        </w:rPr>
        <w:fldChar w:fldCharType="separate"/>
      </w:r>
      <w:r w:rsidRPr="001A2268">
        <w:rPr>
          <w:rFonts w:ascii="Times New Roman" w:hAnsi="Times New Roman" w:cs="Times New Roman"/>
        </w:rPr>
        <w:t>№ 1</w:t>
      </w:r>
      <w:r w:rsidRPr="001A2268">
        <w:rPr>
          <w:rFonts w:ascii="Times New Roman" w:hAnsi="Times New Roman" w:cs="Times New Roman"/>
        </w:rPr>
        <w:fldChar w:fldCharType="end"/>
      </w:r>
      <w:r w:rsidRPr="001A2268">
        <w:rPr>
          <w:rFonts w:ascii="Times New Roman" w:hAnsi="Times New Roman" w:cs="Times New Roman"/>
        </w:rPr>
        <w:t xml:space="preserve"> </w:t>
      </w:r>
      <w:r w:rsidRPr="001A2268">
        <w:rPr>
          <w:rFonts w:ascii="Times New Roman" w:hAnsi="Times New Roman" w:cs="Times New Roman"/>
        </w:rPr>
        <w:fldChar w:fldCharType="begin"/>
      </w:r>
      <w:r w:rsidRPr="001A2268">
        <w:rPr>
          <w:rFonts w:ascii="Times New Roman" w:hAnsi="Times New Roman" w:cs="Times New Roman"/>
        </w:rPr>
        <w:instrText xml:space="preserve"> REF RefSCH1_1 \h  \* MERGEFORMAT </w:instrText>
      </w:r>
      <w:r w:rsidRPr="001A2268">
        <w:rPr>
          <w:rFonts w:ascii="Times New Roman" w:hAnsi="Times New Roman" w:cs="Times New Roman"/>
        </w:rPr>
      </w:r>
      <w:r w:rsidRPr="001A2268">
        <w:rPr>
          <w:rFonts w:ascii="Times New Roman" w:hAnsi="Times New Roman" w:cs="Times New Roman"/>
        </w:rPr>
        <w:fldChar w:fldCharType="separate"/>
      </w:r>
      <w:r w:rsidRPr="001A2268">
        <w:rPr>
          <w:rFonts w:ascii="Times New Roman" w:hAnsi="Times New Roman" w:cs="Times New Roman"/>
        </w:rPr>
        <w:t>Задание</w:t>
      </w:r>
      <w:r>
        <w:rPr>
          <w:rFonts w:ascii="Times New Roman" w:hAnsi="Times New Roman" w:cs="Times New Roman"/>
        </w:rPr>
        <w:t>м</w:t>
      </w:r>
      <w:r w:rsidRPr="001A2268">
        <w:rPr>
          <w:rFonts w:ascii="Times New Roman" w:hAnsi="Times New Roman" w:cs="Times New Roman"/>
        </w:rPr>
        <w:t xml:space="preserve"> на проектирование</w:t>
      </w:r>
      <w:r w:rsidRPr="001A2268">
        <w:rPr>
          <w:rFonts w:ascii="Times New Roman" w:hAnsi="Times New Roman" w:cs="Times New Roman"/>
        </w:rPr>
        <w:fldChar w:fldCharType="end"/>
      </w:r>
      <w:r w:rsidRPr="001A2268">
        <w:rPr>
          <w:rFonts w:ascii="Times New Roman" w:hAnsi="Times New Roman" w:cs="Times New Roman"/>
        </w:rPr>
        <w:t>), в отношении которого заключен настоящий Договор.</w:t>
      </w:r>
    </w:p>
    <w:p w14:paraId="7D273603" w14:textId="115B2F7F" w:rsidR="00C32DB0" w:rsidRPr="0080728B" w:rsidRDefault="00A02CCC" w:rsidP="00A02CCC">
      <w:pPr>
        <w:pStyle w:val="RUS111"/>
        <w:widowControl w:val="0"/>
        <w:rPr>
          <w:rFonts w:ascii="Times New Roman" w:hAnsi="Times New Roman" w:cs="Times New Roman"/>
        </w:rPr>
      </w:pPr>
      <w:r w:rsidRPr="0080728B">
        <w:rPr>
          <w:rFonts w:ascii="Times New Roman" w:hAnsi="Times New Roman" w:cs="Times New Roman"/>
        </w:rPr>
        <w:t xml:space="preserve"> </w:t>
      </w:r>
      <w:r w:rsidR="00C32DB0" w:rsidRPr="0080728B">
        <w:rPr>
          <w:rFonts w:ascii="Times New Roman" w:hAnsi="Times New Roman" w:cs="Times New Roman"/>
        </w:rPr>
        <w:t>«</w:t>
      </w:r>
      <w:r w:rsidR="00C32DB0" w:rsidRPr="0080728B">
        <w:rPr>
          <w:rFonts w:ascii="Times New Roman" w:hAnsi="Times New Roman" w:cs="Times New Roman"/>
          <w:b/>
        </w:rPr>
        <w:t>Объекты интеллектуальной собственности</w:t>
      </w:r>
      <w:r w:rsidR="00C32DB0"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64500527" w14:textId="1167C35A"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w:t>
      </w:r>
      <w:r w:rsidR="00C37255" w:rsidRPr="0080728B">
        <w:rPr>
          <w:rFonts w:ascii="Times New Roman" w:hAnsi="Times New Roman" w:cs="Times New Roman"/>
        </w:rPr>
        <w:t xml:space="preserve"> национальные стандарты (ГОСТ Р),</w:t>
      </w:r>
      <w:r w:rsidRPr="0080728B">
        <w:rPr>
          <w:rFonts w:ascii="Times New Roman" w:hAnsi="Times New Roman" w:cs="Times New Roman"/>
        </w:rPr>
        <w:t xml:space="preserve">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w:t>
      </w:r>
      <w:r w:rsidR="004904EC" w:rsidRPr="0080728B">
        <w:rPr>
          <w:rFonts w:ascii="Times New Roman" w:hAnsi="Times New Roman" w:cs="Times New Roman"/>
        </w:rPr>
        <w:t xml:space="preserve">, </w:t>
      </w:r>
      <w:r w:rsidRPr="0080728B">
        <w:rPr>
          <w:rFonts w:ascii="Times New Roman" w:hAnsi="Times New Roman" w:cs="Times New Roman"/>
        </w:rPr>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A8425C" w:rsidRPr="0080728B">
        <w:rPr>
          <w:rFonts w:ascii="Times New Roman" w:hAnsi="Times New Roman" w:cs="Times New Roman"/>
        </w:rPr>
        <w:t xml:space="preserve">, указанных в </w:t>
      </w:r>
      <w:r w:rsidR="008D707E" w:rsidRPr="0080728B">
        <w:rPr>
          <w:rFonts w:ascii="Times New Roman" w:hAnsi="Times New Roman" w:cs="Times New Roman"/>
        </w:rPr>
        <w:t xml:space="preserve">Приложении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i/>
        </w:rPr>
        <w:t>№ 1</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F35C6E" w:rsidRPr="0080728B">
        <w:rPr>
          <w:rFonts w:ascii="Times New Roman" w:hAnsi="Times New Roman" w:cs="Times New Roman"/>
        </w:rPr>
        <w:t>)</w:t>
      </w:r>
      <w:r w:rsidRPr="0080728B">
        <w:rPr>
          <w:rFonts w:ascii="Times New Roman" w:hAnsi="Times New Roman" w:cs="Times New Roman"/>
        </w:rPr>
        <w:t>.</w:t>
      </w:r>
    </w:p>
    <w:p w14:paraId="6CE290F1" w14:textId="2B61A12D" w:rsidR="00B04DEF" w:rsidRPr="0080728B" w:rsidRDefault="00B04DEF" w:rsidP="0080728B">
      <w:pPr>
        <w:pStyle w:val="afb"/>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w:t>
      </w:r>
      <w:r w:rsidR="001F43DF" w:rsidRPr="0080728B">
        <w:rPr>
          <w:rFonts w:ascii="Times New Roman" w:hAnsi="Times New Roman" w:cs="Times New Roman"/>
          <w:b/>
          <w:i/>
          <w:sz w:val="22"/>
          <w:szCs w:val="22"/>
        </w:rPr>
        <w:t>с указанием о</w:t>
      </w:r>
      <w:r w:rsidR="001F6865" w:rsidRPr="0080728B">
        <w:rPr>
          <w:rFonts w:ascii="Times New Roman" w:hAnsi="Times New Roman" w:cs="Times New Roman"/>
          <w:b/>
          <w:i/>
          <w:sz w:val="22"/>
          <w:szCs w:val="22"/>
        </w:rPr>
        <w:t>б</w:t>
      </w:r>
      <w:r w:rsidR="001F43DF" w:rsidRPr="0080728B">
        <w:rPr>
          <w:rFonts w:ascii="Times New Roman" w:hAnsi="Times New Roman" w:cs="Times New Roman"/>
          <w:b/>
          <w:i/>
          <w:sz w:val="22"/>
          <w:szCs w:val="22"/>
        </w:rPr>
        <w:t xml:space="preserve"> их</w:t>
      </w:r>
      <w:r w:rsidR="00A16AC0" w:rsidRPr="0080728B">
        <w:rPr>
          <w:rFonts w:ascii="Times New Roman" w:hAnsi="Times New Roman" w:cs="Times New Roman"/>
          <w:b/>
          <w:i/>
          <w:sz w:val="22"/>
          <w:szCs w:val="22"/>
        </w:rPr>
        <w:t xml:space="preserve"> </w:t>
      </w:r>
      <w:r w:rsidR="001F43DF" w:rsidRPr="0080728B">
        <w:rPr>
          <w:rFonts w:ascii="Times New Roman" w:hAnsi="Times New Roman" w:cs="Times New Roman"/>
          <w:b/>
          <w:i/>
          <w:sz w:val="22"/>
          <w:szCs w:val="22"/>
        </w:rPr>
        <w:t>размещении</w:t>
      </w:r>
      <w:r w:rsidR="00A16AC0" w:rsidRPr="0080728B">
        <w:rPr>
          <w:rFonts w:ascii="Times New Roman" w:hAnsi="Times New Roman" w:cs="Times New Roman"/>
          <w:b/>
          <w:i/>
          <w:sz w:val="22"/>
          <w:szCs w:val="22"/>
        </w:rPr>
        <w:t xml:space="preserve"> </w:t>
      </w:r>
      <w:r w:rsidRPr="0080728B">
        <w:rPr>
          <w:rFonts w:ascii="Times New Roman" w:hAnsi="Times New Roman" w:cs="Times New Roman"/>
          <w:b/>
          <w:i/>
          <w:sz w:val="22"/>
          <w:szCs w:val="22"/>
        </w:rPr>
        <w:t>на официальном сайте Заказчика</w:t>
      </w:r>
      <w:r w:rsidR="00FF7D5B" w:rsidRPr="0080728B">
        <w:rPr>
          <w:rFonts w:ascii="Times New Roman" w:hAnsi="Times New Roman" w:cs="Times New Roman"/>
          <w:b/>
          <w:i/>
          <w:sz w:val="22"/>
          <w:szCs w:val="22"/>
        </w:rPr>
        <w:t xml:space="preserve"> </w:t>
      </w:r>
      <w:hyperlink r:id="rId14" w:history="1">
        <w:r w:rsidR="00200560" w:rsidRPr="00CF4C3E">
          <w:rPr>
            <w:rStyle w:val="ad"/>
            <w:rFonts w:ascii="Times New Roman" w:hAnsi="Times New Roman" w:cs="Times New Roman"/>
            <w:b/>
            <w:i/>
            <w:sz w:val="22"/>
            <w:szCs w:val="22"/>
          </w:rPr>
          <w:t>http</w:t>
        </w:r>
        <w:r w:rsidR="00200560" w:rsidRPr="00CF4C3E">
          <w:rPr>
            <w:rStyle w:val="ad"/>
            <w:rFonts w:ascii="Times New Roman" w:hAnsi="Times New Roman" w:cs="Times New Roman"/>
            <w:b/>
            <w:i/>
            <w:sz w:val="22"/>
            <w:szCs w:val="22"/>
            <w:lang w:val="en-US"/>
          </w:rPr>
          <w:t>s</w:t>
        </w:r>
        <w:r w:rsidR="00200560" w:rsidRPr="00CF4C3E">
          <w:rPr>
            <w:rStyle w:val="ad"/>
            <w:rFonts w:ascii="Times New Roman" w:hAnsi="Times New Roman" w:cs="Times New Roman"/>
            <w:b/>
            <w:i/>
            <w:sz w:val="22"/>
            <w:szCs w:val="22"/>
          </w:rPr>
          <w:t>://www.irkutskenergo.ru/qa/6458.htm</w:t>
        </w:r>
      </w:hyperlink>
      <w:r w:rsidRPr="0080728B">
        <w:rPr>
          <w:rFonts w:ascii="Times New Roman" w:hAnsi="Times New Roman" w:cs="Times New Roman"/>
          <w:b/>
          <w:i/>
          <w:sz w:val="22"/>
          <w:szCs w:val="22"/>
        </w:rPr>
        <w:t>. В этом случае Подрядчик считается ознакомленным с организационно-распорядительными документами Заказчика.</w:t>
      </w:r>
    </w:p>
    <w:p w14:paraId="4ADF5D58" w14:textId="6BB58AA2"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w:t>
      </w:r>
      <w:r w:rsidR="00DE1CDD" w:rsidRPr="0080728B">
        <w:rPr>
          <w:rFonts w:ascii="Times New Roman" w:hAnsi="Times New Roman" w:cs="Times New Roman"/>
        </w:rPr>
        <w:t xml:space="preserve">представляющее Заказчика и </w:t>
      </w:r>
      <w:r w:rsidRPr="0080728B">
        <w:rPr>
          <w:rFonts w:ascii="Times New Roman" w:hAnsi="Times New Roman" w:cs="Times New Roman"/>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0728B">
        <w:rPr>
          <w:rFonts w:ascii="Times New Roman" w:hAnsi="Times New Roman" w:cs="Times New Roman"/>
        </w:rPr>
        <w:t xml:space="preserve">ходом и </w:t>
      </w:r>
      <w:r w:rsidRPr="0080728B">
        <w:rPr>
          <w:rFonts w:ascii="Times New Roman" w:hAnsi="Times New Roman" w:cs="Times New Roman"/>
        </w:rPr>
        <w:t>кач</w:t>
      </w:r>
      <w:r w:rsidR="00E14801" w:rsidRPr="0080728B">
        <w:rPr>
          <w:rFonts w:ascii="Times New Roman" w:hAnsi="Times New Roman" w:cs="Times New Roman"/>
        </w:rPr>
        <w:t>еством выполняемых Подрядчиком Р</w:t>
      </w:r>
      <w:r w:rsidRPr="0080728B">
        <w:rPr>
          <w:rFonts w:ascii="Times New Roman" w:hAnsi="Times New Roman" w:cs="Times New Roman"/>
        </w:rPr>
        <w:t>абот,</w:t>
      </w:r>
      <w:r w:rsidR="009464A9" w:rsidRPr="0080728B">
        <w:rPr>
          <w:rFonts w:ascii="Times New Roman" w:hAnsi="Times New Roman" w:cs="Times New Roman"/>
        </w:rPr>
        <w:t xml:space="preserve">  </w:t>
      </w:r>
      <w:r w:rsidRPr="0080728B">
        <w:rPr>
          <w:rFonts w:ascii="Times New Roman" w:hAnsi="Times New Roman" w:cs="Times New Roman"/>
        </w:rPr>
        <w:t>организации решения всех технических вопросов с представителем Подрядчика, а также для проверки и подписан</w:t>
      </w:r>
      <w:r w:rsidR="00E14801" w:rsidRPr="0080728B">
        <w:rPr>
          <w:rFonts w:ascii="Times New Roman" w:hAnsi="Times New Roman" w:cs="Times New Roman"/>
        </w:rPr>
        <w:t xml:space="preserve">ия Актов </w:t>
      </w:r>
      <w:r w:rsidR="00943565" w:rsidRPr="0080728B">
        <w:rPr>
          <w:rFonts w:ascii="Times New Roman" w:hAnsi="Times New Roman" w:cs="Times New Roman"/>
        </w:rPr>
        <w:t xml:space="preserve">сдачи-приемки </w:t>
      </w:r>
      <w:r w:rsidR="00100F81" w:rsidRPr="0080728B">
        <w:rPr>
          <w:rFonts w:ascii="Times New Roman" w:hAnsi="Times New Roman" w:cs="Times New Roman"/>
        </w:rPr>
        <w:t>результатов выполненных работ</w:t>
      </w:r>
      <w:r w:rsidR="00943565" w:rsidRPr="0080728B">
        <w:rPr>
          <w:rFonts w:ascii="Times New Roman" w:hAnsi="Times New Roman" w:cs="Times New Roman"/>
        </w:rPr>
        <w:t xml:space="preserve">, Актов </w:t>
      </w:r>
      <w:r w:rsidR="00E14801" w:rsidRPr="0080728B">
        <w:rPr>
          <w:rFonts w:ascii="Times New Roman" w:hAnsi="Times New Roman" w:cs="Times New Roman"/>
        </w:rPr>
        <w:t>о приемке выполненных Р</w:t>
      </w:r>
      <w:r w:rsidRPr="0080728B">
        <w:rPr>
          <w:rFonts w:ascii="Times New Roman" w:hAnsi="Times New Roman" w:cs="Times New Roman"/>
        </w:rPr>
        <w:t>абот и С</w:t>
      </w:r>
      <w:r w:rsidR="00E14801" w:rsidRPr="0080728B">
        <w:rPr>
          <w:rFonts w:ascii="Times New Roman" w:hAnsi="Times New Roman" w:cs="Times New Roman"/>
        </w:rPr>
        <w:t>правок о стоимости выполненных Р</w:t>
      </w:r>
      <w:r w:rsidRPr="0080728B">
        <w:rPr>
          <w:rFonts w:ascii="Times New Roman" w:hAnsi="Times New Roman" w:cs="Times New Roman"/>
        </w:rPr>
        <w:t>абот</w:t>
      </w:r>
      <w:r w:rsidR="00DE1CDD" w:rsidRPr="0080728B">
        <w:rPr>
          <w:rFonts w:ascii="Times New Roman" w:hAnsi="Times New Roman" w:cs="Times New Roman"/>
        </w:rPr>
        <w:t>, о полномочиях которого Заказчик извещает Подрядчика в письменной форме</w:t>
      </w:r>
      <w:r w:rsidRPr="0080728B">
        <w:rPr>
          <w:rFonts w:ascii="Times New Roman" w:hAnsi="Times New Roman" w:cs="Times New Roman"/>
        </w:rPr>
        <w:t>.</w:t>
      </w:r>
    </w:p>
    <w:p w14:paraId="760CD31B" w14:textId="77777777"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w:t>
      </w:r>
      <w:r w:rsidR="00DE1CDD" w:rsidRPr="0080728B">
        <w:rPr>
          <w:rFonts w:ascii="Times New Roman" w:hAnsi="Times New Roman" w:cs="Times New Roman"/>
        </w:rPr>
        <w:t xml:space="preserve">представляющее Подрядчика и </w:t>
      </w:r>
      <w:r w:rsidRPr="0080728B">
        <w:rPr>
          <w:rFonts w:ascii="Times New Roman" w:hAnsi="Times New Roman" w:cs="Times New Roman"/>
        </w:rPr>
        <w:t>уполномоченное Подрядчиком на период выполнения Сторонами взаимных обязательств по Договору для организ</w:t>
      </w:r>
      <w:r w:rsidR="00E14801" w:rsidRPr="0080728B">
        <w:rPr>
          <w:rFonts w:ascii="Times New Roman" w:hAnsi="Times New Roman" w:cs="Times New Roman"/>
        </w:rPr>
        <w:t>ации, выполнения и координации Р</w:t>
      </w:r>
      <w:r w:rsidRPr="0080728B">
        <w:rPr>
          <w:rFonts w:ascii="Times New Roman" w:hAnsi="Times New Roman" w:cs="Times New Roman"/>
        </w:rPr>
        <w:t>абот, а также решения вопросов с представителем Заказчика на Объекте</w:t>
      </w:r>
      <w:r w:rsidR="00DE1CDD" w:rsidRPr="0080728B">
        <w:rPr>
          <w:rFonts w:ascii="Times New Roman" w:hAnsi="Times New Roman" w:cs="Times New Roman"/>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0728B">
        <w:rPr>
          <w:rFonts w:ascii="Times New Roman" w:hAnsi="Times New Roman" w:cs="Times New Roman"/>
        </w:rPr>
        <w:t xml:space="preserve">. </w:t>
      </w:r>
    </w:p>
    <w:p w14:paraId="650BA05A"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w:t>
      </w:r>
      <w:r w:rsidR="00FB4622" w:rsidRPr="0080728B">
        <w:rPr>
          <w:rFonts w:ascii="Times New Roman" w:hAnsi="Times New Roman" w:cs="Times New Roman"/>
        </w:rPr>
        <w:t>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w:t>
      </w:r>
      <w:r w:rsidR="00BB0D41" w:rsidRPr="0080728B">
        <w:rPr>
          <w:rFonts w:ascii="Times New Roman" w:hAnsi="Times New Roman" w:cs="Times New Roman"/>
        </w:rPr>
        <w:t xml:space="preserve"> </w:t>
      </w:r>
      <w:r w:rsidR="00FB4622" w:rsidRPr="0080728B">
        <w:rPr>
          <w:rFonts w:ascii="Times New Roman" w:hAnsi="Times New Roman" w:cs="Times New Roman"/>
        </w:rPr>
        <w:t xml:space="preserve">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0A138BF8" w14:textId="48038863" w:rsidR="00BF32C2" w:rsidRPr="0080728B" w:rsidRDefault="00BF32C2" w:rsidP="0080728B">
      <w:pPr>
        <w:pStyle w:val="RUS111"/>
        <w:widowControl w:val="0"/>
        <w:rPr>
          <w:rFonts w:ascii="Times New Roman" w:hAnsi="Times New Roman" w:cs="Times New Roman"/>
        </w:rPr>
      </w:pPr>
      <w:bookmarkStart w:id="4" w:name="_Ref493705294"/>
      <w:r w:rsidRPr="0080728B">
        <w:rPr>
          <w:rFonts w:ascii="Times New Roman" w:hAnsi="Times New Roman" w:cs="Times New Roman"/>
          <w:b/>
        </w:rPr>
        <w:t xml:space="preserve">«Работы» </w:t>
      </w:r>
      <w:r w:rsidR="00723296" w:rsidRPr="0080728B">
        <w:rPr>
          <w:rFonts w:ascii="Times New Roman" w:hAnsi="Times New Roman" w:cs="Times New Roman"/>
        </w:rPr>
        <w:t xml:space="preserve">имеет значение, предусмотренное в пункте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_Ref496028070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7308CD">
        <w:rPr>
          <w:rFonts w:ascii="Times New Roman" w:hAnsi="Times New Roman" w:cs="Times New Roman"/>
        </w:rPr>
        <w:t>2.1</w:t>
      </w:r>
      <w:r w:rsidR="00907D5D" w:rsidRPr="0080728B">
        <w:rPr>
          <w:rFonts w:ascii="Times New Roman" w:hAnsi="Times New Roman" w:cs="Times New Roman"/>
        </w:rPr>
        <w:fldChar w:fldCharType="end"/>
      </w:r>
      <w:r w:rsidRPr="0080728B">
        <w:rPr>
          <w:rFonts w:ascii="Times New Roman" w:hAnsi="Times New Roman" w:cs="Times New Roman"/>
        </w:rPr>
        <w:t>.</w:t>
      </w:r>
      <w:bookmarkEnd w:id="4"/>
    </w:p>
    <w:p w14:paraId="2AED5275" w14:textId="4D28522D" w:rsidR="00C32DB0" w:rsidRPr="0080728B" w:rsidRDefault="00C32DB0" w:rsidP="0080728B">
      <w:pPr>
        <w:pStyle w:val="RUS111"/>
        <w:widowControl w:val="0"/>
        <w:rPr>
          <w:rFonts w:ascii="Times New Roman" w:hAnsi="Times New Roman" w:cs="Times New Roman"/>
        </w:rPr>
      </w:pPr>
      <w:bookmarkStart w:id="5"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w:t>
      </w:r>
      <w:r w:rsidR="001D6FD2" w:rsidRPr="0080728B">
        <w:rPr>
          <w:rFonts w:ascii="Times New Roman" w:hAnsi="Times New Roman" w:cs="Times New Roman"/>
        </w:rPr>
        <w:t xml:space="preserve">, необходимый для производства </w:t>
      </w:r>
      <w:r w:rsidR="00441804" w:rsidRPr="0080728B">
        <w:rPr>
          <w:rFonts w:ascii="Times New Roman" w:hAnsi="Times New Roman" w:cs="Times New Roman"/>
        </w:rPr>
        <w:lastRenderedPageBreak/>
        <w:t>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Pr="0080728B">
        <w:rPr>
          <w:rFonts w:ascii="Times New Roman" w:hAnsi="Times New Roman" w:cs="Times New Roman"/>
        </w:rPr>
        <w:t>.</w:t>
      </w:r>
      <w:bookmarkEnd w:id="5"/>
      <w:r w:rsidRPr="0080728B">
        <w:rPr>
          <w:rFonts w:ascii="Times New Roman" w:hAnsi="Times New Roman" w:cs="Times New Roman"/>
        </w:rPr>
        <w:t xml:space="preserve"> </w:t>
      </w:r>
    </w:p>
    <w:p w14:paraId="6D81102B" w14:textId="7088E075" w:rsidR="001D6FD2" w:rsidRPr="0080728B" w:rsidRDefault="001D6FD2" w:rsidP="0080728B">
      <w:pPr>
        <w:pStyle w:val="RUS111"/>
        <w:widowControl w:val="0"/>
        <w:rPr>
          <w:rFonts w:ascii="Times New Roman" w:hAnsi="Times New Roman" w:cs="Times New Roman"/>
        </w:rPr>
      </w:pPr>
      <w:bookmarkStart w:id="6"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w:t>
      </w:r>
      <w:r w:rsidR="001413B0" w:rsidRPr="0080728B">
        <w:rPr>
          <w:rFonts w:ascii="Times New Roman" w:hAnsi="Times New Roman" w:cs="Times New Roman"/>
        </w:rPr>
        <w:t>полный комплект Технической документации, соответствующ</w:t>
      </w:r>
      <w:r w:rsidR="00C747BF" w:rsidRPr="0080728B">
        <w:rPr>
          <w:rFonts w:ascii="Times New Roman" w:hAnsi="Times New Roman" w:cs="Times New Roman"/>
        </w:rPr>
        <w:t>и</w:t>
      </w:r>
      <w:r w:rsidR="00444195" w:rsidRPr="0080728B">
        <w:rPr>
          <w:rFonts w:ascii="Times New Roman" w:hAnsi="Times New Roman" w:cs="Times New Roman"/>
        </w:rPr>
        <w:t>й</w:t>
      </w:r>
      <w:r w:rsidR="001413B0" w:rsidRPr="0080728B">
        <w:rPr>
          <w:rFonts w:ascii="Times New Roman" w:hAnsi="Times New Roman" w:cs="Times New Roman"/>
        </w:rPr>
        <w:t xml:space="preserve"> условиям настоящего Договора, переданный Подрядчиком и принятый Заказчиком без замечаний. Если по условиям Договора</w:t>
      </w:r>
      <w:r w:rsidR="00124563" w:rsidRPr="0080728B">
        <w:rPr>
          <w:rFonts w:ascii="Times New Roman" w:hAnsi="Times New Roman" w:cs="Times New Roman"/>
        </w:rPr>
        <w:t xml:space="preserve"> </w:t>
      </w:r>
      <w:r w:rsidR="001413B0" w:rsidRPr="0080728B">
        <w:rPr>
          <w:rFonts w:ascii="Times New Roman" w:hAnsi="Times New Roman" w:cs="Times New Roman"/>
        </w:rPr>
        <w:t xml:space="preserve">или требованиями применимых нормативно-правовых актов предусмотрена Экспертиза </w:t>
      </w:r>
      <w:r w:rsidR="00444195" w:rsidRPr="0080728B">
        <w:rPr>
          <w:rFonts w:ascii="Times New Roman" w:hAnsi="Times New Roman" w:cs="Times New Roman"/>
        </w:rPr>
        <w:t xml:space="preserve">Проектной </w:t>
      </w:r>
      <w:r w:rsidR="001413B0" w:rsidRPr="0080728B">
        <w:rPr>
          <w:rFonts w:ascii="Times New Roman" w:hAnsi="Times New Roman" w:cs="Times New Roman"/>
        </w:rPr>
        <w:t>документации</w:t>
      </w:r>
      <w:r w:rsidR="00D619A5" w:rsidRPr="0080728B">
        <w:rPr>
          <w:rFonts w:ascii="Times New Roman" w:hAnsi="Times New Roman" w:cs="Times New Roman"/>
        </w:rPr>
        <w:t xml:space="preserve"> </w:t>
      </w:r>
      <w:r w:rsidR="00C747BF" w:rsidRPr="0080728B">
        <w:rPr>
          <w:rFonts w:ascii="Times New Roman" w:hAnsi="Times New Roman" w:cs="Times New Roman"/>
          <w:color w:val="000000"/>
        </w:rPr>
        <w:t>и</w:t>
      </w:r>
      <w:r w:rsidR="005D0A97" w:rsidRPr="0080728B">
        <w:rPr>
          <w:rFonts w:ascii="Times New Roman" w:hAnsi="Times New Roman" w:cs="Times New Roman"/>
          <w:color w:val="000000"/>
        </w:rPr>
        <w:t xml:space="preserve"> / </w:t>
      </w:r>
      <w:r w:rsidR="00C747BF" w:rsidRPr="0080728B">
        <w:rPr>
          <w:rFonts w:ascii="Times New Roman" w:hAnsi="Times New Roman" w:cs="Times New Roman"/>
          <w:color w:val="000000"/>
        </w:rPr>
        <w:t>или Результат</w:t>
      </w:r>
      <w:r w:rsidR="00100F81" w:rsidRPr="0080728B">
        <w:rPr>
          <w:rFonts w:ascii="Times New Roman" w:hAnsi="Times New Roman" w:cs="Times New Roman"/>
          <w:color w:val="000000"/>
        </w:rPr>
        <w:t>а</w:t>
      </w:r>
      <w:r w:rsidR="00D619A5" w:rsidRPr="0080728B">
        <w:rPr>
          <w:rFonts w:ascii="Times New Roman" w:hAnsi="Times New Roman" w:cs="Times New Roman"/>
          <w:color w:val="000000"/>
        </w:rPr>
        <w:t xml:space="preserve"> </w:t>
      </w:r>
      <w:r w:rsidR="00C747BF" w:rsidRPr="0080728B">
        <w:rPr>
          <w:rFonts w:ascii="Times New Roman" w:hAnsi="Times New Roman" w:cs="Times New Roman"/>
        </w:rPr>
        <w:t>инженерных изысканий</w:t>
      </w:r>
      <w:r w:rsidR="001413B0" w:rsidRPr="0080728B">
        <w:rPr>
          <w:rFonts w:ascii="Times New Roman" w:hAnsi="Times New Roman" w:cs="Times New Roman"/>
        </w:rPr>
        <w:t>, то Результатом Работ будет являться в том числе получение Подрядчиком (в т.ч. от имени Заказчика) положительного результата такой Экспертизы</w:t>
      </w:r>
      <w:r w:rsidRPr="0080728B">
        <w:rPr>
          <w:rFonts w:ascii="Times New Roman" w:hAnsi="Times New Roman" w:cs="Times New Roman"/>
        </w:rPr>
        <w:t>.</w:t>
      </w:r>
      <w:bookmarkEnd w:id="6"/>
    </w:p>
    <w:p w14:paraId="0B562E45" w14:textId="7947ABBC" w:rsidR="0017632E" w:rsidRPr="0080728B" w:rsidRDefault="0017632E" w:rsidP="0080728B">
      <w:pPr>
        <w:pStyle w:val="RUS111"/>
        <w:widowControl w:val="0"/>
        <w:rPr>
          <w:rFonts w:ascii="Times New Roman" w:hAnsi="Times New Roman" w:cs="Times New Roman"/>
        </w:rPr>
      </w:pPr>
      <w:r w:rsidRPr="0080728B">
        <w:rPr>
          <w:rFonts w:ascii="Times New Roman" w:hAnsi="Times New Roman" w:cs="Times New Roman"/>
          <w:b/>
        </w:rPr>
        <w:t>Результат(</w:t>
      </w:r>
      <w:r w:rsidR="005D0A97" w:rsidRPr="0080728B">
        <w:rPr>
          <w:rFonts w:ascii="Times New Roman" w:hAnsi="Times New Roman" w:cs="Times New Roman"/>
          <w:b/>
        </w:rPr>
        <w:t>-</w:t>
      </w:r>
      <w:r w:rsidRPr="0080728B">
        <w:rPr>
          <w:rFonts w:ascii="Times New Roman" w:hAnsi="Times New Roman" w:cs="Times New Roman"/>
          <w:b/>
        </w:rPr>
        <w:t>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и после их завершения, и о результатах оценки влияния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на другие объекты капитального строительства.</w:t>
      </w:r>
    </w:p>
    <w:p w14:paraId="0439CF15" w14:textId="4D944BA6"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w:t>
      </w:r>
      <w:r w:rsidR="004207C9" w:rsidRPr="0080728B">
        <w:rPr>
          <w:rFonts w:ascii="Times New Roman" w:hAnsi="Times New Roman" w:cs="Times New Roman"/>
        </w:rPr>
        <w:t xml:space="preserve">Подрядчиком </w:t>
      </w:r>
      <w:r w:rsidRPr="0080728B">
        <w:rPr>
          <w:rFonts w:ascii="Times New Roman" w:hAnsi="Times New Roman" w:cs="Times New Roman"/>
        </w:rPr>
        <w:t>по унифицированной форме № КС-3, утвержденной Постановлением Госкомстата России от 11.11.1999 № 100</w:t>
      </w:r>
      <w:r w:rsidR="00D1380F" w:rsidRPr="0080728B">
        <w:rPr>
          <w:rFonts w:ascii="Times New Roman" w:hAnsi="Times New Roman" w:cs="Times New Roman"/>
        </w:rPr>
        <w:t xml:space="preserve"> (в действующей редакции)</w:t>
      </w:r>
      <w:r w:rsidRPr="0080728B">
        <w:rPr>
          <w:rFonts w:ascii="Times New Roman" w:hAnsi="Times New Roman" w:cs="Times New Roman"/>
        </w:rPr>
        <w:t xml:space="preserve">, в порядке, установленном законодательством </w:t>
      </w:r>
      <w:r w:rsidR="009B112F" w:rsidRPr="0080728B">
        <w:rPr>
          <w:rFonts w:ascii="Times New Roman" w:hAnsi="Times New Roman" w:cs="Times New Roman"/>
          <w:iCs/>
        </w:rPr>
        <w:t>Российской Федерации</w:t>
      </w:r>
      <w:r w:rsidRPr="0080728B">
        <w:rPr>
          <w:rFonts w:ascii="Times New Roman" w:hAnsi="Times New Roman" w:cs="Times New Roman"/>
        </w:rPr>
        <w:t xml:space="preserve">, подтверждающий стоимость выполненных Подрядчиком по Договору </w:t>
      </w:r>
      <w:r w:rsidR="001413B0" w:rsidRPr="0080728B">
        <w:rPr>
          <w:rFonts w:ascii="Times New Roman" w:hAnsi="Times New Roman" w:cs="Times New Roman"/>
        </w:rPr>
        <w:t>[</w:t>
      </w:r>
      <w:r w:rsidRPr="0080728B">
        <w:rPr>
          <w:rFonts w:ascii="Times New Roman" w:hAnsi="Times New Roman" w:cs="Times New Roman"/>
        </w:rPr>
        <w:t>Работ</w:t>
      </w:r>
      <w:r w:rsidR="00F47C50" w:rsidRPr="0080728B">
        <w:rPr>
          <w:rFonts w:ascii="Times New Roman" w:hAnsi="Times New Roman" w:cs="Times New Roman"/>
        </w:rPr>
        <w:t xml:space="preserve"> / </w:t>
      </w:r>
      <w:r w:rsidR="001413B0" w:rsidRPr="0080728B">
        <w:rPr>
          <w:rFonts w:ascii="Times New Roman" w:hAnsi="Times New Roman" w:cs="Times New Roman"/>
        </w:rPr>
        <w:t>Этапа Работ]</w:t>
      </w:r>
      <w:r w:rsidRPr="0080728B">
        <w:rPr>
          <w:rFonts w:ascii="Times New Roman" w:hAnsi="Times New Roman" w:cs="Times New Roman"/>
        </w:rPr>
        <w:t>.</w:t>
      </w:r>
    </w:p>
    <w:p w14:paraId="38CA0D14"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A6497CD" w14:textId="77777777" w:rsidR="00893809" w:rsidRPr="0080728B" w:rsidRDefault="00893809" w:rsidP="0080728B">
      <w:pPr>
        <w:pStyle w:val="RUS111"/>
        <w:widowControl w:val="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40205DA7" w14:textId="06051C67"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 xml:space="preserve">обозначает </w:t>
      </w:r>
      <w:r w:rsidR="0071651C" w:rsidRPr="0080728B">
        <w:rPr>
          <w:rFonts w:ascii="Times New Roman" w:hAnsi="Times New Roman" w:cs="Times New Roman"/>
        </w:rPr>
        <w:t xml:space="preserve">совместно Результат(-ы) инженерных изысканий, </w:t>
      </w:r>
      <w:r w:rsidRPr="0080728B">
        <w:rPr>
          <w:rFonts w:ascii="Times New Roman" w:hAnsi="Times New Roman" w:cs="Times New Roman"/>
        </w:rPr>
        <w:t>Проектную и</w:t>
      </w:r>
      <w:r w:rsidR="00F47C50" w:rsidRPr="0080728B">
        <w:rPr>
          <w:rFonts w:ascii="Times New Roman" w:hAnsi="Times New Roman" w:cs="Times New Roman"/>
        </w:rPr>
        <w:t xml:space="preserve"> / </w:t>
      </w:r>
      <w:r w:rsidR="001413B0" w:rsidRPr="0080728B">
        <w:rPr>
          <w:rFonts w:ascii="Times New Roman" w:hAnsi="Times New Roman" w:cs="Times New Roman"/>
        </w:rPr>
        <w:t xml:space="preserve">или </w:t>
      </w:r>
      <w:r w:rsidRPr="0080728B">
        <w:rPr>
          <w:rFonts w:ascii="Times New Roman" w:hAnsi="Times New Roman" w:cs="Times New Roman"/>
        </w:rPr>
        <w:t>Рабочую документацию</w:t>
      </w:r>
      <w:r w:rsidR="001413B0" w:rsidRPr="0080728B">
        <w:rPr>
          <w:rFonts w:ascii="Times New Roman" w:hAnsi="Times New Roman" w:cs="Times New Roman"/>
        </w:rPr>
        <w:t xml:space="preserve"> в зависимости от объема предмета настоящего Договора</w:t>
      </w:r>
      <w:r w:rsidRPr="0080728B">
        <w:rPr>
          <w:rFonts w:ascii="Times New Roman" w:hAnsi="Times New Roman" w:cs="Times New Roman"/>
        </w:rPr>
        <w:t>.</w:t>
      </w:r>
    </w:p>
    <w:p w14:paraId="34B5A2C4" w14:textId="18CCD8AB" w:rsidR="001413B0" w:rsidRPr="0080728B" w:rsidRDefault="001413B0" w:rsidP="0080728B">
      <w:pPr>
        <w:pStyle w:val="RUS111"/>
        <w:widowControl w:val="0"/>
        <w:rPr>
          <w:rFonts w:ascii="Times New Roman" w:hAnsi="Times New Roman" w:cs="Times New Roman"/>
        </w:rPr>
      </w:pPr>
      <w:r w:rsidRPr="0080728B">
        <w:rPr>
          <w:rFonts w:ascii="Times New Roman" w:hAnsi="Times New Roman" w:cs="Times New Roman"/>
          <w:b/>
        </w:rPr>
        <w:t>«</w:t>
      </w:r>
      <w:r w:rsidR="00D5029A" w:rsidRPr="0080728B">
        <w:rPr>
          <w:rFonts w:ascii="Times New Roman" w:hAnsi="Times New Roman" w:cs="Times New Roman"/>
          <w:b/>
        </w:rPr>
        <w:t>Задание на проектирование</w:t>
      </w:r>
      <w:r w:rsidRPr="0080728B">
        <w:rPr>
          <w:rFonts w:ascii="Times New Roman" w:hAnsi="Times New Roman" w:cs="Times New Roman"/>
          <w:b/>
        </w:rPr>
        <w:t>»</w:t>
      </w:r>
      <w:r w:rsidRPr="0080728B">
        <w:rPr>
          <w:rFonts w:ascii="Times New Roman" w:hAnsi="Times New Roman" w:cs="Times New Roman"/>
        </w:rPr>
        <w:t xml:space="preserve"> обозначает требования Заказчика к Технической документации</w:t>
      </w:r>
      <w:r w:rsidR="007F5A61" w:rsidRPr="0080728B">
        <w:rPr>
          <w:rFonts w:ascii="Times New Roman" w:hAnsi="Times New Roman" w:cs="Times New Roman"/>
        </w:rPr>
        <w:t xml:space="preserve"> </w:t>
      </w:r>
      <w:r w:rsidRPr="0080728B">
        <w:rPr>
          <w:rFonts w:ascii="Times New Roman" w:hAnsi="Times New Roman" w:cs="Times New Roman"/>
        </w:rPr>
        <w:t xml:space="preserve">согласно </w:t>
      </w:r>
      <w:r w:rsidR="008D707E" w:rsidRPr="0080728B">
        <w:rPr>
          <w:rFonts w:ascii="Times New Roman" w:hAnsi="Times New Roman" w:cs="Times New Roman"/>
        </w:rPr>
        <w:t xml:space="preserve">Приложению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i/>
        </w:rPr>
        <w:t>№ 1</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Pr="0080728B">
        <w:rPr>
          <w:rFonts w:ascii="Times New Roman" w:hAnsi="Times New Roman" w:cs="Times New Roman"/>
        </w:rPr>
        <w:t xml:space="preserve">к настоящему Договору. </w:t>
      </w:r>
      <w:r w:rsidR="00893809" w:rsidRPr="0080728B">
        <w:rPr>
          <w:rFonts w:ascii="Times New Roman" w:hAnsi="Times New Roman" w:cs="Times New Roman"/>
        </w:rPr>
        <w:t>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3731FD8A" w14:textId="1EE56689"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w:t>
      </w:r>
      <w:r w:rsidR="00970CAD" w:rsidRPr="0080728B">
        <w:rPr>
          <w:rFonts w:ascii="Times New Roman" w:hAnsi="Times New Roman" w:cs="Times New Roman"/>
        </w:rPr>
        <w:t xml:space="preserve">пунктом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_Ref496197080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29.1</w:t>
      </w:r>
      <w:r w:rsidR="00907D5D" w:rsidRPr="0080728B">
        <w:rPr>
          <w:rFonts w:ascii="Times New Roman" w:hAnsi="Times New Roman" w:cs="Times New Roman"/>
        </w:rPr>
        <w:fldChar w:fldCharType="end"/>
      </w:r>
      <w:r w:rsidR="003B0607" w:rsidRPr="0080728B">
        <w:rPr>
          <w:rFonts w:ascii="Times New Roman" w:hAnsi="Times New Roman" w:cs="Times New Roman"/>
        </w:rPr>
        <w:t xml:space="preserve"> </w:t>
      </w:r>
      <w:r w:rsidRPr="0080728B">
        <w:rPr>
          <w:rFonts w:ascii="Times New Roman" w:hAnsi="Times New Roman" w:cs="Times New Roman"/>
        </w:rPr>
        <w:t>Договора.</w:t>
      </w:r>
    </w:p>
    <w:p w14:paraId="13D863CA" w14:textId="7F6625A0"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«Цена</w:t>
      </w:r>
      <w:r w:rsidR="00DE1CDD" w:rsidRPr="0080728B">
        <w:rPr>
          <w:rFonts w:ascii="Times New Roman" w:hAnsi="Times New Roman" w:cs="Times New Roman"/>
          <w:b/>
        </w:rPr>
        <w:t xml:space="preserve"> Работ</w:t>
      </w:r>
      <w:r w:rsidRPr="0080728B">
        <w:rPr>
          <w:rFonts w:ascii="Times New Roman" w:hAnsi="Times New Roman" w:cs="Times New Roman"/>
          <w:b/>
        </w:rPr>
        <w:t>»</w:t>
      </w:r>
      <w:r w:rsidR="00E14801" w:rsidRPr="0080728B">
        <w:rPr>
          <w:rFonts w:ascii="Times New Roman" w:hAnsi="Times New Roman" w:cs="Times New Roman"/>
        </w:rPr>
        <w:t xml:space="preserve"> обозначает общую </w:t>
      </w:r>
      <w:r w:rsidR="00DE1CDD" w:rsidRPr="0080728B">
        <w:rPr>
          <w:rFonts w:ascii="Times New Roman" w:hAnsi="Times New Roman" w:cs="Times New Roman"/>
        </w:rPr>
        <w:t>стоимость (</w:t>
      </w:r>
      <w:r w:rsidR="00E14801" w:rsidRPr="0080728B">
        <w:rPr>
          <w:rFonts w:ascii="Times New Roman" w:hAnsi="Times New Roman" w:cs="Times New Roman"/>
        </w:rPr>
        <w:t>цену</w:t>
      </w:r>
      <w:r w:rsidR="00DE1CDD" w:rsidRPr="0080728B">
        <w:rPr>
          <w:rFonts w:ascii="Times New Roman" w:hAnsi="Times New Roman" w:cs="Times New Roman"/>
        </w:rPr>
        <w:t>)</w:t>
      </w:r>
      <w:r w:rsidR="007E4CAE" w:rsidRPr="0080728B">
        <w:rPr>
          <w:rFonts w:ascii="Times New Roman" w:hAnsi="Times New Roman" w:cs="Times New Roman"/>
        </w:rPr>
        <w:t xml:space="preserve"> </w:t>
      </w:r>
      <w:r w:rsidR="00DE1CDD" w:rsidRPr="0080728B">
        <w:rPr>
          <w:rFonts w:ascii="Times New Roman" w:hAnsi="Times New Roman" w:cs="Times New Roman"/>
        </w:rPr>
        <w:t xml:space="preserve">выполнения </w:t>
      </w:r>
      <w:r w:rsidR="00E14801" w:rsidRPr="0080728B">
        <w:rPr>
          <w:rFonts w:ascii="Times New Roman" w:hAnsi="Times New Roman" w:cs="Times New Roman"/>
        </w:rPr>
        <w:t>Р</w:t>
      </w:r>
      <w:r w:rsidRPr="0080728B">
        <w:rPr>
          <w:rFonts w:ascii="Times New Roman" w:hAnsi="Times New Roman" w:cs="Times New Roman"/>
        </w:rPr>
        <w:t>абот</w:t>
      </w:r>
      <w:r w:rsidR="00DE1CDD" w:rsidRPr="0080728B">
        <w:rPr>
          <w:rFonts w:ascii="Times New Roman" w:hAnsi="Times New Roman" w:cs="Times New Roman"/>
        </w:rPr>
        <w:t xml:space="preserve"> и любых иных обязательств Подрядчика по Договору</w:t>
      </w:r>
      <w:r w:rsidRPr="0080728B">
        <w:rPr>
          <w:rFonts w:ascii="Times New Roman" w:hAnsi="Times New Roman" w:cs="Times New Roman"/>
        </w:rPr>
        <w:t xml:space="preserve">, определенную </w:t>
      </w:r>
      <w:r w:rsidR="001969E4" w:rsidRPr="0080728B">
        <w:rPr>
          <w:rFonts w:ascii="Times New Roman" w:hAnsi="Times New Roman" w:cs="Times New Roman"/>
        </w:rPr>
        <w:t xml:space="preserve">в </w:t>
      </w:r>
      <w:r w:rsidR="00EB7831" w:rsidRPr="0080728B">
        <w:rPr>
          <w:rFonts w:ascii="Times New Roman" w:hAnsi="Times New Roman" w:cs="Times New Roman"/>
        </w:rPr>
        <w:t>под</w:t>
      </w:r>
      <w:r w:rsidR="001969E4" w:rsidRPr="0080728B">
        <w:rPr>
          <w:rFonts w:ascii="Times New Roman" w:hAnsi="Times New Roman" w:cs="Times New Roman"/>
        </w:rPr>
        <w:t xml:space="preserve">разделе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_Ref496808651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4</w:t>
      </w:r>
      <w:r w:rsidR="003D6FA7" w:rsidRPr="0080728B">
        <w:rPr>
          <w:rFonts w:ascii="Times New Roman" w:hAnsi="Times New Roman" w:cs="Times New Roman"/>
        </w:rPr>
        <w:fldChar w:fldCharType="end"/>
      </w:r>
      <w:r w:rsidR="007E4CAE" w:rsidRPr="0080728B">
        <w:rPr>
          <w:rFonts w:ascii="Times New Roman" w:hAnsi="Times New Roman" w:cs="Times New Roman"/>
        </w:rPr>
        <w:t xml:space="preserve"> </w:t>
      </w:r>
      <w:r w:rsidR="001969E4" w:rsidRPr="0080728B">
        <w:rPr>
          <w:rFonts w:ascii="Times New Roman" w:hAnsi="Times New Roman" w:cs="Times New Roman"/>
        </w:rPr>
        <w:t>Д</w:t>
      </w:r>
      <w:r w:rsidR="00FC3ABC" w:rsidRPr="0080728B">
        <w:rPr>
          <w:rFonts w:ascii="Times New Roman" w:hAnsi="Times New Roman" w:cs="Times New Roman"/>
        </w:rPr>
        <w:t>оговора и в приложениях к нему</w:t>
      </w:r>
      <w:r w:rsidRPr="0080728B">
        <w:rPr>
          <w:rFonts w:ascii="Times New Roman" w:hAnsi="Times New Roman" w:cs="Times New Roman"/>
        </w:rPr>
        <w:t>.</w:t>
      </w:r>
    </w:p>
    <w:p w14:paraId="6F78E8E3" w14:textId="35C2200B" w:rsidR="009E1FF1"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w:t>
      </w:r>
      <w:r w:rsidR="00960816" w:rsidRPr="0080728B">
        <w:rPr>
          <w:rFonts w:ascii="Times New Roman" w:hAnsi="Times New Roman" w:cs="Times New Roman"/>
        </w:rPr>
        <w:t xml:space="preserve">отдельные виды Работ (перечень работ), которые </w:t>
      </w:r>
      <w:r w:rsidR="00960816" w:rsidRPr="0080728B">
        <w:rPr>
          <w:rFonts w:ascii="Times New Roman" w:hAnsi="Times New Roman" w:cs="Times New Roman"/>
        </w:rPr>
        <w:lastRenderedPageBreak/>
        <w:t>подлежат выполнению в сроки, указанные в</w:t>
      </w:r>
      <w:r w:rsidR="008D707E" w:rsidRPr="0080728B">
        <w:rPr>
          <w:rFonts w:ascii="Times New Roman" w:hAnsi="Times New Roman" w:cs="Times New Roman"/>
        </w:rPr>
        <w:t xml:space="preserve"> </w:t>
      </w:r>
      <w:r w:rsidR="008D707E" w:rsidRPr="00C7649A">
        <w:rPr>
          <w:rFonts w:ascii="Times New Roman" w:hAnsi="Times New Roman" w:cs="Times New Roman"/>
          <w:b/>
        </w:rPr>
        <w:t xml:space="preserve">Приложении </w:t>
      </w:r>
      <w:r w:rsidR="00C7649A">
        <w:rPr>
          <w:rFonts w:ascii="Times New Roman" w:hAnsi="Times New Roman" w:cs="Times New Roman"/>
          <w:b/>
        </w:rPr>
        <w:t>№ 8</w:t>
      </w:r>
      <w:r w:rsidR="00762A87" w:rsidRPr="00C7649A">
        <w:rPr>
          <w:rFonts w:ascii="Times New Roman" w:hAnsi="Times New Roman" w:cs="Times New Roman"/>
          <w:b/>
        </w:rPr>
        <w:t xml:space="preserve"> </w:t>
      </w:r>
      <w:r w:rsidR="00762A87" w:rsidRPr="00C7649A">
        <w:rPr>
          <w:rFonts w:ascii="Times New Roman" w:hAnsi="Times New Roman" w:cs="Times New Roman"/>
          <w:b/>
        </w:rPr>
        <w:fldChar w:fldCharType="begin"/>
      </w:r>
      <w:r w:rsidR="00762A87" w:rsidRPr="00C7649A">
        <w:rPr>
          <w:rFonts w:ascii="Times New Roman" w:hAnsi="Times New Roman" w:cs="Times New Roman"/>
          <w:b/>
        </w:rPr>
        <w:instrText xml:space="preserve"> REF RefSCH13_1 \h </w:instrText>
      </w:r>
      <w:r w:rsidR="0080728B" w:rsidRPr="00C7649A">
        <w:rPr>
          <w:rFonts w:ascii="Times New Roman" w:hAnsi="Times New Roman" w:cs="Times New Roman"/>
          <w:b/>
        </w:rPr>
        <w:instrText xml:space="preserve"> \* MERGEFORMAT </w:instrText>
      </w:r>
      <w:r w:rsidR="00762A87" w:rsidRPr="00C7649A">
        <w:rPr>
          <w:rFonts w:ascii="Times New Roman" w:hAnsi="Times New Roman" w:cs="Times New Roman"/>
          <w:b/>
        </w:rPr>
      </w:r>
      <w:r w:rsidR="00762A87" w:rsidRPr="00C7649A">
        <w:rPr>
          <w:rFonts w:ascii="Times New Roman" w:hAnsi="Times New Roman" w:cs="Times New Roman"/>
          <w:b/>
        </w:rPr>
        <w:fldChar w:fldCharType="separate"/>
      </w:r>
      <w:r w:rsidR="0080728B" w:rsidRPr="00C7649A">
        <w:rPr>
          <w:rStyle w:val="10"/>
          <w:rFonts w:ascii="Times New Roman" w:hAnsi="Times New Roman" w:cs="Times New Roman"/>
          <w:b/>
          <w:color w:val="auto"/>
          <w:sz w:val="22"/>
          <w:szCs w:val="22"/>
        </w:rPr>
        <w:t>Календарный график выполнения работ</w:t>
      </w:r>
      <w:r w:rsidR="00762A87" w:rsidRPr="00C7649A">
        <w:rPr>
          <w:rFonts w:ascii="Times New Roman" w:hAnsi="Times New Roman" w:cs="Times New Roman"/>
          <w:b/>
        </w:rPr>
        <w:fldChar w:fldCharType="end"/>
      </w:r>
      <w:r w:rsidR="00960816" w:rsidRPr="0080728B">
        <w:rPr>
          <w:rFonts w:ascii="Times New Roman" w:hAnsi="Times New Roman" w:cs="Times New Roman"/>
        </w:rPr>
        <w:t>, переданные Подрядчиком и принятые Заказчиком без замечаний</w:t>
      </w:r>
      <w:r w:rsidRPr="0080728B">
        <w:rPr>
          <w:rFonts w:ascii="Times New Roman" w:hAnsi="Times New Roman" w:cs="Times New Roman"/>
        </w:rPr>
        <w:t>.</w:t>
      </w:r>
    </w:p>
    <w:p w14:paraId="0C8B48A0" w14:textId="5EFA16AE" w:rsidR="00960816" w:rsidRPr="004A0636" w:rsidRDefault="00960816" w:rsidP="0080728B">
      <w:pPr>
        <w:pStyle w:val="RUS111"/>
        <w:widowControl w:val="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w:t>
      </w:r>
      <w:r w:rsidR="00711CA9" w:rsidRPr="0080728B">
        <w:rPr>
          <w:rFonts w:ascii="Times New Roman" w:hAnsi="Times New Roman" w:cs="Times New Roman"/>
        </w:rPr>
        <w:t xml:space="preserve"> </w:t>
      </w:r>
      <w:r w:rsidRPr="0080728B">
        <w:rPr>
          <w:rFonts w:ascii="Times New Roman" w:hAnsi="Times New Roman" w:cs="Times New Roman"/>
        </w:rPr>
        <w:t>в требуемой форме в соответствующих компетентных органах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организациях на условиях, в сроки и количестве экземпляров, предусмотренных настоящим Договором и</w:t>
      </w:r>
      <w:r w:rsidR="00F47C50" w:rsidRPr="0080728B">
        <w:rPr>
          <w:rFonts w:ascii="Times New Roman" w:hAnsi="Times New Roman" w:cs="Times New Roman"/>
        </w:rPr>
        <w:t xml:space="preserve">/ </w:t>
      </w:r>
      <w:r w:rsidRPr="0080728B">
        <w:rPr>
          <w:rFonts w:ascii="Times New Roman" w:hAnsi="Times New Roman" w:cs="Times New Roman"/>
        </w:rPr>
        <w:t>или</w:t>
      </w:r>
      <w:r w:rsidR="00711CA9" w:rsidRPr="0080728B">
        <w:rPr>
          <w:rFonts w:ascii="Times New Roman" w:hAnsi="Times New Roman" w:cs="Times New Roman"/>
        </w:rPr>
        <w:t xml:space="preserve"> </w:t>
      </w:r>
      <w:r w:rsidRPr="004A0636">
        <w:rPr>
          <w:rFonts w:ascii="Times New Roman" w:hAnsi="Times New Roman" w:cs="Times New Roman"/>
        </w:rPr>
        <w:t xml:space="preserve">законом или отраслевыми правилами и стандартами. </w:t>
      </w:r>
    </w:p>
    <w:p w14:paraId="6C5B9D91" w14:textId="225DCB7A" w:rsidR="008E6A49" w:rsidRPr="004A0636" w:rsidRDefault="008E6A49" w:rsidP="008E6A49">
      <w:pPr>
        <w:pStyle w:val="RUS111"/>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353D77F" w14:textId="0D72AA23" w:rsidR="00920700" w:rsidRPr="00A02CCC" w:rsidRDefault="00920700" w:rsidP="00920700">
      <w:pPr>
        <w:pStyle w:val="RUS111"/>
        <w:rPr>
          <w:rFonts w:ascii="Times New Roman" w:hAnsi="Times New Roman" w:cs="Times New Roman"/>
        </w:rPr>
      </w:pPr>
      <w:r w:rsidRPr="00A02CCC">
        <w:rPr>
          <w:rFonts w:ascii="Times New Roman" w:hAnsi="Times New Roman" w:cs="Times New Roman"/>
        </w:rPr>
        <w:t>«Методика» обозначает утвержденная Приказом МКПАО «ЭН+ГРУП» от 07.04.2021 № ЭНГ-П-21-012 Единая методика определения коэффициента частоты травм с утратой трудоспосо</w:t>
      </w:r>
      <w:r w:rsidR="00F4447D" w:rsidRPr="00A02CCC">
        <w:rPr>
          <w:rFonts w:ascii="Times New Roman" w:hAnsi="Times New Roman" w:cs="Times New Roman"/>
        </w:rPr>
        <w:t>бности (LTIFR) (</w:t>
      </w:r>
      <w:r w:rsidR="00F4447D" w:rsidRPr="00C7649A">
        <w:rPr>
          <w:rFonts w:ascii="Times New Roman" w:hAnsi="Times New Roman" w:cs="Times New Roman"/>
        </w:rPr>
        <w:t>П</w:t>
      </w:r>
      <w:r w:rsidR="00C7649A" w:rsidRPr="00C7649A">
        <w:rPr>
          <w:rFonts w:ascii="Times New Roman" w:hAnsi="Times New Roman" w:cs="Times New Roman"/>
        </w:rPr>
        <w:t>риложение № 9</w:t>
      </w:r>
      <w:r w:rsidR="00F4447D" w:rsidRPr="00C7649A">
        <w:rPr>
          <w:rFonts w:ascii="Times New Roman" w:hAnsi="Times New Roman" w:cs="Times New Roman"/>
        </w:rPr>
        <w:t xml:space="preserve"> </w:t>
      </w:r>
      <w:r w:rsidRPr="00A02CCC">
        <w:rPr>
          <w:rFonts w:ascii="Times New Roman" w:hAnsi="Times New Roman" w:cs="Times New Roman"/>
        </w:rPr>
        <w:t>к Договору).</w:t>
      </w:r>
    </w:p>
    <w:p w14:paraId="566DD4DA" w14:textId="77777777" w:rsidR="00BF32C2" w:rsidRPr="0080728B" w:rsidRDefault="00BF32C2" w:rsidP="0080728B">
      <w:pPr>
        <w:pStyle w:val="RUS1"/>
        <w:widowControl w:val="0"/>
        <w:spacing w:before="0"/>
        <w:rPr>
          <w:rFonts w:ascii="Times New Roman" w:hAnsi="Times New Roman" w:cs="Times New Roman"/>
        </w:rPr>
      </w:pPr>
      <w:bookmarkStart w:id="7" w:name="_Toc504140759"/>
      <w:bookmarkStart w:id="8" w:name="_Toc86761683"/>
      <w:r w:rsidRPr="0080728B">
        <w:rPr>
          <w:rFonts w:ascii="Times New Roman" w:hAnsi="Times New Roman" w:cs="Times New Roman"/>
        </w:rPr>
        <w:t>Предмет Договора</w:t>
      </w:r>
      <w:bookmarkEnd w:id="7"/>
      <w:bookmarkEnd w:id="8"/>
    </w:p>
    <w:p w14:paraId="4E8B87E9" w14:textId="4DBB4E90" w:rsidR="00F6083D" w:rsidRPr="0080728B" w:rsidRDefault="005E6F01" w:rsidP="0080728B">
      <w:pPr>
        <w:pStyle w:val="RUS11"/>
        <w:widowControl w:val="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F6083D" w:rsidRPr="0080728B">
        <w:rPr>
          <w:rFonts w:ascii="Times New Roman" w:hAnsi="Times New Roman" w:cs="Times New Roman"/>
        </w:rPr>
        <w:t>:</w:t>
      </w:r>
    </w:p>
    <w:p w14:paraId="59E9D1E1" w14:textId="5E927C8A"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 xml:space="preserve">инженерным изысканиям; </w:t>
      </w:r>
    </w:p>
    <w:p w14:paraId="7A259594" w14:textId="34C09F49"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Проектной документации;</w:t>
      </w:r>
    </w:p>
    <w:p w14:paraId="089F2FF4" w14:textId="3E12EA1E" w:rsidR="00891A87" w:rsidRPr="0080728B" w:rsidRDefault="00BD1B24" w:rsidP="0080728B">
      <w:pPr>
        <w:pStyle w:val="RUS11"/>
        <w:widowControl w:val="0"/>
        <w:numPr>
          <w:ilvl w:val="0"/>
          <w:numId w:val="14"/>
        </w:numPr>
        <w:rPr>
          <w:rFonts w:ascii="Times New Roman" w:hAnsi="Times New Roman" w:cs="Times New Roman"/>
        </w:rPr>
      </w:pPr>
      <w:r>
        <w:rPr>
          <w:rFonts w:ascii="Times New Roman" w:hAnsi="Times New Roman" w:cs="Times New Roman"/>
        </w:rPr>
        <w:t xml:space="preserve">разработке Рабочей документации, </w:t>
      </w:r>
      <w:r w:rsidR="00F6083D" w:rsidRPr="0080728B">
        <w:rPr>
          <w:rFonts w:ascii="Times New Roman" w:hAnsi="Times New Roman" w:cs="Times New Roman"/>
        </w:rPr>
        <w:t>в том числе локальных смет</w:t>
      </w:r>
      <w:r>
        <w:rPr>
          <w:rFonts w:ascii="Times New Roman" w:hAnsi="Times New Roman" w:cs="Times New Roman"/>
        </w:rPr>
        <w:t>,</w:t>
      </w:r>
      <w:r w:rsidR="009464A9" w:rsidRPr="0080728B">
        <w:rPr>
          <w:rFonts w:ascii="Times New Roman" w:hAnsi="Times New Roman" w:cs="Times New Roman"/>
        </w:rPr>
        <w:t xml:space="preserve"> </w:t>
      </w:r>
    </w:p>
    <w:p w14:paraId="0EE83DBD" w14:textId="40CA77C7" w:rsidR="00C857E0" w:rsidRPr="0080728B" w:rsidRDefault="00BF32C2" w:rsidP="0080728B">
      <w:pPr>
        <w:pStyle w:val="RUS11"/>
        <w:widowControl w:val="0"/>
        <w:numPr>
          <w:ilvl w:val="0"/>
          <w:numId w:val="0"/>
        </w:numPr>
        <w:ind w:left="568"/>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762A87" w:rsidRPr="0080728B">
        <w:rPr>
          <w:rFonts w:ascii="Times New Roman" w:hAnsi="Times New Roman" w:cs="Times New Roman"/>
        </w:rPr>
        <w:fldChar w:fldCharType="end"/>
      </w:r>
      <w:r w:rsidR="003E6761" w:rsidRPr="0080728B">
        <w:rPr>
          <w:rFonts w:ascii="Times New Roman" w:hAnsi="Times New Roman" w:cs="Times New Roman"/>
        </w:rPr>
        <w:t xml:space="preserve"> 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w:t>
      </w:r>
      <w:r w:rsidR="00BD1B24">
        <w:rPr>
          <w:rFonts w:ascii="Times New Roman" w:hAnsi="Times New Roman" w:cs="Times New Roman"/>
        </w:rPr>
        <w:t>и</w:t>
      </w:r>
      <w:r w:rsidR="00BD1B24" w:rsidRPr="0080728B">
        <w:rPr>
          <w:rFonts w:ascii="Times New Roman" w:hAnsi="Times New Roman" w:cs="Times New Roman"/>
        </w:rPr>
        <w:t xml:space="preserve"> </w:t>
      </w:r>
      <w:r w:rsidR="00BD1B24">
        <w:rPr>
          <w:rFonts w:ascii="Times New Roman" w:hAnsi="Times New Roman" w:cs="Times New Roman"/>
        </w:rPr>
        <w:t>пройти государственную экологическую экспертизу Проектной документации</w:t>
      </w:r>
      <w:r w:rsidR="00BD1B24" w:rsidRPr="0080728B">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2435317F"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C7649A">
        <w:rPr>
          <w:rFonts w:ascii="Times New Roman" w:hAnsi="Times New Roman" w:cs="Times New Roman"/>
          <w:b/>
        </w:rPr>
        <w:t xml:space="preserve">Приложении </w:t>
      </w:r>
      <w:r w:rsidR="00C7649A" w:rsidRPr="00C7649A">
        <w:rPr>
          <w:rFonts w:ascii="Times New Roman" w:hAnsi="Times New Roman" w:cs="Times New Roman"/>
          <w:b/>
        </w:rPr>
        <w:t>№ 8</w:t>
      </w:r>
      <w:r w:rsidR="006C3BAB" w:rsidRPr="00C7649A">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80728B" w:rsidRPr="0080728B">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F75B61" w:rsidRPr="0080728B">
        <w:rPr>
          <w:rFonts w:ascii="Times New Roman" w:hAnsi="Times New Roman" w:cs="Times New Roman"/>
        </w:rPr>
        <w:t>.</w:t>
      </w:r>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2ABDABAF"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w:t>
      </w:r>
      <w:bookmarkEnd w:id="10"/>
      <w:r w:rsidR="00BD1B24">
        <w:rPr>
          <w:rFonts w:ascii="Times New Roman" w:hAnsi="Times New Roman" w:cs="Times New Roman"/>
        </w:rPr>
        <w:t>.</w:t>
      </w:r>
    </w:p>
    <w:p w14:paraId="63BBEB7C" w14:textId="0770326D"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025F7377" w14:textId="5A9AE132"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Проведение дополнительных экспертиз, </w:t>
      </w:r>
      <w:r w:rsidR="00F175C8" w:rsidRPr="0080728B">
        <w:rPr>
          <w:rFonts w:ascii="Times New Roman" w:hAnsi="Times New Roman" w:cs="Times New Roman"/>
        </w:rPr>
        <w:t xml:space="preserve">если это предусмотрено </w:t>
      </w:r>
      <w:r w:rsidR="00C06ADF" w:rsidRPr="0080728B">
        <w:rPr>
          <w:rFonts w:ascii="Times New Roman" w:hAnsi="Times New Roman" w:cs="Times New Roman"/>
        </w:rPr>
        <w:t xml:space="preserve">Приложением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F175C8" w:rsidRPr="0080728B">
        <w:rPr>
          <w:rFonts w:ascii="Times New Roman" w:hAnsi="Times New Roman" w:cs="Times New Roman"/>
        </w:rPr>
        <w:t>,</w:t>
      </w:r>
      <w:r w:rsidRPr="0080728B">
        <w:rPr>
          <w:rFonts w:ascii="Times New Roman" w:hAnsi="Times New Roman" w:cs="Times New Roman"/>
        </w:rPr>
        <w:t xml:space="preserve"> выполняется за счет и силами </w:t>
      </w:r>
      <w:r w:rsidR="00BD1B24">
        <w:rPr>
          <w:rFonts w:ascii="Times New Roman" w:hAnsi="Times New Roman" w:cs="Times New Roman"/>
        </w:rPr>
        <w:t>Подрядчика.</w:t>
      </w:r>
      <w:r w:rsidRPr="0080728B">
        <w:rPr>
          <w:rFonts w:ascii="Times New Roman" w:hAnsi="Times New Roman" w:cs="Times New Roman"/>
        </w:rPr>
        <w:t xml:space="preserve"> </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86761684"/>
      <w:bookmarkStart w:id="13" w:name="_Ref493705058"/>
      <w:r w:rsidRPr="0080728B">
        <w:rPr>
          <w:rFonts w:ascii="Times New Roman" w:hAnsi="Times New Roman" w:cs="Times New Roman"/>
        </w:rPr>
        <w:t>Сроки выполнения Работ</w:t>
      </w:r>
      <w:bookmarkEnd w:id="11"/>
      <w:bookmarkEnd w:id="12"/>
    </w:p>
    <w:p w14:paraId="1A7BD9FE" w14:textId="548A05AF" w:rsidR="00FB1E2B" w:rsidRPr="0080728B" w:rsidRDefault="00DB54E0" w:rsidP="0080728B">
      <w:pPr>
        <w:pStyle w:val="RUS11"/>
        <w:widowControl w:val="0"/>
        <w:rPr>
          <w:rFonts w:ascii="Times New Roman" w:hAnsi="Times New Roman" w:cs="Times New Roman"/>
          <w:b/>
          <w:bCs/>
          <w:i/>
        </w:rPr>
      </w:pPr>
      <w:bookmarkStart w:id="14"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BD1B24">
        <w:rPr>
          <w:rFonts w:ascii="Times New Roman" w:hAnsi="Times New Roman" w:cs="Times New Roman"/>
        </w:rPr>
        <w:t>с даты подписания договора</w:t>
      </w:r>
      <w:r w:rsidR="00FB1E2B" w:rsidRPr="0080728B">
        <w:rPr>
          <w:rFonts w:ascii="Times New Roman" w:hAnsi="Times New Roman" w:cs="Times New Roman"/>
        </w:rPr>
        <w:t>, окончание 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FB1E2B" w:rsidRPr="00BD1B24">
        <w:rPr>
          <w:rFonts w:ascii="Times New Roman" w:hAnsi="Times New Roman" w:cs="Times New Roman"/>
          <w:color w:val="FF0000"/>
        </w:rPr>
        <w:t>[●]</w:t>
      </w:r>
      <w:r w:rsidR="00FB1E2B" w:rsidRPr="0080728B">
        <w:rPr>
          <w:rFonts w:ascii="Times New Roman" w:hAnsi="Times New Roman" w:cs="Times New Roman"/>
        </w:rPr>
        <w:t xml:space="preserve">.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C7649A">
        <w:rPr>
          <w:rFonts w:ascii="Times New Roman" w:hAnsi="Times New Roman" w:cs="Times New Roman"/>
          <w:b/>
        </w:rPr>
        <w:t xml:space="preserve">Приложении </w:t>
      </w:r>
      <w:r w:rsidR="006C3BAB" w:rsidRPr="00C7649A">
        <w:rPr>
          <w:rFonts w:ascii="Times New Roman" w:hAnsi="Times New Roman" w:cs="Times New Roman"/>
          <w:b/>
        </w:rPr>
        <w:t xml:space="preserve">№ </w:t>
      </w:r>
      <w:r w:rsidR="00C7649A" w:rsidRPr="00C7649A">
        <w:rPr>
          <w:rFonts w:ascii="Times New Roman" w:hAnsi="Times New Roman" w:cs="Times New Roman"/>
          <w:b/>
        </w:rPr>
        <w:t>8</w:t>
      </w:r>
      <w:r w:rsidR="00C06ADF" w:rsidRPr="00C7649A">
        <w:rPr>
          <w:rFonts w:ascii="Times New Roman" w:hAnsi="Times New Roman" w:cs="Times New Roman"/>
          <w:b/>
        </w:rPr>
        <w:t xml:space="preserve"> </w:t>
      </w:r>
      <w:r w:rsidR="00C06ADF" w:rsidRPr="00C7649A">
        <w:rPr>
          <w:rFonts w:ascii="Times New Roman" w:hAnsi="Times New Roman" w:cs="Times New Roman"/>
          <w:b/>
        </w:rPr>
        <w:fldChar w:fldCharType="begin"/>
      </w:r>
      <w:r w:rsidR="00C06ADF" w:rsidRPr="00C7649A">
        <w:rPr>
          <w:rFonts w:ascii="Times New Roman" w:hAnsi="Times New Roman" w:cs="Times New Roman"/>
          <w:b/>
        </w:rPr>
        <w:instrText xml:space="preserve"> REF RefSCH13_1 \h </w:instrText>
      </w:r>
      <w:r w:rsidR="0080728B" w:rsidRPr="00C7649A">
        <w:rPr>
          <w:rFonts w:ascii="Times New Roman" w:hAnsi="Times New Roman" w:cs="Times New Roman"/>
          <w:b/>
        </w:rPr>
        <w:instrText xml:space="preserve"> \* MERGEFORMAT </w:instrText>
      </w:r>
      <w:r w:rsidR="00C06ADF" w:rsidRPr="00C7649A">
        <w:rPr>
          <w:rFonts w:ascii="Times New Roman" w:hAnsi="Times New Roman" w:cs="Times New Roman"/>
          <w:b/>
        </w:rPr>
      </w:r>
      <w:r w:rsidR="00C06ADF" w:rsidRPr="00C7649A">
        <w:rPr>
          <w:rFonts w:ascii="Times New Roman" w:hAnsi="Times New Roman" w:cs="Times New Roman"/>
          <w:b/>
        </w:rPr>
        <w:fldChar w:fldCharType="separate"/>
      </w:r>
      <w:r w:rsidR="0080728B" w:rsidRPr="00C7649A">
        <w:rPr>
          <w:rStyle w:val="10"/>
          <w:rFonts w:ascii="Times New Roman" w:hAnsi="Times New Roman" w:cs="Times New Roman"/>
          <w:b/>
          <w:color w:val="auto"/>
          <w:sz w:val="22"/>
          <w:szCs w:val="22"/>
        </w:rPr>
        <w:t>Календарный график выполнения работ</w:t>
      </w:r>
      <w:r w:rsidR="00C06ADF" w:rsidRPr="00C7649A">
        <w:rPr>
          <w:rFonts w:ascii="Times New Roman" w:hAnsi="Times New Roman" w:cs="Times New Roman"/>
          <w:b/>
        </w:rPr>
        <w:fldChar w:fldCharType="end"/>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w:t>
      </w:r>
      <w:r w:rsidR="00FB1E2B" w:rsidRPr="0080728B">
        <w:rPr>
          <w:rFonts w:ascii="Times New Roman" w:hAnsi="Times New Roman" w:cs="Times New Roman"/>
        </w:rPr>
        <w:lastRenderedPageBreak/>
        <w:t xml:space="preserve">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 xml:space="preserve">передан в распоряжение Заказчика по соответствующему акту, подписанному Заказчиком. </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86761685"/>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29A530E7" w14:textId="22C20E7C" w:rsidR="00FA0DD3" w:rsidRPr="0080728B" w:rsidRDefault="00FA0DD3" w:rsidP="0080728B">
      <w:pPr>
        <w:pStyle w:val="RUS11"/>
        <w:widowControl w:val="0"/>
        <w:rPr>
          <w:rFonts w:ascii="Times New Roman" w:eastAsia="Times New Roman" w:hAnsi="Times New Roman" w:cs="Times New Roman"/>
        </w:rPr>
      </w:pPr>
      <w:bookmarkStart w:id="18" w:name="_Ref493723668"/>
      <w:bookmarkStart w:id="19" w:name="_Ref500755222"/>
      <w:bookmarkStart w:id="20" w:name="_Ref512416979"/>
      <w:r w:rsidRPr="14E0F580">
        <w:rPr>
          <w:rFonts w:ascii="Times New Roman" w:eastAsia="Times New Roman" w:hAnsi="Times New Roman" w:cs="Times New Roman"/>
        </w:rPr>
        <w:t>Цена Работ по Договору определена</w:t>
      </w:r>
      <w:r w:rsidR="00074B47" w:rsidRPr="14E0F580">
        <w:rPr>
          <w:rFonts w:ascii="Times New Roman" w:eastAsia="Times New Roman" w:hAnsi="Times New Roman" w:cs="Times New Roman"/>
        </w:rPr>
        <w:t xml:space="preserve"> в</w:t>
      </w:r>
      <w:bookmarkEnd w:id="18"/>
      <w:bookmarkEnd w:id="19"/>
      <w:bookmarkEnd w:id="20"/>
      <w:r w:rsidR="00C06ADF" w:rsidRPr="14E0F580">
        <w:rPr>
          <w:rFonts w:ascii="Times New Roman" w:eastAsia="Times New Roman" w:hAnsi="Times New Roman" w:cs="Times New Roman"/>
        </w:rPr>
        <w:t xml:space="preserve"> Приложении </w:t>
      </w:r>
      <w:r w:rsidR="00C06ADF" w:rsidRPr="14E0F580">
        <w:fldChar w:fldCharType="begin"/>
      </w:r>
      <w:r w:rsidR="00C06ADF" w:rsidRPr="0080728B">
        <w:rPr>
          <w:rFonts w:ascii="Times New Roman" w:hAnsi="Times New Roman" w:cs="Times New Roman"/>
        </w:rPr>
        <w:instrText xml:space="preserve"> REF RefSCH4_No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80728B" w:rsidRPr="14E0F580">
        <w:rPr>
          <w:rFonts w:ascii="Times New Roman," w:eastAsia="Times New Roman," w:hAnsi="Times New Roman," w:cs="Times New Roman,"/>
          <w:b/>
          <w:bCs/>
          <w:i/>
          <w:iCs/>
        </w:rPr>
        <w:t>№ 4</w:t>
      </w:r>
      <w:r w:rsidR="00C06ADF" w:rsidRPr="14E0F580">
        <w:fldChar w:fldCharType="end"/>
      </w:r>
      <w:r w:rsidR="00C06ADF" w:rsidRPr="14E0F580">
        <w:rPr>
          <w:rFonts w:ascii="Times New Roman" w:eastAsia="Times New Roman" w:hAnsi="Times New Roman" w:cs="Times New Roman"/>
        </w:rPr>
        <w:t xml:space="preserve"> </w:t>
      </w:r>
      <w:r w:rsidR="00C06ADF" w:rsidRPr="14E0F580">
        <w:fldChar w:fldCharType="begin"/>
      </w:r>
      <w:r w:rsidR="00C06ADF" w:rsidRPr="0080728B">
        <w:rPr>
          <w:rFonts w:ascii="Times New Roman" w:hAnsi="Times New Roman" w:cs="Times New Roman"/>
        </w:rPr>
        <w:instrText xml:space="preserve"> REF RefSCH4_1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80728B" w:rsidRPr="14E0F580">
        <w:rPr>
          <w:rFonts w:ascii="Times New Roman," w:eastAsia="Times New Roman," w:hAnsi="Times New Roman," w:cs="Times New Roman,"/>
          <w:b/>
          <w:bCs/>
        </w:rPr>
        <w:t>Протокол согласования договорной цены</w:t>
      </w:r>
      <w:r w:rsidR="00C06ADF" w:rsidRPr="14E0F580">
        <w:fldChar w:fldCharType="end"/>
      </w:r>
      <w:r w:rsidR="00C06ADF" w:rsidRPr="14E0F580">
        <w:rPr>
          <w:rFonts w:ascii="Times New Roman" w:eastAsia="Times New Roman" w:hAnsi="Times New Roman" w:cs="Times New Roman"/>
        </w:rPr>
        <w:t xml:space="preserve"> и составляет __________ рублей. </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2BD2CE88" w14:textId="35A427E5"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затраты на выдачу и поддержание в силе всех </w:t>
      </w:r>
      <w:r w:rsidR="00FF28CC" w:rsidRPr="0080728B">
        <w:rPr>
          <w:rFonts w:ascii="Times New Roman" w:hAnsi="Times New Roman" w:cs="Times New Roman"/>
        </w:rPr>
        <w:t>Б</w:t>
      </w:r>
      <w:r w:rsidRPr="0080728B">
        <w:rPr>
          <w:rFonts w:ascii="Times New Roman" w:hAnsi="Times New Roman" w:cs="Times New Roman"/>
        </w:rPr>
        <w:t>анковских гарантий, предусмотренных настоящим Договором, а также любые иные расходы и затраты Подрядчика, понесенные им в связи с исполнением настоящего Договора;</w:t>
      </w:r>
    </w:p>
    <w:p w14:paraId="5BB0EC59"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759B4FE2"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_Ref500770497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30</w:t>
      </w:r>
      <w:r w:rsidR="00907D5D" w:rsidRPr="0080728B">
        <w:rPr>
          <w:rFonts w:ascii="Times New Roman" w:hAnsi="Times New Roman" w:cs="Times New Roman"/>
        </w:rPr>
        <w:fldChar w:fldCharType="end"/>
      </w:r>
      <w:r w:rsidR="00711CA9" w:rsidRPr="0080728B">
        <w:rPr>
          <w:rFonts w:ascii="Times New Roman" w:hAnsi="Times New Roman" w:cs="Times New Roman"/>
        </w:rPr>
        <w:t xml:space="preserve"> </w:t>
      </w:r>
      <w:r w:rsidRPr="0080728B">
        <w:rPr>
          <w:rFonts w:ascii="Times New Roman" w:hAnsi="Times New Roman" w:cs="Times New Roman"/>
        </w:rPr>
        <w:t>настоящего Договора, в т.ч. на представление интересов Заказчика при ее проведении, на устранение замечаний, полученных в процессе проведения Экспертизы и т.д.;</w:t>
      </w:r>
    </w:p>
    <w:p w14:paraId="1837C8E7" w14:textId="77777777" w:rsidR="00033B6C"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3035505E" w:rsidR="00FC62EF" w:rsidRPr="00BD1B24" w:rsidRDefault="00033B6C" w:rsidP="0080728B">
      <w:pPr>
        <w:pStyle w:val="RUS11"/>
        <w:widowControl w:val="0"/>
        <w:numPr>
          <w:ilvl w:val="0"/>
          <w:numId w:val="14"/>
        </w:numPr>
        <w:ind w:left="993" w:hanging="426"/>
        <w:rPr>
          <w:ins w:id="21" w:author="Ивановская Елена Владимировна" w:date="2019-03-28T08:28:00Z"/>
          <w:rFonts w:ascii="Times New Roman" w:hAnsi="Times New Roman" w:cs="Times New Roman"/>
          <w:color w:val="FF0000"/>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6B668E" w:rsidRPr="00BD1B24">
        <w:rPr>
          <w:rFonts w:ascii="Times New Roman" w:hAnsi="Times New Roman" w:cs="Times New Roman"/>
          <w:color w:val="FF0000"/>
        </w:rPr>
        <w:t>[</w:t>
      </w:r>
      <w:r w:rsidR="00C26A7E" w:rsidRPr="00BD1B24">
        <w:rPr>
          <w:rFonts w:ascii="Times New Roman" w:hAnsi="Times New Roman" w:cs="Times New Roman"/>
          <w:color w:val="FF0000"/>
        </w:rPr>
        <w:t xml:space="preserve">передачу </w:t>
      </w:r>
      <w:r w:rsidR="00030849" w:rsidRPr="00BD1B24">
        <w:rPr>
          <w:rFonts w:ascii="Times New Roman" w:hAnsi="Times New Roman" w:cs="Times New Roman"/>
          <w:color w:val="FF0000"/>
        </w:rPr>
        <w:t xml:space="preserve">исключительных прав на </w:t>
      </w:r>
      <w:r w:rsidR="006302EE" w:rsidRPr="00BD1B24">
        <w:rPr>
          <w:rFonts w:ascii="Times New Roman" w:hAnsi="Times New Roman" w:cs="Times New Roman"/>
          <w:color w:val="FF0000"/>
        </w:rPr>
        <w:t>Р</w:t>
      </w:r>
      <w:r w:rsidR="00030849" w:rsidRPr="00BD1B24">
        <w:rPr>
          <w:rFonts w:ascii="Times New Roman" w:hAnsi="Times New Roman" w:cs="Times New Roman"/>
          <w:color w:val="FF0000"/>
        </w:rPr>
        <w:t xml:space="preserve">езультат </w:t>
      </w:r>
      <w:r w:rsidR="006302EE" w:rsidRPr="00BD1B24">
        <w:rPr>
          <w:rFonts w:ascii="Times New Roman" w:hAnsi="Times New Roman" w:cs="Times New Roman"/>
          <w:color w:val="FF0000"/>
        </w:rPr>
        <w:t>Р</w:t>
      </w:r>
      <w:r w:rsidR="00030849" w:rsidRPr="00BD1B24">
        <w:rPr>
          <w:rFonts w:ascii="Times New Roman" w:hAnsi="Times New Roman" w:cs="Times New Roman"/>
          <w:color w:val="FF0000"/>
        </w:rPr>
        <w:t>абот</w:t>
      </w:r>
      <w:r w:rsidR="00C26A7E" w:rsidRPr="00BD1B24">
        <w:rPr>
          <w:rFonts w:ascii="Times New Roman" w:hAnsi="Times New Roman" w:cs="Times New Roman"/>
          <w:color w:val="FF0000"/>
        </w:rPr>
        <w:t xml:space="preserve"> / лицензионное вознаграждение (выбрать нужное)</w:t>
      </w:r>
      <w:r w:rsidR="006B668E" w:rsidRPr="00BD1B24">
        <w:rPr>
          <w:rFonts w:ascii="Times New Roman" w:hAnsi="Times New Roman" w:cs="Times New Roman"/>
          <w:color w:val="FF0000"/>
        </w:rPr>
        <w:t>]</w:t>
      </w:r>
      <w:r w:rsidR="00030849" w:rsidRPr="00BD1B24">
        <w:rPr>
          <w:rFonts w:ascii="Times New Roman" w:hAnsi="Times New Roman" w:cs="Times New Roman"/>
          <w:color w:val="FF0000"/>
        </w:rPr>
        <w:t>.</w:t>
      </w:r>
    </w:p>
    <w:p w14:paraId="3285D065" w14:textId="77777777" w:rsidR="002A1D0C" w:rsidRPr="00BD1B24" w:rsidRDefault="0095164C" w:rsidP="0095164C">
      <w:pPr>
        <w:pStyle w:val="RUS11"/>
        <w:rPr>
          <w:ins w:id="22" w:author="Ивановская Елена Владимировна" w:date="2019-03-28T08:31:00Z"/>
          <w:rFonts w:ascii="Times New Roman" w:hAnsi="Times New Roman" w:cs="Times New Roman"/>
          <w:color w:val="FF0000"/>
        </w:rPr>
      </w:pPr>
      <w:ins w:id="23" w:author="Ивановская Елена Владимировна" w:date="2019-03-28T08:28:00Z">
        <w:r w:rsidRPr="00BD1B24">
          <w:rPr>
            <w:rFonts w:ascii="Times New Roman" w:hAnsi="Times New Roman" w:cs="Times New Roman"/>
            <w:color w:val="FF0000"/>
          </w:rPr>
          <w:t xml:space="preserve"> Цена работ по договору увеличивается на НДС по ставке, установленной Н</w:t>
        </w:r>
      </w:ins>
      <w:ins w:id="24" w:author="Ивановская Елена Владимировна" w:date="2019-03-28T08:29:00Z">
        <w:r w:rsidRPr="00BD1B24">
          <w:rPr>
            <w:rFonts w:ascii="Times New Roman" w:hAnsi="Times New Roman" w:cs="Times New Roman"/>
            <w:color w:val="FF0000"/>
          </w:rPr>
          <w:t xml:space="preserve">алоговым кодексом </w:t>
        </w:r>
      </w:ins>
      <w:ins w:id="25" w:author="Ивановская Елена Владимировна" w:date="2019-03-28T08:28:00Z">
        <w:r w:rsidRPr="00BD1B24">
          <w:rPr>
            <w:rFonts w:ascii="Times New Roman" w:hAnsi="Times New Roman" w:cs="Times New Roman"/>
            <w:color w:val="FF0000"/>
          </w:rPr>
          <w:t xml:space="preserve"> РФ. </w:t>
        </w:r>
      </w:ins>
    </w:p>
    <w:p w14:paraId="718206D2" w14:textId="2A9B343B" w:rsidR="0095164C" w:rsidRPr="00BD1B24" w:rsidRDefault="002A1D0C" w:rsidP="002A1D0C">
      <w:pPr>
        <w:pStyle w:val="RUS11"/>
        <w:numPr>
          <w:ilvl w:val="0"/>
          <w:numId w:val="0"/>
        </w:numPr>
        <w:ind w:left="568"/>
        <w:rPr>
          <w:rFonts w:ascii="Times New Roman" w:hAnsi="Times New Roman" w:cs="Times New Roman"/>
          <w:color w:val="FF0000"/>
        </w:rPr>
      </w:pPr>
      <w:ins w:id="26" w:author="Ивановская Елена Владимировна" w:date="2019-03-28T08:31:00Z">
        <w:r w:rsidRPr="00BD1B24">
          <w:rPr>
            <w:rFonts w:ascii="Times New Roman" w:hAnsi="Times New Roman" w:cs="Times New Roman"/>
            <w:color w:val="FF0000"/>
          </w:rPr>
          <w:t xml:space="preserve">Вариант: </w:t>
        </w:r>
      </w:ins>
      <w:ins w:id="27" w:author="Ивановская Елена Владимировна" w:date="2019-03-28T08:32:00Z">
        <w:r w:rsidRPr="00BD1B24">
          <w:rPr>
            <w:rFonts w:ascii="Times New Roman" w:hAnsi="Times New Roman" w:cs="Times New Roman"/>
            <w:color w:val="FF0000"/>
          </w:rPr>
          <w:t>П</w:t>
        </w:r>
      </w:ins>
      <w:ins w:id="28" w:author="Ивановская Елена Владимировна" w:date="2019-03-28T08:28:00Z">
        <w:r w:rsidR="0095164C" w:rsidRPr="00BD1B24">
          <w:rPr>
            <w:rFonts w:ascii="Times New Roman" w:hAnsi="Times New Roman" w:cs="Times New Roman"/>
            <w:color w:val="FF0000"/>
          </w:rPr>
          <w:t>одрядчик не является плательщиком НДС,</w:t>
        </w:r>
      </w:ins>
      <w:ins w:id="29" w:author="Ивановская Елена Владимировна" w:date="2019-03-28T08:32:00Z">
        <w:r w:rsidRPr="00BD1B24">
          <w:rPr>
            <w:rFonts w:ascii="Times New Roman" w:hAnsi="Times New Roman" w:cs="Times New Roman"/>
            <w:color w:val="FF0000"/>
          </w:rPr>
          <w:t xml:space="preserve"> что подтверждается ______________________________(указывается основание для освобождения от НДС)</w:t>
        </w:r>
      </w:ins>
      <w:ins w:id="30" w:author="Ивановская Елена Владимировна" w:date="2019-03-28T08:28:00Z">
        <w:r w:rsidR="0095164C" w:rsidRPr="00BD1B24">
          <w:rPr>
            <w:rFonts w:ascii="Times New Roman" w:hAnsi="Times New Roman" w:cs="Times New Roman"/>
            <w:color w:val="FF0000"/>
          </w:rPr>
          <w:t>.</w:t>
        </w:r>
      </w:ins>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0859040A"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Любые и все дополнительные расходы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w:t>
      </w:r>
      <w:r w:rsidRPr="0080728B">
        <w:rPr>
          <w:rFonts w:ascii="Times New Roman" w:hAnsi="Times New Roman" w:cs="Times New Roman"/>
        </w:rPr>
        <w:lastRenderedPageBreak/>
        <w:t xml:space="preserve">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31" w:name="_Ref493723332"/>
      <w:bookmarkStart w:id="32" w:name="_Toc504140762"/>
      <w:bookmarkStart w:id="33" w:name="_Toc86761686"/>
      <w:r w:rsidRPr="0080728B">
        <w:rPr>
          <w:rFonts w:ascii="Times New Roman" w:hAnsi="Times New Roman" w:cs="Times New Roman"/>
        </w:rPr>
        <w:t>Порядок и условия платежей</w:t>
      </w:r>
      <w:bookmarkEnd w:id="31"/>
      <w:bookmarkEnd w:id="32"/>
      <w:bookmarkEnd w:id="33"/>
    </w:p>
    <w:p w14:paraId="57F4102F" w14:textId="77777777" w:rsidR="00195535" w:rsidRPr="0080728B" w:rsidRDefault="00195535" w:rsidP="00195535">
      <w:pPr>
        <w:pStyle w:val="RUS11"/>
        <w:widowControl w:val="0"/>
        <w:rPr>
          <w:rFonts w:ascii="Times New Roman" w:hAnsi="Times New Roman" w:cs="Times New Roman"/>
        </w:rPr>
      </w:pPr>
      <w:bookmarkStart w:id="34" w:name="_Toc504140763"/>
      <w:r w:rsidRPr="0080728B">
        <w:rPr>
          <w:rFonts w:ascii="Times New Roman" w:hAnsi="Times New Roman" w:cs="Times New Roman"/>
        </w:rPr>
        <w:t>Оплата по Договору производится Заказчиком по завершении выполнения Работ в полном объеме на основании подписанного Сторонами Акта о приемке выполненных Работ, не позднее [60 (шестидесяти) дней] с даты получения Заказчиком:</w:t>
      </w:r>
    </w:p>
    <w:p w14:paraId="491DCACB" w14:textId="0E7B8CD2" w:rsidR="00195535" w:rsidRPr="00C5398B" w:rsidRDefault="00195535" w:rsidP="00195535">
      <w:pPr>
        <w:pStyle w:val="RUS11"/>
        <w:widowControl w:val="0"/>
        <w:numPr>
          <w:ilvl w:val="0"/>
          <w:numId w:val="15"/>
        </w:numPr>
        <w:rPr>
          <w:rFonts w:ascii="Times New Roman" w:hAnsi="Times New Roman" w:cs="Times New Roman"/>
          <w:b/>
          <w:i/>
        </w:rPr>
      </w:pPr>
      <w:r w:rsidRPr="00C5398B">
        <w:rPr>
          <w:rFonts w:ascii="Times New Roman" w:hAnsi="Times New Roman" w:cs="Times New Roman"/>
        </w:rPr>
        <w:t>согласованного Заказчиком Результата работ, предоставленного Заказчику в комплектации и оформленного согласно Заданию на проектирование и п. </w:t>
      </w:r>
      <w:r w:rsidRPr="00C5398B">
        <w:rPr>
          <w:rFonts w:ascii="Times New Roman" w:hAnsi="Times New Roman" w:cs="Times New Roman"/>
        </w:rPr>
        <w:fldChar w:fldCharType="begin"/>
      </w:r>
      <w:r w:rsidRPr="00C5398B">
        <w:rPr>
          <w:rFonts w:ascii="Times New Roman" w:hAnsi="Times New Roman" w:cs="Times New Roman"/>
        </w:rPr>
        <w:instrText xml:space="preserve"> REF _Ref518494047 \n \h  \* MERGEFORMAT </w:instrText>
      </w:r>
      <w:r w:rsidRPr="00C5398B">
        <w:rPr>
          <w:rFonts w:ascii="Times New Roman" w:hAnsi="Times New Roman" w:cs="Times New Roman"/>
        </w:rPr>
      </w:r>
      <w:r w:rsidRPr="00C5398B">
        <w:rPr>
          <w:rFonts w:ascii="Times New Roman" w:hAnsi="Times New Roman" w:cs="Times New Roman"/>
        </w:rPr>
        <w:fldChar w:fldCharType="separate"/>
      </w:r>
      <w:r w:rsidR="007308CD">
        <w:rPr>
          <w:rFonts w:ascii="Times New Roman" w:hAnsi="Times New Roman" w:cs="Times New Roman"/>
        </w:rPr>
        <w:t>2.3</w:t>
      </w:r>
      <w:r w:rsidRPr="00C5398B">
        <w:rPr>
          <w:rFonts w:ascii="Times New Roman" w:hAnsi="Times New Roman" w:cs="Times New Roman"/>
        </w:rPr>
        <w:fldChar w:fldCharType="end"/>
      </w:r>
      <w:r w:rsidRPr="00C5398B">
        <w:rPr>
          <w:rFonts w:ascii="Times New Roman" w:hAnsi="Times New Roman" w:cs="Times New Roman"/>
        </w:rPr>
        <w:t xml:space="preserve"> Договора;</w:t>
      </w:r>
    </w:p>
    <w:p w14:paraId="16F9A0EB" w14:textId="77777777" w:rsidR="00195535" w:rsidRPr="0080728B" w:rsidRDefault="00195535" w:rsidP="00195535">
      <w:pPr>
        <w:pStyle w:val="RUS11"/>
        <w:widowControl w:val="0"/>
        <w:numPr>
          <w:ilvl w:val="0"/>
          <w:numId w:val="15"/>
        </w:numPr>
        <w:rPr>
          <w:rFonts w:ascii="Times New Roman" w:hAnsi="Times New Roman" w:cs="Times New Roman"/>
        </w:rPr>
      </w:pPr>
      <w:r w:rsidRPr="0080728B">
        <w:rPr>
          <w:rFonts w:ascii="Times New Roman" w:hAnsi="Times New Roman" w:cs="Times New Roman"/>
        </w:rPr>
        <w:t xml:space="preserve">положительного результата </w:t>
      </w:r>
      <w:r>
        <w:rPr>
          <w:rFonts w:ascii="Times New Roman" w:hAnsi="Times New Roman" w:cs="Times New Roman"/>
        </w:rPr>
        <w:t xml:space="preserve">Государственной Экологической </w:t>
      </w:r>
      <w:r w:rsidRPr="0080728B">
        <w:rPr>
          <w:rFonts w:ascii="Times New Roman" w:hAnsi="Times New Roman" w:cs="Times New Roman"/>
        </w:rPr>
        <w:t>Экспертизы.</w:t>
      </w:r>
    </w:p>
    <w:p w14:paraId="019F22AE" w14:textId="7298D9A8" w:rsidR="00195535" w:rsidRPr="0080728B" w:rsidRDefault="00195535" w:rsidP="00195535">
      <w:pPr>
        <w:pStyle w:val="RUS11"/>
        <w:widowControl w:val="0"/>
        <w:rPr>
          <w:rFonts w:ascii="Times New Roman" w:hAnsi="Times New Roman" w:cs="Times New Roman"/>
        </w:rPr>
      </w:pPr>
      <w:r w:rsidRPr="0080728B">
        <w:rPr>
          <w:rFonts w:ascii="Times New Roman" w:hAnsi="Times New Roman" w:cs="Times New Roman"/>
        </w:rPr>
        <w:t xml:space="preserve">Выплата Гарантийного фонда производится Заказчиком в сроки и в порядке,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_Ref496717085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308CD">
        <w:rPr>
          <w:rFonts w:ascii="Times New Roman" w:hAnsi="Times New Roman" w:cs="Times New Roman"/>
        </w:rPr>
        <w:t>25.5</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51020F61" w14:textId="77777777" w:rsidR="00195535" w:rsidRPr="0080728B" w:rsidRDefault="00195535" w:rsidP="00195535">
      <w:pPr>
        <w:pStyle w:val="RUS11"/>
        <w:widowControl w:val="0"/>
        <w:rPr>
          <w:rFonts w:ascii="Times New Roman" w:hAnsi="Times New Roman" w:cs="Times New Roman"/>
        </w:rPr>
      </w:pPr>
      <w:bookmarkStart w:id="35"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последнего рабочего дня завершенного Этапа Работ направляет Заказчику оригиналы следующих документов:</w:t>
      </w:r>
      <w:bookmarkEnd w:id="35"/>
    </w:p>
    <w:p w14:paraId="5714CF7C" w14:textId="77777777" w:rsidR="00195535" w:rsidRPr="0080728B" w:rsidRDefault="00195535" w:rsidP="00195535">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работ, содержащий перечень выполненных Работ (в трех экземплярах);</w:t>
      </w:r>
    </w:p>
    <w:p w14:paraId="5468A5C8" w14:textId="77777777" w:rsidR="00195535" w:rsidRPr="0080728B" w:rsidRDefault="00195535" w:rsidP="00195535">
      <w:pPr>
        <w:pStyle w:val="RUS10"/>
        <w:widowControl w:val="0"/>
        <w:rPr>
          <w:rFonts w:ascii="Times New Roman" w:hAnsi="Times New Roman" w:cs="Times New Roman"/>
        </w:rPr>
      </w:pPr>
      <w:r w:rsidRPr="0080728B">
        <w:rPr>
          <w:rFonts w:ascii="Times New Roman" w:hAnsi="Times New Roman" w:cs="Times New Roman"/>
        </w:rPr>
        <w:t>Справку о стоимости выполненных работ (в трех экземплярах);</w:t>
      </w:r>
    </w:p>
    <w:p w14:paraId="4DACCC69" w14:textId="77777777" w:rsidR="00195535" w:rsidRPr="0080728B" w:rsidRDefault="00195535" w:rsidP="00195535">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792AC16A" w14:textId="77777777" w:rsidR="00195535" w:rsidRPr="0080728B" w:rsidRDefault="00195535" w:rsidP="00195535">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14:paraId="784B0793" w14:textId="77777777" w:rsidR="00195535" w:rsidRPr="0080728B" w:rsidRDefault="00195535" w:rsidP="00195535">
      <w:pPr>
        <w:pStyle w:val="RUS"/>
        <w:rPr>
          <w:rFonts w:ascii="Times New Roman" w:hAnsi="Times New Roman" w:cs="Times New Roman"/>
        </w:rPr>
      </w:pPr>
      <w:r w:rsidRPr="0080728B">
        <w:rPr>
          <w:rFonts w:ascii="Times New Roman" w:hAnsi="Times New Roman" w:cs="Times New Roman"/>
        </w:rPr>
        <w:t>суммы, удерживаемой в счет Гарантийного фонда;</w:t>
      </w:r>
    </w:p>
    <w:p w14:paraId="716E8D35" w14:textId="77777777" w:rsidR="00195535" w:rsidRPr="0080728B" w:rsidRDefault="00195535" w:rsidP="00195535">
      <w:pPr>
        <w:pStyle w:val="RUS"/>
        <w:rPr>
          <w:rFonts w:ascii="Times New Roman" w:hAnsi="Times New Roman" w:cs="Times New Roman"/>
        </w:rPr>
      </w:pPr>
      <w:r w:rsidRPr="0080728B">
        <w:rPr>
          <w:rFonts w:ascii="Times New Roman" w:hAnsi="Times New Roman" w:cs="Times New Roman"/>
        </w:rPr>
        <w:t>суммы, подлежащей выплате;</w:t>
      </w:r>
    </w:p>
    <w:p w14:paraId="392C1F5E" w14:textId="77777777" w:rsidR="00195535" w:rsidRPr="0080728B" w:rsidRDefault="00195535" w:rsidP="00195535">
      <w:pPr>
        <w:pStyle w:val="RUS10"/>
        <w:widowControl w:val="0"/>
        <w:rPr>
          <w:rFonts w:ascii="Times New Roman" w:hAnsi="Times New Roman" w:cs="Times New Roman"/>
        </w:rPr>
      </w:pPr>
      <w:r w:rsidRPr="0080728B">
        <w:rPr>
          <w:rFonts w:ascii="Times New Roman" w:hAnsi="Times New Roman" w:cs="Times New Roman"/>
        </w:rPr>
        <w:lastRenderedPageBreak/>
        <w:t>счет-фактуру, соответствующий требованиям ст.</w:t>
      </w:r>
      <w:r>
        <w:rPr>
          <w:rFonts w:ascii="Times New Roman" w:hAnsi="Times New Roman" w:cs="Times New Roman"/>
        </w:rPr>
        <w:t> </w:t>
      </w:r>
      <w:r w:rsidRPr="0080728B">
        <w:rPr>
          <w:rFonts w:ascii="Times New Roman" w:hAnsi="Times New Roman" w:cs="Times New Roman"/>
        </w:rPr>
        <w:t>169 Налогового кодекса Российской Федерации.</w:t>
      </w:r>
    </w:p>
    <w:p w14:paraId="6CBC2F63" w14:textId="77777777" w:rsidR="00195535" w:rsidRPr="0080728B" w:rsidRDefault="00195535" w:rsidP="00195535">
      <w:pPr>
        <w:pStyle w:val="RUS11"/>
        <w:widowControl w:val="0"/>
        <w:rPr>
          <w:rFonts w:ascii="Times New Roman" w:hAnsi="Times New Roman" w:cs="Times New Roman"/>
        </w:rPr>
      </w:pPr>
      <w:bookmarkStart w:id="36" w:name="_Ref496615859"/>
      <w:r w:rsidRPr="0080728B">
        <w:rPr>
          <w:rFonts w:ascii="Times New Roman" w:hAnsi="Times New Roman" w:cs="Times New Roman"/>
        </w:rPr>
        <w:t>Заказчик в течение 20 (двадцати) рабочих дней с момента получения от Подрядчика указанных документов производит их проверку и, при отсутствии замечаний</w:t>
      </w:r>
      <w:r>
        <w:rPr>
          <w:rFonts w:ascii="Times New Roman" w:hAnsi="Times New Roman" w:cs="Times New Roman"/>
        </w:rPr>
        <w:t>,</w:t>
      </w:r>
      <w:r w:rsidRPr="0080728B">
        <w:rPr>
          <w:rFonts w:ascii="Times New Roman" w:hAnsi="Times New Roman" w:cs="Times New Roman"/>
        </w:rPr>
        <w:t xml:space="preserve">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6"/>
    </w:p>
    <w:p w14:paraId="0A72EBCB" w14:textId="77777777" w:rsidR="00195535" w:rsidRPr="0080728B" w:rsidRDefault="00195535" w:rsidP="00195535">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75CC83EA" w14:textId="77777777" w:rsidR="00195535" w:rsidRPr="0080728B" w:rsidRDefault="00195535" w:rsidP="00195535">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41ED988D" w14:textId="77777777" w:rsidR="00195535" w:rsidRPr="0080728B" w:rsidRDefault="00195535" w:rsidP="00195535">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Pr="0080728B">
        <w:rPr>
          <w:rFonts w:ascii="Times New Roman" w:hAnsi="Times New Roman" w:cs="Times New Roman"/>
          <w:iCs/>
        </w:rPr>
        <w:t xml:space="preserve">в течение 60 (шестидесяти) календарных дней, а субъектам малого и среднего предпринимательства – в течение </w:t>
      </w:r>
      <w:r>
        <w:rPr>
          <w:rFonts w:ascii="Times New Roman" w:hAnsi="Times New Roman" w:cs="Times New Roman"/>
          <w:iCs/>
        </w:rPr>
        <w:t>15</w:t>
      </w:r>
      <w:r w:rsidRPr="0080728B">
        <w:rPr>
          <w:rFonts w:ascii="Times New Roman" w:hAnsi="Times New Roman" w:cs="Times New Roman"/>
          <w:iCs/>
        </w:rPr>
        <w:t xml:space="preserve"> (</w:t>
      </w:r>
      <w:r>
        <w:rPr>
          <w:rFonts w:ascii="Times New Roman" w:hAnsi="Times New Roman" w:cs="Times New Roman"/>
          <w:iCs/>
        </w:rPr>
        <w:t>пятнадцати</w:t>
      </w:r>
      <w:r w:rsidRPr="0080728B">
        <w:rPr>
          <w:rFonts w:ascii="Times New Roman" w:hAnsi="Times New Roman" w:cs="Times New Roman"/>
          <w:iCs/>
        </w:rPr>
        <w:t xml:space="preserve">) календарных дней </w:t>
      </w:r>
      <w:r w:rsidRPr="0080728B">
        <w:rPr>
          <w:rFonts w:ascii="Times New Roman" w:hAnsi="Times New Roman" w:cs="Times New Roman"/>
        </w:rPr>
        <w:t>с даты подписания Сторонами Акта о приемке выполненных работ и Справки о стоимости выполненных работ.</w:t>
      </w:r>
    </w:p>
    <w:p w14:paraId="53022C78" w14:textId="77777777" w:rsidR="00195535" w:rsidRPr="0080728B" w:rsidRDefault="00195535" w:rsidP="00195535">
      <w:pPr>
        <w:pStyle w:val="RUS11"/>
        <w:widowControl w:val="0"/>
        <w:rPr>
          <w:rFonts w:ascii="Times New Roman" w:hAnsi="Times New Roman" w:cs="Times New Roman"/>
          <w:iCs/>
        </w:rPr>
      </w:pPr>
      <w:r w:rsidRPr="0080728B">
        <w:rPr>
          <w:rFonts w:ascii="Times New Roman" w:hAnsi="Times New Roman" w:cs="Times New Roman"/>
        </w:rPr>
        <w:t>Подписание Заказчиком Акта о приемке выполненных работ и Справки о стоимости выполненных работ не влечет перехода риска случайной гибели и случайного повреждения результатов Работ к Заказчику.</w:t>
      </w:r>
    </w:p>
    <w:p w14:paraId="1570C9DE" w14:textId="77777777" w:rsidR="00195535" w:rsidRPr="0080728B" w:rsidRDefault="00195535" w:rsidP="00195535">
      <w:pPr>
        <w:pStyle w:val="RUS11"/>
        <w:rPr>
          <w:rFonts w:ascii="Times New Roman" w:hAnsi="Times New Roman" w:cs="Times New Roman"/>
        </w:rPr>
      </w:pPr>
      <w:r w:rsidRPr="00985B81">
        <w:rPr>
          <w:rFonts w:ascii="Times New Roman" w:hAnsi="Times New Roman" w:cs="Times New Roman"/>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22FD0E0F" w14:textId="77777777" w:rsidR="00195535" w:rsidRPr="0080728B" w:rsidRDefault="00195535" w:rsidP="00195535">
      <w:pPr>
        <w:pStyle w:val="RUS11"/>
        <w:widowControl w:val="0"/>
        <w:rPr>
          <w:rFonts w:ascii="Times New Roman" w:hAnsi="Times New Roman" w:cs="Times New Roman"/>
        </w:rPr>
      </w:pPr>
      <w:r w:rsidRPr="0080728B">
        <w:rPr>
          <w:rFonts w:ascii="Times New Roman" w:hAnsi="Times New Roman" w:cs="Times New Roman"/>
        </w:rPr>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61112911" w14:textId="77777777" w:rsidR="00195535" w:rsidRPr="0080728B" w:rsidRDefault="00195535" w:rsidP="00195535">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6A616649" w14:textId="2F52D4E3" w:rsidR="00195535" w:rsidRPr="003B2258" w:rsidRDefault="00195535" w:rsidP="00195535">
      <w:pPr>
        <w:pStyle w:val="RUS11"/>
        <w:widowControl w:val="0"/>
        <w:rPr>
          <w:rFonts w:ascii="Times New Roman" w:hAnsi="Times New Roman" w:cs="Times New Roman"/>
        </w:rPr>
      </w:pPr>
      <w:r w:rsidRPr="0080728B">
        <w:rPr>
          <w:rFonts w:ascii="Times New Roman" w:hAnsi="Times New Roman" w:cs="Times New Roman"/>
        </w:rPr>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по правилам статьи 317.1 Гражданского кодекса </w:t>
      </w:r>
      <w:r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5BAD8E03" w14:textId="6A209133" w:rsidR="003F053D" w:rsidRPr="003B2258" w:rsidRDefault="008B4354" w:rsidP="008B4354">
      <w:pPr>
        <w:pStyle w:val="a"/>
        <w:widowControl w:val="0"/>
        <w:numPr>
          <w:ilvl w:val="0"/>
          <w:numId w:val="0"/>
        </w:numPr>
        <w:spacing w:before="0"/>
        <w:rPr>
          <w:rFonts w:ascii="Times New Roman" w:hAnsi="Times New Roman" w:cs="Times New Roman"/>
        </w:rPr>
      </w:pPr>
      <w:bookmarkStart w:id="37" w:name="_Toc86761687"/>
      <w:r w:rsidRPr="003B2258">
        <w:rPr>
          <w:rFonts w:ascii="Times New Roman" w:hAnsi="Times New Roman" w:cs="Times New Roman"/>
        </w:rPr>
        <w:t xml:space="preserve">РАЗДЕЛ </w:t>
      </w:r>
      <w:r w:rsidRPr="003B2258">
        <w:rPr>
          <w:rFonts w:ascii="Times New Roman" w:hAnsi="Times New Roman" w:cs="Times New Roman"/>
          <w:lang w:val="en-US"/>
        </w:rPr>
        <w:t>II</w:t>
      </w:r>
      <w:r w:rsidRPr="003B2258">
        <w:rPr>
          <w:rFonts w:ascii="Times New Roman" w:hAnsi="Times New Roman" w:cs="Times New Roman"/>
        </w:rPr>
        <w:t xml:space="preserve">. </w:t>
      </w:r>
      <w:r w:rsidR="003F053D" w:rsidRPr="003B2258">
        <w:rPr>
          <w:rFonts w:ascii="Times New Roman" w:hAnsi="Times New Roman" w:cs="Times New Roman"/>
        </w:rPr>
        <w:t>ОБЩИЕ ОБЯЗАТЕЛЬСТВА СТОРОН</w:t>
      </w:r>
      <w:bookmarkEnd w:id="34"/>
      <w:bookmarkEnd w:id="37"/>
    </w:p>
    <w:p w14:paraId="2C2DFE21" w14:textId="77777777" w:rsidR="00736C1C" w:rsidRPr="003B2258" w:rsidRDefault="003F053D" w:rsidP="0080728B">
      <w:pPr>
        <w:pStyle w:val="RUS1"/>
        <w:widowControl w:val="0"/>
        <w:spacing w:before="0"/>
        <w:rPr>
          <w:rFonts w:ascii="Times New Roman" w:hAnsi="Times New Roman" w:cs="Times New Roman"/>
        </w:rPr>
      </w:pPr>
      <w:bookmarkStart w:id="38" w:name="_Toc504140764"/>
      <w:bookmarkStart w:id="39" w:name="_Toc86761688"/>
      <w:r w:rsidRPr="003B2258">
        <w:rPr>
          <w:rFonts w:ascii="Times New Roman" w:hAnsi="Times New Roman" w:cs="Times New Roman"/>
        </w:rPr>
        <w:t>Обязательства Подрядчика</w:t>
      </w:r>
      <w:bookmarkEnd w:id="38"/>
      <w:bookmarkEnd w:id="39"/>
    </w:p>
    <w:p w14:paraId="7B7B072F" w14:textId="77777777" w:rsidR="00D63FB0" w:rsidRPr="0080728B" w:rsidRDefault="003447CC" w:rsidP="0080728B">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39CF960D" w14:textId="19EEB2DF" w:rsidR="0023701E" w:rsidRPr="0080728B" w:rsidRDefault="0023701E" w:rsidP="0080728B">
      <w:pPr>
        <w:pStyle w:val="RUS111"/>
        <w:widowControl w:val="0"/>
        <w:rPr>
          <w:rFonts w:ascii="Times New Roman" w:hAnsi="Times New Roman" w:cs="Times New Roman"/>
        </w:rPr>
      </w:pPr>
      <w:r w:rsidRPr="0080728B">
        <w:rPr>
          <w:rFonts w:ascii="Times New Roman" w:hAnsi="Times New Roman" w:cs="Times New Roman"/>
        </w:rPr>
        <w:lastRenderedPageBreak/>
        <w:t xml:space="preserve"> </w:t>
      </w:r>
      <w:r w:rsidR="007308CD" w:rsidRPr="0080728B">
        <w:rPr>
          <w:rFonts w:ascii="Times New Roman" w:hAnsi="Times New Roman" w:cs="Times New Roman"/>
        </w:rPr>
        <w:t xml:space="preserve">В течение </w:t>
      </w:r>
      <w:r w:rsidR="007308CD">
        <w:rPr>
          <w:rFonts w:ascii="Times New Roman" w:hAnsi="Times New Roman" w:cs="Times New Roman"/>
        </w:rPr>
        <w:t>14 (четырнадцати</w:t>
      </w:r>
      <w:r w:rsidR="007308CD" w:rsidRPr="0080728B">
        <w:rPr>
          <w:rFonts w:ascii="Times New Roman" w:hAnsi="Times New Roman" w:cs="Times New Roman"/>
        </w:rPr>
        <w:t>)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6BBC53DA" w14:textId="0B91937F"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 xml:space="preserve">Своевременно и надлежащим образом выполняет Работы в соответствии с </w:t>
      </w:r>
      <w:r w:rsidR="00FA11AF" w:rsidRPr="0080728B">
        <w:rPr>
          <w:rFonts w:ascii="Times New Roman" w:hAnsi="Times New Roman" w:cs="Times New Roman"/>
        </w:rPr>
        <w:t>З</w:t>
      </w:r>
      <w:r w:rsidRPr="0080728B">
        <w:rPr>
          <w:rFonts w:ascii="Times New Roman" w:hAnsi="Times New Roman" w:cs="Times New Roman"/>
        </w:rPr>
        <w:t>аданием</w:t>
      </w:r>
      <w:r w:rsidR="00FA11AF" w:rsidRPr="0080728B">
        <w:rPr>
          <w:rFonts w:ascii="Times New Roman" w:hAnsi="Times New Roman" w:cs="Times New Roman"/>
        </w:rPr>
        <w:t xml:space="preserve"> на</w:t>
      </w:r>
      <w:r w:rsidR="009464A9" w:rsidRPr="0080728B">
        <w:rPr>
          <w:rFonts w:ascii="Times New Roman" w:hAnsi="Times New Roman" w:cs="Times New Roman"/>
        </w:rPr>
        <w:t xml:space="preserve"> </w:t>
      </w:r>
      <w:r w:rsidR="00FA11AF" w:rsidRPr="0080728B">
        <w:rPr>
          <w:rFonts w:ascii="Times New Roman" w:hAnsi="Times New Roman" w:cs="Times New Roman"/>
        </w:rPr>
        <w:t>проектирование</w:t>
      </w:r>
      <w:r w:rsidRPr="0080728B">
        <w:rPr>
          <w:rFonts w:ascii="Times New Roman" w:hAnsi="Times New Roman" w:cs="Times New Roman"/>
        </w:rPr>
        <w:t xml:space="preserve">, Исходными </w:t>
      </w:r>
      <w:r w:rsidR="00C42838" w:rsidRPr="0080728B">
        <w:rPr>
          <w:rFonts w:ascii="Times New Roman" w:hAnsi="Times New Roman" w:cs="Times New Roman"/>
        </w:rPr>
        <w:t>д</w:t>
      </w:r>
      <w:r w:rsidRPr="0080728B">
        <w:rPr>
          <w:rFonts w:ascii="Times New Roman" w:hAnsi="Times New Roman" w:cs="Times New Roman"/>
        </w:rPr>
        <w:t>анными, настоящим Договором, а также Обязательными техническими правилами.</w:t>
      </w:r>
    </w:p>
    <w:p w14:paraId="32E9B7F3" w14:textId="109D2403"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w:t>
      </w:r>
      <w:r w:rsidR="009464A9" w:rsidRPr="0080728B">
        <w:rPr>
          <w:rFonts w:ascii="Times New Roman" w:hAnsi="Times New Roman" w:cs="Times New Roman"/>
        </w:rPr>
        <w:t xml:space="preserve"> </w:t>
      </w:r>
      <w:r w:rsidRPr="0080728B">
        <w:rPr>
          <w:rFonts w:ascii="Times New Roman" w:hAnsi="Times New Roman" w:cs="Times New Roman"/>
        </w:rPr>
        <w:t xml:space="preserve">В случае отсутствия (либо недостаточности)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w:t>
      </w:r>
      <w:r w:rsidR="007A5DE4" w:rsidRPr="0080728B">
        <w:rPr>
          <w:rFonts w:ascii="Times New Roman" w:hAnsi="Times New Roman" w:cs="Times New Roman"/>
        </w:rPr>
        <w:t>.</w:t>
      </w:r>
      <w:r w:rsidR="0023701E" w:rsidRPr="0080728B">
        <w:rPr>
          <w:rFonts w:ascii="Times New Roman" w:hAnsi="Times New Roman" w:cs="Times New Roman"/>
        </w:rPr>
        <w:t xml:space="preserve"> </w:t>
      </w:r>
    </w:p>
    <w:p w14:paraId="4B42B261"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58C2098E"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26F57005"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w:t>
      </w:r>
      <w:r w:rsidR="002859AF" w:rsidRPr="0080728B">
        <w:rPr>
          <w:rFonts w:ascii="Times New Roman" w:hAnsi="Times New Roman" w:cs="Times New Roman"/>
        </w:rPr>
        <w:t xml:space="preserve"> </w:t>
      </w:r>
      <w:r w:rsidRPr="0080728B">
        <w:rPr>
          <w:rFonts w:ascii="Times New Roman" w:hAnsi="Times New Roman" w:cs="Times New Roman"/>
        </w:rPr>
        <w:t>Заказчику готовую Техническую документацию, имеющую положительное заключение Экспертизы.</w:t>
      </w:r>
    </w:p>
    <w:p w14:paraId="30D724B8"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022E7346" w14:textId="77777777" w:rsidR="003B2258" w:rsidRPr="0080728B" w:rsidRDefault="003B2258" w:rsidP="003B2258">
      <w:pPr>
        <w:pStyle w:val="RUS111"/>
        <w:widowControl w:val="0"/>
        <w:rPr>
          <w:rFonts w:ascii="Times New Roman" w:hAnsi="Times New Roman" w:cs="Times New Roman"/>
        </w:rPr>
      </w:pPr>
      <w:r w:rsidRPr="0080728B">
        <w:rPr>
          <w:rFonts w:ascii="Times New Roman" w:hAnsi="Times New Roman" w:cs="Times New Roman"/>
        </w:rPr>
        <w:t xml:space="preserve">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Pr>
          <w:rFonts w:ascii="Times New Roman" w:hAnsi="Times New Roman" w:cs="Times New Roman"/>
        </w:rPr>
        <w:t xml:space="preserve">5 </w:t>
      </w:r>
      <w:r w:rsidRPr="0080728B">
        <w:rPr>
          <w:rFonts w:ascii="Times New Roman" w:hAnsi="Times New Roman" w:cs="Times New Roman"/>
        </w:rPr>
        <w:t>(</w:t>
      </w:r>
      <w:r>
        <w:rPr>
          <w:rFonts w:ascii="Times New Roman" w:hAnsi="Times New Roman" w:cs="Times New Roman"/>
        </w:rPr>
        <w:t>пять</w:t>
      </w:r>
      <w:r w:rsidRPr="0080728B">
        <w:rPr>
          <w:rFonts w:ascii="Times New Roman" w:hAnsi="Times New Roman" w:cs="Times New Roman"/>
        </w:rPr>
        <w:t xml:space="preserve">) </w:t>
      </w:r>
      <w:r>
        <w:rPr>
          <w:rFonts w:ascii="Times New Roman" w:hAnsi="Times New Roman" w:cs="Times New Roman"/>
        </w:rPr>
        <w:t>рабочих</w:t>
      </w:r>
      <w:r w:rsidRPr="0080728B">
        <w:rPr>
          <w:rFonts w:ascii="Times New Roman" w:hAnsi="Times New Roman" w:cs="Times New Roman"/>
        </w:rPr>
        <w:t xml:space="preserve">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Pr>
          <w:rFonts w:ascii="Times New Roman" w:hAnsi="Times New Roman" w:cs="Times New Roman"/>
        </w:rPr>
        <w:t>5</w:t>
      </w:r>
      <w:r w:rsidRPr="0080728B">
        <w:rPr>
          <w:rFonts w:ascii="Times New Roman" w:hAnsi="Times New Roman" w:cs="Times New Roman"/>
        </w:rPr>
        <w:t xml:space="preserve"> (</w:t>
      </w:r>
      <w:r>
        <w:rPr>
          <w:rFonts w:ascii="Times New Roman" w:hAnsi="Times New Roman" w:cs="Times New Roman"/>
        </w:rPr>
        <w:t>пяти</w:t>
      </w:r>
      <w:r w:rsidRPr="0080728B">
        <w:rPr>
          <w:rFonts w:ascii="Times New Roman" w:hAnsi="Times New Roman" w:cs="Times New Roman"/>
        </w:rPr>
        <w:t xml:space="preserve">) </w:t>
      </w:r>
      <w:r>
        <w:rPr>
          <w:rFonts w:ascii="Times New Roman" w:hAnsi="Times New Roman" w:cs="Times New Roman"/>
        </w:rPr>
        <w:t>рабочих</w:t>
      </w:r>
      <w:r w:rsidRPr="0080728B">
        <w:rPr>
          <w:rFonts w:ascii="Times New Roman" w:hAnsi="Times New Roman" w:cs="Times New Roman"/>
        </w:rPr>
        <w:t xml:space="preserve">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7EFC7DAE"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376E77EB"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Выполняет указания Заказчика, представленные в письменном виде, в том числе о внесении изменений и дополнений в Техническую</w:t>
      </w:r>
      <w:r w:rsidR="0030177E" w:rsidRPr="0080728B">
        <w:rPr>
          <w:rFonts w:ascii="Times New Roman" w:hAnsi="Times New Roman" w:cs="Times New Roman"/>
        </w:rPr>
        <w:t xml:space="preserve"> </w:t>
      </w:r>
      <w:r w:rsidRPr="0080728B">
        <w:rPr>
          <w:rFonts w:ascii="Times New Roman" w:hAnsi="Times New Roman" w:cs="Times New Roman"/>
        </w:rPr>
        <w:t xml:space="preserve">документацию, если они не противоречат условиям настоящего Договора, действующему законодательству и Обязательным техническим правилам. </w:t>
      </w:r>
    </w:p>
    <w:p w14:paraId="23FB4804"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w:t>
      </w:r>
      <w:r w:rsidR="00DA155E" w:rsidRPr="0080728B">
        <w:rPr>
          <w:rFonts w:ascii="Times New Roman" w:hAnsi="Times New Roman" w:cs="Times New Roman"/>
        </w:rPr>
        <w:t>ь Заказчика, а также представит</w:t>
      </w:r>
      <w:r w:rsidRPr="0080728B">
        <w:rPr>
          <w:rFonts w:ascii="Times New Roman" w:hAnsi="Times New Roman" w:cs="Times New Roman"/>
        </w:rPr>
        <w:t xml:space="preserve"> Заказчику график</w:t>
      </w:r>
      <w:r w:rsidR="0030177E" w:rsidRPr="0080728B">
        <w:rPr>
          <w:rFonts w:ascii="Times New Roman" w:hAnsi="Times New Roman" w:cs="Times New Roman"/>
        </w:rPr>
        <w:t xml:space="preserve"> </w:t>
      </w:r>
      <w:r w:rsidRPr="0080728B">
        <w:rPr>
          <w:rFonts w:ascii="Times New Roman" w:hAnsi="Times New Roman" w:cs="Times New Roman"/>
        </w:rPr>
        <w:t>по устранению отставаний.</w:t>
      </w:r>
    </w:p>
    <w:p w14:paraId="7A068C87" w14:textId="657A8723"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Оказыв</w:t>
      </w:r>
      <w:r w:rsidR="00DA155E" w:rsidRPr="0080728B">
        <w:rPr>
          <w:rFonts w:ascii="Times New Roman" w:hAnsi="Times New Roman" w:cs="Times New Roman"/>
        </w:rPr>
        <w:t>ает</w:t>
      </w:r>
      <w:r w:rsidRPr="0080728B">
        <w:rPr>
          <w:rFonts w:ascii="Times New Roman" w:hAnsi="Times New Roman" w:cs="Times New Roman"/>
        </w:rPr>
        <w:t xml:space="preserve"> Заказчику содействие в получении Исходных </w:t>
      </w:r>
      <w:r w:rsidR="00C42838" w:rsidRPr="0080728B">
        <w:rPr>
          <w:rFonts w:ascii="Times New Roman" w:hAnsi="Times New Roman" w:cs="Times New Roman"/>
        </w:rPr>
        <w:t>д</w:t>
      </w:r>
      <w:r w:rsidRPr="0080728B">
        <w:rPr>
          <w:rFonts w:ascii="Times New Roman" w:hAnsi="Times New Roman" w:cs="Times New Roman"/>
        </w:rPr>
        <w:t xml:space="preserve">анных, </w:t>
      </w:r>
      <w:r w:rsidR="0023701E" w:rsidRPr="0080728B">
        <w:rPr>
          <w:rFonts w:ascii="Times New Roman" w:hAnsi="Times New Roman" w:cs="Times New Roman"/>
        </w:rPr>
        <w:t xml:space="preserve">самостоятельно проводит сбор части </w:t>
      </w:r>
      <w:r w:rsidR="0033057A" w:rsidRPr="0080728B">
        <w:rPr>
          <w:rFonts w:ascii="Times New Roman" w:hAnsi="Times New Roman" w:cs="Times New Roman"/>
        </w:rPr>
        <w:t xml:space="preserve">иных </w:t>
      </w:r>
      <w:r w:rsidR="0023701E" w:rsidRPr="0080728B">
        <w:rPr>
          <w:rFonts w:ascii="Times New Roman" w:hAnsi="Times New Roman" w:cs="Times New Roman"/>
        </w:rPr>
        <w:t>исходных данных, необходимых для выполнения Работ, в том числе с выездом на</w:t>
      </w:r>
      <w:r w:rsidR="009464A9" w:rsidRPr="0080728B">
        <w:rPr>
          <w:rFonts w:ascii="Times New Roman" w:hAnsi="Times New Roman" w:cs="Times New Roman"/>
        </w:rPr>
        <w:t xml:space="preserve"> </w:t>
      </w:r>
      <w:r w:rsidR="006B668E" w:rsidRPr="0080728B">
        <w:rPr>
          <w:rFonts w:ascii="Times New Roman" w:hAnsi="Times New Roman" w:cs="Times New Roman"/>
        </w:rPr>
        <w:t>Территорию Заказчика</w:t>
      </w:r>
      <w:r w:rsidR="0023701E" w:rsidRPr="0080728B">
        <w:rPr>
          <w:rFonts w:ascii="Times New Roman" w:hAnsi="Times New Roman" w:cs="Times New Roman"/>
        </w:rPr>
        <w:t>, оказывает</w:t>
      </w:r>
      <w:r w:rsidR="001D2611" w:rsidRPr="0080728B">
        <w:rPr>
          <w:rFonts w:ascii="Times New Roman" w:hAnsi="Times New Roman" w:cs="Times New Roman"/>
        </w:rPr>
        <w:t xml:space="preserve"> </w:t>
      </w:r>
      <w:r w:rsidRPr="0080728B">
        <w:rPr>
          <w:rFonts w:ascii="Times New Roman" w:hAnsi="Times New Roman" w:cs="Times New Roman"/>
        </w:rPr>
        <w:t>техническое консультирование в период выполнения работ, включающее в себя в</w:t>
      </w:r>
      <w:r w:rsidR="00DA155E" w:rsidRPr="0080728B">
        <w:rPr>
          <w:rFonts w:ascii="Times New Roman" w:hAnsi="Times New Roman" w:cs="Times New Roman"/>
        </w:rPr>
        <w:t xml:space="preserve"> том числе, но не ограничиваясь</w:t>
      </w:r>
      <w:r w:rsidR="00FE7BE4" w:rsidRPr="0080728B">
        <w:rPr>
          <w:rFonts w:ascii="Times New Roman" w:hAnsi="Times New Roman" w:cs="Times New Roman"/>
        </w:rPr>
        <w:t xml:space="preserve">, </w:t>
      </w:r>
      <w:r w:rsidRPr="0080728B">
        <w:rPr>
          <w:rFonts w:ascii="Times New Roman" w:hAnsi="Times New Roman" w:cs="Times New Roman"/>
        </w:rPr>
        <w:t>консультирование Заказчика при выборе поставщиков материалов, нестандартного и прочего вспомогательного оборудования.</w:t>
      </w:r>
    </w:p>
    <w:p w14:paraId="684A1765" w14:textId="77777777" w:rsidR="00A260EC" w:rsidRPr="0080728B" w:rsidRDefault="00DA155E" w:rsidP="0080728B">
      <w:pPr>
        <w:pStyle w:val="RUS111"/>
        <w:widowControl w:val="0"/>
        <w:rPr>
          <w:rFonts w:ascii="Times New Roman" w:hAnsi="Times New Roman" w:cs="Times New Roman"/>
        </w:rPr>
      </w:pPr>
      <w:r w:rsidRPr="0080728B">
        <w:rPr>
          <w:rFonts w:ascii="Times New Roman" w:hAnsi="Times New Roman" w:cs="Times New Roman"/>
        </w:rPr>
        <w:t>Принимает</w:t>
      </w:r>
      <w:r w:rsidR="00A260EC" w:rsidRPr="0080728B">
        <w:rPr>
          <w:rFonts w:ascii="Times New Roman" w:hAnsi="Times New Roman" w:cs="Times New Roman"/>
        </w:rPr>
        <w:t xml:space="preserve"> участие в решении всех возникающих в ходе </w:t>
      </w:r>
      <w:r w:rsidR="0023701E" w:rsidRPr="0080728B">
        <w:rPr>
          <w:rFonts w:ascii="Times New Roman" w:hAnsi="Times New Roman" w:cs="Times New Roman"/>
        </w:rPr>
        <w:t>выполнения</w:t>
      </w:r>
      <w:r w:rsidR="00A260EC" w:rsidRPr="0080728B">
        <w:rPr>
          <w:rFonts w:ascii="Times New Roman" w:hAnsi="Times New Roman" w:cs="Times New Roman"/>
        </w:rPr>
        <w:t xml:space="preserve"> работ технических и организационных вопросов совместно с Субподрядными организациями и представителями Заказчика.</w:t>
      </w:r>
    </w:p>
    <w:p w14:paraId="7D705D5F" w14:textId="1DBE0E1F"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lastRenderedPageBreak/>
        <w:t>Информир</w:t>
      </w:r>
      <w:r w:rsidR="00DA155E" w:rsidRPr="0080728B">
        <w:rPr>
          <w:rFonts w:ascii="Times New Roman" w:hAnsi="Times New Roman" w:cs="Times New Roman"/>
        </w:rPr>
        <w:t>ует</w:t>
      </w:r>
      <w:r w:rsidRPr="0080728B">
        <w:rPr>
          <w:rFonts w:ascii="Times New Roman" w:hAnsi="Times New Roman" w:cs="Times New Roman"/>
        </w:rPr>
        <w:t xml:space="preserve"> Заказчика по его требованию о ходе выполнения Работ, а также по запросу Заказчика да</w:t>
      </w:r>
      <w:r w:rsidR="00DA155E" w:rsidRPr="0080728B">
        <w:rPr>
          <w:rFonts w:ascii="Times New Roman" w:hAnsi="Times New Roman" w:cs="Times New Roman"/>
        </w:rPr>
        <w:t>ет</w:t>
      </w:r>
      <w:r w:rsidRPr="0080728B">
        <w:rPr>
          <w:rFonts w:ascii="Times New Roman" w:hAnsi="Times New Roman" w:cs="Times New Roman"/>
        </w:rPr>
        <w:t xml:space="preserve"> письменные пояснения по содержанию Технической документации, в т.ч. </w:t>
      </w:r>
      <w:r w:rsidR="00582E56" w:rsidRPr="0080728B">
        <w:rPr>
          <w:rFonts w:ascii="Times New Roman" w:hAnsi="Times New Roman" w:cs="Times New Roman"/>
        </w:rPr>
        <w:t>Р</w:t>
      </w:r>
      <w:r w:rsidRPr="0080728B">
        <w:rPr>
          <w:rFonts w:ascii="Times New Roman" w:hAnsi="Times New Roman" w:cs="Times New Roman"/>
        </w:rPr>
        <w:t>абочей</w:t>
      </w:r>
      <w:r w:rsidR="00582E56" w:rsidRPr="0080728B">
        <w:rPr>
          <w:rFonts w:ascii="Times New Roman" w:hAnsi="Times New Roman" w:cs="Times New Roman"/>
        </w:rPr>
        <w:t xml:space="preserve"> документации</w:t>
      </w:r>
      <w:r w:rsidRPr="0080728B">
        <w:rPr>
          <w:rFonts w:ascii="Times New Roman" w:hAnsi="Times New Roman" w:cs="Times New Roman"/>
        </w:rPr>
        <w:t>.</w:t>
      </w:r>
    </w:p>
    <w:p w14:paraId="5ABB03FD"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Использ</w:t>
      </w:r>
      <w:r w:rsidR="00DA155E" w:rsidRPr="0080728B">
        <w:rPr>
          <w:rFonts w:ascii="Times New Roman" w:hAnsi="Times New Roman" w:cs="Times New Roman"/>
        </w:rPr>
        <w:t>ует</w:t>
      </w:r>
      <w:r w:rsidRPr="0080728B">
        <w:rPr>
          <w:rFonts w:ascii="Times New Roman" w:hAnsi="Times New Roman" w:cs="Times New Roman"/>
        </w:rPr>
        <w:t xml:space="preserve"> систему управления качеством работ, сопоставимую с требованиями стандартов серии ISO9000.</w:t>
      </w:r>
    </w:p>
    <w:p w14:paraId="5394F220"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w:t>
      </w:r>
      <w:r w:rsidR="00DA155E" w:rsidRPr="0080728B">
        <w:rPr>
          <w:rFonts w:ascii="Times New Roman" w:hAnsi="Times New Roman" w:cs="Times New Roman"/>
        </w:rPr>
        <w:t xml:space="preserve">ове подготовленной Подрядчиком </w:t>
      </w:r>
      <w:r w:rsidRPr="0080728B">
        <w:rPr>
          <w:rFonts w:ascii="Times New Roman" w:hAnsi="Times New Roman" w:cs="Times New Roman"/>
        </w:rPr>
        <w:t>Технической документации.</w:t>
      </w:r>
    </w:p>
    <w:p w14:paraId="1419A113" w14:textId="50BF462A" w:rsidR="00A260EC" w:rsidRPr="0080728B" w:rsidRDefault="00C51803" w:rsidP="0080728B">
      <w:pPr>
        <w:pStyle w:val="RUS111"/>
        <w:widowControl w:val="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w:t>
      </w:r>
      <w:r w:rsidR="006F1C65" w:rsidRPr="0080728B">
        <w:rPr>
          <w:rFonts w:ascii="Times New Roman" w:hAnsi="Times New Roman" w:cs="Times New Roman"/>
        </w:rPr>
        <w:t xml:space="preserve"> </w:t>
      </w:r>
      <w:r w:rsidR="00A260EC" w:rsidRPr="0080728B">
        <w:rPr>
          <w:rFonts w:ascii="Times New Roman" w:hAnsi="Times New Roman" w:cs="Times New Roman"/>
        </w:rPr>
        <w:t>За</w:t>
      </w:r>
      <w:r w:rsidR="00DA155E" w:rsidRPr="0080728B">
        <w:rPr>
          <w:rFonts w:ascii="Times New Roman" w:hAnsi="Times New Roman" w:cs="Times New Roman"/>
        </w:rPr>
        <w:t>казчиком, за свой счет устраняет</w:t>
      </w:r>
      <w:r w:rsidR="00A260EC" w:rsidRPr="0080728B">
        <w:rPr>
          <w:rFonts w:ascii="Times New Roman" w:hAnsi="Times New Roman" w:cs="Times New Roman"/>
        </w:rPr>
        <w:t xml:space="preserve"> допущенные недостатки</w:t>
      </w:r>
      <w:r w:rsidRPr="0080728B">
        <w:rPr>
          <w:rFonts w:ascii="Times New Roman" w:hAnsi="Times New Roman" w:cs="Times New Roman"/>
        </w:rPr>
        <w:t xml:space="preserve"> и дефекты в выполненных им Работах</w:t>
      </w:r>
      <w:r w:rsidR="00A260EC" w:rsidRPr="0080728B">
        <w:rPr>
          <w:rFonts w:ascii="Times New Roman" w:hAnsi="Times New Roman" w:cs="Times New Roman"/>
        </w:rPr>
        <w:t>.</w:t>
      </w:r>
    </w:p>
    <w:p w14:paraId="36451B83" w14:textId="1C1165DD" w:rsidR="000357D5" w:rsidRPr="0080728B" w:rsidRDefault="000357D5" w:rsidP="0080728B">
      <w:pPr>
        <w:pStyle w:val="RUS111"/>
        <w:widowControl w:val="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w:t>
      </w:r>
      <w:r w:rsidR="00F47C50" w:rsidRPr="0080728B">
        <w:rPr>
          <w:rFonts w:ascii="Times New Roman" w:hAnsi="Times New Roman" w:cs="Times New Roman"/>
        </w:rPr>
        <w:t xml:space="preserve"> / </w:t>
      </w:r>
      <w:r w:rsidRPr="0080728B">
        <w:rPr>
          <w:rFonts w:ascii="Times New Roman" w:hAnsi="Times New Roman" w:cs="Times New Roman"/>
        </w:rPr>
        <w:t>или иных разрешений</w:t>
      </w:r>
      <w:r w:rsidR="00144F2A" w:rsidRPr="0080728B">
        <w:rPr>
          <w:rFonts w:ascii="Times New Roman" w:hAnsi="Times New Roman" w:cs="Times New Roman"/>
        </w:rPr>
        <w:t>, необходимых для исполнения им обязательств</w:t>
      </w:r>
      <w:r w:rsidR="006F1C65" w:rsidRPr="0080728B">
        <w:rPr>
          <w:rFonts w:ascii="Times New Roman" w:hAnsi="Times New Roman" w:cs="Times New Roman"/>
        </w:rPr>
        <w:t xml:space="preserve"> по Договору</w:t>
      </w:r>
      <w:r w:rsidRPr="0080728B">
        <w:rPr>
          <w:rFonts w:ascii="Times New Roman" w:hAnsi="Times New Roman" w:cs="Times New Roman"/>
        </w:rPr>
        <w:t>.</w:t>
      </w:r>
    </w:p>
    <w:p w14:paraId="143D409E" w14:textId="707F0E92" w:rsidR="003A6664" w:rsidRPr="0080728B" w:rsidRDefault="00937785" w:rsidP="0080728B">
      <w:pPr>
        <w:pStyle w:val="RUS111"/>
        <w:widowControl w:val="0"/>
        <w:rPr>
          <w:rFonts w:ascii="Times New Roman" w:hAnsi="Times New Roman" w:cs="Times New Roman"/>
        </w:rPr>
      </w:pPr>
      <w:r w:rsidRPr="0080728B">
        <w:rPr>
          <w:rFonts w:ascii="Times New Roman" w:hAnsi="Times New Roman" w:cs="Times New Roman"/>
        </w:rPr>
        <w:t xml:space="preserve">За 5 </w:t>
      </w:r>
      <w:r w:rsidR="00135278" w:rsidRPr="0080728B">
        <w:rPr>
          <w:rFonts w:ascii="Times New Roman" w:hAnsi="Times New Roman" w:cs="Times New Roman"/>
        </w:rPr>
        <w:t xml:space="preserve">(пять) </w:t>
      </w:r>
      <w:r w:rsidRPr="0080728B">
        <w:rPr>
          <w:rFonts w:ascii="Times New Roman" w:hAnsi="Times New Roman" w:cs="Times New Roman"/>
        </w:rPr>
        <w:t>дней до начала Р</w:t>
      </w:r>
      <w:r w:rsidR="003A6664" w:rsidRPr="0080728B">
        <w:rPr>
          <w:rFonts w:ascii="Times New Roman" w:hAnsi="Times New Roman" w:cs="Times New Roman"/>
        </w:rPr>
        <w:t>абот</w:t>
      </w:r>
      <w:r w:rsidR="005F660B" w:rsidRPr="0080728B">
        <w:rPr>
          <w:rFonts w:ascii="Times New Roman" w:hAnsi="Times New Roman" w:cs="Times New Roman"/>
        </w:rPr>
        <w:t xml:space="preserve"> (в соответствии с п</w:t>
      </w:r>
      <w:r w:rsidR="00E1670D" w:rsidRPr="0080728B">
        <w:rPr>
          <w:rFonts w:ascii="Times New Roman" w:hAnsi="Times New Roman" w:cs="Times New Roman"/>
        </w:rPr>
        <w:t xml:space="preserve">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_Ref496634419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3.1</w:t>
      </w:r>
      <w:r w:rsidR="00907D5D" w:rsidRPr="0080728B">
        <w:rPr>
          <w:rFonts w:ascii="Times New Roman" w:hAnsi="Times New Roman" w:cs="Times New Roman"/>
        </w:rPr>
        <w:fldChar w:fldCharType="end"/>
      </w:r>
      <w:r w:rsidR="00275616" w:rsidRPr="0080728B">
        <w:rPr>
          <w:rFonts w:ascii="Times New Roman" w:hAnsi="Times New Roman" w:cs="Times New Roman"/>
        </w:rPr>
        <w:t xml:space="preserve"> </w:t>
      </w:r>
      <w:r w:rsidR="00FC3E06" w:rsidRPr="0080728B">
        <w:rPr>
          <w:rFonts w:ascii="Times New Roman" w:hAnsi="Times New Roman" w:cs="Times New Roman"/>
        </w:rPr>
        <w:t>Договора</w:t>
      </w:r>
      <w:r w:rsidR="005F660B" w:rsidRPr="0080728B">
        <w:rPr>
          <w:rFonts w:ascii="Times New Roman" w:hAnsi="Times New Roman" w:cs="Times New Roman"/>
        </w:rPr>
        <w:t>)</w:t>
      </w:r>
      <w:r w:rsidR="002F66CB" w:rsidRPr="0080728B">
        <w:rPr>
          <w:rFonts w:ascii="Times New Roman" w:hAnsi="Times New Roman" w:cs="Times New Roman"/>
        </w:rPr>
        <w:t xml:space="preserve"> назначает </w:t>
      </w:r>
      <w:r w:rsidR="00EC2F65" w:rsidRPr="0080728B">
        <w:rPr>
          <w:rFonts w:ascii="Times New Roman" w:hAnsi="Times New Roman" w:cs="Times New Roman"/>
        </w:rPr>
        <w:t xml:space="preserve">Представителей </w:t>
      </w:r>
      <w:r w:rsidR="002F66CB" w:rsidRPr="0080728B">
        <w:rPr>
          <w:rFonts w:ascii="Times New Roman" w:hAnsi="Times New Roman" w:cs="Times New Roman"/>
        </w:rPr>
        <w:t>Подрядчика и предоставляет Заказчику</w:t>
      </w:r>
      <w:r w:rsidR="00221760" w:rsidRPr="0080728B">
        <w:rPr>
          <w:rFonts w:ascii="Times New Roman" w:hAnsi="Times New Roman" w:cs="Times New Roman"/>
        </w:rPr>
        <w:t xml:space="preserve"> их список, а также оригинал доверенности (-ей) в отношении Представителей Подрядчика</w:t>
      </w:r>
      <w:r w:rsidR="002F66CB" w:rsidRPr="0080728B">
        <w:rPr>
          <w:rFonts w:ascii="Times New Roman" w:hAnsi="Times New Roman" w:cs="Times New Roman"/>
        </w:rPr>
        <w:t>.</w:t>
      </w:r>
    </w:p>
    <w:p w14:paraId="0CE4A094" w14:textId="77777777" w:rsidR="0014560F" w:rsidRPr="0080728B" w:rsidRDefault="0014560F" w:rsidP="0080728B">
      <w:pPr>
        <w:pStyle w:val="RUS111"/>
        <w:widowControl w:val="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39F10391" w14:textId="77777777" w:rsidR="00FC18C5" w:rsidRPr="0080728B" w:rsidRDefault="00FC18C5" w:rsidP="0080728B">
      <w:pPr>
        <w:pStyle w:val="RUS111"/>
        <w:widowControl w:val="0"/>
        <w:rPr>
          <w:rFonts w:ascii="Times New Roman" w:hAnsi="Times New Roman" w:cs="Times New Roman"/>
          <w:iCs/>
        </w:rPr>
      </w:pPr>
      <w:r w:rsidRPr="0080728B">
        <w:rPr>
          <w:rFonts w:ascii="Times New Roman" w:hAnsi="Times New Roman" w:cs="Times New Roman"/>
        </w:rPr>
        <w:t>Устраняет все выданные замечания и исполняет</w:t>
      </w:r>
      <w:r w:rsidR="001B15C7" w:rsidRPr="0080728B">
        <w:rPr>
          <w:rFonts w:ascii="Times New Roman" w:hAnsi="Times New Roman" w:cs="Times New Roman"/>
        </w:rPr>
        <w:t xml:space="preserve"> все указания, предписания и </w:t>
      </w:r>
      <w:r w:rsidR="00B6011C" w:rsidRPr="0080728B">
        <w:rPr>
          <w:rFonts w:ascii="Times New Roman" w:hAnsi="Times New Roman" w:cs="Times New Roman"/>
        </w:rPr>
        <w:t>т.</w:t>
      </w:r>
      <w:r w:rsidRPr="0080728B">
        <w:rPr>
          <w:rFonts w:ascii="Times New Roman" w:hAnsi="Times New Roman" w:cs="Times New Roman"/>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0728B">
        <w:rPr>
          <w:rFonts w:ascii="Times New Roman" w:hAnsi="Times New Roman" w:cs="Times New Roman"/>
        </w:rPr>
        <w:t xml:space="preserve"> указанной обязанности</w:t>
      </w:r>
      <w:r w:rsidRPr="0080728B">
        <w:rPr>
          <w:rFonts w:ascii="Times New Roman" w:hAnsi="Times New Roman" w:cs="Times New Roman"/>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0728B">
        <w:rPr>
          <w:rFonts w:ascii="Times New Roman" w:hAnsi="Times New Roman" w:cs="Times New Roman"/>
        </w:rPr>
        <w:t>.</w:t>
      </w:r>
    </w:p>
    <w:p w14:paraId="3FC21F2A" w14:textId="77777777" w:rsidR="000E4C2A" w:rsidRPr="0080728B" w:rsidRDefault="000E4C2A" w:rsidP="0080728B">
      <w:pPr>
        <w:pStyle w:val="RUS111"/>
        <w:widowControl w:val="0"/>
        <w:rPr>
          <w:rFonts w:ascii="Times New Roman" w:hAnsi="Times New Roman" w:cs="Times New Roman"/>
        </w:rPr>
      </w:pPr>
      <w:bookmarkStart w:id="40" w:name="_Ref496268918"/>
      <w:r w:rsidRPr="0080728B">
        <w:rPr>
          <w:rFonts w:ascii="Times New Roman" w:hAnsi="Times New Roman" w:cs="Times New Roman"/>
        </w:rPr>
        <w:t>Соблюда</w:t>
      </w:r>
      <w:r w:rsidR="00D204A4" w:rsidRPr="0080728B">
        <w:rPr>
          <w:rFonts w:ascii="Times New Roman" w:hAnsi="Times New Roman" w:cs="Times New Roman"/>
        </w:rPr>
        <w:t>ет</w:t>
      </w:r>
      <w:r w:rsidRPr="0080728B">
        <w:rPr>
          <w:rFonts w:ascii="Times New Roman" w:hAnsi="Times New Roman" w:cs="Times New Roman"/>
        </w:rPr>
        <w:t xml:space="preserve"> требования всех нормативных актов, действующих на территории </w:t>
      </w:r>
      <w:r w:rsidR="00EB55FD" w:rsidRPr="0080728B">
        <w:rPr>
          <w:rFonts w:ascii="Times New Roman" w:hAnsi="Times New Roman" w:cs="Times New Roman"/>
        </w:rPr>
        <w:t>Российской</w:t>
      </w:r>
      <w:r w:rsidR="00D204A4" w:rsidRPr="0080728B">
        <w:rPr>
          <w:rFonts w:ascii="Times New Roman" w:hAnsi="Times New Roman" w:cs="Times New Roman"/>
        </w:rPr>
        <w:t xml:space="preserve"> Федерации</w:t>
      </w:r>
      <w:r w:rsidRPr="0080728B">
        <w:rPr>
          <w:rFonts w:ascii="Times New Roman" w:hAnsi="Times New Roman" w:cs="Times New Roman"/>
        </w:rPr>
        <w:t xml:space="preserve">, включая все федеральные, региональные нормативные акты субъекта </w:t>
      </w:r>
      <w:r w:rsidR="00D204A4" w:rsidRPr="0080728B">
        <w:rPr>
          <w:rFonts w:ascii="Times New Roman" w:hAnsi="Times New Roman" w:cs="Times New Roman"/>
        </w:rPr>
        <w:t>Российской Федерации</w:t>
      </w:r>
      <w:r w:rsidRPr="0080728B">
        <w:rPr>
          <w:rFonts w:ascii="Times New Roman" w:hAnsi="Times New Roman" w:cs="Times New Roman"/>
        </w:rPr>
        <w:t>, муниципальные нормативные акты, влияющие на выполнение Договора</w:t>
      </w:r>
      <w:r w:rsidR="0014560F" w:rsidRPr="0080728B">
        <w:rPr>
          <w:rFonts w:ascii="Times New Roman" w:hAnsi="Times New Roman" w:cs="Times New Roman"/>
        </w:rPr>
        <w:t xml:space="preserve"> и обязательные для Подрядчика.</w:t>
      </w:r>
      <w:bookmarkEnd w:id="40"/>
    </w:p>
    <w:p w14:paraId="1532681A" w14:textId="76BC3553" w:rsidR="00DA155E" w:rsidRPr="0080728B" w:rsidRDefault="00067560" w:rsidP="0080728B">
      <w:pPr>
        <w:pStyle w:val="RUS111"/>
        <w:widowControl w:val="0"/>
        <w:rPr>
          <w:rFonts w:ascii="Times New Roman" w:hAnsi="Times New Roman" w:cs="Times New Roman"/>
        </w:rPr>
      </w:pPr>
      <w:r w:rsidRPr="0080728B">
        <w:rPr>
          <w:rFonts w:ascii="Times New Roman" w:hAnsi="Times New Roman" w:cs="Times New Roman"/>
        </w:rPr>
        <w:t>Выполняет</w:t>
      </w:r>
      <w:r w:rsidR="00DA155E" w:rsidRPr="0080728B">
        <w:rPr>
          <w:rFonts w:ascii="Times New Roman" w:hAnsi="Times New Roman" w:cs="Times New Roman"/>
        </w:rPr>
        <w:t xml:space="preserve"> требования, установленные в </w:t>
      </w:r>
      <w:r w:rsidR="00C06ADF" w:rsidRPr="0080728B">
        <w:rPr>
          <w:rFonts w:ascii="Times New Roman" w:hAnsi="Times New Roman" w:cs="Times New Roman"/>
        </w:rPr>
        <w:t xml:space="preserve">Приложении </w:t>
      </w:r>
      <w:r w:rsidR="00C7649A">
        <w:rPr>
          <w:rFonts w:ascii="Times New Roman" w:hAnsi="Times New Roman" w:cs="Times New Roman"/>
          <w:color w:val="FF0000"/>
        </w:rPr>
        <w:fldChar w:fldCharType="begin"/>
      </w:r>
      <w:r w:rsidR="00C7649A">
        <w:rPr>
          <w:rFonts w:ascii="Times New Roman" w:hAnsi="Times New Roman" w:cs="Times New Roman"/>
          <w:color w:val="FF0000"/>
        </w:rPr>
        <w:instrText xml:space="preserve"> REF  RefSCH5_No \h  \* MERGEFORMAT </w:instrText>
      </w:r>
      <w:r w:rsidR="00C7649A">
        <w:rPr>
          <w:rFonts w:ascii="Times New Roman" w:hAnsi="Times New Roman" w:cs="Times New Roman"/>
          <w:color w:val="FF0000"/>
        </w:rPr>
      </w:r>
      <w:r w:rsidR="00C7649A">
        <w:rPr>
          <w:rFonts w:ascii="Times New Roman" w:hAnsi="Times New Roman" w:cs="Times New Roman"/>
          <w:color w:val="FF0000"/>
        </w:rPr>
        <w:fldChar w:fldCharType="separate"/>
      </w:r>
      <w:r w:rsidR="00C7649A" w:rsidRPr="0080728B">
        <w:rPr>
          <w:rFonts w:ascii="Times New Roman" w:hAnsi="Times New Roman" w:cs="Times New Roman"/>
          <w:b/>
          <w:i/>
        </w:rPr>
        <w:t>№ 5</w:t>
      </w:r>
      <w:r w:rsidR="00C7649A">
        <w:rPr>
          <w:rFonts w:ascii="Times New Roman" w:hAnsi="Times New Roman" w:cs="Times New Roman"/>
          <w:color w:val="FF0000"/>
        </w:rPr>
        <w:fldChar w:fldCharType="end"/>
      </w:r>
      <w:r w:rsidR="00C06ADF" w:rsidRPr="003B2258">
        <w:rPr>
          <w:rFonts w:ascii="Times New Roman" w:hAnsi="Times New Roman" w:cs="Times New Roman"/>
          <w:color w:val="FF0000"/>
        </w:rPr>
        <w:t xml:space="preserve"> </w:t>
      </w:r>
      <w:r w:rsidR="00C06ADF" w:rsidRPr="00C7649A">
        <w:rPr>
          <w:rFonts w:ascii="Times New Roman" w:hAnsi="Times New Roman" w:cs="Times New Roman"/>
        </w:rPr>
        <w:fldChar w:fldCharType="begin"/>
      </w:r>
      <w:r w:rsidR="00C06ADF" w:rsidRPr="00C7649A">
        <w:rPr>
          <w:rFonts w:ascii="Times New Roman" w:hAnsi="Times New Roman" w:cs="Times New Roman"/>
        </w:rPr>
        <w:instrText xml:space="preserve"> REF RefSCH6_1 \h </w:instrText>
      </w:r>
      <w:r w:rsidR="0080728B" w:rsidRPr="00C7649A">
        <w:rPr>
          <w:rFonts w:ascii="Times New Roman" w:hAnsi="Times New Roman" w:cs="Times New Roman"/>
        </w:rPr>
        <w:instrText xml:space="preserve"> \* MERGEFORMAT </w:instrText>
      </w:r>
      <w:r w:rsidR="00C06ADF" w:rsidRPr="00C7649A">
        <w:rPr>
          <w:rFonts w:ascii="Times New Roman" w:hAnsi="Times New Roman" w:cs="Times New Roman"/>
        </w:rPr>
      </w:r>
      <w:r w:rsidR="00C06ADF" w:rsidRPr="00C7649A">
        <w:rPr>
          <w:rFonts w:ascii="Times New Roman" w:hAnsi="Times New Roman" w:cs="Times New Roman"/>
        </w:rPr>
        <w:fldChar w:fldCharType="separate"/>
      </w:r>
      <w:r w:rsidR="0080728B" w:rsidRPr="00C7649A">
        <w:rPr>
          <w:rFonts w:ascii="Times New Roman" w:hAnsi="Times New Roman" w:cs="Times New Roman"/>
          <w:b/>
        </w:rPr>
        <w:t>Гарантии и заверения</w:t>
      </w:r>
      <w:r w:rsidR="00C06ADF" w:rsidRPr="00C7649A">
        <w:rPr>
          <w:rFonts w:ascii="Times New Roman" w:hAnsi="Times New Roman" w:cs="Times New Roman"/>
        </w:rPr>
        <w:fldChar w:fldCharType="end"/>
      </w:r>
      <w:r w:rsidRPr="00C7649A">
        <w:rPr>
          <w:rFonts w:ascii="Times New Roman" w:hAnsi="Times New Roman" w:cs="Times New Roman"/>
        </w:rPr>
        <w:t xml:space="preserve"> </w:t>
      </w:r>
      <w:r w:rsidR="00DA155E" w:rsidRPr="00C7649A">
        <w:rPr>
          <w:rFonts w:ascii="Times New Roman" w:hAnsi="Times New Roman" w:cs="Times New Roman"/>
        </w:rPr>
        <w:t>к настоящему Договору. Выполнение Подрядчиком требований, указанных в</w:t>
      </w:r>
      <w:r w:rsidR="00C06ADF" w:rsidRPr="00C7649A">
        <w:rPr>
          <w:rFonts w:ascii="Times New Roman" w:hAnsi="Times New Roman" w:cs="Times New Roman"/>
        </w:rPr>
        <w:t xml:space="preserve"> Приложении </w:t>
      </w:r>
      <w:r w:rsidR="00C7649A">
        <w:rPr>
          <w:rFonts w:ascii="Times New Roman" w:hAnsi="Times New Roman" w:cs="Times New Roman"/>
        </w:rPr>
        <w:fldChar w:fldCharType="begin"/>
      </w:r>
      <w:r w:rsidR="00C7649A">
        <w:rPr>
          <w:rFonts w:ascii="Times New Roman" w:hAnsi="Times New Roman" w:cs="Times New Roman"/>
        </w:rPr>
        <w:instrText xml:space="preserve"> REF  RefSCH5_No \h  \* MERGEFORMAT </w:instrText>
      </w:r>
      <w:r w:rsidR="00C7649A">
        <w:rPr>
          <w:rFonts w:ascii="Times New Roman" w:hAnsi="Times New Roman" w:cs="Times New Roman"/>
        </w:rPr>
      </w:r>
      <w:r w:rsidR="00C7649A">
        <w:rPr>
          <w:rFonts w:ascii="Times New Roman" w:hAnsi="Times New Roman" w:cs="Times New Roman"/>
        </w:rPr>
        <w:fldChar w:fldCharType="separate"/>
      </w:r>
      <w:r w:rsidR="00C7649A" w:rsidRPr="0080728B">
        <w:rPr>
          <w:rFonts w:ascii="Times New Roman" w:hAnsi="Times New Roman" w:cs="Times New Roman"/>
          <w:b/>
          <w:i/>
        </w:rPr>
        <w:t>№ 5</w:t>
      </w:r>
      <w:r w:rsidR="00C7649A">
        <w:rPr>
          <w:rFonts w:ascii="Times New Roman" w:hAnsi="Times New Roman" w:cs="Times New Roman"/>
        </w:rPr>
        <w:fldChar w:fldCharType="end"/>
      </w:r>
      <w:r w:rsidR="00C06ADF" w:rsidRPr="00C7649A">
        <w:rPr>
          <w:rFonts w:ascii="Times New Roman" w:hAnsi="Times New Roman" w:cs="Times New Roman"/>
        </w:rPr>
        <w:t xml:space="preserve"> </w:t>
      </w:r>
      <w:r w:rsidR="00C06ADF" w:rsidRPr="00C7649A">
        <w:rPr>
          <w:rFonts w:ascii="Times New Roman" w:hAnsi="Times New Roman" w:cs="Times New Roman"/>
        </w:rPr>
        <w:fldChar w:fldCharType="begin"/>
      </w:r>
      <w:r w:rsidR="00C06ADF" w:rsidRPr="00C7649A">
        <w:rPr>
          <w:rFonts w:ascii="Times New Roman" w:hAnsi="Times New Roman" w:cs="Times New Roman"/>
        </w:rPr>
        <w:instrText xml:space="preserve"> REF RefSCH6_1 \h </w:instrText>
      </w:r>
      <w:r w:rsidR="0080728B" w:rsidRPr="00C7649A">
        <w:rPr>
          <w:rFonts w:ascii="Times New Roman" w:hAnsi="Times New Roman" w:cs="Times New Roman"/>
        </w:rPr>
        <w:instrText xml:space="preserve"> \* MERGEFORMAT </w:instrText>
      </w:r>
      <w:r w:rsidR="00C06ADF" w:rsidRPr="00C7649A">
        <w:rPr>
          <w:rFonts w:ascii="Times New Roman" w:hAnsi="Times New Roman" w:cs="Times New Roman"/>
        </w:rPr>
      </w:r>
      <w:r w:rsidR="00C06ADF" w:rsidRPr="00C7649A">
        <w:rPr>
          <w:rFonts w:ascii="Times New Roman" w:hAnsi="Times New Roman" w:cs="Times New Roman"/>
        </w:rPr>
        <w:fldChar w:fldCharType="separate"/>
      </w:r>
      <w:r w:rsidR="0080728B" w:rsidRPr="00C7649A">
        <w:rPr>
          <w:rFonts w:ascii="Times New Roman" w:hAnsi="Times New Roman" w:cs="Times New Roman"/>
          <w:b/>
        </w:rPr>
        <w:t>Гарантии и заверения</w:t>
      </w:r>
      <w:r w:rsidR="00C06ADF" w:rsidRPr="00C7649A">
        <w:rPr>
          <w:rFonts w:ascii="Times New Roman" w:hAnsi="Times New Roman" w:cs="Times New Roman"/>
        </w:rPr>
        <w:fldChar w:fldCharType="end"/>
      </w:r>
      <w:r w:rsidR="00783C3D" w:rsidRPr="0080728B">
        <w:rPr>
          <w:rFonts w:ascii="Times New Roman" w:hAnsi="Times New Roman" w:cs="Times New Roman"/>
        </w:rPr>
        <w:t xml:space="preserve"> </w:t>
      </w:r>
      <w:r w:rsidR="00DA155E" w:rsidRPr="0080728B">
        <w:rPr>
          <w:rFonts w:ascii="Times New Roman" w:hAnsi="Times New Roman" w:cs="Times New Roman"/>
        </w:rPr>
        <w:t>к настоящему Договору, явля</w:t>
      </w:r>
      <w:r w:rsidR="00C06ADF" w:rsidRPr="0080728B">
        <w:rPr>
          <w:rFonts w:ascii="Times New Roman" w:hAnsi="Times New Roman" w:cs="Times New Roman"/>
        </w:rPr>
        <w:t>е</w:t>
      </w:r>
      <w:r w:rsidR="00DA155E" w:rsidRPr="0080728B">
        <w:rPr>
          <w:rFonts w:ascii="Times New Roman" w:hAnsi="Times New Roman" w:cs="Times New Roman"/>
        </w:rPr>
        <w:t>тся существенным условием настоящего Договора.</w:t>
      </w:r>
    </w:p>
    <w:p w14:paraId="49D058C1" w14:textId="77777777" w:rsidR="006F136D" w:rsidRPr="004A0636" w:rsidRDefault="006F136D" w:rsidP="0080728B">
      <w:pPr>
        <w:pStyle w:val="RUS111"/>
        <w:widowControl w:val="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7EB119A6" w14:textId="36C581BC" w:rsidR="009F6283" w:rsidRPr="00C7649A" w:rsidRDefault="006B51D5" w:rsidP="006C3BAB">
      <w:pPr>
        <w:pStyle w:val="RUS111"/>
        <w:widowControl w:val="0"/>
        <w:numPr>
          <w:ilvl w:val="0"/>
          <w:numId w:val="25"/>
        </w:numPr>
        <w:rPr>
          <w:rFonts w:ascii="Times New Roman" w:hAnsi="Times New Roman" w:cs="Times New Roman"/>
        </w:rPr>
      </w:pPr>
      <w:r w:rsidRPr="00C7649A">
        <w:rPr>
          <w:rFonts w:ascii="Times New Roman" w:hAnsi="Times New Roman" w:cs="Times New Roman"/>
        </w:rPr>
        <w:t>в</w:t>
      </w:r>
      <w:r w:rsidR="00067560" w:rsidRPr="00C7649A">
        <w:rPr>
          <w:rFonts w:ascii="Times New Roman" w:hAnsi="Times New Roman" w:cs="Times New Roman"/>
        </w:rPr>
        <w:t>ыполняет</w:t>
      </w:r>
      <w:r w:rsidR="00DA155E" w:rsidRPr="00C7649A">
        <w:rPr>
          <w:rFonts w:ascii="Times New Roman" w:hAnsi="Times New Roman" w:cs="Times New Roman"/>
        </w:rPr>
        <w:t xml:space="preserve"> требования, установленные в </w:t>
      </w:r>
      <w:r w:rsidR="00C06ADF" w:rsidRPr="00C7649A">
        <w:rPr>
          <w:rFonts w:ascii="Times New Roman" w:hAnsi="Times New Roman" w:cs="Times New Roman"/>
        </w:rPr>
        <w:t xml:space="preserve">Приложении </w:t>
      </w:r>
      <w:r w:rsidR="006C3BAB" w:rsidRPr="00C7649A">
        <w:rPr>
          <w:rFonts w:ascii="Times New Roman" w:hAnsi="Times New Roman" w:cs="Times New Roman"/>
        </w:rPr>
        <w:t>№ </w:t>
      </w:r>
      <w:r w:rsidR="00C7649A" w:rsidRPr="00C7649A">
        <w:rPr>
          <w:rFonts w:ascii="Times New Roman" w:hAnsi="Times New Roman" w:cs="Times New Roman"/>
        </w:rPr>
        <w:t>6</w:t>
      </w:r>
      <w:r w:rsidR="006C3BAB" w:rsidRPr="00C7649A">
        <w:rPr>
          <w:rFonts w:ascii="Times New Roman" w:hAnsi="Times New Roman" w:cs="Times New Roman"/>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DA155E" w:rsidRPr="00C7649A">
        <w:rPr>
          <w:rFonts w:ascii="Times New Roman" w:hAnsi="Times New Roman" w:cs="Times New Roman"/>
        </w:rPr>
        <w:t xml:space="preserve"> к настоящему Договору в случаях, если работы выполняются на территории Заказчика.</w:t>
      </w:r>
      <w:r w:rsidR="0035623F" w:rsidRPr="00C7649A">
        <w:rPr>
          <w:rFonts w:ascii="Times New Roman" w:hAnsi="Times New Roman" w:cs="Times New Roman"/>
        </w:rPr>
        <w:t xml:space="preserve"> </w:t>
      </w:r>
      <w:r w:rsidR="00DA155E" w:rsidRPr="00C7649A">
        <w:rPr>
          <w:rFonts w:ascii="Times New Roman" w:hAnsi="Times New Roman" w:cs="Times New Roman"/>
        </w:rPr>
        <w:t xml:space="preserve">За нарушение указанных требований Подрядчик обязан уплатить Заказчику штраф в соответствии </w:t>
      </w:r>
      <w:r w:rsidR="00C46842" w:rsidRPr="00C7649A">
        <w:rPr>
          <w:rFonts w:ascii="Times New Roman" w:hAnsi="Times New Roman" w:cs="Times New Roman"/>
          <w:b/>
        </w:rPr>
        <w:t xml:space="preserve">с </w:t>
      </w:r>
      <w:r w:rsidR="006C3BAB" w:rsidRPr="00C7649A">
        <w:rPr>
          <w:rFonts w:ascii="Times New Roman" w:hAnsi="Times New Roman" w:cs="Times New Roman"/>
          <w:b/>
        </w:rPr>
        <w:t>Разделом</w:t>
      </w:r>
      <w:r w:rsidR="00C06ADF" w:rsidRPr="00C7649A">
        <w:rPr>
          <w:rFonts w:ascii="Times New Roman" w:hAnsi="Times New Roman" w:cs="Times New Roman"/>
          <w:b/>
        </w:rPr>
        <w:t xml:space="preserve"> </w:t>
      </w:r>
      <w:r w:rsidR="00C06ADF" w:rsidRPr="00C7649A">
        <w:rPr>
          <w:rFonts w:ascii="Times New Roman" w:hAnsi="Times New Roman" w:cs="Times New Roman"/>
          <w:b/>
        </w:rPr>
        <w:fldChar w:fldCharType="begin"/>
      </w:r>
      <w:r w:rsidR="00C06ADF" w:rsidRPr="00C7649A">
        <w:rPr>
          <w:rFonts w:ascii="Times New Roman" w:hAnsi="Times New Roman" w:cs="Times New Roman"/>
          <w:b/>
        </w:rPr>
        <w:instrText xml:space="preserve"> REF RefSCH7_No \h </w:instrText>
      </w:r>
      <w:r w:rsidR="0080728B" w:rsidRPr="00C7649A">
        <w:rPr>
          <w:rFonts w:ascii="Times New Roman" w:hAnsi="Times New Roman" w:cs="Times New Roman"/>
          <w:b/>
        </w:rPr>
        <w:instrText xml:space="preserve"> \* MERGEFORMAT </w:instrText>
      </w:r>
      <w:r w:rsidR="00C06ADF" w:rsidRPr="00C7649A">
        <w:rPr>
          <w:rFonts w:ascii="Times New Roman" w:hAnsi="Times New Roman" w:cs="Times New Roman"/>
          <w:b/>
        </w:rPr>
      </w:r>
      <w:r w:rsidR="00C06ADF" w:rsidRPr="00C7649A">
        <w:rPr>
          <w:rFonts w:ascii="Times New Roman" w:hAnsi="Times New Roman" w:cs="Times New Roman"/>
          <w:b/>
        </w:rPr>
        <w:fldChar w:fldCharType="separate"/>
      </w:r>
      <w:r w:rsidR="0080728B" w:rsidRPr="00C7649A">
        <w:rPr>
          <w:rFonts w:ascii="Times New Roman" w:hAnsi="Times New Roman" w:cs="Times New Roman"/>
          <w:b/>
          <w:i/>
        </w:rPr>
        <w:t>№ 7</w:t>
      </w:r>
      <w:r w:rsidR="00C06ADF" w:rsidRPr="00C7649A">
        <w:rPr>
          <w:rFonts w:ascii="Times New Roman" w:hAnsi="Times New Roman" w:cs="Times New Roman"/>
          <w:b/>
        </w:rPr>
        <w:fldChar w:fldCharType="end"/>
      </w:r>
      <w:r w:rsidR="006C3BAB" w:rsidRPr="00C7649A">
        <w:rPr>
          <w:rFonts w:ascii="Times New Roman" w:hAnsi="Times New Roman" w:cs="Times New Roman"/>
          <w:b/>
        </w:rPr>
        <w:t xml:space="preserve"> Приложения № </w:t>
      </w:r>
      <w:r w:rsidR="00C7649A" w:rsidRPr="00C7649A">
        <w:rPr>
          <w:rFonts w:ascii="Times New Roman" w:hAnsi="Times New Roman" w:cs="Times New Roman"/>
          <w:b/>
        </w:rPr>
        <w:t>6</w:t>
      </w:r>
      <w:r w:rsidR="00C06ADF" w:rsidRPr="00C7649A">
        <w:rPr>
          <w:rFonts w:ascii="Times New Roman" w:hAnsi="Times New Roman" w:cs="Times New Roman"/>
          <w:b/>
        </w:rPr>
        <w:t xml:space="preserve"> </w:t>
      </w:r>
      <w:r w:rsidR="00C06ADF" w:rsidRPr="00C7649A">
        <w:rPr>
          <w:rFonts w:ascii="Times New Roman" w:hAnsi="Times New Roman" w:cs="Times New Roman"/>
          <w:b/>
        </w:rPr>
        <w:fldChar w:fldCharType="begin"/>
      </w:r>
      <w:r w:rsidR="00C06ADF" w:rsidRPr="00C7649A">
        <w:rPr>
          <w:rFonts w:ascii="Times New Roman" w:hAnsi="Times New Roman" w:cs="Times New Roman"/>
          <w:b/>
        </w:rPr>
        <w:instrText xml:space="preserve"> REF RefSCH7_1 \h </w:instrText>
      </w:r>
      <w:r w:rsidR="0080728B" w:rsidRPr="00C7649A">
        <w:rPr>
          <w:rFonts w:ascii="Times New Roman" w:hAnsi="Times New Roman" w:cs="Times New Roman"/>
          <w:b/>
        </w:rPr>
        <w:instrText xml:space="preserve"> \* MERGEFORMAT </w:instrText>
      </w:r>
      <w:r w:rsidR="00C06ADF" w:rsidRPr="00C7649A">
        <w:rPr>
          <w:rFonts w:ascii="Times New Roman" w:hAnsi="Times New Roman" w:cs="Times New Roman"/>
          <w:b/>
        </w:rPr>
      </w:r>
      <w:r w:rsidR="00C06ADF" w:rsidRPr="00C7649A">
        <w:rPr>
          <w:rFonts w:ascii="Times New Roman" w:hAnsi="Times New Roman" w:cs="Times New Roman"/>
          <w:b/>
        </w:rPr>
        <w:fldChar w:fldCharType="separate"/>
      </w:r>
      <w:r w:rsidR="0080728B" w:rsidRPr="00C7649A">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06ADF" w:rsidRPr="00C7649A">
        <w:rPr>
          <w:rFonts w:ascii="Times New Roman" w:hAnsi="Times New Roman" w:cs="Times New Roman"/>
          <w:b/>
        </w:rPr>
        <w:fldChar w:fldCharType="end"/>
      </w:r>
      <w:r w:rsidRPr="00C7649A">
        <w:rPr>
          <w:rFonts w:ascii="Times New Roman" w:hAnsi="Times New Roman" w:cs="Times New Roman"/>
        </w:rPr>
        <w:t>;</w:t>
      </w:r>
    </w:p>
    <w:p w14:paraId="1A17CC17" w14:textId="0916E8CC" w:rsidR="00067560" w:rsidRPr="00C7649A" w:rsidRDefault="006B51D5" w:rsidP="0080728B">
      <w:pPr>
        <w:pStyle w:val="RUS111"/>
        <w:widowControl w:val="0"/>
        <w:numPr>
          <w:ilvl w:val="0"/>
          <w:numId w:val="25"/>
        </w:numPr>
        <w:rPr>
          <w:rFonts w:ascii="Times New Roman" w:hAnsi="Times New Roman" w:cs="Times New Roman"/>
        </w:rPr>
      </w:pPr>
      <w:r w:rsidRPr="00C7649A">
        <w:rPr>
          <w:rFonts w:ascii="Times New Roman" w:hAnsi="Times New Roman" w:cs="Times New Roman"/>
        </w:rPr>
        <w:t>о</w:t>
      </w:r>
      <w:r w:rsidR="00067560" w:rsidRPr="00C7649A">
        <w:rPr>
          <w:rFonts w:ascii="Times New Roman" w:hAnsi="Times New Roman" w:cs="Times New Roman"/>
        </w:rPr>
        <w:t>беспечивает</w:t>
      </w:r>
      <w:r w:rsidR="00DA155E" w:rsidRPr="00C7649A">
        <w:rPr>
          <w:rFonts w:ascii="Times New Roman" w:hAnsi="Times New Roman" w:cs="Times New Roman"/>
        </w:rPr>
        <w:t xml:space="preserve"> выполнение требований, установленных в </w:t>
      </w:r>
      <w:r w:rsidR="00C06ADF" w:rsidRPr="00C7649A">
        <w:rPr>
          <w:rFonts w:ascii="Times New Roman" w:hAnsi="Times New Roman" w:cs="Times New Roman"/>
        </w:rPr>
        <w:t xml:space="preserve">Приложении </w:t>
      </w:r>
      <w:r w:rsidR="00921499" w:rsidRPr="00C7649A">
        <w:rPr>
          <w:rFonts w:ascii="Times New Roman" w:hAnsi="Times New Roman" w:cs="Times New Roman"/>
        </w:rPr>
        <w:t xml:space="preserve">№ </w:t>
      </w:r>
      <w:r w:rsidR="00C7649A" w:rsidRPr="00C7649A">
        <w:rPr>
          <w:rFonts w:ascii="Times New Roman" w:hAnsi="Times New Roman" w:cs="Times New Roman"/>
        </w:rPr>
        <w:t>7</w:t>
      </w:r>
      <w:r w:rsidR="00921499" w:rsidRPr="00C7649A">
        <w:rPr>
          <w:rFonts w:ascii="Times New Roman" w:hAnsi="Times New Roman" w:cs="Times New Roman"/>
        </w:rPr>
        <w:t xml:space="preserve"> </w:t>
      </w:r>
      <w:r w:rsidR="00C06ADF" w:rsidRPr="00C7649A">
        <w:rPr>
          <w:rFonts w:ascii="Times New Roman" w:hAnsi="Times New Roman" w:cs="Times New Roman"/>
        </w:rPr>
        <w:fldChar w:fldCharType="begin"/>
      </w:r>
      <w:r w:rsidR="00C06ADF" w:rsidRPr="00C7649A">
        <w:rPr>
          <w:rFonts w:ascii="Times New Roman" w:hAnsi="Times New Roman" w:cs="Times New Roman"/>
        </w:rPr>
        <w:instrText xml:space="preserve"> REF RefSCH12_1 \h </w:instrText>
      </w:r>
      <w:r w:rsidR="0080728B" w:rsidRPr="00C7649A">
        <w:rPr>
          <w:rFonts w:ascii="Times New Roman" w:hAnsi="Times New Roman" w:cs="Times New Roman"/>
        </w:rPr>
        <w:instrText xml:space="preserve"> \* MERGEFORMAT </w:instrText>
      </w:r>
      <w:r w:rsidR="00C06ADF" w:rsidRPr="00C7649A">
        <w:rPr>
          <w:rFonts w:ascii="Times New Roman" w:hAnsi="Times New Roman" w:cs="Times New Roman"/>
        </w:rPr>
      </w:r>
      <w:r w:rsidR="00C06ADF" w:rsidRPr="00C7649A">
        <w:rPr>
          <w:rFonts w:ascii="Times New Roman" w:hAnsi="Times New Roman" w:cs="Times New Roman"/>
        </w:rPr>
        <w:fldChar w:fldCharType="separate"/>
      </w:r>
      <w:r w:rsidR="0080728B" w:rsidRPr="00C7649A">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00C06ADF" w:rsidRPr="00C7649A">
        <w:rPr>
          <w:rFonts w:ascii="Times New Roman" w:hAnsi="Times New Roman" w:cs="Times New Roman"/>
        </w:rPr>
        <w:fldChar w:fldCharType="end"/>
      </w:r>
      <w:r w:rsidR="00DA155E" w:rsidRPr="00C7649A">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r w:rsidRPr="00C7649A">
        <w:rPr>
          <w:rFonts w:ascii="Times New Roman" w:hAnsi="Times New Roman" w:cs="Times New Roman"/>
        </w:rPr>
        <w:t>;</w:t>
      </w:r>
    </w:p>
    <w:p w14:paraId="1B76B027" w14:textId="5229CAEA" w:rsidR="00E95EAC" w:rsidRPr="0080728B" w:rsidRDefault="006B51D5" w:rsidP="0080728B">
      <w:pPr>
        <w:pStyle w:val="RUS111"/>
        <w:widowControl w:val="0"/>
        <w:numPr>
          <w:ilvl w:val="0"/>
          <w:numId w:val="25"/>
        </w:numPr>
        <w:rPr>
          <w:rFonts w:ascii="Times New Roman" w:hAnsi="Times New Roman" w:cs="Times New Roman"/>
        </w:rPr>
      </w:pPr>
      <w:r w:rsidRPr="004A0636">
        <w:rPr>
          <w:rFonts w:ascii="Times New Roman" w:hAnsi="Times New Roman" w:cs="Times New Roman"/>
        </w:rPr>
        <w:t>о</w:t>
      </w:r>
      <w:r w:rsidR="00E95EAC" w:rsidRPr="004A0636">
        <w:rPr>
          <w:rFonts w:ascii="Times New Roman" w:hAnsi="Times New Roman" w:cs="Times New Roman"/>
        </w:rPr>
        <w:t xml:space="preserve">беспечивает при производстве Работ соблюдение санитарных норм и культуры труда: </w:t>
      </w:r>
      <w:r w:rsidR="00E95EAC" w:rsidRPr="004A0636">
        <w:rPr>
          <w:rFonts w:ascii="Times New Roman" w:hAnsi="Times New Roman" w:cs="Times New Roman"/>
        </w:rPr>
        <w:lastRenderedPageBreak/>
        <w:t>исключает возможность хранения</w:t>
      </w:r>
      <w:r w:rsidR="00E95EAC"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w:t>
      </w:r>
      <w:r w:rsidR="0098716B" w:rsidRPr="0080728B">
        <w:rPr>
          <w:rFonts w:ascii="Times New Roman" w:hAnsi="Times New Roman" w:cs="Times New Roman"/>
        </w:rPr>
        <w:t>о</w:t>
      </w:r>
      <w:r w:rsidR="00E95EAC" w:rsidRPr="0080728B">
        <w:rPr>
          <w:rFonts w:ascii="Times New Roman" w:hAnsi="Times New Roman" w:cs="Times New Roman"/>
        </w:rPr>
        <w:t xml:space="preserve">борудованию, </w:t>
      </w:r>
      <w:r w:rsidR="00A84D84" w:rsidRPr="0080728B">
        <w:rPr>
          <w:rFonts w:ascii="Times New Roman" w:hAnsi="Times New Roman" w:cs="Times New Roman"/>
        </w:rPr>
        <w:t>м</w:t>
      </w:r>
      <w:r w:rsidR="00E95EAC" w:rsidRPr="0080728B">
        <w:rPr>
          <w:rFonts w:ascii="Times New Roman" w:hAnsi="Times New Roman" w:cs="Times New Roman"/>
        </w:rPr>
        <w:t xml:space="preserve">атериалам, а также </w:t>
      </w:r>
      <w:r w:rsidR="001315E0" w:rsidRPr="0080728B">
        <w:rPr>
          <w:rFonts w:ascii="Times New Roman" w:hAnsi="Times New Roman" w:cs="Times New Roman"/>
        </w:rPr>
        <w:t>третьим лицам и их имуществу, п</w:t>
      </w:r>
      <w:r w:rsidR="00E95EAC" w:rsidRPr="0080728B">
        <w:rPr>
          <w:rFonts w:ascii="Times New Roman" w:hAnsi="Times New Roman" w:cs="Times New Roman"/>
        </w:rPr>
        <w:t>ользуется специально отведенными местами для курения</w:t>
      </w:r>
      <w:r w:rsidRPr="0080728B">
        <w:rPr>
          <w:rFonts w:ascii="Times New Roman" w:hAnsi="Times New Roman" w:cs="Times New Roman"/>
        </w:rPr>
        <w:t>;</w:t>
      </w:r>
    </w:p>
    <w:p w14:paraId="335082B0" w14:textId="12C2FAC3" w:rsidR="001315E0" w:rsidRPr="0080728B" w:rsidRDefault="006B51D5"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о</w:t>
      </w:r>
      <w:r w:rsidR="001315E0" w:rsidRPr="0080728B">
        <w:rPr>
          <w:rFonts w:ascii="Times New Roman" w:hAnsi="Times New Roman" w:cs="Times New Roman"/>
        </w:rPr>
        <w:t xml:space="preserve">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00AE46A9" w:rsidRPr="00CF4C3E">
          <w:rPr>
            <w:rStyle w:val="ad"/>
            <w:rFonts w:ascii="Times New Roman" w:hAnsi="Times New Roman" w:cs="Times New Roman"/>
          </w:rPr>
          <w:t>http</w:t>
        </w:r>
        <w:r w:rsidR="00AE46A9" w:rsidRPr="00CF4C3E">
          <w:rPr>
            <w:rStyle w:val="ad"/>
            <w:rFonts w:ascii="Times New Roman" w:hAnsi="Times New Roman" w:cs="Times New Roman"/>
            <w:lang w:val="en-US"/>
          </w:rPr>
          <w:t>s</w:t>
        </w:r>
        <w:r w:rsidR="00AE46A9" w:rsidRPr="00CF4C3E">
          <w:rPr>
            <w:rStyle w:val="ad"/>
            <w:rFonts w:ascii="Times New Roman" w:hAnsi="Times New Roman" w:cs="Times New Roman"/>
          </w:rPr>
          <w:t>://www.irkutskenergo.ru/qa/6458.html</w:t>
        </w:r>
      </w:hyperlink>
      <w:r w:rsidR="001315E0" w:rsidRPr="0080728B">
        <w:rPr>
          <w:rFonts w:ascii="Times New Roman" w:hAnsi="Times New Roman" w:cs="Times New Roman"/>
        </w:rPr>
        <w:t>.</w:t>
      </w:r>
    </w:p>
    <w:p w14:paraId="32B26E75" w14:textId="77777777" w:rsidR="001315E0" w:rsidRPr="0080728B" w:rsidRDefault="001315E0" w:rsidP="0080728B">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02445427" w14:textId="77777777" w:rsidR="00EF283E" w:rsidRPr="0080728B" w:rsidRDefault="00931BBF" w:rsidP="0080728B">
      <w:pPr>
        <w:pStyle w:val="RUS111"/>
        <w:widowControl w:val="0"/>
        <w:rPr>
          <w:rFonts w:ascii="Times New Roman" w:hAnsi="Times New Roman" w:cs="Times New Roman"/>
        </w:rPr>
      </w:pPr>
      <w:r w:rsidRPr="0080728B">
        <w:rPr>
          <w:rFonts w:ascii="Times New Roman" w:hAnsi="Times New Roman" w:cs="Times New Roman"/>
          <w:iCs/>
        </w:rPr>
        <w:t>О</w:t>
      </w:r>
      <w:r w:rsidR="00EF283E" w:rsidRPr="0080728B">
        <w:rPr>
          <w:rFonts w:ascii="Times New Roman" w:hAnsi="Times New Roman" w:cs="Times New Roman"/>
          <w:iCs/>
        </w:rPr>
        <w:t>беспеч</w:t>
      </w:r>
      <w:r w:rsidR="008213DA" w:rsidRPr="0080728B">
        <w:rPr>
          <w:rFonts w:ascii="Times New Roman" w:hAnsi="Times New Roman" w:cs="Times New Roman"/>
          <w:iCs/>
        </w:rPr>
        <w:t>ивает</w:t>
      </w:r>
      <w:r w:rsidR="008D72DB" w:rsidRPr="0080728B">
        <w:rPr>
          <w:rFonts w:ascii="Times New Roman" w:hAnsi="Times New Roman" w:cs="Times New Roman"/>
          <w:iCs/>
        </w:rPr>
        <w:t xml:space="preserve"> сопровождение</w:t>
      </w:r>
      <w:r w:rsidR="006F1C65" w:rsidRPr="0080728B">
        <w:rPr>
          <w:rFonts w:ascii="Times New Roman" w:hAnsi="Times New Roman" w:cs="Times New Roman"/>
          <w:iCs/>
        </w:rPr>
        <w:t xml:space="preserve"> </w:t>
      </w:r>
      <w:r w:rsidR="00DA155E" w:rsidRPr="0080728B">
        <w:rPr>
          <w:rFonts w:ascii="Times New Roman" w:hAnsi="Times New Roman" w:cs="Times New Roman"/>
        </w:rPr>
        <w:t>прохождени</w:t>
      </w:r>
      <w:r w:rsidR="008D72DB" w:rsidRPr="0080728B">
        <w:rPr>
          <w:rFonts w:ascii="Times New Roman" w:hAnsi="Times New Roman" w:cs="Times New Roman"/>
        </w:rPr>
        <w:t>я</w:t>
      </w:r>
      <w:r w:rsidR="006F1C65" w:rsidRPr="0080728B">
        <w:rPr>
          <w:rFonts w:ascii="Times New Roman" w:hAnsi="Times New Roman" w:cs="Times New Roman"/>
        </w:rPr>
        <w:t xml:space="preserve"> </w:t>
      </w:r>
      <w:r w:rsidR="00DA155E" w:rsidRPr="0080728B">
        <w:rPr>
          <w:rFonts w:ascii="Times New Roman" w:hAnsi="Times New Roman" w:cs="Times New Roman"/>
        </w:rPr>
        <w:t>Экспертизы и получение положительного заключения Экспертизы</w:t>
      </w:r>
      <w:r w:rsidR="00603443" w:rsidRPr="0080728B">
        <w:rPr>
          <w:rFonts w:ascii="Times New Roman" w:hAnsi="Times New Roman" w:cs="Times New Roman"/>
        </w:rPr>
        <w:t>.</w:t>
      </w:r>
    </w:p>
    <w:p w14:paraId="125D00E3" w14:textId="77777777"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w:t>
      </w:r>
      <w:r w:rsidR="00B80C34" w:rsidRPr="0080728B">
        <w:rPr>
          <w:rFonts w:ascii="Times New Roman" w:hAnsi="Times New Roman" w:cs="Times New Roman"/>
        </w:rPr>
        <w:t>ует</w:t>
      </w:r>
      <w:r w:rsidRPr="0080728B">
        <w:rPr>
          <w:rFonts w:ascii="Times New Roman" w:hAnsi="Times New Roman" w:cs="Times New Roman"/>
        </w:rPr>
        <w:t xml:space="preserve"> Заказчика об изменениях нормативных актов в области проектирования и строительства</w:t>
      </w:r>
      <w:r w:rsidR="00C237EE" w:rsidRPr="0080728B">
        <w:rPr>
          <w:rFonts w:ascii="Times New Roman" w:hAnsi="Times New Roman" w:cs="Times New Roman"/>
        </w:rPr>
        <w:t>,</w:t>
      </w:r>
      <w:r w:rsidRPr="0080728B">
        <w:rPr>
          <w:rFonts w:ascii="Times New Roman" w:hAnsi="Times New Roman" w:cs="Times New Roman"/>
        </w:rPr>
        <w:t xml:space="preserve"> из-за которых может возникнуть необходимость внесения изменений в Результат выполненных Работ.</w:t>
      </w:r>
    </w:p>
    <w:p w14:paraId="14F7B819" w14:textId="77777777"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w:t>
      </w:r>
      <w:r w:rsidR="00B80C34" w:rsidRPr="0080728B">
        <w:rPr>
          <w:rFonts w:ascii="Times New Roman" w:hAnsi="Times New Roman" w:cs="Times New Roman"/>
        </w:rPr>
        <w:t>ет</w:t>
      </w:r>
      <w:r w:rsidRPr="0080728B">
        <w:rPr>
          <w:rFonts w:ascii="Times New Roman" w:hAnsi="Times New Roman" w:cs="Times New Roman"/>
        </w:rPr>
        <w:t xml:space="preserve"> с Заказчиком технические решения, явно </w:t>
      </w:r>
      <w:r w:rsidR="006F1C65" w:rsidRPr="0080728B">
        <w:rPr>
          <w:rFonts w:ascii="Times New Roman" w:hAnsi="Times New Roman" w:cs="Times New Roman"/>
        </w:rPr>
        <w:t>не указанные</w:t>
      </w:r>
      <w:r w:rsidRPr="0080728B">
        <w:rPr>
          <w:rFonts w:ascii="Times New Roman" w:hAnsi="Times New Roman" w:cs="Times New Roman"/>
        </w:rPr>
        <w:t xml:space="preserve"> в Задании на проектирование, если существуют равнооптимальные аналоги.</w:t>
      </w:r>
    </w:p>
    <w:p w14:paraId="7E5E40F7" w14:textId="77777777" w:rsidR="004913F0" w:rsidRPr="0080728B" w:rsidRDefault="004913F0" w:rsidP="0080728B">
      <w:pPr>
        <w:pStyle w:val="RUS111"/>
        <w:widowControl w:val="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w:t>
      </w:r>
      <w:r w:rsidR="00C237EE" w:rsidRPr="0080728B">
        <w:rPr>
          <w:rFonts w:ascii="Times New Roman" w:hAnsi="Times New Roman" w:cs="Times New Roman"/>
        </w:rPr>
        <w:t xml:space="preserve">дать </w:t>
      </w:r>
      <w:r w:rsidRPr="0080728B">
        <w:rPr>
          <w:rFonts w:ascii="Times New Roman" w:hAnsi="Times New Roman" w:cs="Times New Roman"/>
        </w:rPr>
        <w:t>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1E27E426" w14:textId="77777777" w:rsidR="00840BCE" w:rsidRPr="004A0636" w:rsidRDefault="001F5A06" w:rsidP="00840BCE">
      <w:pPr>
        <w:pStyle w:val="RUS111"/>
        <w:widowControl w:val="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w:t>
      </w:r>
      <w:r w:rsidR="00C237EE" w:rsidRPr="0080728B">
        <w:rPr>
          <w:rFonts w:ascii="Times New Roman" w:hAnsi="Times New Roman" w:cs="Times New Roman"/>
        </w:rPr>
        <w:t xml:space="preserve">передачу </w:t>
      </w:r>
      <w:r w:rsidRPr="0080728B">
        <w:rPr>
          <w:rFonts w:ascii="Times New Roman" w:hAnsi="Times New Roman" w:cs="Times New Roman"/>
        </w:rPr>
        <w:t xml:space="preserve">обязанностей по </w:t>
      </w:r>
      <w:r w:rsidR="006F3A76" w:rsidRPr="0080728B">
        <w:rPr>
          <w:rFonts w:ascii="Times New Roman" w:hAnsi="Times New Roman" w:cs="Times New Roman"/>
        </w:rPr>
        <w:t xml:space="preserve">договорам, заключенным с Субподрядными </w:t>
      </w:r>
      <w:r w:rsidR="006F3A76" w:rsidRPr="004A0636">
        <w:rPr>
          <w:rFonts w:ascii="Times New Roman" w:hAnsi="Times New Roman" w:cs="Times New Roman"/>
        </w:rPr>
        <w:t>организациями в рамках исполнения обязанностей по Договору, треть</w:t>
      </w:r>
      <w:r w:rsidR="00840BCE" w:rsidRPr="004A0636">
        <w:rPr>
          <w:rFonts w:ascii="Times New Roman" w:hAnsi="Times New Roman" w:cs="Times New Roman"/>
        </w:rPr>
        <w:t>ему лицу, указанному Заказчиком;</w:t>
      </w:r>
    </w:p>
    <w:p w14:paraId="044A9DCF" w14:textId="77777777" w:rsidR="00840BCE" w:rsidRPr="004A0636" w:rsidRDefault="00840BCE" w:rsidP="00840BCE">
      <w:pPr>
        <w:pStyle w:val="RUS111"/>
        <w:widowControl w:val="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6102B25F" w14:textId="3D94B1CA" w:rsidR="00840BCE" w:rsidRPr="004A0636" w:rsidRDefault="00840BCE" w:rsidP="00840BCE">
      <w:pPr>
        <w:pStyle w:val="RUS111"/>
        <w:widowControl w:val="0"/>
        <w:rPr>
          <w:rFonts w:ascii="Times New Roman" w:hAnsi="Times New Roman" w:cs="Times New Roman"/>
        </w:rPr>
      </w:pPr>
      <w:r w:rsidRPr="004A0636">
        <w:rPr>
          <w:rFonts w:ascii="Times New Roman" w:eastAsia="Times New Roman" w:hAnsi="Times New Roman" w:cs="Times New Roman"/>
        </w:rPr>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w:t>
      </w:r>
      <w:r w:rsidRPr="004A0636">
        <w:rPr>
          <w:rFonts w:ascii="Times New Roman" w:eastAsia="Times New Roman" w:hAnsi="Times New Roman" w:cs="Times New Roman"/>
        </w:rPr>
        <w:lastRenderedPageBreak/>
        <w:t>расследования Происшествия и его результатах в сроки, установленные Заказчиком;</w:t>
      </w:r>
    </w:p>
    <w:p w14:paraId="7B5D9D2F" w14:textId="5D0CAD09" w:rsidR="00840BCE" w:rsidRPr="004A0636" w:rsidRDefault="00840BCE" w:rsidP="00840BCE">
      <w:pPr>
        <w:pStyle w:val="RUS111"/>
        <w:widowControl w:val="0"/>
        <w:rPr>
          <w:rFonts w:ascii="Times New Roman" w:hAnsi="Times New Roman" w:cs="Times New Roman"/>
        </w:rPr>
      </w:pPr>
      <w:r w:rsidRPr="004A0636">
        <w:rPr>
          <w:rFonts w:ascii="Times New Roman" w:eastAsia="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A570E35" w14:textId="2F522793" w:rsidR="00920700" w:rsidRPr="003B2258" w:rsidRDefault="00920700" w:rsidP="00920700">
      <w:pPr>
        <w:pStyle w:val="RUS111"/>
        <w:rPr>
          <w:rFonts w:ascii="Times New Roman" w:hAnsi="Times New Roman" w:cs="Times New Roman"/>
        </w:rPr>
      </w:pPr>
      <w:r w:rsidRPr="003B2258">
        <w:rPr>
          <w:rFonts w:ascii="Times New Roman" w:hAnsi="Times New Roman" w:cs="Times New Roman"/>
        </w:rPr>
        <w:t xml:space="preserve">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w:t>
      </w:r>
      <w:r w:rsidR="00921499" w:rsidRPr="003A3007">
        <w:rPr>
          <w:rFonts w:ascii="Times New Roman" w:hAnsi="Times New Roman" w:cs="Times New Roman"/>
        </w:rPr>
        <w:t xml:space="preserve">Разделом 7 </w:t>
      </w:r>
      <w:r w:rsidRPr="003A3007">
        <w:rPr>
          <w:rFonts w:ascii="Times New Roman" w:hAnsi="Times New Roman" w:cs="Times New Roma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921499" w:rsidRPr="003A3007">
        <w:rPr>
          <w:rFonts w:ascii="Times New Roman" w:hAnsi="Times New Roman" w:cs="Times New Roman"/>
        </w:rPr>
        <w:t xml:space="preserve"> Приложения № </w:t>
      </w:r>
      <w:r w:rsidR="003A3007" w:rsidRPr="003A3007">
        <w:rPr>
          <w:rFonts w:ascii="Times New Roman" w:hAnsi="Times New Roman" w:cs="Times New Roman"/>
        </w:rPr>
        <w:t>6</w:t>
      </w:r>
      <w:r w:rsidR="00921499" w:rsidRPr="003A3007">
        <w:rPr>
          <w:rFonts w:ascii="Times New Roman" w:hAnsi="Times New Roman" w:cs="Times New Roman"/>
        </w:rPr>
        <w:t xml:space="preserve"> к Договору</w:t>
      </w:r>
      <w:r w:rsidRPr="003A3007">
        <w:rPr>
          <w:rFonts w:ascii="Times New Roman" w:hAnsi="Times New Roman" w:cs="Times New Roman"/>
        </w:rPr>
        <w:t xml:space="preserve">. </w:t>
      </w:r>
    </w:p>
    <w:p w14:paraId="459D275F" w14:textId="77777777" w:rsidR="00840BCE" w:rsidRPr="004A0636" w:rsidRDefault="00840BCE" w:rsidP="00840BCE">
      <w:pPr>
        <w:pStyle w:val="RUS111"/>
        <w:widowControl w:val="0"/>
        <w:numPr>
          <w:ilvl w:val="0"/>
          <w:numId w:val="0"/>
        </w:numPr>
        <w:ind w:left="567"/>
        <w:rPr>
          <w:rFonts w:ascii="Times New Roman" w:hAnsi="Times New Roman" w:cs="Times New Roman"/>
        </w:rPr>
      </w:pPr>
    </w:p>
    <w:p w14:paraId="79F94E70" w14:textId="77777777" w:rsidR="0044243B" w:rsidRPr="004A0636" w:rsidRDefault="003F053D" w:rsidP="0080728B">
      <w:pPr>
        <w:pStyle w:val="RUS1"/>
        <w:widowControl w:val="0"/>
        <w:spacing w:before="0"/>
        <w:rPr>
          <w:rFonts w:ascii="Times New Roman" w:hAnsi="Times New Roman" w:cs="Times New Roman"/>
        </w:rPr>
      </w:pPr>
      <w:bookmarkStart w:id="41" w:name="_Toc504140765"/>
      <w:bookmarkStart w:id="42" w:name="_Toc86761689"/>
      <w:r w:rsidRPr="004A0636">
        <w:rPr>
          <w:rFonts w:ascii="Times New Roman" w:hAnsi="Times New Roman" w:cs="Times New Roman"/>
        </w:rPr>
        <w:t>Права Подрядчика</w:t>
      </w:r>
      <w:bookmarkEnd w:id="41"/>
      <w:bookmarkEnd w:id="42"/>
    </w:p>
    <w:p w14:paraId="6C4312C0" w14:textId="77777777" w:rsidR="00F32AD8" w:rsidRPr="004A0636" w:rsidRDefault="000E4C2A" w:rsidP="0080728B">
      <w:pPr>
        <w:pStyle w:val="RUS11"/>
        <w:widowControl w:val="0"/>
        <w:rPr>
          <w:rFonts w:ascii="Times New Roman" w:hAnsi="Times New Roman" w:cs="Times New Roman"/>
        </w:rPr>
      </w:pPr>
      <w:r w:rsidRPr="004A0636">
        <w:rPr>
          <w:rFonts w:ascii="Times New Roman" w:hAnsi="Times New Roman" w:cs="Times New Roman"/>
        </w:rPr>
        <w:t>Подрядчик</w:t>
      </w:r>
      <w:r w:rsidR="00135791" w:rsidRPr="004A0636">
        <w:rPr>
          <w:rFonts w:ascii="Times New Roman" w:hAnsi="Times New Roman" w:cs="Times New Roman"/>
        </w:rPr>
        <w:t xml:space="preserve"> вправе</w:t>
      </w:r>
      <w:r w:rsidR="007C5297" w:rsidRPr="004A0636">
        <w:rPr>
          <w:rFonts w:ascii="Times New Roman" w:hAnsi="Times New Roman" w:cs="Times New Roman"/>
        </w:rPr>
        <w:t>:</w:t>
      </w:r>
    </w:p>
    <w:p w14:paraId="64333786" w14:textId="77777777" w:rsidR="008269F8" w:rsidRPr="0080728B" w:rsidRDefault="008269F8" w:rsidP="0080728B">
      <w:pPr>
        <w:pStyle w:val="RUS111"/>
        <w:widowControl w:val="0"/>
        <w:rPr>
          <w:rFonts w:ascii="Times New Roman" w:hAnsi="Times New Roman" w:cs="Times New Roman"/>
        </w:rPr>
      </w:pPr>
      <w:r w:rsidRPr="0080728B">
        <w:rPr>
          <w:rFonts w:ascii="Times New Roman" w:hAnsi="Times New Roman" w:cs="Times New Roman"/>
        </w:rPr>
        <w:t xml:space="preserve">Не выполнять указания </w:t>
      </w:r>
      <w:r w:rsidR="00135DE4" w:rsidRPr="0080728B">
        <w:rPr>
          <w:rFonts w:ascii="Times New Roman" w:hAnsi="Times New Roman" w:cs="Times New Roman"/>
        </w:rPr>
        <w:t>Заказчика о способе выполнения Р</w:t>
      </w:r>
      <w:r w:rsidRPr="0080728B">
        <w:rPr>
          <w:rFonts w:ascii="Times New Roman" w:hAnsi="Times New Roman" w:cs="Times New Roman"/>
        </w:rPr>
        <w:t xml:space="preserve">абот, если это может привести к нарушению обязательных для Сторон требований по </w:t>
      </w:r>
      <w:r w:rsidR="00E91759" w:rsidRPr="0080728B">
        <w:rPr>
          <w:rFonts w:ascii="Times New Roman" w:hAnsi="Times New Roman" w:cs="Times New Roman"/>
        </w:rPr>
        <w:t>безопасности Р</w:t>
      </w:r>
      <w:r w:rsidRPr="0080728B">
        <w:rPr>
          <w:rFonts w:ascii="Times New Roman" w:hAnsi="Times New Roman" w:cs="Times New Roman"/>
        </w:rPr>
        <w:t>абот</w:t>
      </w:r>
      <w:r w:rsidR="00BD4F15" w:rsidRPr="0080728B">
        <w:rPr>
          <w:rFonts w:ascii="Times New Roman" w:hAnsi="Times New Roman" w:cs="Times New Roman"/>
        </w:rPr>
        <w:t>, незамедлительно направив письменное уведомление Заказчику</w:t>
      </w:r>
      <w:r w:rsidR="00073282" w:rsidRPr="0080728B">
        <w:rPr>
          <w:rFonts w:ascii="Times New Roman" w:hAnsi="Times New Roman" w:cs="Times New Roman"/>
        </w:rPr>
        <w:t>.</w:t>
      </w:r>
    </w:p>
    <w:p w14:paraId="1BE5FF8D" w14:textId="5E8A7F97" w:rsidR="000E4C2A" w:rsidRPr="0080728B" w:rsidRDefault="004F1868" w:rsidP="0080728B">
      <w:pPr>
        <w:pStyle w:val="RUS111"/>
        <w:widowControl w:val="0"/>
        <w:rPr>
          <w:rFonts w:ascii="Times New Roman" w:hAnsi="Times New Roman" w:cs="Times New Roman"/>
        </w:rPr>
      </w:pPr>
      <w:r w:rsidRPr="0080728B">
        <w:rPr>
          <w:rFonts w:ascii="Times New Roman" w:hAnsi="Times New Roman" w:cs="Times New Roman"/>
        </w:rPr>
        <w:t xml:space="preserve">Иметь доступ своего персонала к Объекту </w:t>
      </w:r>
      <w:r w:rsidR="00E66C90" w:rsidRPr="0080728B">
        <w:rPr>
          <w:rFonts w:ascii="Times New Roman" w:hAnsi="Times New Roman" w:cs="Times New Roman"/>
        </w:rPr>
        <w:t xml:space="preserve">в целях выполнения обязательств по настоящему Договору </w:t>
      </w:r>
      <w:r w:rsidRPr="0080728B">
        <w:rPr>
          <w:rFonts w:ascii="Times New Roman" w:hAnsi="Times New Roman" w:cs="Times New Roman"/>
        </w:rPr>
        <w:t xml:space="preserve">в соответствии с Порядком пропускного и внутриобъектового режима, опубликованным на официальном сайте Заказчика </w:t>
      </w:r>
      <w:hyperlink r:id="rId16" w:history="1">
        <w:r w:rsidR="00AE46A9" w:rsidRPr="00CF4C3E">
          <w:rPr>
            <w:rStyle w:val="ad"/>
            <w:rFonts w:ascii="Times New Roman" w:hAnsi="Times New Roman" w:cs="Times New Roman"/>
          </w:rPr>
          <w:t>http</w:t>
        </w:r>
        <w:r w:rsidR="00AE46A9" w:rsidRPr="00CF4C3E">
          <w:rPr>
            <w:rStyle w:val="ad"/>
            <w:rFonts w:ascii="Times New Roman" w:hAnsi="Times New Roman" w:cs="Times New Roman"/>
            <w:lang w:val="en-US"/>
          </w:rPr>
          <w:t>s</w:t>
        </w:r>
        <w:r w:rsidR="00AE46A9" w:rsidRPr="00CF4C3E">
          <w:rPr>
            <w:rStyle w:val="ad"/>
            <w:rFonts w:ascii="Times New Roman" w:hAnsi="Times New Roman" w:cs="Times New Roman"/>
          </w:rPr>
          <w:t>://www.irkutskenergo.ru/qa/6458.html</w:t>
        </w:r>
      </w:hyperlink>
      <w:r w:rsidRPr="0080728B">
        <w:rPr>
          <w:rFonts w:ascii="Times New Roman" w:hAnsi="Times New Roman" w:cs="Times New Roman"/>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w:t>
      </w:r>
      <w:r w:rsidRPr="00DF1326">
        <w:rPr>
          <w:rFonts w:ascii="Times New Roman" w:hAnsi="Times New Roman" w:cs="Times New Roman"/>
          <w:color w:val="FF0000"/>
        </w:rPr>
        <w:t xml:space="preserve">с </w:t>
      </w:r>
      <w:r w:rsidR="008365A3" w:rsidRPr="003A3007">
        <w:rPr>
          <w:rFonts w:ascii="Times New Roman" w:hAnsi="Times New Roman" w:cs="Times New Roman"/>
          <w:b/>
        </w:rPr>
        <w:t xml:space="preserve">Разделом </w:t>
      </w:r>
      <w:r w:rsidR="00921499" w:rsidRPr="003A3007">
        <w:rPr>
          <w:rFonts w:ascii="Times New Roman" w:hAnsi="Times New Roman" w:cs="Times New Roman"/>
          <w:b/>
        </w:rPr>
        <w:t>7</w:t>
      </w:r>
      <w:r w:rsidR="00C06ADF" w:rsidRPr="003A3007">
        <w:rPr>
          <w:rFonts w:ascii="Times New Roman" w:hAnsi="Times New Roman" w:cs="Times New Roman"/>
          <w:b/>
        </w:rPr>
        <w:t xml:space="preserve"> </w:t>
      </w:r>
      <w:r w:rsidR="00921499" w:rsidRPr="003A3007">
        <w:rPr>
          <w:rFonts w:ascii="Times New Roman" w:hAnsi="Times New Roman" w:cs="Times New Roman"/>
          <w:b/>
        </w:rPr>
        <w:t>(</w:t>
      </w:r>
      <w:r w:rsidR="00C06ADF" w:rsidRPr="003A3007">
        <w:rPr>
          <w:rFonts w:ascii="Times New Roman" w:hAnsi="Times New Roman" w:cs="Times New Roman"/>
          <w:b/>
        </w:rPr>
        <w:fldChar w:fldCharType="begin"/>
      </w:r>
      <w:r w:rsidR="00C06ADF" w:rsidRPr="003A3007">
        <w:rPr>
          <w:rFonts w:ascii="Times New Roman" w:hAnsi="Times New Roman" w:cs="Times New Roman"/>
          <w:b/>
        </w:rPr>
        <w:instrText xml:space="preserve"> REF RefSCH7_1 \h </w:instrText>
      </w:r>
      <w:r w:rsidR="0080728B" w:rsidRPr="003A3007">
        <w:rPr>
          <w:rFonts w:ascii="Times New Roman" w:hAnsi="Times New Roman" w:cs="Times New Roman"/>
          <w:b/>
        </w:rPr>
        <w:instrText xml:space="preserve"> \* MERGEFORMAT </w:instrText>
      </w:r>
      <w:r w:rsidR="00C06ADF" w:rsidRPr="003A3007">
        <w:rPr>
          <w:rFonts w:ascii="Times New Roman" w:hAnsi="Times New Roman" w:cs="Times New Roman"/>
          <w:b/>
        </w:rPr>
      </w:r>
      <w:r w:rsidR="00C06ADF" w:rsidRPr="003A3007">
        <w:rPr>
          <w:rFonts w:ascii="Times New Roman" w:hAnsi="Times New Roman" w:cs="Times New Roman"/>
          <w:b/>
        </w:rPr>
        <w:fldChar w:fldCharType="separate"/>
      </w:r>
      <w:r w:rsidR="0080728B" w:rsidRPr="003A3007">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06ADF" w:rsidRPr="003A3007">
        <w:rPr>
          <w:rFonts w:ascii="Times New Roman" w:hAnsi="Times New Roman" w:cs="Times New Roman"/>
          <w:b/>
        </w:rPr>
        <w:fldChar w:fldCharType="end"/>
      </w:r>
      <w:r w:rsidR="00921499" w:rsidRPr="003A3007">
        <w:rPr>
          <w:rFonts w:ascii="Times New Roman" w:hAnsi="Times New Roman" w:cs="Times New Roman"/>
          <w:b/>
        </w:rPr>
        <w:t>)</w:t>
      </w:r>
      <w:r w:rsidR="00921499" w:rsidRPr="003A3007">
        <w:rPr>
          <w:rFonts w:ascii="Times New Roman" w:hAnsi="Times New Roman" w:cs="Times New Roman"/>
        </w:rPr>
        <w:t xml:space="preserve"> </w:t>
      </w:r>
      <w:r w:rsidR="00921499" w:rsidRPr="003A3007">
        <w:rPr>
          <w:rFonts w:ascii="Times New Roman" w:hAnsi="Times New Roman" w:cs="Times New Roman"/>
          <w:b/>
        </w:rPr>
        <w:t xml:space="preserve">Приложения № </w:t>
      </w:r>
      <w:r w:rsidR="003A3007" w:rsidRPr="003A3007">
        <w:rPr>
          <w:rFonts w:ascii="Times New Roman" w:hAnsi="Times New Roman" w:cs="Times New Roman"/>
          <w:b/>
        </w:rPr>
        <w:t>6</w:t>
      </w:r>
      <w:r w:rsidR="00921499" w:rsidRPr="003A3007">
        <w:rPr>
          <w:rFonts w:ascii="Times New Roman" w:hAnsi="Times New Roman" w:cs="Times New Roman"/>
          <w:b/>
        </w:rPr>
        <w:t xml:space="preserve"> к Договору </w:t>
      </w:r>
      <w:r w:rsidR="000E4C2A" w:rsidRPr="003A3007">
        <w:rPr>
          <w:rFonts w:ascii="Times New Roman" w:hAnsi="Times New Roman" w:cs="Times New Roman"/>
          <w:b/>
        </w:rPr>
        <w:t>.</w:t>
      </w:r>
    </w:p>
    <w:p w14:paraId="61897EF7" w14:textId="77777777" w:rsidR="000E4C2A" w:rsidRPr="0080728B" w:rsidRDefault="00BD4F15" w:rsidP="0080728B">
      <w:pPr>
        <w:pStyle w:val="RUS111"/>
        <w:widowControl w:val="0"/>
        <w:rPr>
          <w:rFonts w:ascii="Times New Roman" w:hAnsi="Times New Roman" w:cs="Times New Roman"/>
        </w:rPr>
      </w:pPr>
      <w:r w:rsidRPr="0080728B">
        <w:rPr>
          <w:rFonts w:ascii="Times New Roman" w:hAnsi="Times New Roman" w:cs="Times New Roman"/>
        </w:rPr>
        <w:t>Т</w:t>
      </w:r>
      <w:r w:rsidR="000E4C2A" w:rsidRPr="0080728B">
        <w:rPr>
          <w:rFonts w:ascii="Times New Roman" w:hAnsi="Times New Roman" w:cs="Times New Roman"/>
        </w:rPr>
        <w:t>ребовать оплаты Заказчиком надлежащим образом выполн</w:t>
      </w:r>
      <w:r w:rsidR="00D11C1E" w:rsidRPr="0080728B">
        <w:rPr>
          <w:rFonts w:ascii="Times New Roman" w:hAnsi="Times New Roman" w:cs="Times New Roman"/>
        </w:rPr>
        <w:t>енн</w:t>
      </w:r>
      <w:r w:rsidRPr="0080728B">
        <w:rPr>
          <w:rFonts w:ascii="Times New Roman" w:hAnsi="Times New Roman" w:cs="Times New Roman"/>
        </w:rPr>
        <w:t>ого</w:t>
      </w:r>
      <w:r w:rsidR="00D11C1E" w:rsidRPr="0080728B">
        <w:rPr>
          <w:rFonts w:ascii="Times New Roman" w:hAnsi="Times New Roman" w:cs="Times New Roman"/>
        </w:rPr>
        <w:t xml:space="preserve"> и сданн</w:t>
      </w:r>
      <w:r w:rsidRPr="0080728B">
        <w:rPr>
          <w:rFonts w:ascii="Times New Roman" w:hAnsi="Times New Roman" w:cs="Times New Roman"/>
        </w:rPr>
        <w:t>ого</w:t>
      </w:r>
      <w:r w:rsidR="00135DE4" w:rsidRPr="0080728B">
        <w:rPr>
          <w:rFonts w:ascii="Times New Roman" w:hAnsi="Times New Roman" w:cs="Times New Roman"/>
        </w:rPr>
        <w:t xml:space="preserve"> Заказчику </w:t>
      </w:r>
      <w:r w:rsidR="00D11C1E" w:rsidRPr="0080728B">
        <w:rPr>
          <w:rFonts w:ascii="Times New Roman" w:hAnsi="Times New Roman" w:cs="Times New Roman"/>
        </w:rPr>
        <w:t>объем</w:t>
      </w:r>
      <w:r w:rsidRPr="0080728B">
        <w:rPr>
          <w:rFonts w:ascii="Times New Roman" w:hAnsi="Times New Roman" w:cs="Times New Roman"/>
        </w:rPr>
        <w:t>а</w:t>
      </w:r>
      <w:r w:rsidR="006F1C65" w:rsidRPr="0080728B">
        <w:rPr>
          <w:rFonts w:ascii="Times New Roman" w:hAnsi="Times New Roman" w:cs="Times New Roman"/>
        </w:rPr>
        <w:t xml:space="preserve"> </w:t>
      </w:r>
      <w:r w:rsidR="00135DE4" w:rsidRPr="0080728B">
        <w:rPr>
          <w:rFonts w:ascii="Times New Roman" w:hAnsi="Times New Roman" w:cs="Times New Roman"/>
        </w:rPr>
        <w:t>Р</w:t>
      </w:r>
      <w:r w:rsidR="000E4C2A" w:rsidRPr="0080728B">
        <w:rPr>
          <w:rFonts w:ascii="Times New Roman" w:hAnsi="Times New Roman" w:cs="Times New Roman"/>
        </w:rPr>
        <w:t>абот в соответствии с Договором.</w:t>
      </w:r>
    </w:p>
    <w:p w14:paraId="72D8B327" w14:textId="77777777" w:rsidR="006E6F0A" w:rsidRPr="0080728B" w:rsidRDefault="006E6F0A" w:rsidP="0080728B">
      <w:pPr>
        <w:pStyle w:val="RUS111"/>
        <w:widowControl w:val="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E5DCECF" w14:textId="77777777" w:rsidR="000E4C2A" w:rsidRPr="0080728B" w:rsidRDefault="000E4C2A"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также имеет иные права, предусмотренные Договором и действующим законодательством </w:t>
      </w:r>
      <w:r w:rsidR="00F54BC1" w:rsidRPr="0080728B">
        <w:rPr>
          <w:rFonts w:ascii="Times New Roman" w:hAnsi="Times New Roman" w:cs="Times New Roman"/>
        </w:rPr>
        <w:t>Российской Федерации</w:t>
      </w:r>
      <w:r w:rsidRPr="0080728B">
        <w:rPr>
          <w:rFonts w:ascii="Times New Roman" w:hAnsi="Times New Roman" w:cs="Times New Roman"/>
        </w:rPr>
        <w:t>.</w:t>
      </w:r>
    </w:p>
    <w:p w14:paraId="6FD3CDC3" w14:textId="77777777" w:rsidR="003F053D" w:rsidRPr="0080728B" w:rsidRDefault="003F053D" w:rsidP="0080728B">
      <w:pPr>
        <w:pStyle w:val="RUS1"/>
        <w:widowControl w:val="0"/>
        <w:spacing w:before="0"/>
        <w:rPr>
          <w:rFonts w:ascii="Times New Roman" w:hAnsi="Times New Roman" w:cs="Times New Roman"/>
        </w:rPr>
      </w:pPr>
      <w:bookmarkStart w:id="43" w:name="_Toc504140766"/>
      <w:bookmarkStart w:id="44" w:name="_Toc86761690"/>
      <w:r w:rsidRPr="0080728B">
        <w:rPr>
          <w:rFonts w:ascii="Times New Roman" w:hAnsi="Times New Roman" w:cs="Times New Roman"/>
        </w:rPr>
        <w:t>Обязательства Заказчика</w:t>
      </w:r>
      <w:bookmarkEnd w:id="43"/>
      <w:bookmarkEnd w:id="44"/>
    </w:p>
    <w:p w14:paraId="2B89A7B4" w14:textId="77777777"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p>
    <w:p w14:paraId="5AF37397"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48A64178"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 xml:space="preserve">Передает Подрядчику </w:t>
      </w:r>
      <w:r w:rsidR="00BD4F15" w:rsidRPr="0080728B">
        <w:rPr>
          <w:rFonts w:ascii="Times New Roman" w:hAnsi="Times New Roman" w:cs="Times New Roman"/>
        </w:rPr>
        <w:t>Исходные данные</w:t>
      </w:r>
      <w:r w:rsidRPr="0080728B">
        <w:rPr>
          <w:rFonts w:ascii="Times New Roman" w:hAnsi="Times New Roman" w:cs="Times New Roman"/>
        </w:rPr>
        <w:t>.</w:t>
      </w:r>
    </w:p>
    <w:p w14:paraId="2D2A7BBA" w14:textId="77777777" w:rsidR="00F54BC1" w:rsidRPr="004A0636" w:rsidRDefault="00F54BC1" w:rsidP="0080728B">
      <w:pPr>
        <w:pStyle w:val="RUS111"/>
        <w:widowControl w:val="0"/>
        <w:rPr>
          <w:rFonts w:ascii="Times New Roman" w:hAnsi="Times New Roman" w:cs="Times New Roman"/>
        </w:rPr>
      </w:pPr>
      <w:r w:rsidRPr="0080728B">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w:t>
      </w:r>
      <w:r w:rsidR="00FE7A14" w:rsidRPr="0080728B">
        <w:rPr>
          <w:rFonts w:ascii="Times New Roman" w:hAnsi="Times New Roman" w:cs="Times New Roman"/>
        </w:rPr>
        <w:t>, а также п</w:t>
      </w:r>
      <w:r w:rsidRPr="0080728B">
        <w:rPr>
          <w:rFonts w:ascii="Times New Roman" w:hAnsi="Times New Roman" w:cs="Times New Roman"/>
        </w:rPr>
        <w:t xml:space="preserve">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1890A379" w14:textId="0EE11304" w:rsidR="00266AF8" w:rsidRPr="00DF1326" w:rsidRDefault="00FE7A14" w:rsidP="0080728B">
      <w:pPr>
        <w:pStyle w:val="RUS111"/>
        <w:widowControl w:val="0"/>
        <w:rPr>
          <w:rFonts w:ascii="Times New Roman" w:hAnsi="Times New Roman" w:cs="Times New Roman"/>
          <w:color w:val="FF0000"/>
        </w:rPr>
      </w:pPr>
      <w:r w:rsidRPr="004A0636">
        <w:rPr>
          <w:rFonts w:ascii="Times New Roman" w:hAnsi="Times New Roman" w:cs="Times New Roman"/>
        </w:rPr>
        <w:t>Обеспечивает беспрепятственный проход персонала Подрядчика и</w:t>
      </w:r>
      <w:r w:rsidR="00F47C50" w:rsidRPr="004A0636">
        <w:rPr>
          <w:rFonts w:ascii="Times New Roman" w:hAnsi="Times New Roman" w:cs="Times New Roman"/>
        </w:rPr>
        <w:t xml:space="preserve"> / </w:t>
      </w:r>
      <w:r w:rsidRPr="004A0636">
        <w:rPr>
          <w:rFonts w:ascii="Times New Roman" w:hAnsi="Times New Roman" w:cs="Times New Roman"/>
        </w:rPr>
        <w:t xml:space="preserve">или персонала Субподрядной организации на территорию Заказчика при соблюдении </w:t>
      </w:r>
      <w:r w:rsidR="005A3588" w:rsidRPr="004A0636">
        <w:rPr>
          <w:rFonts w:ascii="Times New Roman" w:hAnsi="Times New Roman" w:cs="Times New Roman"/>
        </w:rPr>
        <w:t xml:space="preserve">требований </w:t>
      </w:r>
      <w:r w:rsidR="00921499" w:rsidRPr="003A3007">
        <w:rPr>
          <w:rFonts w:ascii="Times New Roman" w:hAnsi="Times New Roman" w:cs="Times New Roman"/>
          <w:b/>
        </w:rPr>
        <w:t xml:space="preserve">Раздела 7 </w:t>
      </w:r>
      <w:r w:rsidR="00921499" w:rsidRPr="003A3007">
        <w:rPr>
          <w:rFonts w:ascii="Times New Roman" w:hAnsi="Times New Roman" w:cs="Times New Roman"/>
          <w:b/>
        </w:rPr>
        <w:lastRenderedPageBreak/>
        <w:t>(</w:t>
      </w:r>
      <w:r w:rsidR="00921499" w:rsidRPr="003A3007">
        <w:rPr>
          <w:rFonts w:ascii="Times New Roman" w:hAnsi="Times New Roman" w:cs="Times New Roman"/>
          <w:b/>
        </w:rPr>
        <w:fldChar w:fldCharType="begin"/>
      </w:r>
      <w:r w:rsidR="00921499" w:rsidRPr="003A3007">
        <w:rPr>
          <w:rFonts w:ascii="Times New Roman" w:hAnsi="Times New Roman" w:cs="Times New Roman"/>
          <w:b/>
        </w:rPr>
        <w:instrText xml:space="preserve"> REF RefSCH7_1 \h  \* MERGEFORMAT </w:instrText>
      </w:r>
      <w:r w:rsidR="00921499" w:rsidRPr="003A3007">
        <w:rPr>
          <w:rFonts w:ascii="Times New Roman" w:hAnsi="Times New Roman" w:cs="Times New Roman"/>
          <w:b/>
        </w:rPr>
      </w:r>
      <w:r w:rsidR="00921499" w:rsidRPr="003A3007">
        <w:rPr>
          <w:rFonts w:ascii="Times New Roman" w:hAnsi="Times New Roman" w:cs="Times New Roman"/>
          <w:b/>
        </w:rPr>
        <w:fldChar w:fldCharType="separate"/>
      </w:r>
      <w:r w:rsidR="00921499" w:rsidRPr="003A3007">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921499" w:rsidRPr="003A3007">
        <w:rPr>
          <w:rFonts w:ascii="Times New Roman" w:hAnsi="Times New Roman" w:cs="Times New Roman"/>
          <w:b/>
        </w:rPr>
        <w:fldChar w:fldCharType="end"/>
      </w:r>
      <w:r w:rsidR="00921499" w:rsidRPr="003A3007">
        <w:rPr>
          <w:rFonts w:ascii="Times New Roman" w:hAnsi="Times New Roman" w:cs="Times New Roman"/>
          <w:b/>
        </w:rPr>
        <w:t>)</w:t>
      </w:r>
      <w:r w:rsidR="00921499" w:rsidRPr="003A3007">
        <w:rPr>
          <w:rFonts w:ascii="Times New Roman" w:hAnsi="Times New Roman" w:cs="Times New Roman"/>
        </w:rPr>
        <w:t xml:space="preserve"> </w:t>
      </w:r>
      <w:r w:rsidR="00921499" w:rsidRPr="003A3007">
        <w:rPr>
          <w:rFonts w:ascii="Times New Roman" w:hAnsi="Times New Roman" w:cs="Times New Roman"/>
          <w:b/>
        </w:rPr>
        <w:t xml:space="preserve">Приложения № </w:t>
      </w:r>
      <w:r w:rsidR="003A3007" w:rsidRPr="003A3007">
        <w:rPr>
          <w:rFonts w:ascii="Times New Roman" w:hAnsi="Times New Roman" w:cs="Times New Roman"/>
          <w:b/>
        </w:rPr>
        <w:t>6</w:t>
      </w:r>
      <w:r w:rsidR="00921499" w:rsidRPr="003A3007">
        <w:rPr>
          <w:rFonts w:ascii="Times New Roman" w:hAnsi="Times New Roman" w:cs="Times New Roman"/>
          <w:b/>
        </w:rPr>
        <w:t xml:space="preserve"> к Договору .</w:t>
      </w:r>
    </w:p>
    <w:p w14:paraId="7FDC08E8" w14:textId="2376EBFF" w:rsidR="003343AC" w:rsidRPr="0080728B" w:rsidRDefault="003343AC" w:rsidP="0080728B">
      <w:pPr>
        <w:pStyle w:val="RUS111"/>
        <w:widowControl w:val="0"/>
        <w:rPr>
          <w:rFonts w:ascii="Times New Roman" w:hAnsi="Times New Roman" w:cs="Times New Roman"/>
        </w:rPr>
      </w:pPr>
      <w:r w:rsidRPr="004A0636">
        <w:rPr>
          <w:rFonts w:ascii="Times New Roman" w:hAnsi="Times New Roman" w:cs="Times New Roman"/>
        </w:rPr>
        <w:t>Привлекает</w:t>
      </w:r>
      <w:r w:rsidR="006F1C65" w:rsidRPr="004A0636">
        <w:rPr>
          <w:rFonts w:ascii="Times New Roman" w:hAnsi="Times New Roman" w:cs="Times New Roman"/>
        </w:rPr>
        <w:t xml:space="preserve"> </w:t>
      </w:r>
      <w:r w:rsidR="00610DB2" w:rsidRPr="004A0636">
        <w:rPr>
          <w:rFonts w:ascii="Times New Roman" w:hAnsi="Times New Roman" w:cs="Times New Roman"/>
        </w:rPr>
        <w:t>П</w:t>
      </w:r>
      <w:r w:rsidRPr="004A0636">
        <w:rPr>
          <w:rFonts w:ascii="Times New Roman" w:hAnsi="Times New Roman" w:cs="Times New Roman"/>
        </w:rPr>
        <w:t>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w:t>
      </w:r>
      <w:r w:rsidR="00E66C90" w:rsidRPr="0080728B">
        <w:rPr>
          <w:rFonts w:ascii="Times New Roman" w:hAnsi="Times New Roman" w:cs="Times New Roman"/>
        </w:rPr>
        <w:t>Результата Работ</w:t>
      </w:r>
      <w:r w:rsidRPr="0080728B">
        <w:rPr>
          <w:rFonts w:ascii="Times New Roman" w:hAnsi="Times New Roman" w:cs="Times New Roman"/>
        </w:rPr>
        <w:t>.</w:t>
      </w:r>
    </w:p>
    <w:p w14:paraId="374EB613" w14:textId="77777777" w:rsidR="002519DC" w:rsidRPr="0080728B" w:rsidRDefault="00D61220" w:rsidP="0080728B">
      <w:pPr>
        <w:pStyle w:val="RUS111"/>
        <w:widowControl w:val="0"/>
        <w:rPr>
          <w:rFonts w:ascii="Times New Roman" w:hAnsi="Times New Roman" w:cs="Times New Roman"/>
        </w:rPr>
      </w:pPr>
      <w:r w:rsidRPr="0080728B">
        <w:rPr>
          <w:rFonts w:ascii="Times New Roman" w:hAnsi="Times New Roman" w:cs="Times New Roman"/>
        </w:rPr>
        <w:t xml:space="preserve">Выполняет </w:t>
      </w:r>
      <w:r w:rsidR="002519DC" w:rsidRPr="0080728B">
        <w:rPr>
          <w:rFonts w:ascii="Times New Roman" w:hAnsi="Times New Roman" w:cs="Times New Roman"/>
        </w:rPr>
        <w:t>иные обязанности</w:t>
      </w:r>
      <w:r w:rsidRPr="0080728B">
        <w:rPr>
          <w:rFonts w:ascii="Times New Roman" w:hAnsi="Times New Roman" w:cs="Times New Roman"/>
        </w:rPr>
        <w:t xml:space="preserve"> Заказчика</w:t>
      </w:r>
      <w:r w:rsidR="002519DC" w:rsidRPr="0080728B">
        <w:rPr>
          <w:rFonts w:ascii="Times New Roman" w:hAnsi="Times New Roman" w:cs="Times New Roman"/>
        </w:rPr>
        <w:t xml:space="preserve">, предусмотренные Договором и законодательством </w:t>
      </w:r>
      <w:r w:rsidRPr="0080728B">
        <w:rPr>
          <w:rFonts w:ascii="Times New Roman" w:hAnsi="Times New Roman" w:cs="Times New Roman"/>
        </w:rPr>
        <w:t>Российской Федерации</w:t>
      </w:r>
      <w:r w:rsidR="002519DC" w:rsidRPr="0080728B">
        <w:rPr>
          <w:rFonts w:ascii="Times New Roman" w:hAnsi="Times New Roman" w:cs="Times New Roman"/>
        </w:rPr>
        <w:t>.</w:t>
      </w:r>
    </w:p>
    <w:p w14:paraId="61ABD23D" w14:textId="77777777" w:rsidR="002519DC" w:rsidRPr="0080728B" w:rsidRDefault="003F053D" w:rsidP="0080728B">
      <w:pPr>
        <w:pStyle w:val="RUS1"/>
        <w:widowControl w:val="0"/>
        <w:spacing w:before="0"/>
        <w:rPr>
          <w:rFonts w:ascii="Times New Roman" w:hAnsi="Times New Roman" w:cs="Times New Roman"/>
        </w:rPr>
      </w:pPr>
      <w:bookmarkStart w:id="45" w:name="_Toc504140767"/>
      <w:bookmarkStart w:id="46" w:name="_Toc86761691"/>
      <w:r w:rsidRPr="0080728B">
        <w:rPr>
          <w:rFonts w:ascii="Times New Roman" w:hAnsi="Times New Roman" w:cs="Times New Roman"/>
        </w:rPr>
        <w:t>Права Заказчика</w:t>
      </w:r>
      <w:bookmarkEnd w:id="45"/>
      <w:bookmarkEnd w:id="46"/>
    </w:p>
    <w:p w14:paraId="17AD581D" w14:textId="77777777"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r w:rsidR="00B15B0A" w:rsidRPr="0080728B">
        <w:rPr>
          <w:rFonts w:ascii="Times New Roman" w:hAnsi="Times New Roman" w:cs="Times New Roman"/>
        </w:rPr>
        <w:t xml:space="preserve"> вправе</w:t>
      </w:r>
      <w:r w:rsidRPr="0080728B">
        <w:rPr>
          <w:rFonts w:ascii="Times New Roman" w:hAnsi="Times New Roman" w:cs="Times New Roman"/>
        </w:rPr>
        <w:t>:</w:t>
      </w:r>
    </w:p>
    <w:p w14:paraId="7019FDDD" w14:textId="2C9829DB" w:rsidR="002D0F4E"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w:t>
      </w:r>
      <w:r w:rsidR="00191690" w:rsidRPr="0080728B">
        <w:rPr>
          <w:rFonts w:ascii="Times New Roman" w:hAnsi="Times New Roman" w:cs="Times New Roman"/>
        </w:rPr>
        <w:t xml:space="preserve"> (в том числе, с привлечением Субподрядной организации)</w:t>
      </w:r>
      <w:r w:rsidRPr="0080728B">
        <w:rPr>
          <w:rFonts w:ascii="Times New Roman" w:hAnsi="Times New Roman" w:cs="Times New Roman"/>
        </w:rPr>
        <w:t xml:space="preserve">, </w:t>
      </w:r>
      <w:r w:rsidR="002D0F4E" w:rsidRPr="0080728B">
        <w:rPr>
          <w:rFonts w:ascii="Times New Roman" w:hAnsi="Times New Roman" w:cs="Times New Roman"/>
        </w:rPr>
        <w:t>не вмешиваясь в его деятельность (в том числе, но не ограничиваясь этим, требовать увеличения численности, замены специалистов и т.д.).</w:t>
      </w:r>
    </w:p>
    <w:p w14:paraId="302D035E"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E6FF32" w14:textId="77777777" w:rsidR="004F1868" w:rsidRPr="0080728B" w:rsidRDefault="004F1868" w:rsidP="0080728B">
      <w:pPr>
        <w:pStyle w:val="RUS111"/>
        <w:widowControl w:val="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3DD8F708"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отказаться от исполнения Договора</w:t>
      </w:r>
      <w:r w:rsidR="005F197D" w:rsidRPr="0080728B">
        <w:rPr>
          <w:rFonts w:ascii="Times New Roman" w:hAnsi="Times New Roman" w:cs="Times New Roman"/>
        </w:rPr>
        <w:t>,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r w:rsidRPr="0080728B">
        <w:rPr>
          <w:rFonts w:ascii="Times New Roman" w:hAnsi="Times New Roman" w:cs="Times New Roman"/>
        </w:rPr>
        <w:t>.</w:t>
      </w:r>
    </w:p>
    <w:p w14:paraId="4789CDE4" w14:textId="20445D64" w:rsidR="005F197D" w:rsidRPr="0080728B" w:rsidRDefault="005F197D" w:rsidP="0080728B">
      <w:pPr>
        <w:pStyle w:val="RUS111"/>
        <w:widowControl w:val="0"/>
        <w:rPr>
          <w:rFonts w:ascii="Times New Roman" w:hAnsi="Times New Roman" w:cs="Times New Roman"/>
        </w:rPr>
      </w:pPr>
      <w:r w:rsidRPr="0080728B">
        <w:rPr>
          <w:rFonts w:ascii="Times New Roman" w:hAnsi="Times New Roman" w:cs="Times New Roman"/>
        </w:rPr>
        <w:t>Отказаться от приемки и оплаты Работ, если Подрядчиком не будет предоставлен Заказчику полный комплект документов согласно пункт</w:t>
      </w:r>
      <w:r w:rsidR="00C5057C" w:rsidRPr="0080728B">
        <w:rPr>
          <w:rFonts w:ascii="Times New Roman" w:hAnsi="Times New Roman" w:cs="Times New Roman"/>
        </w:rPr>
        <w:t>у</w:t>
      </w:r>
      <w:r w:rsidR="006F1C65" w:rsidRPr="0080728B">
        <w:rPr>
          <w:rFonts w:ascii="Times New Roman" w:hAnsi="Times New Roman" w:cs="Times New Roman"/>
        </w:rPr>
        <w:t xml:space="preserve"> </w:t>
      </w:r>
      <w:r w:rsidR="00057EAF" w:rsidRPr="0080728B">
        <w:rPr>
          <w:rFonts w:ascii="Times New Roman" w:hAnsi="Times New Roman" w:cs="Times New Roman"/>
        </w:rPr>
        <w:fldChar w:fldCharType="begin"/>
      </w:r>
      <w:r w:rsidR="00057EAF"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057EAF" w:rsidRPr="0080728B">
        <w:rPr>
          <w:rFonts w:ascii="Times New Roman" w:hAnsi="Times New Roman" w:cs="Times New Roman"/>
        </w:rPr>
      </w:r>
      <w:r w:rsidR="00057EAF" w:rsidRPr="0080728B">
        <w:rPr>
          <w:rFonts w:ascii="Times New Roman" w:hAnsi="Times New Roman" w:cs="Times New Roman"/>
        </w:rPr>
        <w:fldChar w:fldCharType="separate"/>
      </w:r>
      <w:r w:rsidR="007308CD">
        <w:rPr>
          <w:rFonts w:ascii="Times New Roman" w:hAnsi="Times New Roman" w:cs="Times New Roman"/>
        </w:rPr>
        <w:t>2.3</w:t>
      </w:r>
      <w:r w:rsidR="00057EAF"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0CAC7175" w14:textId="7E0B2FD2" w:rsidR="004F1868" w:rsidRPr="007308CD" w:rsidRDefault="001E59DA" w:rsidP="0080728B">
      <w:pPr>
        <w:pStyle w:val="RUS111"/>
        <w:widowControl w:val="0"/>
        <w:rPr>
          <w:rFonts w:ascii="Times New Roman" w:hAnsi="Times New Roman" w:cs="Times New Roman"/>
        </w:rPr>
      </w:pPr>
      <w:r w:rsidRPr="007308CD">
        <w:rPr>
          <w:rFonts w:ascii="Times New Roman" w:hAnsi="Times New Roman" w:cs="Times New Roman"/>
        </w:rPr>
        <w:t xml:space="preserve">В </w:t>
      </w:r>
      <w:r w:rsidR="004F1868" w:rsidRPr="007308CD">
        <w:rPr>
          <w:rFonts w:ascii="Times New Roman" w:hAnsi="Times New Roman" w:cs="Times New Roman"/>
        </w:rPr>
        <w:t>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4E894FDF" w14:textId="0E367D09" w:rsidR="00775346" w:rsidRPr="007308CD" w:rsidRDefault="004C3F10" w:rsidP="0080728B">
      <w:pPr>
        <w:pStyle w:val="RUS111"/>
        <w:widowControl w:val="0"/>
        <w:rPr>
          <w:rFonts w:ascii="Times New Roman" w:hAnsi="Times New Roman" w:cs="Times New Roman"/>
        </w:rPr>
      </w:pPr>
      <w:r w:rsidRPr="007308CD">
        <w:rPr>
          <w:rFonts w:ascii="Times New Roman" w:hAnsi="Times New Roman" w:cs="Times New Roman"/>
        </w:rPr>
        <w:t>При необходимости п</w:t>
      </w:r>
      <w:r w:rsidR="00775346" w:rsidRPr="007308CD">
        <w:rPr>
          <w:rFonts w:ascii="Times New Roman" w:hAnsi="Times New Roman" w:cs="Times New Roman"/>
        </w:rPr>
        <w:t xml:space="preserve">редоставить Подрядчику за плату на основании письменной заявки во временное пользование помещение по двухстороннему </w:t>
      </w:r>
      <w:r w:rsidR="005C1FEF" w:rsidRPr="007308CD">
        <w:rPr>
          <w:rFonts w:ascii="Times New Roman" w:hAnsi="Times New Roman" w:cs="Times New Roman"/>
        </w:rPr>
        <w:t xml:space="preserve">акту приема-передачи имущества </w:t>
      </w:r>
      <w:r w:rsidR="00775346" w:rsidRPr="007308CD">
        <w:rPr>
          <w:rFonts w:ascii="Times New Roman" w:hAnsi="Times New Roman" w:cs="Times New Roman"/>
        </w:rPr>
        <w:t>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7308CD">
        <w:rPr>
          <w:rFonts w:ascii="Times New Roman" w:hAnsi="Times New Roman" w:cs="Times New Roman"/>
        </w:rPr>
        <w:t xml:space="preserve"> </w:t>
      </w:r>
      <w:r w:rsidR="00775346" w:rsidRPr="007308CD">
        <w:rPr>
          <w:rFonts w:ascii="Times New Roman" w:hAnsi="Times New Roman" w:cs="Times New Roman"/>
        </w:rPr>
        <w:t xml:space="preserve">Право собственности на предоставленное в пользование помещение сохраняется за собственником. </w:t>
      </w:r>
      <w:r w:rsidR="00DF7CDB" w:rsidRPr="007308CD">
        <w:rPr>
          <w:rFonts w:ascii="Times New Roman" w:hAnsi="Times New Roman" w:cs="Times New Roman"/>
        </w:rPr>
        <w:t>Условия пользования помещением определяются в отдельном договоре</w:t>
      </w:r>
      <w:r w:rsidR="00775346" w:rsidRPr="007308CD">
        <w:rPr>
          <w:rFonts w:ascii="Times New Roman" w:hAnsi="Times New Roman" w:cs="Times New Roman"/>
        </w:rPr>
        <w:t>,</w:t>
      </w:r>
      <w:r w:rsidR="00DF7CDB" w:rsidRPr="007308CD">
        <w:rPr>
          <w:rFonts w:ascii="Times New Roman" w:hAnsi="Times New Roman" w:cs="Times New Roman"/>
        </w:rPr>
        <w:t xml:space="preserve"> заключаемом Сторонами.</w:t>
      </w:r>
    </w:p>
    <w:p w14:paraId="04CA0AF6"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 xml:space="preserve">Заказчик также имеет иные права, предусмотренные Договором и законодательством </w:t>
      </w:r>
      <w:r w:rsidR="00D61220" w:rsidRPr="0080728B">
        <w:rPr>
          <w:rFonts w:ascii="Times New Roman" w:hAnsi="Times New Roman" w:cs="Times New Roman"/>
        </w:rPr>
        <w:t>Российской Федерации</w:t>
      </w:r>
      <w:r w:rsidRPr="0080728B">
        <w:rPr>
          <w:rFonts w:ascii="Times New Roman" w:hAnsi="Times New Roman" w:cs="Times New Roman"/>
        </w:rPr>
        <w:t>.</w:t>
      </w:r>
    </w:p>
    <w:p w14:paraId="561336E3" w14:textId="77777777" w:rsidR="00C075B2" w:rsidRPr="0080728B" w:rsidRDefault="00C075B2" w:rsidP="0080728B">
      <w:pPr>
        <w:pStyle w:val="RUS1"/>
        <w:widowControl w:val="0"/>
        <w:spacing w:before="0"/>
        <w:rPr>
          <w:rFonts w:ascii="Times New Roman" w:hAnsi="Times New Roman" w:cs="Times New Roman"/>
        </w:rPr>
      </w:pPr>
      <w:bookmarkStart w:id="47" w:name="_Toc504140768"/>
      <w:bookmarkStart w:id="48" w:name="_Toc86761692"/>
      <w:r w:rsidRPr="0080728B">
        <w:rPr>
          <w:rFonts w:ascii="Times New Roman" w:hAnsi="Times New Roman" w:cs="Times New Roman"/>
        </w:rPr>
        <w:t>Персонал Подрядчика</w:t>
      </w:r>
      <w:bookmarkEnd w:id="47"/>
      <w:bookmarkEnd w:id="48"/>
    </w:p>
    <w:p w14:paraId="3A2D9328"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w:t>
      </w:r>
      <w:r w:rsidR="00CF560D" w:rsidRPr="0080728B">
        <w:rPr>
          <w:rFonts w:ascii="Times New Roman" w:hAnsi="Times New Roman" w:cs="Times New Roman"/>
        </w:rPr>
        <w:t>ом</w:t>
      </w:r>
      <w:r w:rsidRPr="0080728B">
        <w:rPr>
          <w:rFonts w:ascii="Times New Roman" w:hAnsi="Times New Roman" w:cs="Times New Roman"/>
        </w:rPr>
        <w:t xml:space="preserve">, Подрядчик обязан привлекать и использовать специалистов, квалификация, опыт и компетенция которых позволяет </w:t>
      </w:r>
      <w:r w:rsidR="008D72DB" w:rsidRPr="0080728B">
        <w:rPr>
          <w:rFonts w:ascii="Times New Roman" w:hAnsi="Times New Roman" w:cs="Times New Roman"/>
        </w:rPr>
        <w:t>выполнять порученную</w:t>
      </w:r>
      <w:r w:rsidRPr="0080728B">
        <w:rPr>
          <w:rFonts w:ascii="Times New Roman" w:hAnsi="Times New Roman" w:cs="Times New Roman"/>
        </w:rPr>
        <w:t xml:space="preserve"> им Работ</w:t>
      </w:r>
      <w:r w:rsidR="008D72DB" w:rsidRPr="0080728B">
        <w:rPr>
          <w:rFonts w:ascii="Times New Roman" w:hAnsi="Times New Roman" w:cs="Times New Roman"/>
        </w:rPr>
        <w:t>у численностью</w:t>
      </w:r>
      <w:r w:rsidRPr="0080728B">
        <w:rPr>
          <w:rFonts w:ascii="Times New Roman" w:hAnsi="Times New Roman" w:cs="Times New Roman"/>
        </w:rPr>
        <w:t xml:space="preserve">, которая является необходимой </w:t>
      </w:r>
      <w:r w:rsidR="00191690" w:rsidRPr="0080728B">
        <w:rPr>
          <w:rFonts w:ascii="Times New Roman" w:hAnsi="Times New Roman" w:cs="Times New Roman"/>
        </w:rPr>
        <w:t xml:space="preserve">и достаточной </w:t>
      </w:r>
      <w:r w:rsidRPr="0080728B">
        <w:rPr>
          <w:rFonts w:ascii="Times New Roman" w:hAnsi="Times New Roman" w:cs="Times New Roman"/>
        </w:rPr>
        <w:t>для надлежащего и своевременного выполнения Работ.</w:t>
      </w:r>
    </w:p>
    <w:p w14:paraId="01734691"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Pr="0080728B">
        <w:rPr>
          <w:rFonts w:ascii="Times New Roman" w:hAnsi="Times New Roman" w:cs="Times New Roman"/>
        </w:rPr>
        <w:lastRenderedPageBreak/>
        <w:t>Подрядчика является обязанностью Подрядчика и производится за счет сил и средств Подрядчика.</w:t>
      </w:r>
    </w:p>
    <w:p w14:paraId="3E66E4C5" w14:textId="79A9927C" w:rsidR="00CF560D"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80728B">
        <w:rPr>
          <w:rFonts w:ascii="Times New Roman" w:hAnsi="Times New Roman" w:cs="Times New Roman"/>
        </w:rPr>
        <w:t>под</w:t>
      </w:r>
      <w:r w:rsidRPr="0080728B">
        <w:rPr>
          <w:rFonts w:ascii="Times New Roman" w:hAnsi="Times New Roman" w:cs="Times New Roman"/>
        </w:rPr>
        <w:t>разделом</w:t>
      </w:r>
      <w:r w:rsidR="009464A9" w:rsidRPr="0080728B">
        <w:rPr>
          <w:rFonts w:ascii="Times New Roman" w:hAnsi="Times New Roman" w:cs="Times New Roman"/>
        </w:rPr>
        <w:t xml:space="preserve"> </w:t>
      </w:r>
      <w:r w:rsidR="00BE1B0B" w:rsidRPr="0080728B">
        <w:rPr>
          <w:rFonts w:ascii="Times New Roman" w:hAnsi="Times New Roman" w:cs="Times New Roman"/>
        </w:rPr>
        <w:fldChar w:fldCharType="begin"/>
      </w:r>
      <w:r w:rsidR="00BE1B0B" w:rsidRPr="0080728B">
        <w:rPr>
          <w:rFonts w:ascii="Times New Roman" w:hAnsi="Times New Roman" w:cs="Times New Roman"/>
        </w:rPr>
        <w:instrText xml:space="preserve"> REF _Ref493725629 \n \h </w:instrText>
      </w:r>
      <w:r w:rsidR="009464A9" w:rsidRPr="0080728B">
        <w:rPr>
          <w:rFonts w:ascii="Times New Roman" w:hAnsi="Times New Roman" w:cs="Times New Roman"/>
        </w:rPr>
        <w:instrText xml:space="preserve"> \* MERGEFORMAT </w:instrText>
      </w:r>
      <w:r w:rsidR="00BE1B0B" w:rsidRPr="0080728B">
        <w:rPr>
          <w:rFonts w:ascii="Times New Roman" w:hAnsi="Times New Roman" w:cs="Times New Roman"/>
        </w:rPr>
      </w:r>
      <w:r w:rsidR="00BE1B0B" w:rsidRPr="0080728B">
        <w:rPr>
          <w:rFonts w:ascii="Times New Roman" w:hAnsi="Times New Roman" w:cs="Times New Roman"/>
        </w:rPr>
        <w:fldChar w:fldCharType="separate"/>
      </w:r>
      <w:r w:rsidR="007308CD">
        <w:rPr>
          <w:rFonts w:ascii="Times New Roman" w:hAnsi="Times New Roman" w:cs="Times New Roman"/>
        </w:rPr>
        <w:t>12</w:t>
      </w:r>
      <w:r w:rsidR="00BE1B0B"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52DACF62" w14:textId="08D2998A" w:rsidR="006404E3"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t>В случае непредоставления требуемых документов</w:t>
      </w:r>
      <w:r w:rsidR="00A36ED9" w:rsidRPr="0080728B">
        <w:rPr>
          <w:rFonts w:ascii="Times New Roman" w:hAnsi="Times New Roman" w:cs="Times New Roman"/>
        </w:rPr>
        <w:t xml:space="preserve">, либо на основании </w:t>
      </w:r>
      <w:r w:rsidR="00221760" w:rsidRPr="0080728B">
        <w:rPr>
          <w:rFonts w:ascii="Times New Roman" w:hAnsi="Times New Roman" w:cs="Times New Roman"/>
        </w:rPr>
        <w:t xml:space="preserve">своего </w:t>
      </w:r>
      <w:r w:rsidR="00A36ED9" w:rsidRPr="0080728B">
        <w:rPr>
          <w:rFonts w:ascii="Times New Roman" w:hAnsi="Times New Roman" w:cs="Times New Roman"/>
        </w:rPr>
        <w:t>мотивированного</w:t>
      </w:r>
      <w:r w:rsidR="00221760" w:rsidRPr="0080728B">
        <w:rPr>
          <w:rFonts w:ascii="Times New Roman" w:hAnsi="Times New Roman" w:cs="Times New Roman"/>
        </w:rPr>
        <w:t xml:space="preserve"> решения</w:t>
      </w:r>
      <w:r w:rsidR="00A36ED9" w:rsidRPr="0080728B">
        <w:rPr>
          <w:rFonts w:ascii="Times New Roman" w:hAnsi="Times New Roman" w:cs="Times New Roman"/>
        </w:rPr>
        <w:t xml:space="preserve">, </w:t>
      </w:r>
      <w:r w:rsidRPr="0080728B">
        <w:rPr>
          <w:rFonts w:ascii="Times New Roman" w:hAnsi="Times New Roman" w:cs="Times New Roman"/>
        </w:rPr>
        <w:t>Заказчик вправе отказать персоналу Подрядчика, а также персоналу Субподрядных организаций в допуске на Объект</w:t>
      </w:r>
      <w:r w:rsidR="00367C98" w:rsidRPr="0080728B">
        <w:rPr>
          <w:rFonts w:ascii="Times New Roman" w:hAnsi="Times New Roman" w:cs="Times New Roman"/>
        </w:rPr>
        <w:t xml:space="preserve"> или территорию Заказчика</w:t>
      </w:r>
      <w:r w:rsidRPr="0080728B">
        <w:rPr>
          <w:rFonts w:ascii="Times New Roman" w:hAnsi="Times New Roman" w:cs="Times New Roman"/>
        </w:rPr>
        <w:t xml:space="preserve">, при этом Подрядчик </w:t>
      </w:r>
      <w:r w:rsidR="00221760" w:rsidRPr="0080728B">
        <w:rPr>
          <w:rFonts w:ascii="Times New Roman" w:hAnsi="Times New Roman" w:cs="Times New Roman"/>
        </w:rPr>
        <w:t xml:space="preserve">обязан осуществить замену персонала и в любом случае </w:t>
      </w:r>
      <w:r w:rsidRPr="0080728B">
        <w:rPr>
          <w:rFonts w:ascii="Times New Roman" w:hAnsi="Times New Roman" w:cs="Times New Roman"/>
        </w:rPr>
        <w:t xml:space="preserve">несет ответственность за соблюдение сроков выполнения своих обязательств по выполнению Работ в соответствии с подразделом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_Ref496284723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21</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F52D3E5" w14:textId="2C79845A" w:rsidR="00C075B2" w:rsidRPr="0080728B" w:rsidRDefault="003F053D" w:rsidP="0080728B">
      <w:pPr>
        <w:pStyle w:val="RUS1"/>
        <w:widowControl w:val="0"/>
        <w:spacing w:before="0"/>
        <w:ind w:left="1224" w:hanging="504"/>
        <w:rPr>
          <w:rFonts w:ascii="Times New Roman" w:hAnsi="Times New Roman" w:cs="Times New Roman"/>
        </w:rPr>
      </w:pPr>
      <w:bookmarkStart w:id="49" w:name="_Toc504140769"/>
      <w:bookmarkStart w:id="50" w:name="_Toc86761693"/>
      <w:r w:rsidRPr="0080728B">
        <w:rPr>
          <w:rFonts w:ascii="Times New Roman" w:hAnsi="Times New Roman" w:cs="Times New Roman"/>
        </w:rPr>
        <w:t xml:space="preserve">Членство в </w:t>
      </w:r>
      <w:r w:rsidR="00C075B2" w:rsidRPr="0080728B">
        <w:rPr>
          <w:rFonts w:ascii="Times New Roman" w:hAnsi="Times New Roman" w:cs="Times New Roman"/>
        </w:rPr>
        <w:t>саморегулируемой организации</w:t>
      </w:r>
      <w:bookmarkEnd w:id="49"/>
      <w:bookmarkEnd w:id="50"/>
    </w:p>
    <w:p w14:paraId="1797C43F"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В течение всего срока действия Договора Подрядчик и привлеченные им Субподрядные организации </w:t>
      </w:r>
      <w:r w:rsidR="00A36ED9" w:rsidRPr="0080728B">
        <w:rPr>
          <w:rFonts w:ascii="Times New Roman" w:hAnsi="Times New Roman" w:cs="Times New Roman"/>
        </w:rPr>
        <w:t xml:space="preserve">(если применимо) </w:t>
      </w:r>
      <w:r w:rsidRPr="0080728B">
        <w:rPr>
          <w:rFonts w:ascii="Times New Roman" w:hAnsi="Times New Roman" w:cs="Times New Roman"/>
        </w:rPr>
        <w:t xml:space="preserve">должны </w:t>
      </w:r>
      <w:r w:rsidR="00A36ED9" w:rsidRPr="0080728B">
        <w:rPr>
          <w:rFonts w:ascii="Times New Roman" w:hAnsi="Times New Roman" w:cs="Times New Roman"/>
        </w:rPr>
        <w:t>быть члена</w:t>
      </w:r>
      <w:r w:rsidR="00512BAA" w:rsidRPr="0080728B">
        <w:rPr>
          <w:rFonts w:ascii="Times New Roman" w:hAnsi="Times New Roman" w:cs="Times New Roman"/>
        </w:rPr>
        <w:t>м</w:t>
      </w:r>
      <w:r w:rsidR="00A36ED9" w:rsidRPr="0080728B">
        <w:rPr>
          <w:rFonts w:ascii="Times New Roman" w:hAnsi="Times New Roman" w:cs="Times New Roman"/>
        </w:rPr>
        <w:t>и</w:t>
      </w:r>
      <w:r w:rsidR="00512BAA" w:rsidRPr="0080728B">
        <w:rPr>
          <w:rFonts w:ascii="Times New Roman" w:hAnsi="Times New Roman" w:cs="Times New Roman"/>
        </w:rPr>
        <w:t xml:space="preserve"> соответствующей 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80728B">
        <w:rPr>
          <w:rFonts w:ascii="Times New Roman" w:hAnsi="Times New Roman" w:cs="Times New Roman"/>
        </w:rPr>
        <w:t xml:space="preserve">членства в таких саморегулируемых организациях </w:t>
      </w:r>
      <w:r w:rsidR="00A83594" w:rsidRPr="0080728B">
        <w:rPr>
          <w:rFonts w:ascii="Times New Roman" w:hAnsi="Times New Roman" w:cs="Times New Roman"/>
        </w:rPr>
        <w:t xml:space="preserve">Подрядчика и при необходимости </w:t>
      </w:r>
      <w:r w:rsidRPr="0080728B">
        <w:rPr>
          <w:rFonts w:ascii="Times New Roman" w:hAnsi="Times New Roman" w:cs="Times New Roman"/>
        </w:rPr>
        <w:t>Субподрядных</w:t>
      </w:r>
      <w:r w:rsidR="00130BDF" w:rsidRPr="0080728B">
        <w:rPr>
          <w:rFonts w:ascii="Times New Roman" w:hAnsi="Times New Roman" w:cs="Times New Roman"/>
        </w:rPr>
        <w:t xml:space="preserve"> организаций.</w:t>
      </w:r>
    </w:p>
    <w:p w14:paraId="34506660" w14:textId="77777777" w:rsidR="00603443" w:rsidRPr="0080728B" w:rsidRDefault="00603443" w:rsidP="0080728B">
      <w:pPr>
        <w:pStyle w:val="RUS1"/>
        <w:widowControl w:val="0"/>
        <w:spacing w:before="0"/>
        <w:ind w:left="1224" w:hanging="504"/>
        <w:rPr>
          <w:rFonts w:ascii="Times New Roman" w:hAnsi="Times New Roman" w:cs="Times New Roman"/>
        </w:rPr>
      </w:pPr>
      <w:bookmarkStart w:id="51" w:name="_Ref493725629"/>
      <w:bookmarkStart w:id="52" w:name="_Toc504140770"/>
      <w:bookmarkStart w:id="53" w:name="_Toc86761694"/>
      <w:r w:rsidRPr="0080728B">
        <w:rPr>
          <w:rFonts w:ascii="Times New Roman" w:hAnsi="Times New Roman" w:cs="Times New Roman"/>
        </w:rPr>
        <w:t>Привлечение Субподрядных организаций</w:t>
      </w:r>
      <w:bookmarkEnd w:id="51"/>
      <w:bookmarkEnd w:id="52"/>
      <w:bookmarkEnd w:id="53"/>
    </w:p>
    <w:p w14:paraId="0B744147" w14:textId="252742A9"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Во всех случаях, когда Подрядчик намерен заключить договор с Субподрядной организацией</w:t>
      </w:r>
      <w:r w:rsidR="001D2611" w:rsidRPr="0080728B">
        <w:rPr>
          <w:rFonts w:ascii="Times New Roman" w:hAnsi="Times New Roman" w:cs="Times New Roman"/>
        </w:rPr>
        <w:t>,</w:t>
      </w:r>
      <w:r w:rsidRPr="0080728B">
        <w:rPr>
          <w:rFonts w:ascii="Times New Roman" w:hAnsi="Times New Roman" w:cs="Times New Roman"/>
        </w:rPr>
        <w:t xml:space="preserve"> Подрядчик должен уведомить Заказчика о таком намерении и предварительно письменно согласовать с Заказчиком перечень </w:t>
      </w:r>
      <w:r w:rsidR="009676EB" w:rsidRPr="0080728B">
        <w:rPr>
          <w:rFonts w:ascii="Times New Roman" w:hAnsi="Times New Roman" w:cs="Times New Roman"/>
        </w:rPr>
        <w:t>Субподрядных организаций</w:t>
      </w:r>
      <w:r w:rsidRPr="0080728B">
        <w:rPr>
          <w:rFonts w:ascii="Times New Roman" w:hAnsi="Times New Roman" w:cs="Times New Roman"/>
        </w:rPr>
        <w:t>, привлекаемых для выполнения Работ</w:t>
      </w:r>
      <w:r w:rsidR="00682F18" w:rsidRPr="0080728B">
        <w:rPr>
          <w:rFonts w:ascii="Times New Roman" w:hAnsi="Times New Roman" w:cs="Times New Roman"/>
        </w:rPr>
        <w:t xml:space="preserve"> в порядке, установленном пунктами </w:t>
      </w:r>
      <w:r w:rsidR="00597E1E" w:rsidRPr="0080728B">
        <w:rPr>
          <w:rFonts w:ascii="Times New Roman" w:hAnsi="Times New Roman" w:cs="Times New Roman"/>
        </w:rPr>
        <w:fldChar w:fldCharType="begin"/>
      </w:r>
      <w:r w:rsidR="00597E1E" w:rsidRPr="0080728B">
        <w:rPr>
          <w:rFonts w:ascii="Times New Roman" w:hAnsi="Times New Roman" w:cs="Times New Roman"/>
        </w:rPr>
        <w:instrText xml:space="preserve"> REF _Ref513219265 \n \h </w:instrText>
      </w:r>
      <w:r w:rsidR="009464A9" w:rsidRPr="0080728B">
        <w:rPr>
          <w:rFonts w:ascii="Times New Roman" w:hAnsi="Times New Roman" w:cs="Times New Roman"/>
        </w:rPr>
        <w:instrText xml:space="preserve"> \* MERGEFORMAT </w:instrText>
      </w:r>
      <w:r w:rsidR="00597E1E" w:rsidRPr="0080728B">
        <w:rPr>
          <w:rFonts w:ascii="Times New Roman" w:hAnsi="Times New Roman" w:cs="Times New Roman"/>
        </w:rPr>
      </w:r>
      <w:r w:rsidR="00597E1E" w:rsidRPr="0080728B">
        <w:rPr>
          <w:rFonts w:ascii="Times New Roman" w:hAnsi="Times New Roman" w:cs="Times New Roman"/>
        </w:rPr>
        <w:fldChar w:fldCharType="separate"/>
      </w:r>
      <w:r w:rsidR="007308CD">
        <w:rPr>
          <w:rFonts w:ascii="Times New Roman" w:hAnsi="Times New Roman" w:cs="Times New Roman"/>
        </w:rPr>
        <w:t>12.2</w:t>
      </w:r>
      <w:r w:rsidR="00597E1E" w:rsidRPr="0080728B">
        <w:rPr>
          <w:rFonts w:ascii="Times New Roman" w:hAnsi="Times New Roman" w:cs="Times New Roman"/>
        </w:rPr>
        <w:fldChar w:fldCharType="end"/>
      </w:r>
      <w:r w:rsidR="00682F18" w:rsidRPr="0080728B">
        <w:rPr>
          <w:rFonts w:ascii="Times New Roman" w:hAnsi="Times New Roman" w:cs="Times New Roman"/>
        </w:rPr>
        <w:t>-</w:t>
      </w:r>
      <w:r w:rsidR="00597E1E" w:rsidRPr="0080728B">
        <w:rPr>
          <w:rFonts w:ascii="Times New Roman" w:hAnsi="Times New Roman" w:cs="Times New Roman"/>
        </w:rPr>
        <w:fldChar w:fldCharType="begin"/>
      </w:r>
      <w:r w:rsidR="00597E1E" w:rsidRPr="0080728B">
        <w:rPr>
          <w:rFonts w:ascii="Times New Roman" w:hAnsi="Times New Roman" w:cs="Times New Roman"/>
        </w:rPr>
        <w:instrText xml:space="preserve"> REF _Ref513219272 \n \h </w:instrText>
      </w:r>
      <w:r w:rsidR="009464A9" w:rsidRPr="0080728B">
        <w:rPr>
          <w:rFonts w:ascii="Times New Roman" w:hAnsi="Times New Roman" w:cs="Times New Roman"/>
        </w:rPr>
        <w:instrText xml:space="preserve"> \* MERGEFORMAT </w:instrText>
      </w:r>
      <w:r w:rsidR="00597E1E" w:rsidRPr="0080728B">
        <w:rPr>
          <w:rFonts w:ascii="Times New Roman" w:hAnsi="Times New Roman" w:cs="Times New Roman"/>
        </w:rPr>
      </w:r>
      <w:r w:rsidR="00597E1E" w:rsidRPr="0080728B">
        <w:rPr>
          <w:rFonts w:ascii="Times New Roman" w:hAnsi="Times New Roman" w:cs="Times New Roman"/>
        </w:rPr>
        <w:fldChar w:fldCharType="separate"/>
      </w:r>
      <w:r w:rsidR="007308CD">
        <w:rPr>
          <w:rFonts w:ascii="Times New Roman" w:hAnsi="Times New Roman" w:cs="Times New Roman"/>
        </w:rPr>
        <w:t>12.3</w:t>
      </w:r>
      <w:r w:rsidR="00597E1E" w:rsidRPr="0080728B">
        <w:rPr>
          <w:rFonts w:ascii="Times New Roman" w:hAnsi="Times New Roman" w:cs="Times New Roman"/>
        </w:rPr>
        <w:fldChar w:fldCharType="end"/>
      </w:r>
      <w:r w:rsidR="00682F18" w:rsidRPr="0080728B">
        <w:rPr>
          <w:rFonts w:ascii="Times New Roman" w:hAnsi="Times New Roman" w:cs="Times New Roman"/>
        </w:rPr>
        <w:t xml:space="preserve"> Договора</w:t>
      </w:r>
      <w:r w:rsidRPr="0080728B">
        <w:rPr>
          <w:rFonts w:ascii="Times New Roman" w:hAnsi="Times New Roman" w:cs="Times New Roman"/>
        </w:rPr>
        <w:t>.</w:t>
      </w:r>
    </w:p>
    <w:p w14:paraId="05F8F074" w14:textId="5B15FBFE" w:rsidR="00603443" w:rsidRPr="0080728B" w:rsidRDefault="008B0539" w:rsidP="0080728B">
      <w:pPr>
        <w:pStyle w:val="RUS11"/>
        <w:widowControl w:val="0"/>
        <w:rPr>
          <w:rFonts w:ascii="Times New Roman" w:hAnsi="Times New Roman" w:cs="Times New Roman"/>
        </w:rPr>
      </w:pPr>
      <w:bookmarkStart w:id="54"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w:t>
      </w:r>
      <w:r w:rsidR="00603443" w:rsidRPr="0080728B">
        <w:rPr>
          <w:rFonts w:ascii="Times New Roman" w:hAnsi="Times New Roman" w:cs="Times New Roman"/>
        </w:rPr>
        <w:t xml:space="preserve">какие именно </w:t>
      </w:r>
      <w:r w:rsidR="00682F18" w:rsidRPr="0080728B">
        <w:rPr>
          <w:rFonts w:ascii="Times New Roman" w:hAnsi="Times New Roman" w:cs="Times New Roman"/>
        </w:rPr>
        <w:t>р</w:t>
      </w:r>
      <w:r w:rsidR="00603443" w:rsidRPr="0080728B">
        <w:rPr>
          <w:rFonts w:ascii="Times New Roman" w:hAnsi="Times New Roman" w:cs="Times New Roman"/>
        </w:rPr>
        <w:t>аботы</w:t>
      </w:r>
      <w:r w:rsidR="00275616" w:rsidRPr="0080728B">
        <w:rPr>
          <w:rFonts w:ascii="Times New Roman" w:hAnsi="Times New Roman" w:cs="Times New Roman"/>
        </w:rPr>
        <w:t xml:space="preserve"> </w:t>
      </w:r>
      <w:r w:rsidR="00603443" w:rsidRPr="0080728B">
        <w:rPr>
          <w:rFonts w:ascii="Times New Roman" w:hAnsi="Times New Roman" w:cs="Times New Roman"/>
        </w:rPr>
        <w:t>предполагается поручить данной Субподрядной организации и их объем</w:t>
      </w:r>
      <w:r w:rsidRPr="0080728B">
        <w:rPr>
          <w:rFonts w:ascii="Times New Roman" w:hAnsi="Times New Roman" w:cs="Times New Roman"/>
        </w:rPr>
        <w:t>),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w:t>
      </w:r>
      <w:r w:rsidR="00F47C50" w:rsidRPr="0080728B">
        <w:rPr>
          <w:rFonts w:ascii="Times New Roman" w:hAnsi="Times New Roman" w:cs="Times New Roman"/>
        </w:rPr>
        <w:t xml:space="preserve"> / </w:t>
      </w:r>
      <w:r w:rsidRPr="0080728B">
        <w:rPr>
          <w:rFonts w:ascii="Times New Roman" w:hAnsi="Times New Roman" w:cs="Times New Roman"/>
        </w:rPr>
        <w:t>отказать в привлечении остальных кандидатов.</w:t>
      </w:r>
      <w:bookmarkEnd w:id="54"/>
    </w:p>
    <w:p w14:paraId="3A2D3356" w14:textId="23CAF951" w:rsidR="008B0539" w:rsidRPr="0080728B" w:rsidRDefault="008B0539" w:rsidP="0080728B">
      <w:pPr>
        <w:pStyle w:val="RUS11"/>
        <w:widowControl w:val="0"/>
        <w:rPr>
          <w:rFonts w:ascii="Times New Roman" w:hAnsi="Times New Roman" w:cs="Times New Roman"/>
        </w:rPr>
      </w:pPr>
      <w:bookmarkStart w:id="55" w:name="_Ref513219272"/>
      <w:r w:rsidRPr="0080728B">
        <w:rPr>
          <w:rFonts w:ascii="Times New Roman" w:hAnsi="Times New Roman" w:cs="Times New Roman"/>
        </w:rPr>
        <w:t xml:space="preserve">По Субподрядным организациям, </w:t>
      </w:r>
      <w:r w:rsidR="001E59DA" w:rsidRPr="0080728B">
        <w:rPr>
          <w:rFonts w:ascii="Times New Roman" w:hAnsi="Times New Roman" w:cs="Times New Roman"/>
        </w:rPr>
        <w:t xml:space="preserve">в отношении которых </w:t>
      </w:r>
      <w:r w:rsidRPr="0080728B">
        <w:rPr>
          <w:rFonts w:ascii="Times New Roman" w:hAnsi="Times New Roman" w:cs="Times New Roman"/>
        </w:rPr>
        <w:t>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55"/>
    </w:p>
    <w:p w14:paraId="2530694C" w14:textId="77777777" w:rsidR="008B4967"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полное наименование, адрес, банковские </w:t>
      </w:r>
      <w:r w:rsidR="00221760" w:rsidRPr="0080728B">
        <w:rPr>
          <w:rFonts w:ascii="Times New Roman" w:hAnsi="Times New Roman" w:cs="Times New Roman"/>
        </w:rPr>
        <w:t>реквизиты Субподрядной организации;</w:t>
      </w:r>
    </w:p>
    <w:p w14:paraId="046F9C63" w14:textId="77777777" w:rsidR="008B4967"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w:t>
      </w:r>
      <w:r w:rsidR="00682F18" w:rsidRPr="0080728B">
        <w:rPr>
          <w:rFonts w:ascii="Times New Roman" w:hAnsi="Times New Roman" w:cs="Times New Roman"/>
        </w:rPr>
        <w:t>работы</w:t>
      </w:r>
      <w:r w:rsidR="008B0539" w:rsidRPr="0080728B">
        <w:rPr>
          <w:rFonts w:ascii="Times New Roman" w:hAnsi="Times New Roman" w:cs="Times New Roman"/>
        </w:rPr>
        <w:t>;</w:t>
      </w:r>
      <w:r w:rsidR="008B4967" w:rsidRPr="0080728B">
        <w:rPr>
          <w:rFonts w:ascii="Times New Roman" w:hAnsi="Times New Roman" w:cs="Times New Roman"/>
        </w:rPr>
        <w:t xml:space="preserve"> </w:t>
      </w:r>
    </w:p>
    <w:p w14:paraId="4F34B8FB" w14:textId="48CF2674"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5F0A022F"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6A23744D"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22FA084B" w14:textId="7C525550"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w:t>
      </w:r>
      <w:r w:rsidR="00925E36" w:rsidRPr="0080728B">
        <w:rPr>
          <w:rFonts w:ascii="Times New Roman" w:hAnsi="Times New Roman" w:cs="Times New Roman"/>
        </w:rPr>
        <w:t>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(если применимо); </w:t>
      </w:r>
    </w:p>
    <w:p w14:paraId="514A4EA9"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lastRenderedPageBreak/>
        <w:t>копии бухгалтерского баланса Субподрядной организации за 3 (три) года, предшествующих году представления документации;</w:t>
      </w:r>
    </w:p>
    <w:p w14:paraId="0953A49F" w14:textId="2AB88914"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5B8AEE9B" w14:textId="68DF158A" w:rsidR="00603443"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6838AA10" w14:textId="77777777" w:rsidR="00603443" w:rsidRPr="0080728B" w:rsidRDefault="00603443"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 xml:space="preserve">Копии документов должны быть </w:t>
      </w:r>
      <w:r w:rsidR="00FE6AE5" w:rsidRPr="0080728B">
        <w:rPr>
          <w:rFonts w:ascii="Times New Roman" w:hAnsi="Times New Roman" w:cs="Times New Roman"/>
        </w:rPr>
        <w:t xml:space="preserve">надлежащим образом </w:t>
      </w:r>
      <w:r w:rsidRPr="0080728B">
        <w:rPr>
          <w:rFonts w:ascii="Times New Roman" w:hAnsi="Times New Roman" w:cs="Times New Roman"/>
        </w:rPr>
        <w:t>удостоверены.</w:t>
      </w:r>
    </w:p>
    <w:p w14:paraId="60E12192" w14:textId="3CCB6B39" w:rsidR="008B0539" w:rsidRPr="0080728B" w:rsidRDefault="008B0539"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37D1BE3F" w14:textId="66889FB3" w:rsidR="008B0539" w:rsidRPr="0080728B" w:rsidRDefault="008B0539" w:rsidP="0080728B">
      <w:pPr>
        <w:pStyle w:val="RUS11"/>
        <w:widowControl w:val="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следующим требованиям:</w:t>
      </w:r>
    </w:p>
    <w:p w14:paraId="047C596C"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w:t>
      </w:r>
      <w:r w:rsidR="00603443" w:rsidRPr="0080728B">
        <w:rPr>
          <w:rFonts w:ascii="Times New Roman" w:hAnsi="Times New Roman" w:cs="Times New Roman"/>
        </w:rPr>
        <w:t xml:space="preserve"> Субподрядной организации должна отсутствовать </w:t>
      </w:r>
      <w:r w:rsidR="001F7FAE" w:rsidRPr="0080728B">
        <w:rPr>
          <w:rFonts w:ascii="Times New Roman" w:hAnsi="Times New Roman" w:cs="Times New Roman"/>
        </w:rPr>
        <w:t xml:space="preserve">просроченная </w:t>
      </w:r>
      <w:r w:rsidR="00603443" w:rsidRPr="0080728B">
        <w:rPr>
          <w:rFonts w:ascii="Times New Roman" w:hAnsi="Times New Roman" w:cs="Times New Roman"/>
        </w:rPr>
        <w:t>задолженно</w:t>
      </w:r>
      <w:r w:rsidRPr="0080728B">
        <w:rPr>
          <w:rFonts w:ascii="Times New Roman" w:hAnsi="Times New Roman" w:cs="Times New Roman"/>
        </w:rPr>
        <w:t>сть по уплате налогов и сборов;</w:t>
      </w:r>
    </w:p>
    <w:p w14:paraId="317F323E" w14:textId="77777777" w:rsidR="008B0539"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77B73C3A"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4B8E76C1"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336EA35B"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w:t>
      </w:r>
      <w:r w:rsidR="00F47C50" w:rsidRPr="0080728B">
        <w:rPr>
          <w:rFonts w:ascii="Times New Roman" w:hAnsi="Times New Roman" w:cs="Times New Roman"/>
        </w:rPr>
        <w:t xml:space="preserve"> / </w:t>
      </w:r>
      <w:r w:rsidRPr="0080728B">
        <w:rPr>
          <w:rFonts w:ascii="Times New Roman" w:hAnsi="Times New Roman" w:cs="Times New Roman"/>
        </w:rPr>
        <w:t>или материально-технической базой для выполнения Работ;</w:t>
      </w:r>
    </w:p>
    <w:p w14:paraId="367D9A59"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0B971C55"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3F268DBE"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451899F3"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включена в реестр недобросовестных </w:t>
      </w:r>
      <w:r w:rsidR="009F2993" w:rsidRPr="0080728B">
        <w:rPr>
          <w:rFonts w:ascii="Times New Roman" w:hAnsi="Times New Roman" w:cs="Times New Roman"/>
        </w:rPr>
        <w:t>поставщиков в</w:t>
      </w:r>
      <w:r w:rsidRPr="0080728B">
        <w:rPr>
          <w:rFonts w:ascii="Times New Roman" w:hAnsi="Times New Roman" w:cs="Times New Roman"/>
        </w:rPr>
        <w:t xml:space="preserve">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BD6D6A4"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5BF549D6"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6C1E8509"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возможность </w:t>
      </w:r>
      <w:r w:rsidR="008B0539" w:rsidRPr="0080728B">
        <w:rPr>
          <w:rFonts w:ascii="Times New Roman" w:hAnsi="Times New Roman" w:cs="Times New Roman"/>
        </w:rPr>
        <w:t>проведения</w:t>
      </w:r>
      <w:r w:rsidRPr="0080728B">
        <w:rPr>
          <w:rFonts w:ascii="Times New Roman" w:hAnsi="Times New Roman" w:cs="Times New Roman"/>
        </w:rPr>
        <w:t xml:space="preserve"> Заказчиком </w:t>
      </w:r>
      <w:r w:rsidR="00015C3B" w:rsidRPr="0080728B">
        <w:rPr>
          <w:rFonts w:ascii="Times New Roman" w:hAnsi="Times New Roman" w:cs="Times New Roman"/>
        </w:rPr>
        <w:t>проверки документации и</w:t>
      </w:r>
      <w:r w:rsidR="00F47C50" w:rsidRPr="0080728B">
        <w:rPr>
          <w:rFonts w:ascii="Times New Roman" w:hAnsi="Times New Roman" w:cs="Times New Roman"/>
        </w:rPr>
        <w:t xml:space="preserve"> / </w:t>
      </w:r>
      <w:r w:rsidR="00015C3B" w:rsidRPr="0080728B">
        <w:rPr>
          <w:rFonts w:ascii="Times New Roman" w:hAnsi="Times New Roman" w:cs="Times New Roman"/>
        </w:rPr>
        <w:t xml:space="preserve">или деятельности Субподрядной организации, связанной </w:t>
      </w:r>
      <w:r w:rsidRPr="0080728B">
        <w:rPr>
          <w:rFonts w:ascii="Times New Roman" w:hAnsi="Times New Roman" w:cs="Times New Roman"/>
        </w:rPr>
        <w:t xml:space="preserve">с </w:t>
      </w:r>
      <w:r w:rsidR="00015C3B" w:rsidRPr="0080728B">
        <w:rPr>
          <w:rFonts w:ascii="Times New Roman" w:hAnsi="Times New Roman" w:cs="Times New Roman"/>
        </w:rPr>
        <w:t>исполнением Договора</w:t>
      </w:r>
      <w:r w:rsidRPr="0080728B">
        <w:rPr>
          <w:rFonts w:ascii="Times New Roman" w:hAnsi="Times New Roman" w:cs="Times New Roman"/>
        </w:rPr>
        <w:t>;</w:t>
      </w:r>
    </w:p>
    <w:p w14:paraId="69E2927E"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информацию о</w:t>
      </w:r>
      <w:r w:rsidR="00AE05BE" w:rsidRPr="0080728B">
        <w:rPr>
          <w:rFonts w:ascii="Times New Roman" w:hAnsi="Times New Roman" w:cs="Times New Roman"/>
        </w:rPr>
        <w:t>б обязанности</w:t>
      </w:r>
      <w:r w:rsidRPr="0080728B">
        <w:rPr>
          <w:rFonts w:ascii="Times New Roman" w:hAnsi="Times New Roman" w:cs="Times New Roman"/>
        </w:rPr>
        <w:t xml:space="preserve"> Подрядчик</w:t>
      </w:r>
      <w:r w:rsidR="00AE05BE" w:rsidRPr="0080728B">
        <w:rPr>
          <w:rFonts w:ascii="Times New Roman" w:hAnsi="Times New Roman" w:cs="Times New Roman"/>
        </w:rPr>
        <w:t>а передать надлежаще заверенную копию</w:t>
      </w:r>
      <w:r w:rsidRPr="0080728B">
        <w:rPr>
          <w:rFonts w:ascii="Times New Roman" w:hAnsi="Times New Roman" w:cs="Times New Roman"/>
        </w:rPr>
        <w:t xml:space="preserve"> договора Заказчику;</w:t>
      </w:r>
    </w:p>
    <w:p w14:paraId="341ADF17" w14:textId="1828078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 требованию Заказчика возможность перевода прав и обязанностей Подрядчика в отношении гарантийных обязательств по договору </w:t>
      </w:r>
      <w:r w:rsidR="000C6867" w:rsidRPr="0080728B">
        <w:rPr>
          <w:rFonts w:ascii="Times New Roman" w:hAnsi="Times New Roman" w:cs="Times New Roman"/>
        </w:rPr>
        <w:t>с С</w:t>
      </w:r>
      <w:r w:rsidRPr="0080728B">
        <w:rPr>
          <w:rFonts w:ascii="Times New Roman" w:hAnsi="Times New Roman" w:cs="Times New Roman"/>
        </w:rPr>
        <w:t>убподряд</w:t>
      </w:r>
      <w:r w:rsidR="000C6867" w:rsidRPr="0080728B">
        <w:rPr>
          <w:rFonts w:ascii="Times New Roman" w:hAnsi="Times New Roman" w:cs="Times New Roman"/>
        </w:rPr>
        <w:t>ной организацией</w:t>
      </w:r>
      <w:r w:rsidRPr="0080728B">
        <w:rPr>
          <w:rFonts w:ascii="Times New Roman" w:hAnsi="Times New Roman" w:cs="Times New Roman"/>
        </w:rPr>
        <w:t xml:space="preserve"> в пользу Заказчика в случае досрочного прекращения Договора.</w:t>
      </w:r>
    </w:p>
    <w:p w14:paraId="05ED3DBD"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w:t>
      </w:r>
      <w:r w:rsidRPr="0080728B">
        <w:rPr>
          <w:rFonts w:ascii="Times New Roman" w:hAnsi="Times New Roman" w:cs="Times New Roman"/>
        </w:rPr>
        <w:lastRenderedPageBreak/>
        <w:t xml:space="preserve">Субподрядной организации требованиям </w:t>
      </w:r>
      <w:r w:rsidR="00FC09C2" w:rsidRPr="0080728B">
        <w:rPr>
          <w:rFonts w:ascii="Times New Roman" w:hAnsi="Times New Roman" w:cs="Times New Roman"/>
        </w:rPr>
        <w:t>Договора.</w:t>
      </w:r>
      <w:r w:rsidR="00221760" w:rsidRPr="0080728B">
        <w:rPr>
          <w:rFonts w:ascii="Times New Roman" w:hAnsi="Times New Roman" w:cs="Times New Roman"/>
        </w:rPr>
        <w:t xml:space="preserve"> Во избежани</w:t>
      </w:r>
      <w:r w:rsidR="008B0539" w:rsidRPr="0080728B">
        <w:rPr>
          <w:rFonts w:ascii="Times New Roman" w:hAnsi="Times New Roman" w:cs="Times New Roman"/>
        </w:rPr>
        <w:t>е</w:t>
      </w:r>
      <w:r w:rsidR="00221760" w:rsidRPr="0080728B">
        <w:rPr>
          <w:rFonts w:ascii="Times New Roman" w:hAnsi="Times New Roman" w:cs="Times New Roman"/>
        </w:rPr>
        <w:t xml:space="preserve"> сомнений такой отказ не освобождает от выполнения обязанности и не ограничивает ответственность Подрядчика за </w:t>
      </w:r>
      <w:r w:rsidR="00015C3B" w:rsidRPr="0080728B">
        <w:rPr>
          <w:rFonts w:ascii="Times New Roman" w:hAnsi="Times New Roman" w:cs="Times New Roman"/>
        </w:rPr>
        <w:t>не</w:t>
      </w:r>
      <w:r w:rsidR="00221760" w:rsidRPr="0080728B">
        <w:rPr>
          <w:rFonts w:ascii="Times New Roman" w:hAnsi="Times New Roman" w:cs="Times New Roman"/>
        </w:rPr>
        <w:t>выполнение обязанности, в отношении которой Подрядчик планировал привлечь Субподрядную организацию.</w:t>
      </w:r>
    </w:p>
    <w:p w14:paraId="796640F7" w14:textId="1F7223DF" w:rsidR="009676EB"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ответственность за достоверность предоставленных документации и сведений, а также за наличие у Субподрядных организаций </w:t>
      </w:r>
      <w:r w:rsidR="00247E36" w:rsidRPr="0080728B">
        <w:rPr>
          <w:rFonts w:ascii="Times New Roman" w:hAnsi="Times New Roman" w:cs="Times New Roman"/>
        </w:rPr>
        <w:t>сертификатов, лицензий, допусков и / или иных разрешений, необходимых</w:t>
      </w:r>
      <w:r w:rsidR="00247E36"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2A05DBBC" w14:textId="77777777" w:rsidR="005640FC" w:rsidRPr="0080728B" w:rsidRDefault="005640FC" w:rsidP="005640FC">
      <w:pPr>
        <w:pStyle w:val="RUS11"/>
        <w:widowControl w:val="0"/>
        <w:rPr>
          <w:rFonts w:ascii="Times New Roman" w:hAnsi="Times New Roman" w:cs="Times New Roman"/>
        </w:rPr>
      </w:pPr>
      <w:r w:rsidRPr="0080728B">
        <w:rPr>
          <w:rFonts w:ascii="Times New Roman" w:hAnsi="Times New Roman" w:cs="Times New Roman"/>
        </w:rPr>
        <w:t xml:space="preserve">Объем Работ, выполняемых собственными силами Подрядчика (без привлечения Субподрядных организаций) должен составлять не менее </w:t>
      </w:r>
      <w:r w:rsidRPr="00A7752F">
        <w:rPr>
          <w:rFonts w:ascii="Times New Roman" w:hAnsi="Times New Roman" w:cs="Times New Roman"/>
          <w:color w:val="FF0000"/>
        </w:rPr>
        <w:t xml:space="preserve">50 (пятидесяти) </w:t>
      </w:r>
      <w:r w:rsidRPr="0080728B">
        <w:rPr>
          <w:rFonts w:ascii="Times New Roman" w:hAnsi="Times New Roman" w:cs="Times New Roman"/>
        </w:rPr>
        <w:t>процентов объема Работ, указанных в Задании на проектирование.</w:t>
      </w:r>
    </w:p>
    <w:p w14:paraId="776FD854" w14:textId="77777777" w:rsidR="00015C3B" w:rsidRPr="0080728B" w:rsidRDefault="00015C3B"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w:t>
      </w:r>
      <w:r w:rsidR="00F47C50" w:rsidRPr="0080728B">
        <w:rPr>
          <w:rFonts w:ascii="Times New Roman" w:hAnsi="Times New Roman" w:cs="Times New Roman"/>
        </w:rPr>
        <w:t xml:space="preserve"> / </w:t>
      </w:r>
      <w:r w:rsidRPr="0080728B">
        <w:rPr>
          <w:rFonts w:ascii="Times New Roman" w:hAnsi="Times New Roman" w:cs="Times New Roman"/>
        </w:rPr>
        <w:t>или деятельности Субподрядной организации, связанной с исполнением Договора, в любое время в период выполнения Работ.</w:t>
      </w:r>
    </w:p>
    <w:p w14:paraId="18CB0F8B"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w:t>
      </w:r>
      <w:r w:rsidR="0030507E" w:rsidRPr="0080728B">
        <w:rPr>
          <w:rFonts w:ascii="Times New Roman" w:hAnsi="Times New Roman" w:cs="Times New Roman"/>
        </w:rPr>
        <w:t xml:space="preserve">Цены Работ </w:t>
      </w:r>
      <w:r w:rsidRPr="0080728B">
        <w:rPr>
          <w:rFonts w:ascii="Times New Roman" w:hAnsi="Times New Roman" w:cs="Times New Roman"/>
        </w:rPr>
        <w:t xml:space="preserve">в следующих случаях: </w:t>
      </w:r>
    </w:p>
    <w:p w14:paraId="41201918"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76F8025"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выявление недостоверности сведений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документации, предоставленной Заказчику для согласования Субподрядной организации; </w:t>
      </w:r>
    </w:p>
    <w:p w14:paraId="5B93B76C" w14:textId="77777777" w:rsidR="00C01259" w:rsidRPr="0080728B" w:rsidRDefault="00C01259" w:rsidP="0080728B">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CF09BFA"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459C9552" w14:textId="52B57339"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отсутствие у Субподрядной организации </w:t>
      </w:r>
      <w:r w:rsidR="00247E36" w:rsidRPr="0080728B">
        <w:rPr>
          <w:rFonts w:ascii="Times New Roman" w:hAnsi="Times New Roman" w:cs="Times New Roman"/>
        </w:rPr>
        <w:t xml:space="preserve">сертификатов, лицензий, </w:t>
      </w:r>
      <w:r w:rsidR="007F71DF" w:rsidRPr="0080728B">
        <w:rPr>
          <w:rFonts w:ascii="Times New Roman" w:hAnsi="Times New Roman" w:cs="Times New Roman"/>
        </w:rPr>
        <w:t xml:space="preserve">членства в соответствующей саморегулируемой организации (если применимо) </w:t>
      </w:r>
      <w:r w:rsidR="00247E36" w:rsidRPr="0080728B">
        <w:rPr>
          <w:rFonts w:ascii="Times New Roman" w:hAnsi="Times New Roman" w:cs="Times New Roman"/>
        </w:rPr>
        <w:t xml:space="preserve">и / или иных разрешений, необходимых </w:t>
      </w:r>
      <w:r w:rsidRPr="0080728B">
        <w:rPr>
          <w:rFonts w:ascii="Times New Roman" w:hAnsi="Times New Roman" w:cs="Times New Roman"/>
        </w:rPr>
        <w:t>для выполнения Работ.</w:t>
      </w:r>
    </w:p>
    <w:p w14:paraId="231939EA" w14:textId="77777777" w:rsidR="00603443" w:rsidRPr="0080728B" w:rsidRDefault="00221760" w:rsidP="0080728B">
      <w:pPr>
        <w:pStyle w:val="RUS11"/>
        <w:widowControl w:val="0"/>
        <w:rPr>
          <w:rFonts w:ascii="Times New Roman" w:hAnsi="Times New Roman" w:cs="Times New Roman"/>
        </w:rPr>
      </w:pPr>
      <w:r w:rsidRPr="0080728B">
        <w:rPr>
          <w:rFonts w:ascii="Times New Roman" w:hAnsi="Times New Roman" w:cs="Times New Roman"/>
        </w:rPr>
        <w:t>При замене</w:t>
      </w:r>
      <w:r w:rsidR="00603443" w:rsidRPr="0080728B">
        <w:rPr>
          <w:rFonts w:ascii="Times New Roman" w:hAnsi="Times New Roman" w:cs="Times New Roman"/>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80728B">
        <w:rPr>
          <w:rFonts w:ascii="Times New Roman" w:hAnsi="Times New Roman" w:cs="Times New Roman"/>
        </w:rPr>
        <w:t>Договором.</w:t>
      </w:r>
    </w:p>
    <w:p w14:paraId="19CF98A8"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В момент подписания Сторонами Акта </w:t>
      </w:r>
      <w:r w:rsidR="009A50FD" w:rsidRPr="0080728B">
        <w:rPr>
          <w:rFonts w:ascii="Times New Roman" w:hAnsi="Times New Roman" w:cs="Times New Roman"/>
        </w:rPr>
        <w:t>сдачи-</w:t>
      </w:r>
      <w:r w:rsidR="00E37854" w:rsidRPr="0080728B">
        <w:rPr>
          <w:rFonts w:ascii="Times New Roman" w:hAnsi="Times New Roman" w:cs="Times New Roman"/>
        </w:rPr>
        <w:t xml:space="preserve">приемки </w:t>
      </w:r>
      <w:r w:rsidR="009A50FD"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4C2025EB" w14:textId="79110626" w:rsidR="00606C2D"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обязанности по договору с Субподрядной организацией, Подрядчик не освобождается от ответственности перед Заказчиком</w:t>
      </w:r>
      <w:r w:rsidR="00F651F5" w:rsidRPr="0080728B">
        <w:rPr>
          <w:rFonts w:ascii="Times New Roman" w:hAnsi="Times New Roman" w:cs="Times New Roman"/>
        </w:rPr>
        <w:t>, в том числе после уступки</w:t>
      </w:r>
      <w:r w:rsidR="00606C2D" w:rsidRPr="0080728B">
        <w:rPr>
          <w:rFonts w:ascii="Times New Roman" w:hAnsi="Times New Roman" w:cs="Times New Roman"/>
        </w:rPr>
        <w:t>.</w:t>
      </w:r>
    </w:p>
    <w:p w14:paraId="3B59CF60"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Ничто в настояще</w:t>
      </w:r>
      <w:r w:rsidR="00A25504" w:rsidRPr="0080728B">
        <w:rPr>
          <w:rFonts w:ascii="Times New Roman" w:hAnsi="Times New Roman" w:cs="Times New Roman"/>
        </w:rPr>
        <w:t>м</w:t>
      </w:r>
      <w:r w:rsidR="00044192" w:rsidRPr="0080728B">
        <w:rPr>
          <w:rFonts w:ascii="Times New Roman" w:hAnsi="Times New Roman" w:cs="Times New Roman"/>
        </w:rPr>
        <w:t xml:space="preserve"> </w:t>
      </w:r>
      <w:r w:rsidR="00EB7831" w:rsidRPr="0080728B">
        <w:rPr>
          <w:rFonts w:ascii="Times New Roman" w:hAnsi="Times New Roman" w:cs="Times New Roman"/>
        </w:rPr>
        <w:t>под</w:t>
      </w:r>
      <w:r w:rsidR="00A25504" w:rsidRPr="0080728B">
        <w:rPr>
          <w:rFonts w:ascii="Times New Roman" w:hAnsi="Times New Roman" w:cs="Times New Roman"/>
        </w:rPr>
        <w:t xml:space="preserve">разделе </w:t>
      </w:r>
      <w:r w:rsidRPr="0080728B">
        <w:rPr>
          <w:rFonts w:ascii="Times New Roman" w:hAnsi="Times New Roman" w:cs="Times New Roman"/>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обязанностей по договору с Субподрядной организацией.</w:t>
      </w:r>
    </w:p>
    <w:p w14:paraId="7F755A6E"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w:t>
      </w:r>
      <w:r w:rsidR="00287A73" w:rsidRPr="0080728B">
        <w:rPr>
          <w:rFonts w:ascii="Times New Roman" w:hAnsi="Times New Roman" w:cs="Times New Roman"/>
        </w:rPr>
        <w:t>е</w:t>
      </w:r>
      <w:r w:rsidRPr="0080728B">
        <w:rPr>
          <w:rFonts w:ascii="Times New Roman" w:hAnsi="Times New Roman" w:cs="Times New Roman"/>
        </w:rPr>
        <w:t>т Подрядчик.</w:t>
      </w:r>
    </w:p>
    <w:p w14:paraId="541B35E1" w14:textId="77777777" w:rsidR="00C075B2" w:rsidRPr="0080728B" w:rsidRDefault="00C075B2" w:rsidP="0080728B">
      <w:pPr>
        <w:pStyle w:val="RUS1"/>
        <w:widowControl w:val="0"/>
        <w:spacing w:before="0"/>
        <w:rPr>
          <w:rFonts w:ascii="Times New Roman" w:hAnsi="Times New Roman" w:cs="Times New Roman"/>
        </w:rPr>
      </w:pPr>
      <w:bookmarkStart w:id="56" w:name="_Toc504140771"/>
      <w:bookmarkStart w:id="57" w:name="_Toc86761695"/>
      <w:r w:rsidRPr="0080728B">
        <w:rPr>
          <w:rFonts w:ascii="Times New Roman" w:hAnsi="Times New Roman" w:cs="Times New Roman"/>
        </w:rPr>
        <w:t>Исходные данные</w:t>
      </w:r>
      <w:bookmarkEnd w:id="56"/>
      <w:bookmarkEnd w:id="57"/>
    </w:p>
    <w:p w14:paraId="32EEE59C"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11EB6898" w14:textId="77777777" w:rsidR="00C075B2" w:rsidRPr="0080728B" w:rsidRDefault="00C075B2" w:rsidP="0080728B">
      <w:pPr>
        <w:pStyle w:val="RUS11"/>
        <w:widowControl w:val="0"/>
        <w:rPr>
          <w:rFonts w:ascii="Times New Roman" w:hAnsi="Times New Roman" w:cs="Times New Roman"/>
        </w:rPr>
      </w:pPr>
      <w:bookmarkStart w:id="58"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58"/>
    </w:p>
    <w:p w14:paraId="5A8AC637" w14:textId="77777777" w:rsidR="005640FC" w:rsidRPr="0080728B" w:rsidRDefault="005640FC" w:rsidP="005640FC">
      <w:pPr>
        <w:pStyle w:val="RUS11"/>
        <w:widowControl w:val="0"/>
        <w:rPr>
          <w:rFonts w:ascii="Times New Roman" w:hAnsi="Times New Roman" w:cs="Times New Roman"/>
        </w:rPr>
      </w:pPr>
      <w:bookmarkStart w:id="59" w:name="_Ref493722979"/>
      <w:r w:rsidRPr="0080728B">
        <w:rPr>
          <w:rFonts w:ascii="Times New Roman" w:hAnsi="Times New Roman" w:cs="Times New Roman"/>
        </w:rPr>
        <w:lastRenderedPageBreak/>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9"/>
    </w:p>
    <w:p w14:paraId="2F0E8BFF"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w:t>
      </w:r>
      <w:r w:rsidR="0017025B" w:rsidRPr="0080728B">
        <w:rPr>
          <w:rFonts w:ascii="Times New Roman" w:hAnsi="Times New Roman" w:cs="Times New Roman"/>
        </w:rPr>
        <w:t>чика о Дефектах Исходных данных</w:t>
      </w:r>
      <w:r w:rsidRPr="0080728B">
        <w:rPr>
          <w:rFonts w:ascii="Times New Roman" w:hAnsi="Times New Roman" w:cs="Times New Roman"/>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5C1D7540" w14:textId="77777777" w:rsidR="00C075B2" w:rsidRPr="0080728B" w:rsidRDefault="00C075B2" w:rsidP="0080728B">
      <w:pPr>
        <w:pStyle w:val="RUS11"/>
        <w:widowControl w:val="0"/>
        <w:rPr>
          <w:rFonts w:ascii="Times New Roman" w:hAnsi="Times New Roman" w:cs="Times New Roman"/>
        </w:rPr>
      </w:pPr>
      <w:bookmarkStart w:id="60" w:name="_Ref493722964"/>
      <w:r w:rsidRPr="0080728B">
        <w:rPr>
          <w:rFonts w:ascii="Times New Roman" w:hAnsi="Times New Roman" w:cs="Times New Roman"/>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80728B">
        <w:rPr>
          <w:rFonts w:ascii="Times New Roman" w:hAnsi="Times New Roman" w:cs="Times New Roman"/>
        </w:rPr>
        <w:t xml:space="preserve">принятия решения </w:t>
      </w:r>
      <w:r w:rsidRPr="0080728B">
        <w:rPr>
          <w:rFonts w:ascii="Times New Roman" w:hAnsi="Times New Roman" w:cs="Times New Roman"/>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0"/>
    </w:p>
    <w:p w14:paraId="7127FA41" w14:textId="0414EFE4" w:rsidR="00C075B2" w:rsidRPr="0080728B" w:rsidRDefault="00C075B2" w:rsidP="0080728B">
      <w:pPr>
        <w:pStyle w:val="RUS11"/>
        <w:widowControl w:val="0"/>
        <w:rPr>
          <w:rFonts w:ascii="Times New Roman" w:hAnsi="Times New Roman" w:cs="Times New Roman"/>
        </w:rPr>
      </w:pPr>
      <w:bookmarkStart w:id="61"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w:t>
      </w:r>
      <w:r w:rsidR="002D58D7" w:rsidRPr="0080728B">
        <w:rPr>
          <w:rFonts w:ascii="Times New Roman" w:hAnsi="Times New Roman" w:cs="Times New Roman"/>
        </w:rPr>
        <w:t>незамедлительно</w:t>
      </w:r>
      <w:r w:rsidR="00F17524" w:rsidRPr="0080728B">
        <w:rPr>
          <w:rFonts w:ascii="Times New Roman" w:hAnsi="Times New Roman" w:cs="Times New Roman"/>
        </w:rPr>
        <w:t xml:space="preserve"> </w:t>
      </w:r>
      <w:r w:rsidR="002D58D7" w:rsidRPr="0080728B">
        <w:rPr>
          <w:rFonts w:ascii="Times New Roman" w:hAnsi="Times New Roman" w:cs="Times New Roman"/>
        </w:rPr>
        <w:t xml:space="preserve">после принятия соответствующего решения </w:t>
      </w:r>
      <w:r w:rsidRPr="0080728B">
        <w:rPr>
          <w:rFonts w:ascii="Times New Roman" w:hAnsi="Times New Roman" w:cs="Times New Roman"/>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80728B">
        <w:rPr>
          <w:rFonts w:ascii="Times New Roman" w:hAnsi="Times New Roman" w:cs="Times New Roman"/>
        </w:rPr>
        <w:t xml:space="preserve">енный пунктом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_Ref493722964 \r  \* MERGEFORMAT </w:instrText>
      </w:r>
      <w:r w:rsidR="0009383D" w:rsidRPr="0080728B">
        <w:rPr>
          <w:rFonts w:ascii="Times New Roman" w:hAnsi="Times New Roman" w:cs="Times New Roman"/>
        </w:rPr>
        <w:fldChar w:fldCharType="separate"/>
      </w:r>
      <w:r w:rsidR="007308CD">
        <w:rPr>
          <w:rFonts w:ascii="Times New Roman" w:hAnsi="Times New Roman" w:cs="Times New Roman"/>
        </w:rPr>
        <w:t>13.5</w:t>
      </w:r>
      <w:r w:rsidR="0009383D" w:rsidRPr="0080728B">
        <w:rPr>
          <w:rFonts w:ascii="Times New Roman" w:hAnsi="Times New Roman" w:cs="Times New Roman"/>
        </w:rPr>
        <w:fldChar w:fldCharType="end"/>
      </w:r>
      <w:r w:rsidR="000C3972" w:rsidRPr="0080728B">
        <w:rPr>
          <w:rFonts w:ascii="Times New Roman" w:hAnsi="Times New Roman" w:cs="Times New Roman"/>
        </w:rPr>
        <w:t xml:space="preserve"> </w:t>
      </w:r>
      <w:r w:rsidRPr="0080728B">
        <w:rPr>
          <w:rFonts w:ascii="Times New Roman" w:hAnsi="Times New Roman" w:cs="Times New Roman"/>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80728B">
        <w:rPr>
          <w:rFonts w:ascii="Times New Roman" w:hAnsi="Times New Roman" w:cs="Times New Roman"/>
        </w:rPr>
        <w:t>течение срока, указанного в пункте</w:t>
      </w:r>
      <w:r w:rsidR="000C3972"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7308CD">
        <w:rPr>
          <w:rFonts w:ascii="Times New Roman" w:hAnsi="Times New Roman" w:cs="Times New Roman"/>
        </w:rPr>
        <w:t>13.3</w:t>
      </w:r>
      <w:r w:rsidR="0009383D" w:rsidRPr="0080728B">
        <w:rPr>
          <w:rFonts w:ascii="Times New Roman" w:hAnsi="Times New Roman" w:cs="Times New Roman"/>
        </w:rPr>
        <w:fldChar w:fldCharType="end"/>
      </w:r>
      <w:r w:rsidR="006A4F18" w:rsidRPr="0080728B">
        <w:rPr>
          <w:rFonts w:ascii="Times New Roman" w:hAnsi="Times New Roman" w:cs="Times New Roman"/>
        </w:rPr>
        <w:t xml:space="preserve"> </w:t>
      </w:r>
      <w:r w:rsidRPr="0080728B">
        <w:rPr>
          <w:rFonts w:ascii="Times New Roman" w:hAnsi="Times New Roman" w:cs="Times New Roman"/>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61"/>
    </w:p>
    <w:p w14:paraId="25B87FEF" w14:textId="5063A834"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Неполучение Заказчиком уведомления Подрядчика о Дефектах Исходн</w:t>
      </w:r>
      <w:r w:rsidR="006A4F18" w:rsidRPr="0080728B">
        <w:rPr>
          <w:rFonts w:ascii="Times New Roman" w:hAnsi="Times New Roman" w:cs="Times New Roman"/>
        </w:rPr>
        <w:t xml:space="preserve">ых данных в срок, указанный в пункте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7308CD">
        <w:rPr>
          <w:rFonts w:ascii="Times New Roman" w:hAnsi="Times New Roman" w:cs="Times New Roman"/>
        </w:rPr>
        <w:t>13.3</w:t>
      </w:r>
      <w:r w:rsidR="0009383D" w:rsidRPr="0080728B">
        <w:rPr>
          <w:rFonts w:ascii="Times New Roman" w:hAnsi="Times New Roman" w:cs="Times New Roman"/>
        </w:rPr>
        <w:fldChar w:fldCharType="end"/>
      </w:r>
      <w:r w:rsidR="00B761BE" w:rsidRPr="0080728B">
        <w:rPr>
          <w:rFonts w:ascii="Times New Roman" w:hAnsi="Times New Roman" w:cs="Times New Roman"/>
        </w:rPr>
        <w:t xml:space="preserve"> </w:t>
      </w:r>
      <w:r w:rsidRPr="0080728B">
        <w:rPr>
          <w:rFonts w:ascii="Times New Roman" w:hAnsi="Times New Roman" w:cs="Times New Roman"/>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210B217" w14:textId="6396CABF" w:rsidR="0017025B" w:rsidRPr="0080728B" w:rsidRDefault="00C075B2" w:rsidP="0080728B">
      <w:pPr>
        <w:pStyle w:val="RUS11"/>
        <w:widowControl w:val="0"/>
        <w:rPr>
          <w:rFonts w:ascii="Times New Roman" w:hAnsi="Times New Roman" w:cs="Times New Roman"/>
        </w:rPr>
      </w:pPr>
      <w:bookmarkStart w:id="62" w:name="_Ref493723053"/>
      <w:r w:rsidRPr="0080728B">
        <w:rPr>
          <w:rFonts w:ascii="Times New Roman" w:hAnsi="Times New Roman" w:cs="Times New Roman"/>
        </w:rPr>
        <w:t>Подрядчик несет ответственность за недостатки и</w:t>
      </w:r>
      <w:r w:rsidR="00F47C50" w:rsidRPr="0080728B">
        <w:rPr>
          <w:rFonts w:ascii="Times New Roman" w:hAnsi="Times New Roman" w:cs="Times New Roman"/>
        </w:rPr>
        <w:t xml:space="preserve"> / </w:t>
      </w:r>
      <w:r w:rsidRPr="0080728B">
        <w:rPr>
          <w:rFonts w:ascii="Times New Roman" w:hAnsi="Times New Roman" w:cs="Times New Roman"/>
        </w:rPr>
        <w:t>или дефекты выполненных Работ, возникшие в связи с Дефектами Исходн</w:t>
      </w:r>
      <w:r w:rsidR="00B761BE" w:rsidRPr="0080728B">
        <w:rPr>
          <w:rFonts w:ascii="Times New Roman" w:hAnsi="Times New Roman" w:cs="Times New Roman"/>
        </w:rPr>
        <w:t>ых</w:t>
      </w:r>
      <w:r w:rsidRPr="0080728B">
        <w:rPr>
          <w:rFonts w:ascii="Times New Roman" w:hAnsi="Times New Roman" w:cs="Times New Roman"/>
        </w:rPr>
        <w:t xml:space="preserve"> </w:t>
      </w:r>
      <w:r w:rsidR="00B761BE" w:rsidRPr="0080728B">
        <w:rPr>
          <w:rFonts w:ascii="Times New Roman" w:hAnsi="Times New Roman" w:cs="Times New Roman"/>
        </w:rPr>
        <w:t>данных</w:t>
      </w:r>
      <w:r w:rsidRPr="0080728B">
        <w:rPr>
          <w:rFonts w:ascii="Times New Roman" w:hAnsi="Times New Roman" w:cs="Times New Roman"/>
        </w:rPr>
        <w:t>, о которых Подрядчик не уведоми</w:t>
      </w:r>
      <w:r w:rsidR="006A4F18" w:rsidRPr="0080728B">
        <w:rPr>
          <w:rFonts w:ascii="Times New Roman" w:hAnsi="Times New Roman" w:cs="Times New Roman"/>
        </w:rPr>
        <w:t>л Заказчика в предусмотренный пунктом</w:t>
      </w:r>
      <w:r w:rsidR="000B7A75"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7308CD">
        <w:rPr>
          <w:rFonts w:ascii="Times New Roman" w:hAnsi="Times New Roman" w:cs="Times New Roman"/>
        </w:rPr>
        <w:t>13.3</w:t>
      </w:r>
      <w:r w:rsidR="0009383D" w:rsidRPr="0080728B">
        <w:rPr>
          <w:rFonts w:ascii="Times New Roman" w:hAnsi="Times New Roman" w:cs="Times New Roman"/>
        </w:rPr>
        <w:fldChar w:fldCharType="end"/>
      </w:r>
      <w:r w:rsidR="000B7A75" w:rsidRPr="0080728B">
        <w:rPr>
          <w:rFonts w:ascii="Times New Roman" w:hAnsi="Times New Roman" w:cs="Times New Roman"/>
        </w:rPr>
        <w:t xml:space="preserve"> </w:t>
      </w:r>
      <w:r w:rsidRPr="0080728B">
        <w:rPr>
          <w:rFonts w:ascii="Times New Roman" w:hAnsi="Times New Roman" w:cs="Times New Roman"/>
        </w:rPr>
        <w:t>Договора срок, и не имеет права на увеличение сметы или увеличение Цены Работ, если Стороны не достигнут соглашения об ином.</w:t>
      </w:r>
      <w:bookmarkEnd w:id="62"/>
    </w:p>
    <w:p w14:paraId="458CF406" w14:textId="61DDD2A3"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w:t>
      </w:r>
      <w:r w:rsidR="00125E36" w:rsidRPr="0080728B">
        <w:rPr>
          <w:rFonts w:ascii="Times New Roman" w:hAnsi="Times New Roman" w:cs="Times New Roman"/>
        </w:rPr>
        <w:t xml:space="preserve"> </w:t>
      </w:r>
      <w:r w:rsidR="002E2C56" w:rsidRPr="0080728B">
        <w:rPr>
          <w:rFonts w:ascii="Times New Roman" w:hAnsi="Times New Roman" w:cs="Times New Roman"/>
        </w:rPr>
        <w:t>(в том числе, Технической документации),</w:t>
      </w:r>
      <w:r w:rsidR="00125E36" w:rsidRPr="0080728B">
        <w:rPr>
          <w:rFonts w:ascii="Times New Roman" w:hAnsi="Times New Roman" w:cs="Times New Roman"/>
        </w:rPr>
        <w:t xml:space="preserve"> </w:t>
      </w:r>
      <w:r w:rsidRPr="0080728B">
        <w:rPr>
          <w:rFonts w:ascii="Times New Roman" w:hAnsi="Times New Roman" w:cs="Times New Roman"/>
        </w:rPr>
        <w:t>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B7A5196" w14:textId="77777777" w:rsidR="00C075B2" w:rsidRPr="0080728B" w:rsidRDefault="00C075B2" w:rsidP="0080728B">
      <w:pPr>
        <w:pStyle w:val="RUS11"/>
        <w:widowControl w:val="0"/>
        <w:rPr>
          <w:rFonts w:ascii="Times New Roman" w:hAnsi="Times New Roman" w:cs="Times New Roman"/>
        </w:rPr>
      </w:pPr>
      <w:bookmarkStart w:id="63"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091229" w:rsidRPr="0080728B">
        <w:rPr>
          <w:rFonts w:ascii="Times New Roman" w:hAnsi="Times New Roman" w:cs="Times New Roman"/>
        </w:rPr>
        <w:t>Задании на проектирование</w:t>
      </w:r>
      <w:r w:rsidRPr="0080728B">
        <w:rPr>
          <w:rFonts w:ascii="Times New Roman" w:hAnsi="Times New Roman" w:cs="Times New Roman"/>
        </w:rPr>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63"/>
    </w:p>
    <w:p w14:paraId="2E98C54E" w14:textId="49DC48ED" w:rsidR="003F053D" w:rsidRPr="003A3007" w:rsidRDefault="008B4354" w:rsidP="008B4354">
      <w:pPr>
        <w:pStyle w:val="a"/>
        <w:widowControl w:val="0"/>
        <w:numPr>
          <w:ilvl w:val="0"/>
          <w:numId w:val="0"/>
        </w:numPr>
        <w:spacing w:before="0"/>
        <w:rPr>
          <w:rFonts w:ascii="Times New Roman" w:hAnsi="Times New Roman" w:cs="Times New Roman"/>
        </w:rPr>
      </w:pPr>
      <w:bookmarkStart w:id="64" w:name="_Toc504140772"/>
      <w:bookmarkStart w:id="65" w:name="_Toc86761696"/>
      <w:r w:rsidRPr="003A3007">
        <w:rPr>
          <w:rFonts w:ascii="Times New Roman" w:hAnsi="Times New Roman" w:cs="Times New Roman"/>
        </w:rPr>
        <w:lastRenderedPageBreak/>
        <w:t xml:space="preserve">РАЗДЕЛ </w:t>
      </w:r>
      <w:r w:rsidRPr="003A3007">
        <w:rPr>
          <w:rFonts w:ascii="Times New Roman" w:hAnsi="Times New Roman" w:cs="Times New Roman"/>
          <w:lang w:val="en-US"/>
        </w:rPr>
        <w:t>III</w:t>
      </w:r>
      <w:r w:rsidRPr="003A3007">
        <w:rPr>
          <w:rFonts w:ascii="Times New Roman" w:hAnsi="Times New Roman" w:cs="Times New Roman"/>
        </w:rPr>
        <w:t xml:space="preserve">. </w:t>
      </w:r>
      <w:r w:rsidR="003F053D" w:rsidRPr="003A3007">
        <w:rPr>
          <w:rFonts w:ascii="Times New Roman" w:hAnsi="Times New Roman" w:cs="Times New Roman"/>
        </w:rPr>
        <w:t>ОРГАНИЗАЦИЯ РАБОТ</w:t>
      </w:r>
      <w:bookmarkEnd w:id="64"/>
      <w:bookmarkEnd w:id="65"/>
    </w:p>
    <w:p w14:paraId="35D604B3" w14:textId="77777777" w:rsidR="003F053D" w:rsidRPr="003A3007" w:rsidRDefault="003F053D" w:rsidP="0080728B">
      <w:pPr>
        <w:pStyle w:val="RUS1"/>
        <w:widowControl w:val="0"/>
        <w:spacing w:before="0"/>
        <w:rPr>
          <w:rFonts w:ascii="Times New Roman" w:hAnsi="Times New Roman" w:cs="Times New Roman"/>
        </w:rPr>
      </w:pPr>
      <w:bookmarkStart w:id="66" w:name="_Toc504140773"/>
      <w:bookmarkStart w:id="67" w:name="_Toc86761697"/>
      <w:r w:rsidRPr="003A3007">
        <w:rPr>
          <w:rFonts w:ascii="Times New Roman" w:hAnsi="Times New Roman" w:cs="Times New Roman"/>
        </w:rPr>
        <w:t>Порядок осуществления</w:t>
      </w:r>
      <w:r w:rsidR="00297B70" w:rsidRPr="003A3007">
        <w:rPr>
          <w:rFonts w:ascii="Times New Roman" w:hAnsi="Times New Roman" w:cs="Times New Roman"/>
        </w:rPr>
        <w:t xml:space="preserve"> и приемки</w:t>
      </w:r>
      <w:r w:rsidRPr="003A3007">
        <w:rPr>
          <w:rFonts w:ascii="Times New Roman" w:hAnsi="Times New Roman" w:cs="Times New Roman"/>
        </w:rPr>
        <w:t xml:space="preserve"> работ</w:t>
      </w:r>
      <w:bookmarkEnd w:id="66"/>
      <w:bookmarkEnd w:id="67"/>
    </w:p>
    <w:p w14:paraId="1A0F0502" w14:textId="68BA5C48"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Подрядчик приступает к выполнению Работ в соответствии с</w:t>
      </w:r>
      <w:r w:rsidR="00EB5893" w:rsidRPr="0080728B">
        <w:rPr>
          <w:rFonts w:ascii="Times New Roman" w:hAnsi="Times New Roman" w:cs="Times New Roman"/>
        </w:rPr>
        <w:t xml:space="preserve"> </w:t>
      </w:r>
      <w:r w:rsidR="00D97192" w:rsidRPr="0080728B">
        <w:rPr>
          <w:rFonts w:ascii="Times New Roman" w:hAnsi="Times New Roman" w:cs="Times New Roman"/>
        </w:rPr>
        <w:t>Заданием на проектирование</w:t>
      </w:r>
      <w:r w:rsidRPr="0080728B">
        <w:rPr>
          <w:rFonts w:ascii="Times New Roman" w:hAnsi="Times New Roman" w:cs="Times New Roman"/>
        </w:rPr>
        <w:t xml:space="preserve"> (</w:t>
      </w:r>
      <w:r w:rsidR="00C06ADF" w:rsidRPr="0080728B">
        <w:rPr>
          <w:rFonts w:ascii="Times New Roman" w:hAnsi="Times New Roman" w:cs="Times New Roman"/>
        </w:rPr>
        <w:t xml:space="preserve">Приложение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Pr="0080728B">
        <w:rPr>
          <w:rFonts w:ascii="Times New Roman" w:hAnsi="Times New Roman" w:cs="Times New Roman"/>
        </w:rPr>
        <w:t xml:space="preserve">). В момент подписания настоящего Договора Подрядчик подтверждает, что он полностью ознакомлен со всеми условиями, локальными актами, внутренними </w:t>
      </w:r>
      <w:r w:rsidR="000B7A75" w:rsidRPr="0080728B">
        <w:rPr>
          <w:rFonts w:ascii="Times New Roman" w:hAnsi="Times New Roman" w:cs="Times New Roman"/>
        </w:rPr>
        <w:t>п</w:t>
      </w:r>
      <w:r w:rsidRPr="0080728B">
        <w:rPr>
          <w:rFonts w:ascii="Times New Roman" w:hAnsi="Times New Roman" w:cs="Times New Roman"/>
        </w:rPr>
        <w:t>равилами Заказчика, связанными с выполнением Работ, и принимает на себя затраты, риск и трудности выполнения Работ.</w:t>
      </w:r>
    </w:p>
    <w:p w14:paraId="4D3FEEB9" w14:textId="32C96EA3"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00EB5893" w:rsidRPr="0080728B">
        <w:rPr>
          <w:rFonts w:ascii="Times New Roman" w:hAnsi="Times New Roman" w:cs="Times New Roman"/>
        </w:rPr>
        <w:fldChar w:fldCharType="begin"/>
      </w:r>
      <w:r w:rsidR="00EB5893" w:rsidRPr="0080728B">
        <w:rPr>
          <w:rFonts w:ascii="Times New Roman" w:hAnsi="Times New Roman" w:cs="Times New Roman"/>
        </w:rPr>
        <w:instrText xml:space="preserve"> REF _Ref496615859 \n \h </w:instrText>
      </w:r>
      <w:r w:rsidR="00FE76A2" w:rsidRPr="0080728B">
        <w:rPr>
          <w:rFonts w:ascii="Times New Roman" w:hAnsi="Times New Roman" w:cs="Times New Roman"/>
        </w:rPr>
        <w:instrText xml:space="preserve"> \* MERGEFORMAT </w:instrText>
      </w:r>
      <w:r w:rsidR="00EB5893" w:rsidRPr="0080728B">
        <w:rPr>
          <w:rFonts w:ascii="Times New Roman" w:hAnsi="Times New Roman" w:cs="Times New Roman"/>
        </w:rPr>
      </w:r>
      <w:r w:rsidR="00EB5893" w:rsidRPr="0080728B">
        <w:rPr>
          <w:rFonts w:ascii="Times New Roman" w:hAnsi="Times New Roman" w:cs="Times New Roman"/>
        </w:rPr>
        <w:fldChar w:fldCharType="separate"/>
      </w:r>
      <w:r w:rsidR="007308CD">
        <w:rPr>
          <w:rFonts w:ascii="Times New Roman" w:hAnsi="Times New Roman" w:cs="Times New Roman"/>
        </w:rPr>
        <w:t>5.4</w:t>
      </w:r>
      <w:r w:rsidR="00EB5893"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040F0932" w14:textId="77777777" w:rsidR="007308CD" w:rsidRPr="0080728B" w:rsidRDefault="007308CD" w:rsidP="007308CD">
      <w:pPr>
        <w:pStyle w:val="RUS11"/>
        <w:widowControl w:val="0"/>
        <w:rPr>
          <w:rFonts w:ascii="Times New Roman" w:hAnsi="Times New Roman" w:cs="Times New Roman"/>
        </w:rPr>
      </w:pPr>
      <w:bookmarkStart w:id="68" w:name="_Hlt500771216"/>
      <w:bookmarkStart w:id="69" w:name="_Hlt500771237"/>
      <w:bookmarkStart w:id="70" w:name="_Ref500756479"/>
      <w:bookmarkStart w:id="71" w:name="_Ref513219314"/>
      <w:bookmarkEnd w:id="68"/>
      <w:bookmarkEnd w:id="69"/>
      <w:r w:rsidRPr="0080728B">
        <w:rPr>
          <w:rFonts w:ascii="Times New Roman" w:hAnsi="Times New Roman" w:cs="Times New Roman"/>
        </w:rPr>
        <w:t xml:space="preserve">В части сметной документации Заказчику </w:t>
      </w:r>
      <w:bookmarkEnd w:id="70"/>
      <w:r w:rsidRPr="0080728B">
        <w:rPr>
          <w:rFonts w:ascii="Times New Roman" w:hAnsi="Times New Roman" w:cs="Times New Roman"/>
        </w:rPr>
        <w:t xml:space="preserve">передается документация в соответствии с «Требованиями к сметной документации в составе ПИР» </w:t>
      </w:r>
      <w:r>
        <w:rPr>
          <w:rFonts w:ascii="Times New Roman" w:hAnsi="Times New Roman" w:cs="Times New Roman"/>
        </w:rPr>
        <w:t>ООО</w:t>
      </w:r>
      <w:r w:rsidRPr="0080728B">
        <w:rPr>
          <w:rFonts w:ascii="Times New Roman" w:hAnsi="Times New Roman" w:cs="Times New Roman"/>
        </w:rPr>
        <w:t xml:space="preserve"> «</w:t>
      </w:r>
      <w:r>
        <w:rPr>
          <w:rFonts w:ascii="Times New Roman" w:hAnsi="Times New Roman" w:cs="Times New Roman"/>
        </w:rPr>
        <w:t>Байкальская энергетическая компания</w:t>
      </w:r>
      <w:r w:rsidRPr="0080728B">
        <w:rPr>
          <w:rFonts w:ascii="Times New Roman" w:hAnsi="Times New Roman" w:cs="Times New Roman"/>
        </w:rPr>
        <w:t>».</w:t>
      </w:r>
      <w:bookmarkEnd w:id="71"/>
    </w:p>
    <w:p w14:paraId="252C6182" w14:textId="2A86C68E"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w:t>
      </w:r>
      <w:r w:rsidR="003343AC" w:rsidRPr="0080728B">
        <w:rPr>
          <w:rFonts w:ascii="Times New Roman" w:hAnsi="Times New Roman" w:cs="Times New Roman"/>
        </w:rPr>
        <w:t>результатов выполненных работ</w:t>
      </w:r>
      <w:r w:rsidRPr="0080728B">
        <w:rPr>
          <w:rFonts w:ascii="Times New Roman" w:hAnsi="Times New Roman" w:cs="Times New Roman"/>
        </w:rPr>
        <w:t>, Акту о приемке выполненных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w:t>
      </w:r>
      <w:r w:rsidR="00422930" w:rsidRPr="0080728B">
        <w:rPr>
          <w:rFonts w:ascii="Times New Roman" w:hAnsi="Times New Roman" w:cs="Times New Roman"/>
        </w:rPr>
        <w:t xml:space="preserve"> и Справке о стоимости выполненных Работ</w:t>
      </w:r>
      <w:r w:rsidRPr="0080728B">
        <w:rPr>
          <w:rFonts w:ascii="Times New Roman" w:hAnsi="Times New Roman" w:cs="Times New Roman"/>
        </w:rPr>
        <w:t>, Подрядчик прилагает Техническую документацию, разработанную в ходе выполнения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по настоящему Договору, докумен</w:t>
      </w:r>
      <w:r w:rsidR="00CA54CE" w:rsidRPr="0080728B">
        <w:rPr>
          <w:rFonts w:ascii="Times New Roman" w:hAnsi="Times New Roman" w:cs="Times New Roman"/>
        </w:rPr>
        <w:t>ты, предусмотренные пунктом</w:t>
      </w:r>
      <w:r w:rsidR="000F5082"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_Ref496181471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7308CD">
        <w:rPr>
          <w:rFonts w:ascii="Times New Roman" w:hAnsi="Times New Roman" w:cs="Times New Roman"/>
        </w:rPr>
        <w:t>1.1.16</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CA54CE" w:rsidRPr="0080728B">
        <w:rPr>
          <w:rFonts w:ascii="Times New Roman" w:hAnsi="Times New Roman" w:cs="Times New Roman"/>
        </w:rPr>
        <w:t xml:space="preserve">пунктом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_Ref500756479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7308CD">
        <w:rPr>
          <w:rFonts w:ascii="Times New Roman" w:hAnsi="Times New Roman" w:cs="Times New Roman"/>
        </w:rPr>
        <w:t>14.3</w:t>
      </w:r>
      <w:r w:rsidR="003D6FA7" w:rsidRPr="0080728B">
        <w:rPr>
          <w:rFonts w:ascii="Times New Roman" w:hAnsi="Times New Roman" w:cs="Times New Roman"/>
        </w:rPr>
        <w:fldChar w:fldCharType="end"/>
      </w:r>
      <w:r w:rsidR="00EF23FD" w:rsidRPr="0080728B">
        <w:rPr>
          <w:rFonts w:ascii="Times New Roman" w:hAnsi="Times New Roman" w:cs="Times New Roman"/>
        </w:rPr>
        <w:t xml:space="preserve"> </w:t>
      </w:r>
      <w:r w:rsidRPr="0080728B">
        <w:rPr>
          <w:rFonts w:ascii="Times New Roman" w:hAnsi="Times New Roman" w:cs="Times New Roman"/>
        </w:rPr>
        <w:t>(если Предмет Договора предусматривает подготовку Проектной</w:t>
      </w:r>
      <w:r w:rsidR="00D00800" w:rsidRPr="0080728B">
        <w:rPr>
          <w:rFonts w:ascii="Times New Roman" w:hAnsi="Times New Roman" w:cs="Times New Roman"/>
        </w:rPr>
        <w:t xml:space="preserve"> или Рабочей</w:t>
      </w:r>
      <w:r w:rsidRPr="0080728B">
        <w:rPr>
          <w:rFonts w:ascii="Times New Roman" w:hAnsi="Times New Roman" w:cs="Times New Roman"/>
        </w:rPr>
        <w:t xml:space="preserve"> документации) настоящего Договора, а также результаты Экспертизы</w:t>
      </w:r>
      <w:r w:rsidR="00125E36" w:rsidRPr="0080728B">
        <w:rPr>
          <w:rFonts w:ascii="Times New Roman" w:hAnsi="Times New Roman" w:cs="Times New Roman"/>
        </w:rPr>
        <w:t xml:space="preserve">, </w:t>
      </w:r>
      <w:r w:rsidR="00CE3222" w:rsidRPr="0080728B">
        <w:rPr>
          <w:rFonts w:ascii="Times New Roman" w:hAnsi="Times New Roman" w:cs="Times New Roman"/>
        </w:rPr>
        <w:t>если ее проведение предусмотрено условиями Договора и</w:t>
      </w:r>
      <w:r w:rsidR="00D55973" w:rsidRPr="0080728B">
        <w:rPr>
          <w:rFonts w:ascii="Times New Roman" w:hAnsi="Times New Roman" w:cs="Times New Roman"/>
        </w:rPr>
        <w:t xml:space="preserve"> </w:t>
      </w:r>
      <w:r w:rsidR="00CE3222" w:rsidRPr="0080728B">
        <w:rPr>
          <w:rFonts w:ascii="Times New Roman" w:hAnsi="Times New Roman" w:cs="Times New Roman"/>
        </w:rPr>
        <w:t>/</w:t>
      </w:r>
      <w:r w:rsidR="00D55973" w:rsidRPr="0080728B">
        <w:rPr>
          <w:rFonts w:ascii="Times New Roman" w:hAnsi="Times New Roman" w:cs="Times New Roman"/>
        </w:rPr>
        <w:t xml:space="preserve"> </w:t>
      </w:r>
      <w:r w:rsidR="00CE3222" w:rsidRPr="0080728B">
        <w:rPr>
          <w:rFonts w:ascii="Times New Roman" w:hAnsi="Times New Roman" w:cs="Times New Roman"/>
        </w:rPr>
        <w:t>или законом или отраслевыми правилами и стандартами</w:t>
      </w:r>
      <w:r w:rsidRPr="0080728B">
        <w:rPr>
          <w:rFonts w:ascii="Times New Roman" w:hAnsi="Times New Roman" w:cs="Times New Roman"/>
        </w:rPr>
        <w:t>.</w:t>
      </w:r>
    </w:p>
    <w:p w14:paraId="11CDCB49" w14:textId="2DD29B39" w:rsidR="00C81561" w:rsidRPr="0080728B" w:rsidRDefault="00C237EE" w:rsidP="0080728B">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r w:rsidR="00C81561" w:rsidRPr="0080728B">
        <w:rPr>
          <w:rFonts w:ascii="Times New Roman" w:hAnsi="Times New Roman" w:cs="Times New Roman"/>
        </w:rPr>
        <w:t>:</w:t>
      </w:r>
    </w:p>
    <w:p w14:paraId="1EFC732F" w14:textId="77777777" w:rsidR="00C81561" w:rsidRPr="0080728B" w:rsidRDefault="00C81561"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несоответствие выполненной работы </w:t>
      </w:r>
      <w:r w:rsidR="0014047E" w:rsidRPr="0080728B">
        <w:rPr>
          <w:rFonts w:ascii="Times New Roman" w:hAnsi="Times New Roman" w:cs="Times New Roman"/>
        </w:rPr>
        <w:t>Заданию на проектирование</w:t>
      </w:r>
      <w:r w:rsidRPr="0080728B">
        <w:rPr>
          <w:rFonts w:ascii="Times New Roman" w:hAnsi="Times New Roman" w:cs="Times New Roman"/>
        </w:rPr>
        <w:t>, Исходным данным, иным условиям Договора, а также действующему законодательству Российской Федерации;</w:t>
      </w:r>
    </w:p>
    <w:p w14:paraId="55DB8660" w14:textId="5294027D" w:rsidR="00C81561" w:rsidRPr="0080728B" w:rsidRDefault="00C81561"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_Ref496181471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9107F8">
        <w:rPr>
          <w:rFonts w:ascii="Times New Roman" w:hAnsi="Times New Roman" w:cs="Times New Roman"/>
        </w:rPr>
        <w:t>1.1.16</w:t>
      </w:r>
      <w:r w:rsidR="00907D5D" w:rsidRPr="0080728B">
        <w:rPr>
          <w:rFonts w:ascii="Times New Roman" w:hAnsi="Times New Roman" w:cs="Times New Roman"/>
        </w:rPr>
        <w:fldChar w:fldCharType="end"/>
      </w:r>
      <w:r w:rsidRPr="0080728B">
        <w:rPr>
          <w:rFonts w:ascii="Times New Roman" w:hAnsi="Times New Roman" w:cs="Times New Roman"/>
        </w:rPr>
        <w:t xml:space="preserve">, </w:t>
      </w:r>
      <w:r w:rsidR="001F3A2A" w:rsidRPr="0080728B">
        <w:rPr>
          <w:rFonts w:ascii="Times New Roman" w:hAnsi="Times New Roman" w:cs="Times New Roman"/>
        </w:rPr>
        <w:fldChar w:fldCharType="begin"/>
      </w:r>
      <w:r w:rsidR="001F3A2A"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1F3A2A" w:rsidRPr="0080728B">
        <w:rPr>
          <w:rFonts w:ascii="Times New Roman" w:hAnsi="Times New Roman" w:cs="Times New Roman"/>
        </w:rPr>
      </w:r>
      <w:r w:rsidR="001F3A2A" w:rsidRPr="0080728B">
        <w:rPr>
          <w:rFonts w:ascii="Times New Roman" w:hAnsi="Times New Roman" w:cs="Times New Roman"/>
        </w:rPr>
        <w:fldChar w:fldCharType="separate"/>
      </w:r>
      <w:r w:rsidR="009107F8">
        <w:rPr>
          <w:rFonts w:ascii="Times New Roman" w:hAnsi="Times New Roman" w:cs="Times New Roman"/>
        </w:rPr>
        <w:t>2.3</w:t>
      </w:r>
      <w:r w:rsidR="001F3A2A" w:rsidRPr="0080728B">
        <w:rPr>
          <w:rFonts w:ascii="Times New Roman" w:hAnsi="Times New Roman" w:cs="Times New Roman"/>
        </w:rPr>
        <w:fldChar w:fldCharType="end"/>
      </w:r>
      <w:r w:rsidR="001F3A2A" w:rsidRPr="0080728B">
        <w:rPr>
          <w:rFonts w:ascii="Times New Roman" w:hAnsi="Times New Roman" w:cs="Times New Roman"/>
        </w:rPr>
        <w:t xml:space="preserve">,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_Ref500756479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9107F8">
        <w:rPr>
          <w:rFonts w:ascii="Times New Roman" w:hAnsi="Times New Roman" w:cs="Times New Roman"/>
        </w:rPr>
        <w:t>14.3</w:t>
      </w:r>
      <w:r w:rsidR="00907D5D" w:rsidRPr="0080728B">
        <w:rPr>
          <w:rFonts w:ascii="Times New Roman" w:hAnsi="Times New Roman" w:cs="Times New Roman"/>
        </w:rPr>
        <w:fldChar w:fldCharType="end"/>
      </w:r>
      <w:r w:rsidRPr="0080728B">
        <w:rPr>
          <w:rFonts w:ascii="Times New Roman" w:hAnsi="Times New Roman" w:cs="Times New Roman"/>
        </w:rPr>
        <w:t xml:space="preserve"> </w:t>
      </w:r>
      <w:r w:rsidR="000A73A8" w:rsidRPr="0080728B">
        <w:rPr>
          <w:rFonts w:ascii="Times New Roman" w:hAnsi="Times New Roman" w:cs="Times New Roman"/>
        </w:rPr>
        <w:t xml:space="preserve">и иными положениями </w:t>
      </w:r>
      <w:r w:rsidRPr="0080728B">
        <w:rPr>
          <w:rFonts w:ascii="Times New Roman" w:hAnsi="Times New Roman" w:cs="Times New Roman"/>
        </w:rPr>
        <w:t>Договора.</w:t>
      </w:r>
    </w:p>
    <w:p w14:paraId="73030E60"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устраняет своими силами и за свой счет недостатки в Технической документации, указанные в </w:t>
      </w:r>
      <w:r w:rsidR="00257029" w:rsidRPr="0080728B">
        <w:rPr>
          <w:rFonts w:ascii="Times New Roman" w:hAnsi="Times New Roman" w:cs="Times New Roman"/>
        </w:rPr>
        <w:t>двухстороннем акте с перечнем необходимых доработок в согласованный срок</w:t>
      </w:r>
      <w:r w:rsidRPr="0080728B">
        <w:rPr>
          <w:rFonts w:ascii="Times New Roman" w:hAnsi="Times New Roman" w:cs="Times New Roman"/>
        </w:rPr>
        <w:t>.</w:t>
      </w:r>
    </w:p>
    <w:p w14:paraId="574B7195" w14:textId="6D91E942"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w:t>
      </w:r>
      <w:r w:rsidR="00107836" w:rsidRPr="0080728B">
        <w:rPr>
          <w:rFonts w:ascii="Times New Roman" w:hAnsi="Times New Roman" w:cs="Times New Roman"/>
        </w:rPr>
        <w:t>Р</w:t>
      </w:r>
      <w:r w:rsidRPr="0080728B">
        <w:rPr>
          <w:rFonts w:ascii="Times New Roman" w:hAnsi="Times New Roman" w:cs="Times New Roman"/>
        </w:rPr>
        <w:t>абот.</w:t>
      </w:r>
    </w:p>
    <w:p w14:paraId="045152F3" w14:textId="11AE72C7" w:rsidR="00C81561" w:rsidRPr="0080728B" w:rsidRDefault="00C81561" w:rsidP="0080728B">
      <w:pPr>
        <w:pStyle w:val="RUS11"/>
        <w:widowControl w:val="0"/>
        <w:rPr>
          <w:rFonts w:ascii="Times New Roman" w:hAnsi="Times New Roman" w:cs="Times New Roman"/>
        </w:rPr>
      </w:pPr>
      <w:bookmarkStart w:id="72" w:name="_Ref513483168"/>
      <w:r w:rsidRPr="0080728B">
        <w:rPr>
          <w:rFonts w:ascii="Times New Roman" w:hAnsi="Times New Roman" w:cs="Times New Roman"/>
        </w:rPr>
        <w:t>Стороны понимают и признают, что подписание Заказчиком Акта сдачи</w:t>
      </w:r>
      <w:r w:rsidR="00107836" w:rsidRPr="0080728B">
        <w:rPr>
          <w:rFonts w:ascii="Times New Roman" w:hAnsi="Times New Roman" w:cs="Times New Roman"/>
        </w:rPr>
        <w:t>-</w:t>
      </w:r>
      <w:r w:rsidRPr="0080728B">
        <w:rPr>
          <w:rFonts w:ascii="Times New Roman" w:hAnsi="Times New Roman" w:cs="Times New Roman"/>
        </w:rPr>
        <w:t xml:space="preserve">приемки </w:t>
      </w:r>
      <w:r w:rsidR="0014047E" w:rsidRPr="0080728B">
        <w:rPr>
          <w:rFonts w:ascii="Times New Roman" w:hAnsi="Times New Roman" w:cs="Times New Roman"/>
        </w:rPr>
        <w:t>р</w:t>
      </w:r>
      <w:r w:rsidR="009C3A7A" w:rsidRPr="0080728B">
        <w:rPr>
          <w:rFonts w:ascii="Times New Roman" w:hAnsi="Times New Roman" w:cs="Times New Roman"/>
        </w:rPr>
        <w:t>езультатов выполненных работ</w:t>
      </w:r>
      <w:r w:rsidRPr="0080728B">
        <w:rPr>
          <w:rFonts w:ascii="Times New Roman" w:hAnsi="Times New Roman" w:cs="Times New Roman"/>
        </w:rPr>
        <w:t>, Акта о приемке выполненных Работ не освобождает Подрядчика от ответственности за ошибки, неточности или иные недостатки в Техническ</w:t>
      </w:r>
      <w:r w:rsidR="0014047E" w:rsidRPr="0080728B">
        <w:rPr>
          <w:rFonts w:ascii="Times New Roman" w:hAnsi="Times New Roman" w:cs="Times New Roman"/>
        </w:rPr>
        <w:t>ой</w:t>
      </w:r>
      <w:r w:rsidRPr="0080728B">
        <w:rPr>
          <w:rFonts w:ascii="Times New Roman" w:hAnsi="Times New Roman" w:cs="Times New Roman"/>
        </w:rPr>
        <w:t xml:space="preserve"> документации, равно как и от ответственности за исполнение иных обязательств, предусмотренных Договором.</w:t>
      </w:r>
      <w:bookmarkEnd w:id="72"/>
    </w:p>
    <w:p w14:paraId="3EE7E462"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w:t>
      </w:r>
      <w:r w:rsidR="003C0768" w:rsidRPr="0080728B">
        <w:rPr>
          <w:rFonts w:ascii="Times New Roman" w:hAnsi="Times New Roman" w:cs="Times New Roman"/>
        </w:rPr>
        <w:t>эксплуатации О</w:t>
      </w:r>
      <w:r w:rsidRPr="0080728B">
        <w:rPr>
          <w:rFonts w:ascii="Times New Roman" w:hAnsi="Times New Roman" w:cs="Times New Roman"/>
        </w:rPr>
        <w:t>бъекта, созданного</w:t>
      </w:r>
      <w:r w:rsidR="0014047E" w:rsidRPr="0080728B">
        <w:rPr>
          <w:rFonts w:ascii="Times New Roman" w:hAnsi="Times New Roman" w:cs="Times New Roman"/>
        </w:rPr>
        <w:t xml:space="preserve"> / реконструированного</w:t>
      </w:r>
      <w:r w:rsidRPr="0080728B">
        <w:rPr>
          <w:rFonts w:ascii="Times New Roman" w:hAnsi="Times New Roman" w:cs="Times New Roman"/>
        </w:rPr>
        <w:t xml:space="preserve">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1314E9A" w14:textId="1307DD83"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Заказчик вправе привлечь независимую э</w:t>
      </w:r>
      <w:r w:rsidR="003C0768" w:rsidRPr="0080728B">
        <w:rPr>
          <w:rFonts w:ascii="Times New Roman" w:hAnsi="Times New Roman" w:cs="Times New Roman"/>
        </w:rPr>
        <w:t>кспертную организацию для</w:t>
      </w:r>
      <w:r w:rsidRPr="0080728B">
        <w:rPr>
          <w:rFonts w:ascii="Times New Roman" w:hAnsi="Times New Roman" w:cs="Times New Roman"/>
        </w:rPr>
        <w:t xml:space="preserve"> выявления </w:t>
      </w:r>
      <w:r w:rsidRPr="0080728B">
        <w:rPr>
          <w:rFonts w:ascii="Times New Roman" w:hAnsi="Times New Roman" w:cs="Times New Roman"/>
        </w:rPr>
        <w:lastRenderedPageBreak/>
        <w:t>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w:t>
      </w:r>
      <w:r w:rsidR="00B93D43" w:rsidRPr="0080728B">
        <w:rPr>
          <w:rFonts w:ascii="Times New Roman" w:hAnsi="Times New Roman" w:cs="Times New Roman"/>
        </w:rPr>
        <w:t>ункту</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_Ref513483168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80728B" w:rsidRPr="0080728B">
        <w:rPr>
          <w:rFonts w:ascii="Times New Roman" w:hAnsi="Times New Roman" w:cs="Times New Roman"/>
        </w:rPr>
        <w:t>14.8</w:t>
      </w:r>
      <w:r w:rsidR="00B93D43"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3BA16354"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96C713F" w14:textId="6C76020C"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Изменения и корректиров</w:t>
      </w:r>
      <w:r w:rsidR="003C0768" w:rsidRPr="0080728B">
        <w:rPr>
          <w:rFonts w:ascii="Times New Roman" w:hAnsi="Times New Roman" w:cs="Times New Roman"/>
        </w:rPr>
        <w:t>ки в Техническую документацию,</w:t>
      </w:r>
      <w:r w:rsidRPr="0080728B">
        <w:rPr>
          <w:rFonts w:ascii="Times New Roman" w:hAnsi="Times New Roman" w:cs="Times New Roman"/>
        </w:rPr>
        <w:t xml:space="preserve"> получившую положи</w:t>
      </w:r>
      <w:r w:rsidR="003C0768" w:rsidRPr="0080728B">
        <w:rPr>
          <w:rFonts w:ascii="Times New Roman" w:hAnsi="Times New Roman" w:cs="Times New Roman"/>
        </w:rPr>
        <w:t xml:space="preserve">тельное заключение Экспертизы, </w:t>
      </w:r>
      <w:r w:rsidRPr="0080728B">
        <w:rPr>
          <w:rFonts w:ascii="Times New Roman" w:hAnsi="Times New Roman" w:cs="Times New Roman"/>
        </w:rPr>
        <w:t xml:space="preserve">которые </w:t>
      </w:r>
      <w:r w:rsidR="003C0768" w:rsidRPr="0080728B">
        <w:rPr>
          <w:rFonts w:ascii="Times New Roman" w:hAnsi="Times New Roman" w:cs="Times New Roman"/>
        </w:rPr>
        <w:t xml:space="preserve">связаны </w:t>
      </w:r>
      <w:r w:rsidRPr="0080728B">
        <w:rPr>
          <w:rFonts w:ascii="Times New Roman" w:hAnsi="Times New Roman" w:cs="Times New Roman"/>
        </w:rPr>
        <w:t>с изменением</w:t>
      </w:r>
      <w:r w:rsidR="00125E36" w:rsidRPr="0080728B">
        <w:rPr>
          <w:rFonts w:ascii="Times New Roman" w:hAnsi="Times New Roman" w:cs="Times New Roman"/>
        </w:rPr>
        <w:t xml:space="preserve"> </w:t>
      </w:r>
      <w:r w:rsidRPr="0080728B">
        <w:rPr>
          <w:rFonts w:ascii="Times New Roman" w:hAnsi="Times New Roman" w:cs="Times New Roman"/>
        </w:rPr>
        <w:t>законодательства Российской Федерации и</w:t>
      </w:r>
      <w:r w:rsidR="00F47C50" w:rsidRPr="0080728B">
        <w:rPr>
          <w:rFonts w:ascii="Times New Roman" w:hAnsi="Times New Roman" w:cs="Times New Roman"/>
        </w:rPr>
        <w:t xml:space="preserve"> / </w:t>
      </w:r>
      <w:r w:rsidRPr="0080728B">
        <w:rPr>
          <w:rFonts w:ascii="Times New Roman" w:hAnsi="Times New Roman" w:cs="Times New Roman"/>
        </w:rPr>
        <w:t>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w:t>
      </w:r>
      <w:r w:rsidR="003C0768" w:rsidRPr="0080728B">
        <w:rPr>
          <w:rFonts w:ascii="Times New Roman" w:hAnsi="Times New Roman" w:cs="Times New Roman"/>
        </w:rPr>
        <w:t xml:space="preserve">ия положительного результата </w:t>
      </w:r>
      <w:r w:rsidRPr="0080728B">
        <w:rPr>
          <w:rFonts w:ascii="Times New Roman" w:hAnsi="Times New Roman" w:cs="Times New Roman"/>
        </w:rPr>
        <w:t xml:space="preserve">Экспертизы, вносятся Подрядчиком на основании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w:t>
      </w:r>
      <w:r w:rsidR="00CF0A5A"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14:paraId="10414EAA" w14:textId="77777777" w:rsidR="00C075B2" w:rsidRPr="0080728B" w:rsidRDefault="00C075B2" w:rsidP="0080728B">
      <w:pPr>
        <w:pStyle w:val="RUS1"/>
        <w:widowControl w:val="0"/>
        <w:spacing w:before="0"/>
        <w:rPr>
          <w:rFonts w:ascii="Times New Roman" w:hAnsi="Times New Roman" w:cs="Times New Roman"/>
        </w:rPr>
      </w:pPr>
      <w:bookmarkStart w:id="73" w:name="_Toc86761698"/>
      <w:r w:rsidRPr="0080728B">
        <w:rPr>
          <w:rFonts w:ascii="Times New Roman" w:hAnsi="Times New Roman" w:cs="Times New Roman"/>
        </w:rPr>
        <w:t>Качество выполнения Работ и контроль качества</w:t>
      </w:r>
      <w:bookmarkEnd w:id="73"/>
    </w:p>
    <w:p w14:paraId="34737BE4" w14:textId="77777777" w:rsidR="00D67817" w:rsidRPr="0080728B" w:rsidRDefault="00D67817" w:rsidP="0080728B">
      <w:pPr>
        <w:pStyle w:val="RUS111"/>
        <w:widowControl w:val="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w:t>
      </w:r>
      <w:r w:rsidR="003C0768" w:rsidRPr="0080728B">
        <w:rPr>
          <w:rFonts w:ascii="Times New Roman" w:hAnsi="Times New Roman" w:cs="Times New Roman"/>
        </w:rPr>
        <w:t>тандартов Российской Федерации</w:t>
      </w:r>
      <w:r w:rsidRPr="0080728B">
        <w:rPr>
          <w:rFonts w:ascii="Times New Roman" w:hAnsi="Times New Roman" w:cs="Times New Roman"/>
        </w:rPr>
        <w:t>,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D64B324" w14:textId="77777777" w:rsidR="00812724" w:rsidRPr="0080728B" w:rsidRDefault="00812724" w:rsidP="0080728B">
      <w:pPr>
        <w:pStyle w:val="RUS111"/>
        <w:widowControl w:val="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w:t>
      </w:r>
      <w:r w:rsidR="003C0768" w:rsidRPr="0080728B">
        <w:rPr>
          <w:rFonts w:ascii="Times New Roman" w:hAnsi="Times New Roman" w:cs="Times New Roman"/>
        </w:rPr>
        <w:t>ыполнением Работ и их качеством</w:t>
      </w:r>
      <w:r w:rsidRPr="0080728B">
        <w:rPr>
          <w:rFonts w:ascii="Times New Roman" w:hAnsi="Times New Roman" w:cs="Times New Roman"/>
        </w:rPr>
        <w:t>.</w:t>
      </w:r>
      <w:r w:rsidR="00125E36" w:rsidRPr="0080728B">
        <w:rPr>
          <w:rFonts w:ascii="Times New Roman" w:hAnsi="Times New Roman" w:cs="Times New Roman"/>
        </w:rPr>
        <w:t xml:space="preserve"> </w:t>
      </w:r>
      <w:r w:rsidRPr="0080728B">
        <w:rPr>
          <w:rFonts w:ascii="Times New Roman" w:hAnsi="Times New Roman" w:cs="Times New Roman"/>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2B3959B3" w14:textId="42BAE15C" w:rsidR="00267C4D" w:rsidRPr="0080728B" w:rsidRDefault="00FD1F54" w:rsidP="0080728B">
      <w:pPr>
        <w:pStyle w:val="RUS111"/>
        <w:widowControl w:val="0"/>
        <w:rPr>
          <w:rFonts w:ascii="Times New Roman" w:hAnsi="Times New Roman" w:cs="Times New Roman"/>
        </w:rPr>
      </w:pPr>
      <w:r w:rsidRPr="0080728B">
        <w:rPr>
          <w:rFonts w:ascii="Times New Roman" w:hAnsi="Times New Roman" w:cs="Times New Roman"/>
        </w:rPr>
        <w:t>Заказчик вправе в</w:t>
      </w:r>
      <w:r w:rsidR="00267C4D" w:rsidRPr="0080728B">
        <w:rPr>
          <w:rFonts w:ascii="Times New Roman" w:hAnsi="Times New Roman" w:cs="Times New Roman"/>
        </w:rPr>
        <w:t xml:space="preserve">мешаться в </w:t>
      </w:r>
      <w:r w:rsidR="001315E0" w:rsidRPr="0080728B">
        <w:rPr>
          <w:rFonts w:ascii="Times New Roman" w:hAnsi="Times New Roman" w:cs="Times New Roman"/>
        </w:rPr>
        <w:t>выполнение</w:t>
      </w:r>
      <w:r w:rsidR="009464A9" w:rsidRPr="0080728B">
        <w:rPr>
          <w:rFonts w:ascii="Times New Roman" w:hAnsi="Times New Roman" w:cs="Times New Roman"/>
        </w:rPr>
        <w:t xml:space="preserve">  </w:t>
      </w:r>
      <w:r w:rsidR="00267C4D" w:rsidRPr="0080728B">
        <w:rPr>
          <w:rFonts w:ascii="Times New Roman" w:hAnsi="Times New Roman" w:cs="Times New Roman"/>
        </w:rPr>
        <w:t>Работ, если Подрядчик и</w:t>
      </w:r>
      <w:r w:rsidR="00F47C50" w:rsidRPr="0080728B">
        <w:rPr>
          <w:rFonts w:ascii="Times New Roman" w:hAnsi="Times New Roman" w:cs="Times New Roman"/>
        </w:rPr>
        <w:t xml:space="preserve"> / </w:t>
      </w:r>
      <w:r w:rsidR="00267C4D" w:rsidRPr="0080728B">
        <w:rPr>
          <w:rFonts w:ascii="Times New Roman" w:hAnsi="Times New Roman" w:cs="Times New Roman"/>
        </w:rPr>
        <w:t>или Субподрядная организация:</w:t>
      </w:r>
    </w:p>
    <w:p w14:paraId="5232F7E6"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085D2486"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784EE6B8"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5F609F9" w14:textId="77777777" w:rsidR="00267C4D" w:rsidRPr="0080728B" w:rsidRDefault="00267C4D" w:rsidP="0080728B">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4AE942F0" w14:textId="7A3CF6DC" w:rsidR="00C075B2" w:rsidRPr="0080728B" w:rsidRDefault="00C075B2" w:rsidP="0080728B">
      <w:pPr>
        <w:pStyle w:val="RUS1"/>
        <w:widowControl w:val="0"/>
        <w:spacing w:before="0"/>
        <w:rPr>
          <w:rFonts w:ascii="Times New Roman" w:hAnsi="Times New Roman" w:cs="Times New Roman"/>
        </w:rPr>
      </w:pPr>
      <w:bookmarkStart w:id="74" w:name="_Toc86761699"/>
      <w:r w:rsidRPr="0080728B">
        <w:rPr>
          <w:rFonts w:ascii="Times New Roman" w:hAnsi="Times New Roman" w:cs="Times New Roman"/>
        </w:rPr>
        <w:t xml:space="preserve">Устранение недостатков </w:t>
      </w:r>
      <w:r w:rsidR="00805475" w:rsidRPr="0080728B">
        <w:rPr>
          <w:rFonts w:ascii="Times New Roman" w:hAnsi="Times New Roman" w:cs="Times New Roman"/>
        </w:rPr>
        <w:t xml:space="preserve">в период </w:t>
      </w:r>
      <w:r w:rsidR="00E95EAC" w:rsidRPr="0080728B">
        <w:rPr>
          <w:rFonts w:ascii="Times New Roman" w:hAnsi="Times New Roman" w:cs="Times New Roman"/>
        </w:rPr>
        <w:t>выполнения</w:t>
      </w:r>
      <w:r w:rsidR="00125E36" w:rsidRPr="0080728B">
        <w:rPr>
          <w:rFonts w:ascii="Times New Roman" w:hAnsi="Times New Roman" w:cs="Times New Roman"/>
        </w:rPr>
        <w:t xml:space="preserve"> </w:t>
      </w:r>
      <w:r w:rsidRPr="0080728B">
        <w:rPr>
          <w:rFonts w:ascii="Times New Roman" w:hAnsi="Times New Roman" w:cs="Times New Roman"/>
        </w:rPr>
        <w:t>Работ</w:t>
      </w:r>
      <w:bookmarkEnd w:id="74"/>
    </w:p>
    <w:p w14:paraId="71B9D4D7" w14:textId="045C7A92" w:rsidR="00C075B2" w:rsidRPr="0080728B" w:rsidRDefault="00C075B2"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устраняет за свой счет все дефекты, выявленные в процессе </w:t>
      </w:r>
      <w:r w:rsidR="0076381E" w:rsidRPr="0080728B">
        <w:rPr>
          <w:rFonts w:ascii="Times New Roman" w:hAnsi="Times New Roman" w:cs="Times New Roman"/>
        </w:rPr>
        <w:t>выполнения</w:t>
      </w:r>
      <w:r w:rsidR="009464A9" w:rsidRPr="0080728B">
        <w:rPr>
          <w:rFonts w:ascii="Times New Roman" w:hAnsi="Times New Roman" w:cs="Times New Roman"/>
        </w:rPr>
        <w:t xml:space="preserve">  </w:t>
      </w:r>
      <w:r w:rsidR="0076381E" w:rsidRPr="0080728B">
        <w:rPr>
          <w:rFonts w:ascii="Times New Roman" w:hAnsi="Times New Roman" w:cs="Times New Roman"/>
        </w:rPr>
        <w:lastRenderedPageBreak/>
        <w:t>Работ</w:t>
      </w:r>
      <w:r w:rsidR="00C146ED" w:rsidRPr="0080728B">
        <w:rPr>
          <w:rFonts w:ascii="Times New Roman" w:hAnsi="Times New Roman" w:cs="Times New Roman"/>
        </w:rPr>
        <w:t>.</w:t>
      </w:r>
    </w:p>
    <w:p w14:paraId="01272C47" w14:textId="77777777"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6DA501F" w14:textId="06398AB0"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1040952D" w14:textId="7EE022F1" w:rsidR="00F516B0" w:rsidRPr="0080728B" w:rsidRDefault="00B3605D" w:rsidP="0080728B">
      <w:pPr>
        <w:pStyle w:val="RUS111"/>
        <w:widowControl w:val="0"/>
        <w:numPr>
          <w:ilvl w:val="0"/>
          <w:numId w:val="25"/>
        </w:numPr>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безвозмездного</w:t>
      </w:r>
      <w:r w:rsidR="00F516B0" w:rsidRPr="0080728B">
        <w:rPr>
          <w:rFonts w:ascii="Times New Roman" w:hAnsi="Times New Roman" w:cs="Times New Roman"/>
          <w:iCs/>
        </w:rPr>
        <w:t xml:space="preserve"> устранения недостатков в срок, указанны</w:t>
      </w:r>
      <w:r w:rsidR="00165A17" w:rsidRPr="0080728B">
        <w:rPr>
          <w:rFonts w:ascii="Times New Roman" w:hAnsi="Times New Roman" w:cs="Times New Roman"/>
          <w:iCs/>
        </w:rPr>
        <w:t>й Заказчиком (при этом продление</w:t>
      </w:r>
      <w:r w:rsidR="00F516B0" w:rsidRPr="0080728B">
        <w:rPr>
          <w:rFonts w:ascii="Times New Roman" w:hAnsi="Times New Roman" w:cs="Times New Roman"/>
          <w:iCs/>
        </w:rPr>
        <w:t xml:space="preserve"> общего срока производства Работ не производится);</w:t>
      </w:r>
    </w:p>
    <w:p w14:paraId="18A78B1C" w14:textId="79A75DC1" w:rsidR="00F516B0" w:rsidRPr="0080728B" w:rsidRDefault="00B3605D" w:rsidP="0080728B">
      <w:pPr>
        <w:pStyle w:val="RUS111"/>
        <w:widowControl w:val="0"/>
        <w:numPr>
          <w:ilvl w:val="0"/>
          <w:numId w:val="25"/>
        </w:numPr>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соразмерного</w:t>
      </w:r>
      <w:r w:rsidR="00F516B0" w:rsidRPr="0080728B">
        <w:rPr>
          <w:rFonts w:ascii="Times New Roman" w:hAnsi="Times New Roman" w:cs="Times New Roman"/>
          <w:iCs/>
        </w:rPr>
        <w:t xml:space="preserve"> уменьшения Цены Работ;</w:t>
      </w:r>
    </w:p>
    <w:p w14:paraId="6E9067A4" w14:textId="77777777" w:rsidR="005A75B7" w:rsidRPr="0080728B" w:rsidRDefault="00F516B0"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75" w:name="_Toc496879570"/>
      <w:bookmarkEnd w:id="75"/>
    </w:p>
    <w:p w14:paraId="34E500CE" w14:textId="77777777" w:rsidR="00EC51E9" w:rsidRPr="0080728B" w:rsidRDefault="00EC51E9" w:rsidP="0080728B">
      <w:pPr>
        <w:pStyle w:val="RUS111"/>
        <w:widowControl w:val="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w:t>
      </w:r>
      <w:r w:rsidR="006A0443" w:rsidRPr="0080728B">
        <w:rPr>
          <w:rFonts w:ascii="Times New Roman" w:hAnsi="Times New Roman" w:cs="Times New Roman"/>
        </w:rPr>
        <w:t xml:space="preserve">Подрядчик </w:t>
      </w:r>
      <w:r w:rsidRPr="0080728B">
        <w:rPr>
          <w:rFonts w:ascii="Times New Roman" w:hAnsi="Times New Roman" w:cs="Times New Roman"/>
        </w:rPr>
        <w:t>в письменной форме уведомляет Представителя Заказчика и приостанавливает выполнение Работ</w:t>
      </w:r>
      <w:r w:rsidR="00F47C50" w:rsidRPr="0080728B">
        <w:rPr>
          <w:rFonts w:ascii="Times New Roman" w:hAnsi="Times New Roman" w:cs="Times New Roman"/>
        </w:rPr>
        <w:t xml:space="preserve"> / </w:t>
      </w:r>
      <w:r w:rsidRPr="0080728B">
        <w:rPr>
          <w:rFonts w:ascii="Times New Roman" w:hAnsi="Times New Roman" w:cs="Times New Roman"/>
        </w:rPr>
        <w:t xml:space="preserve">Этапа Работ до получения письменных указаний Заказчика при обнаружении: </w:t>
      </w:r>
    </w:p>
    <w:p w14:paraId="505CACD6" w14:textId="77777777" w:rsidR="00EC51E9" w:rsidRPr="0080728B" w:rsidRDefault="000A680B" w:rsidP="0080728B">
      <w:pPr>
        <w:pStyle w:val="RUS10"/>
        <w:widowControl w:val="0"/>
        <w:rPr>
          <w:rFonts w:ascii="Times New Roman" w:hAnsi="Times New Roman" w:cs="Times New Roman"/>
        </w:rPr>
      </w:pPr>
      <w:r w:rsidRPr="0080728B">
        <w:rPr>
          <w:rFonts w:ascii="Times New Roman" w:hAnsi="Times New Roman" w:cs="Times New Roman"/>
        </w:rPr>
        <w:t xml:space="preserve">Дефектов </w:t>
      </w:r>
      <w:r w:rsidR="00EC51E9" w:rsidRPr="0080728B">
        <w:rPr>
          <w:rFonts w:ascii="Times New Roman" w:hAnsi="Times New Roman" w:cs="Times New Roman"/>
        </w:rPr>
        <w:t>Исходных данных;</w:t>
      </w:r>
    </w:p>
    <w:p w14:paraId="0E5F6AF5" w14:textId="77777777"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7D96EAFA" w14:textId="77777777"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или безопасности жизни и здоровь</w:t>
      </w:r>
      <w:r w:rsidR="0001437C" w:rsidRPr="0080728B">
        <w:rPr>
          <w:rFonts w:ascii="Times New Roman" w:hAnsi="Times New Roman" w:cs="Times New Roman"/>
        </w:rPr>
        <w:t>я</w:t>
      </w:r>
      <w:r w:rsidR="0076381E" w:rsidRPr="0080728B">
        <w:rPr>
          <w:rFonts w:ascii="Times New Roman" w:hAnsi="Times New Roman" w:cs="Times New Roman"/>
        </w:rPr>
        <w:t xml:space="preserve"> </w:t>
      </w:r>
      <w:r w:rsidR="0001437C" w:rsidRPr="0080728B">
        <w:rPr>
          <w:rFonts w:ascii="Times New Roman" w:hAnsi="Times New Roman" w:cs="Times New Roman"/>
        </w:rPr>
        <w:t>граждан</w:t>
      </w:r>
      <w:r w:rsidR="00F47C50" w:rsidRPr="0080728B">
        <w:rPr>
          <w:rFonts w:ascii="Times New Roman" w:hAnsi="Times New Roman" w:cs="Times New Roman"/>
        </w:rPr>
        <w:t xml:space="preserve"> / </w:t>
      </w:r>
      <w:r w:rsidR="0001437C" w:rsidRPr="0080728B">
        <w:rPr>
          <w:rFonts w:ascii="Times New Roman" w:hAnsi="Times New Roman" w:cs="Times New Roman"/>
        </w:rPr>
        <w:t>безопасности имущества</w:t>
      </w:r>
      <w:r w:rsidRPr="0080728B">
        <w:rPr>
          <w:rFonts w:ascii="Times New Roman" w:hAnsi="Times New Roman" w:cs="Times New Roman"/>
        </w:rPr>
        <w:t xml:space="preserve"> организаций, а равно создающих невозможность выполнения Работ в срок.</w:t>
      </w:r>
    </w:p>
    <w:p w14:paraId="21C17EF2" w14:textId="77777777" w:rsidR="00C075B2" w:rsidRPr="0080728B" w:rsidRDefault="00C075B2" w:rsidP="0080728B">
      <w:pPr>
        <w:pStyle w:val="RUS1"/>
        <w:widowControl w:val="0"/>
        <w:spacing w:before="0"/>
        <w:rPr>
          <w:rFonts w:ascii="Times New Roman" w:hAnsi="Times New Roman" w:cs="Times New Roman"/>
        </w:rPr>
      </w:pPr>
      <w:bookmarkStart w:id="76" w:name="_Toc504140774"/>
      <w:bookmarkStart w:id="77" w:name="_Toc86761700"/>
      <w:r w:rsidRPr="0080728B">
        <w:rPr>
          <w:rFonts w:ascii="Times New Roman" w:hAnsi="Times New Roman" w:cs="Times New Roman"/>
        </w:rPr>
        <w:t>Изменени</w:t>
      </w:r>
      <w:r w:rsidR="009B563E" w:rsidRPr="0080728B">
        <w:rPr>
          <w:rFonts w:ascii="Times New Roman" w:hAnsi="Times New Roman" w:cs="Times New Roman"/>
        </w:rPr>
        <w:t>е</w:t>
      </w:r>
      <w:r w:rsidRPr="0080728B">
        <w:rPr>
          <w:rFonts w:ascii="Times New Roman" w:hAnsi="Times New Roman" w:cs="Times New Roman"/>
        </w:rPr>
        <w:t xml:space="preserve"> Работ</w:t>
      </w:r>
      <w:bookmarkEnd w:id="76"/>
      <w:bookmarkEnd w:id="77"/>
    </w:p>
    <w:p w14:paraId="1E4AADF3" w14:textId="1474FDAF"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Стороны договорились, что </w:t>
      </w:r>
      <w:r w:rsidR="00C5057C" w:rsidRPr="0080728B">
        <w:rPr>
          <w:rFonts w:ascii="Times New Roman" w:hAnsi="Times New Roman" w:cs="Times New Roman"/>
        </w:rPr>
        <w:t xml:space="preserve">Результаты Работ </w:t>
      </w:r>
      <w:r w:rsidRPr="0080728B">
        <w:rPr>
          <w:rFonts w:ascii="Times New Roman" w:hAnsi="Times New Roman" w:cs="Times New Roman"/>
        </w:rPr>
        <w:t xml:space="preserve">могут подлежать улучшениям или исправлениям </w:t>
      </w:r>
      <w:r w:rsidR="00E47B07" w:rsidRPr="0080728B">
        <w:rPr>
          <w:rFonts w:ascii="Times New Roman" w:hAnsi="Times New Roman" w:cs="Times New Roman"/>
        </w:rPr>
        <w:t>л</w:t>
      </w:r>
      <w:r w:rsidRPr="0080728B">
        <w:rPr>
          <w:rFonts w:ascii="Times New Roman" w:hAnsi="Times New Roman" w:cs="Times New Roman"/>
        </w:rPr>
        <w:t>и</w:t>
      </w:r>
      <w:r w:rsidR="00E47B07" w:rsidRPr="0080728B">
        <w:rPr>
          <w:rFonts w:ascii="Times New Roman" w:hAnsi="Times New Roman" w:cs="Times New Roman"/>
        </w:rPr>
        <w:t>бо</w:t>
      </w:r>
      <w:r w:rsidRPr="0080728B">
        <w:rPr>
          <w:rFonts w:ascii="Times New Roman" w:hAnsi="Times New Roman" w:cs="Times New Roman"/>
        </w:rPr>
        <w:t xml:space="preserve"> детализации </w:t>
      </w:r>
      <w:r w:rsidR="00E45141" w:rsidRPr="0080728B">
        <w:rPr>
          <w:rFonts w:ascii="Times New Roman" w:hAnsi="Times New Roman" w:cs="Times New Roman"/>
        </w:rPr>
        <w:t>в ходе исполнения Договора</w:t>
      </w:r>
      <w:r w:rsidRPr="0080728B">
        <w:rPr>
          <w:rFonts w:ascii="Times New Roman" w:hAnsi="Times New Roman" w:cs="Times New Roman"/>
        </w:rPr>
        <w:t>, и что Подрядчик не вправе требовать дополнительн</w:t>
      </w:r>
      <w:r w:rsidR="00E47B07" w:rsidRPr="0080728B">
        <w:rPr>
          <w:rFonts w:ascii="Times New Roman" w:hAnsi="Times New Roman" w:cs="Times New Roman"/>
        </w:rPr>
        <w:t>ой</w:t>
      </w:r>
      <w:r w:rsidR="00804FB1" w:rsidRPr="0080728B">
        <w:rPr>
          <w:rFonts w:ascii="Times New Roman" w:hAnsi="Times New Roman" w:cs="Times New Roman"/>
        </w:rPr>
        <w:t xml:space="preserve"> </w:t>
      </w:r>
      <w:r w:rsidR="00E47B07" w:rsidRPr="0080728B">
        <w:rPr>
          <w:rFonts w:ascii="Times New Roman" w:hAnsi="Times New Roman" w:cs="Times New Roman"/>
        </w:rPr>
        <w:t xml:space="preserve">оплаты </w:t>
      </w:r>
      <w:r w:rsidRPr="0080728B">
        <w:rPr>
          <w:rFonts w:ascii="Times New Roman" w:hAnsi="Times New Roman" w:cs="Times New Roman"/>
        </w:rPr>
        <w:t>за осуществление улучшений</w:t>
      </w:r>
      <w:r w:rsidR="00F47C50" w:rsidRPr="0080728B">
        <w:rPr>
          <w:rFonts w:ascii="Times New Roman" w:hAnsi="Times New Roman" w:cs="Times New Roman"/>
        </w:rPr>
        <w:t xml:space="preserve"> / </w:t>
      </w:r>
      <w:r w:rsidRPr="0080728B">
        <w:rPr>
          <w:rFonts w:ascii="Times New Roman" w:hAnsi="Times New Roman" w:cs="Times New Roman"/>
        </w:rPr>
        <w:t>исправлений</w:t>
      </w:r>
      <w:r w:rsidR="00F47C50" w:rsidRPr="0080728B">
        <w:rPr>
          <w:rFonts w:ascii="Times New Roman" w:hAnsi="Times New Roman" w:cs="Times New Roman"/>
        </w:rPr>
        <w:t xml:space="preserve"> / </w:t>
      </w:r>
      <w:r w:rsidRPr="0080728B">
        <w:rPr>
          <w:rFonts w:ascii="Times New Roman" w:hAnsi="Times New Roman" w:cs="Times New Roman"/>
        </w:rPr>
        <w:t>детализаций, которые</w:t>
      </w:r>
      <w:r w:rsidR="00E45141" w:rsidRPr="0080728B">
        <w:rPr>
          <w:rFonts w:ascii="Times New Roman" w:hAnsi="Times New Roman" w:cs="Times New Roman"/>
        </w:rPr>
        <w:t>,</w:t>
      </w:r>
      <w:r w:rsidRPr="0080728B">
        <w:rPr>
          <w:rFonts w:ascii="Times New Roman" w:hAnsi="Times New Roman" w:cs="Times New Roman"/>
        </w:rPr>
        <w:t xml:space="preserve"> согласно Договору</w:t>
      </w:r>
      <w:r w:rsidR="00E45141" w:rsidRPr="0080728B">
        <w:rPr>
          <w:rFonts w:ascii="Times New Roman" w:hAnsi="Times New Roman" w:cs="Times New Roman"/>
        </w:rPr>
        <w:t>,</w:t>
      </w:r>
      <w:r w:rsidRPr="0080728B">
        <w:rPr>
          <w:rFonts w:ascii="Times New Roman" w:hAnsi="Times New Roman" w:cs="Times New Roman"/>
        </w:rPr>
        <w:t xml:space="preserve"> прямо рассматриваются или подразумеваются как включенные в состав Работ, и такие улучшения</w:t>
      </w:r>
      <w:r w:rsidR="00F47C50" w:rsidRPr="0080728B">
        <w:rPr>
          <w:rFonts w:ascii="Times New Roman" w:hAnsi="Times New Roman" w:cs="Times New Roman"/>
        </w:rPr>
        <w:t xml:space="preserve"> / </w:t>
      </w:r>
      <w:r w:rsidRPr="0080728B">
        <w:rPr>
          <w:rFonts w:ascii="Times New Roman" w:hAnsi="Times New Roman" w:cs="Times New Roman"/>
        </w:rPr>
        <w:t>исправления</w:t>
      </w:r>
      <w:r w:rsidR="00F47C50" w:rsidRPr="0080728B">
        <w:rPr>
          <w:rFonts w:ascii="Times New Roman" w:hAnsi="Times New Roman" w:cs="Times New Roman"/>
        </w:rPr>
        <w:t xml:space="preserve"> / </w:t>
      </w:r>
      <w:r w:rsidRPr="0080728B">
        <w:rPr>
          <w:rFonts w:ascii="Times New Roman" w:hAnsi="Times New Roman" w:cs="Times New Roman"/>
        </w:rPr>
        <w:t xml:space="preserve">детализации не будут </w:t>
      </w:r>
      <w:r w:rsidR="00E45141" w:rsidRPr="0080728B">
        <w:rPr>
          <w:rFonts w:ascii="Times New Roman" w:hAnsi="Times New Roman" w:cs="Times New Roman"/>
        </w:rPr>
        <w:t>являться</w:t>
      </w:r>
      <w:r w:rsidRPr="0080728B">
        <w:rPr>
          <w:rFonts w:ascii="Times New Roman" w:hAnsi="Times New Roman" w:cs="Times New Roman"/>
        </w:rPr>
        <w:t xml:space="preserve"> изменение</w:t>
      </w:r>
      <w:r w:rsidR="00E45141" w:rsidRPr="0080728B">
        <w:rPr>
          <w:rFonts w:ascii="Times New Roman" w:hAnsi="Times New Roman" w:cs="Times New Roman"/>
        </w:rPr>
        <w:t>м</w:t>
      </w:r>
      <w:r w:rsidRPr="0080728B">
        <w:rPr>
          <w:rFonts w:ascii="Times New Roman" w:hAnsi="Times New Roman" w:cs="Times New Roman"/>
        </w:rPr>
        <w:t xml:space="preserve"> х</w:t>
      </w:r>
      <w:r w:rsidR="00EB55FD" w:rsidRPr="0080728B">
        <w:rPr>
          <w:rFonts w:ascii="Times New Roman" w:hAnsi="Times New Roman" w:cs="Times New Roman"/>
        </w:rPr>
        <w:t>арактера и</w:t>
      </w:r>
      <w:r w:rsidR="00F47C50" w:rsidRPr="0080728B">
        <w:rPr>
          <w:rFonts w:ascii="Times New Roman" w:hAnsi="Times New Roman" w:cs="Times New Roman"/>
        </w:rPr>
        <w:t xml:space="preserve"> / </w:t>
      </w:r>
      <w:r w:rsidR="00EB55FD" w:rsidRPr="0080728B">
        <w:rPr>
          <w:rFonts w:ascii="Times New Roman" w:hAnsi="Times New Roman" w:cs="Times New Roman"/>
        </w:rPr>
        <w:t>или объема Работ</w:t>
      </w:r>
      <w:r w:rsidR="001D4553" w:rsidRPr="0080728B">
        <w:rPr>
          <w:rFonts w:ascii="Times New Roman" w:hAnsi="Times New Roman" w:cs="Times New Roman"/>
        </w:rPr>
        <w:t>.</w:t>
      </w:r>
    </w:p>
    <w:p w14:paraId="320008BD" w14:textId="76F76D1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w:t>
      </w:r>
      <w:r w:rsidR="0032023D" w:rsidRPr="0080728B">
        <w:rPr>
          <w:rFonts w:ascii="Times New Roman" w:hAnsi="Times New Roman" w:cs="Times New Roman"/>
        </w:rPr>
        <w:t>жен выполнить работы, которые</w:t>
      </w:r>
      <w:r w:rsidR="00E45141" w:rsidRPr="0080728B">
        <w:rPr>
          <w:rFonts w:ascii="Times New Roman" w:hAnsi="Times New Roman" w:cs="Times New Roman"/>
        </w:rPr>
        <w:t xml:space="preserve"> хотя прямо и не обо</w:t>
      </w:r>
      <w:r w:rsidR="00CE7D74" w:rsidRPr="0080728B">
        <w:rPr>
          <w:rFonts w:ascii="Times New Roman" w:hAnsi="Times New Roman" w:cs="Times New Roman"/>
        </w:rPr>
        <w:t xml:space="preserve">значены в Договоре, </w:t>
      </w:r>
      <w:r w:rsidR="000A680B" w:rsidRPr="0080728B">
        <w:rPr>
          <w:rFonts w:ascii="Times New Roman" w:hAnsi="Times New Roman" w:cs="Times New Roman"/>
        </w:rPr>
        <w:t>Задании на проектирование</w:t>
      </w:r>
      <w:r w:rsidR="00804FB1" w:rsidRPr="0080728B">
        <w:rPr>
          <w:rFonts w:ascii="Times New Roman" w:hAnsi="Times New Roman" w:cs="Times New Roman"/>
        </w:rPr>
        <w:t xml:space="preserve"> </w:t>
      </w:r>
      <w:r w:rsidR="00E45141" w:rsidRPr="0080728B">
        <w:rPr>
          <w:rFonts w:ascii="Times New Roman" w:hAnsi="Times New Roman" w:cs="Times New Roman"/>
        </w:rPr>
        <w:t>и</w:t>
      </w:r>
      <w:r w:rsidR="00F47C50" w:rsidRPr="0080728B">
        <w:rPr>
          <w:rFonts w:ascii="Times New Roman" w:hAnsi="Times New Roman" w:cs="Times New Roman"/>
        </w:rPr>
        <w:t xml:space="preserve"> / </w:t>
      </w:r>
      <w:r w:rsidR="00E45141" w:rsidRPr="0080728B">
        <w:rPr>
          <w:rFonts w:ascii="Times New Roman" w:hAnsi="Times New Roman" w:cs="Times New Roman"/>
        </w:rPr>
        <w:t>или в Обязательных технических правилах, однако</w:t>
      </w:r>
      <w:r w:rsidR="0032023D" w:rsidRPr="0080728B">
        <w:rPr>
          <w:rFonts w:ascii="Times New Roman" w:hAnsi="Times New Roman" w:cs="Times New Roman"/>
        </w:rPr>
        <w:t>:</w:t>
      </w:r>
    </w:p>
    <w:p w14:paraId="465BFCBF" w14:textId="77777777" w:rsidR="00C075B2" w:rsidRPr="0080728B" w:rsidRDefault="00C075B2" w:rsidP="0080728B">
      <w:pPr>
        <w:pStyle w:val="RUS10"/>
        <w:widowControl w:val="0"/>
        <w:rPr>
          <w:rFonts w:ascii="Times New Roman" w:hAnsi="Times New Roman" w:cs="Times New Roman"/>
        </w:rPr>
      </w:pPr>
      <w:r w:rsidRPr="0080728B">
        <w:rPr>
          <w:rFonts w:ascii="Times New Roman" w:hAnsi="Times New Roman" w:cs="Times New Roman"/>
        </w:rPr>
        <w:t>являю</w:t>
      </w:r>
      <w:r w:rsidR="002C7DB7" w:rsidRPr="0080728B">
        <w:rPr>
          <w:rFonts w:ascii="Times New Roman" w:hAnsi="Times New Roman" w:cs="Times New Roman"/>
        </w:rPr>
        <w:t>т</w:t>
      </w:r>
      <w:r w:rsidRPr="0080728B">
        <w:rPr>
          <w:rFonts w:ascii="Times New Roman" w:hAnsi="Times New Roman" w:cs="Times New Roman"/>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80728B">
        <w:rPr>
          <w:rFonts w:ascii="Times New Roman" w:hAnsi="Times New Roman" w:cs="Times New Roman"/>
        </w:rPr>
        <w:t xml:space="preserve">й, </w:t>
      </w:r>
      <w:r w:rsidRPr="0080728B">
        <w:rPr>
          <w:rFonts w:ascii="Times New Roman" w:hAnsi="Times New Roman" w:cs="Times New Roman"/>
        </w:rPr>
        <w:t>безопасной и надежной эксплуатации Объекта</w:t>
      </w:r>
      <w:r w:rsidR="00CE7D74" w:rsidRPr="0080728B">
        <w:rPr>
          <w:rFonts w:ascii="Times New Roman" w:hAnsi="Times New Roman" w:cs="Times New Roman"/>
        </w:rPr>
        <w:t>, созданного на основе Технической документации</w:t>
      </w:r>
      <w:r w:rsidRPr="0080728B">
        <w:rPr>
          <w:rFonts w:ascii="Times New Roman" w:hAnsi="Times New Roman" w:cs="Times New Roman"/>
        </w:rPr>
        <w:t>;</w:t>
      </w:r>
    </w:p>
    <w:p w14:paraId="51FC0D2B" w14:textId="77777777" w:rsidR="00C075B2" w:rsidRPr="0080728B" w:rsidRDefault="00C075B2" w:rsidP="0080728B">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w:t>
      </w:r>
      <w:r w:rsidR="00CE7D74" w:rsidRPr="0080728B">
        <w:rPr>
          <w:rFonts w:ascii="Times New Roman" w:hAnsi="Times New Roman" w:cs="Times New Roman"/>
        </w:rPr>
        <w:t>м на момент заключения Договора</w:t>
      </w:r>
      <w:r w:rsidRPr="0080728B">
        <w:rPr>
          <w:rFonts w:ascii="Times New Roman" w:hAnsi="Times New Roman" w:cs="Times New Roman"/>
        </w:rPr>
        <w:t>.</w:t>
      </w:r>
    </w:p>
    <w:p w14:paraId="4D920608" w14:textId="77777777" w:rsidR="00AD1BAD" w:rsidRPr="0080728B" w:rsidRDefault="00AD1BAD" w:rsidP="0080728B">
      <w:pPr>
        <w:pStyle w:val="RUS1"/>
        <w:widowControl w:val="0"/>
        <w:spacing w:before="0"/>
        <w:rPr>
          <w:rFonts w:ascii="Times New Roman" w:hAnsi="Times New Roman" w:cs="Times New Roman"/>
        </w:rPr>
      </w:pPr>
      <w:bookmarkStart w:id="78" w:name="_Toc504140775"/>
      <w:bookmarkStart w:id="79" w:name="_Toc86761701"/>
      <w:bookmarkStart w:id="80" w:name="_Ref493704750"/>
      <w:r w:rsidRPr="0080728B">
        <w:rPr>
          <w:rFonts w:ascii="Times New Roman" w:hAnsi="Times New Roman" w:cs="Times New Roman"/>
        </w:rPr>
        <w:t>Дополнительные Работы</w:t>
      </w:r>
      <w:bookmarkEnd w:id="78"/>
      <w:bookmarkEnd w:id="79"/>
    </w:p>
    <w:p w14:paraId="75FE51D2" w14:textId="77777777" w:rsidR="00AD49E7" w:rsidRPr="0080728B" w:rsidRDefault="00AD49E7" w:rsidP="0080728B">
      <w:pPr>
        <w:pStyle w:val="RUS11"/>
        <w:widowControl w:val="0"/>
        <w:rPr>
          <w:rFonts w:ascii="Times New Roman" w:hAnsi="Times New Roman" w:cs="Times New Roman"/>
        </w:rPr>
      </w:pPr>
      <w:r w:rsidRPr="0080728B">
        <w:rPr>
          <w:rFonts w:ascii="Times New Roman" w:hAnsi="Times New Roman" w:cs="Times New Roman"/>
        </w:rPr>
        <w:t xml:space="preserve">Дополнительные работы, под которыми Стороны понимают Работы, не учтенные в </w:t>
      </w:r>
      <w:r w:rsidR="00456D72" w:rsidRPr="0080728B">
        <w:rPr>
          <w:rFonts w:ascii="Times New Roman" w:hAnsi="Times New Roman" w:cs="Times New Roman"/>
        </w:rPr>
        <w:t>Задании на проектирование</w:t>
      </w:r>
      <w:r w:rsidRPr="0080728B">
        <w:rPr>
          <w:rFonts w:ascii="Times New Roman" w:hAnsi="Times New Roman" w:cs="Times New Roman"/>
        </w:rPr>
        <w:t xml:space="preserve">, необходимость выполнения которых не могла быть выявлена при заключении Договора и вызвана обстоятельствами, не зависящими от Подрядчика, </w:t>
      </w:r>
      <w:r w:rsidR="00456D72" w:rsidRPr="0080728B">
        <w:rPr>
          <w:rFonts w:ascii="Times New Roman" w:hAnsi="Times New Roman" w:cs="Times New Roman"/>
        </w:rPr>
        <w:t xml:space="preserve">должны быть выполнены Подрядчиком и </w:t>
      </w:r>
      <w:r w:rsidRPr="0080728B">
        <w:rPr>
          <w:rFonts w:ascii="Times New Roman" w:hAnsi="Times New Roman" w:cs="Times New Roman"/>
        </w:rPr>
        <w:t xml:space="preserve">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w:t>
      </w:r>
      <w:r w:rsidRPr="0080728B">
        <w:rPr>
          <w:rFonts w:ascii="Times New Roman" w:hAnsi="Times New Roman" w:cs="Times New Roman"/>
        </w:rPr>
        <w:lastRenderedPageBreak/>
        <w:t>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895DB3A" w14:textId="688A2CDF" w:rsidR="007A6861" w:rsidRPr="0080728B" w:rsidRDefault="007A6861" w:rsidP="0080728B">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w:t>
      </w:r>
      <w:r w:rsidR="00AD49E7" w:rsidRPr="0080728B">
        <w:rPr>
          <w:rFonts w:ascii="Times New Roman" w:hAnsi="Times New Roman" w:cs="Times New Roman"/>
        </w:rPr>
        <w:t xml:space="preserve"> объемов Работ в течение 2 (дву</w:t>
      </w:r>
      <w:r w:rsidRPr="0080728B">
        <w:rPr>
          <w:rFonts w:ascii="Times New Roman" w:hAnsi="Times New Roman" w:cs="Times New Roman"/>
        </w:rPr>
        <w:t>х</w:t>
      </w:r>
      <w:r w:rsidR="00AD49E7" w:rsidRPr="0080728B">
        <w:rPr>
          <w:rFonts w:ascii="Times New Roman" w:hAnsi="Times New Roman" w:cs="Times New Roman"/>
        </w:rPr>
        <w:t>)</w:t>
      </w:r>
      <w:r w:rsidRPr="0080728B">
        <w:rPr>
          <w:rFonts w:ascii="Times New Roman" w:hAnsi="Times New Roman" w:cs="Times New Roman"/>
        </w:rPr>
        <w:t xml:space="preserve"> </w:t>
      </w:r>
      <w:r w:rsidR="008B2190" w:rsidRPr="0080728B">
        <w:rPr>
          <w:rFonts w:ascii="Times New Roman" w:hAnsi="Times New Roman" w:cs="Times New Roman"/>
        </w:rPr>
        <w:t xml:space="preserve">календарных </w:t>
      </w:r>
      <w:r w:rsidRPr="0080728B">
        <w:rPr>
          <w:rFonts w:ascii="Times New Roman" w:hAnsi="Times New Roman" w:cs="Times New Roman"/>
        </w:rPr>
        <w:t>дней с момента выявления необходимых дополнительных Работ. Объем дополнительных Работ о</w:t>
      </w:r>
      <w:r w:rsidR="008B2190" w:rsidRPr="0080728B">
        <w:rPr>
          <w:rFonts w:ascii="Times New Roman" w:hAnsi="Times New Roman" w:cs="Times New Roman"/>
        </w:rPr>
        <w:t xml:space="preserve">пределяется </w:t>
      </w:r>
      <w:r w:rsidRPr="0080728B">
        <w:rPr>
          <w:rFonts w:ascii="Times New Roman" w:hAnsi="Times New Roman" w:cs="Times New Roman"/>
        </w:rPr>
        <w:t>дополнительным соглашением</w:t>
      </w:r>
      <w:r w:rsidR="008B2190"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bookmarkStart w:id="81" w:name="_Hlt500771388"/>
      <w:bookmarkStart w:id="82" w:name="_Toc504140776"/>
      <w:bookmarkStart w:id="83" w:name="_Toc86761702"/>
      <w:bookmarkEnd w:id="80"/>
      <w:bookmarkEnd w:id="81"/>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82"/>
      <w:bookmarkEnd w:id="83"/>
    </w:p>
    <w:p w14:paraId="194717C9" w14:textId="77777777" w:rsidR="00D94937" w:rsidRPr="0080728B" w:rsidRDefault="00AD1BAD" w:rsidP="0080728B">
      <w:pPr>
        <w:pStyle w:val="RUS1"/>
        <w:widowControl w:val="0"/>
        <w:spacing w:before="0"/>
        <w:rPr>
          <w:rFonts w:ascii="Times New Roman" w:hAnsi="Times New Roman" w:cs="Times New Roman"/>
        </w:rPr>
      </w:pPr>
      <w:bookmarkStart w:id="84" w:name="_Toc504140777"/>
      <w:bookmarkStart w:id="85" w:name="_Toc86761703"/>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84"/>
      <w:bookmarkEnd w:id="85"/>
    </w:p>
    <w:p w14:paraId="57683B48" w14:textId="58837722" w:rsidR="00324736" w:rsidRPr="0080728B" w:rsidRDefault="00324736" w:rsidP="0080728B">
      <w:pPr>
        <w:pStyle w:val="RUS11"/>
        <w:widowControl w:val="0"/>
        <w:rPr>
          <w:rFonts w:ascii="Times New Roman" w:hAnsi="Times New Roman" w:cs="Times New Roman"/>
        </w:rPr>
      </w:pPr>
      <w:bookmarkStart w:id="86"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86"/>
    </w:p>
    <w:p w14:paraId="54B71B03" w14:textId="0002F8D6"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21173D">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80728B">
      <w:pPr>
        <w:pStyle w:val="RUS1"/>
        <w:widowControl w:val="0"/>
        <w:spacing w:before="0"/>
        <w:rPr>
          <w:rFonts w:ascii="Times New Roman" w:hAnsi="Times New Roman" w:cs="Times New Roman"/>
        </w:rPr>
      </w:pPr>
      <w:bookmarkStart w:id="87" w:name="_Toc504140778"/>
      <w:bookmarkStart w:id="88" w:name="_Toc86761704"/>
      <w:r w:rsidRPr="0080728B">
        <w:rPr>
          <w:rFonts w:ascii="Times New Roman" w:hAnsi="Times New Roman" w:cs="Times New Roman"/>
        </w:rPr>
        <w:t>Распределение прав на результаты интеллектуальной деятельности</w:t>
      </w:r>
      <w:bookmarkEnd w:id="87"/>
      <w:bookmarkEnd w:id="88"/>
    </w:p>
    <w:p w14:paraId="01AA5848" w14:textId="77777777" w:rsidR="007854F9" w:rsidRPr="0080728B" w:rsidRDefault="007854F9" w:rsidP="0080728B">
      <w:pPr>
        <w:pStyle w:val="RUS11"/>
        <w:widowControl w:val="0"/>
        <w:rPr>
          <w:rFonts w:ascii="Times New Roman" w:hAnsi="Times New Roman" w:cs="Times New Roman"/>
        </w:rPr>
      </w:pPr>
      <w:bookmarkStart w:id="89"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89"/>
    </w:p>
    <w:p w14:paraId="7F096E5C" w14:textId="3F1E1381" w:rsidR="007854F9" w:rsidRPr="0080728B" w:rsidRDefault="007854F9" w:rsidP="0080728B">
      <w:pPr>
        <w:pStyle w:val="RUS11"/>
        <w:widowControl w:val="0"/>
        <w:rPr>
          <w:rFonts w:ascii="Times New Roman" w:hAnsi="Times New Roman" w:cs="Times New Roman"/>
        </w:rPr>
      </w:pPr>
      <w:bookmarkStart w:id="90"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_Ref493723459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20.1</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_Ref493723469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20.2</w:t>
      </w:r>
      <w:r w:rsidR="0009383D" w:rsidRPr="0080728B">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90"/>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5C7378C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bCs/>
        </w:rPr>
        <w:t xml:space="preserve"> и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3FC5346F" w14:textId="7B599716" w:rsidR="007854F9" w:rsidRPr="0080728B" w:rsidRDefault="007854F9" w:rsidP="0080728B">
      <w:pPr>
        <w:pStyle w:val="RUS11"/>
        <w:widowControl w:val="0"/>
        <w:rPr>
          <w:rFonts w:ascii="Times New Roman" w:hAnsi="Times New Roman" w:cs="Times New Roman"/>
        </w:rPr>
      </w:pPr>
      <w:bookmarkStart w:id="91"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91"/>
    </w:p>
    <w:p w14:paraId="0B796915" w14:textId="2AB9930F" w:rsidR="007854F9" w:rsidRPr="0080728B" w:rsidRDefault="007854F9" w:rsidP="0080728B">
      <w:pPr>
        <w:pStyle w:val="RUS11"/>
        <w:widowControl w:val="0"/>
        <w:rPr>
          <w:rFonts w:ascii="Times New Roman" w:hAnsi="Times New Roman" w:cs="Times New Roman"/>
        </w:rPr>
      </w:pPr>
      <w:bookmarkStart w:id="92" w:name="_Ref493723521"/>
      <w:r w:rsidRPr="0080728B">
        <w:rPr>
          <w:rFonts w:ascii="Times New Roman" w:hAnsi="Times New Roman" w:cs="Times New Roman"/>
        </w:rPr>
        <w:lastRenderedPageBreak/>
        <w:t xml:space="preserve">В случае создания при выполнении </w:t>
      </w:r>
      <w:r w:rsidR="005C1179" w:rsidRPr="0080728B">
        <w:rPr>
          <w:rFonts w:ascii="Times New Roman" w:hAnsi="Times New Roman" w:cs="Times New Roman"/>
        </w:rPr>
        <w:t>Работ</w:t>
      </w:r>
      <w:r w:rsidRPr="0080728B">
        <w:rPr>
          <w:rFonts w:ascii="Times New Roman" w:hAnsi="Times New Roman" w:cs="Times New Roman"/>
        </w:rPr>
        <w:t xml:space="preserve"> объектов промышленной собственности Заказчику также принадлежит право на получение патента на изобретения, промышл</w:t>
      </w:r>
      <w:r w:rsidR="00620995" w:rsidRPr="0080728B">
        <w:rPr>
          <w:rFonts w:ascii="Times New Roman" w:hAnsi="Times New Roman" w:cs="Times New Roman"/>
        </w:rPr>
        <w:t>енные образцы, полезные модели.</w:t>
      </w:r>
      <w:bookmarkEnd w:id="92"/>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1CBDAA72"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93" w:name="_Toc504140779"/>
      <w:bookmarkStart w:id="94" w:name="_Toc86761705"/>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93"/>
      <w:bookmarkEnd w:id="94"/>
    </w:p>
    <w:p w14:paraId="72DE4891" w14:textId="77777777" w:rsidR="00F566FE" w:rsidRPr="0080728B" w:rsidRDefault="00F566FE" w:rsidP="0080728B">
      <w:pPr>
        <w:pStyle w:val="RUS1"/>
        <w:widowControl w:val="0"/>
        <w:spacing w:before="0"/>
        <w:rPr>
          <w:rFonts w:ascii="Times New Roman" w:hAnsi="Times New Roman" w:cs="Times New Roman"/>
        </w:rPr>
      </w:pPr>
      <w:bookmarkStart w:id="95" w:name="_Ref496284723"/>
      <w:bookmarkStart w:id="96" w:name="_Ref496284743"/>
      <w:bookmarkStart w:id="97" w:name="_Toc504140780"/>
      <w:bookmarkStart w:id="98" w:name="_Toc86761706"/>
      <w:r w:rsidRPr="0080728B">
        <w:rPr>
          <w:rFonts w:ascii="Times New Roman" w:hAnsi="Times New Roman" w:cs="Times New Roman"/>
        </w:rPr>
        <w:t>Ответственность сторон</w:t>
      </w:r>
      <w:bookmarkEnd w:id="95"/>
      <w:bookmarkEnd w:id="96"/>
      <w:bookmarkEnd w:id="97"/>
      <w:bookmarkEnd w:id="98"/>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7B089EDB"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21173D">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21173D">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07C0AC5D"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7A2049E1"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83DC0">
        <w:rPr>
          <w:rFonts w:ascii="Times New Roman" w:hAnsi="Times New Roman" w:cs="Times New Roman"/>
          <w:color w:val="FF0000"/>
        </w:rPr>
        <w:t>[</w:t>
      </w:r>
      <w:r w:rsidRPr="00883DC0">
        <w:rPr>
          <w:rFonts w:ascii="Times New Roman" w:hAnsi="Times New Roman" w:cs="Times New Roman"/>
          <w:color w:val="FF0000"/>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83DC0">
        <w:rPr>
          <w:rFonts w:ascii="Times New Roman" w:hAnsi="Times New Roman" w:cs="Times New Roman"/>
          <w:color w:val="FF0000"/>
        </w:rPr>
        <w:t>ункте</w:t>
      </w:r>
      <w:r w:rsidRPr="00883DC0">
        <w:rPr>
          <w:rFonts w:ascii="Times New Roman" w:hAnsi="Times New Roman" w:cs="Times New Roman"/>
          <w:color w:val="FF0000"/>
        </w:rPr>
        <w:t xml:space="preserve"> </w:t>
      </w:r>
      <w:r w:rsidR="00B93D43" w:rsidRPr="00883DC0">
        <w:rPr>
          <w:rFonts w:ascii="Times New Roman" w:hAnsi="Times New Roman" w:cs="Times New Roman"/>
          <w:color w:val="FF0000"/>
        </w:rPr>
        <w:fldChar w:fldCharType="begin"/>
      </w:r>
      <w:r w:rsidR="00B93D43" w:rsidRPr="00883DC0">
        <w:rPr>
          <w:rFonts w:ascii="Times New Roman" w:hAnsi="Times New Roman" w:cs="Times New Roman"/>
          <w:color w:val="FF0000"/>
        </w:rPr>
        <w:instrText xml:space="preserve"> REF _Ref513483212 \n \h </w:instrText>
      </w:r>
      <w:r w:rsidR="009464A9" w:rsidRPr="00883DC0">
        <w:rPr>
          <w:rFonts w:ascii="Times New Roman" w:hAnsi="Times New Roman" w:cs="Times New Roman"/>
          <w:color w:val="FF0000"/>
        </w:rPr>
        <w:instrText xml:space="preserve"> \* MERGEFORMAT </w:instrText>
      </w:r>
      <w:r w:rsidR="00B93D43" w:rsidRPr="00883DC0">
        <w:rPr>
          <w:rFonts w:ascii="Times New Roman" w:hAnsi="Times New Roman" w:cs="Times New Roman"/>
          <w:color w:val="FF0000"/>
        </w:rPr>
      </w:r>
      <w:r w:rsidR="00B93D43" w:rsidRPr="00883DC0">
        <w:rPr>
          <w:rFonts w:ascii="Times New Roman" w:hAnsi="Times New Roman" w:cs="Times New Roman"/>
          <w:color w:val="FF0000"/>
        </w:rPr>
        <w:fldChar w:fldCharType="separate"/>
      </w:r>
      <w:r w:rsidR="0080728B" w:rsidRPr="00883DC0">
        <w:rPr>
          <w:rFonts w:ascii="Times New Roman" w:hAnsi="Times New Roman" w:cs="Times New Roman"/>
          <w:color w:val="FF0000"/>
        </w:rPr>
        <w:t>13.6</w:t>
      </w:r>
      <w:r w:rsidR="00B93D43" w:rsidRPr="00883DC0">
        <w:rPr>
          <w:rFonts w:ascii="Times New Roman" w:hAnsi="Times New Roman" w:cs="Times New Roman"/>
          <w:color w:val="FF0000"/>
        </w:rPr>
        <w:fldChar w:fldCharType="end"/>
      </w:r>
      <w:r w:rsidRPr="00883DC0">
        <w:rPr>
          <w:rFonts w:ascii="Times New Roman" w:hAnsi="Times New Roman" w:cs="Times New Roman"/>
          <w:color w:val="FF0000"/>
        </w:rPr>
        <w:t xml:space="preserve"> Договора, и которые не были устранены Заказчиком</w:t>
      </w:r>
      <w:r w:rsidR="002033DA" w:rsidRPr="00883DC0">
        <w:rPr>
          <w:rFonts w:ascii="Times New Roman" w:hAnsi="Times New Roman" w:cs="Times New Roman"/>
          <w:color w:val="FF0000"/>
        </w:rPr>
        <w:t>]</w:t>
      </w:r>
      <w:r w:rsidRPr="00883DC0">
        <w:rPr>
          <w:rFonts w:ascii="Times New Roman" w:hAnsi="Times New Roman" w:cs="Times New Roman"/>
          <w:color w:val="FF0000"/>
        </w:rPr>
        <w:t xml:space="preserve">.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26354691"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w:t>
      </w:r>
      <w:r w:rsidR="00883DC0">
        <w:rPr>
          <w:rFonts w:ascii="Times New Roman" w:hAnsi="Times New Roman" w:cs="Times New Roman"/>
        </w:rPr>
        <w:t>и тысяч)</w:t>
      </w:r>
      <w:r w:rsidR="00D8786B" w:rsidRPr="0080728B">
        <w:rPr>
          <w:rFonts w:ascii="Times New Roman" w:hAnsi="Times New Roman" w:cs="Times New Roman"/>
        </w:rPr>
        <w:t xml:space="preserve"> рублей</w:t>
      </w:r>
      <w:r w:rsidRPr="0080728B">
        <w:rPr>
          <w:rFonts w:ascii="Times New Roman" w:hAnsi="Times New Roman" w:cs="Times New Roman"/>
        </w:rPr>
        <w:t>;</w:t>
      </w:r>
    </w:p>
    <w:p w14:paraId="178DE13D" w14:textId="1F01AE0F"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883DC0">
        <w:rPr>
          <w:rFonts w:ascii="Times New Roman" w:hAnsi="Times New Roman" w:cs="Times New Roman"/>
        </w:rPr>
        <w:t>30 000 (тридцати тысяч)</w:t>
      </w:r>
      <w:r w:rsidR="002C614A" w:rsidRPr="0080728B">
        <w:rPr>
          <w:rFonts w:ascii="Times New Roman" w:hAnsi="Times New Roman" w:cs="Times New Roman"/>
        </w:rPr>
        <w:t xml:space="preserve"> рублей</w:t>
      </w:r>
      <w:r w:rsidRPr="0080728B">
        <w:rPr>
          <w:rFonts w:ascii="Times New Roman" w:hAnsi="Times New Roman" w:cs="Times New Roman"/>
        </w:rPr>
        <w:t>;</w:t>
      </w:r>
    </w:p>
    <w:p w14:paraId="3906A2DF" w14:textId="0EFFF9DB"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883DC0">
        <w:rPr>
          <w:rFonts w:ascii="Times New Roman" w:hAnsi="Times New Roman" w:cs="Times New Roman"/>
        </w:rPr>
        <w:t>50 000 (пятидесяти тысяч)</w:t>
      </w:r>
      <w:r w:rsidR="002C614A" w:rsidRPr="0080728B">
        <w:rPr>
          <w:rFonts w:ascii="Times New Roman" w:hAnsi="Times New Roman" w:cs="Times New Roman"/>
        </w:rPr>
        <w:t xml:space="preserve"> рублей</w:t>
      </w:r>
      <w:r w:rsidR="00D31B71" w:rsidRPr="0080728B">
        <w:rPr>
          <w:rFonts w:ascii="Times New Roman" w:hAnsi="Times New Roman" w:cs="Times New Roman"/>
        </w:rPr>
        <w:t>;</w:t>
      </w:r>
    </w:p>
    <w:p w14:paraId="4EA32A50" w14:textId="64D33FF7"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80728B" w:rsidRPr="0080728B">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99"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99"/>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419432A0"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883DC0">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80728B" w:rsidRPr="0041703F">
        <w:rPr>
          <w:rFonts w:ascii="Times New Roman" w:hAnsi="Times New Roman" w:cs="Times New Roman"/>
        </w:rPr>
        <w:t>29.10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0C519984" w14:textId="77777777" w:rsidR="00F566FE" w:rsidRPr="005D6331"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17B032B" w14:textId="6DC878B9" w:rsidR="00557C79" w:rsidRPr="005D6331" w:rsidRDefault="00557C79" w:rsidP="0080728B">
      <w:pPr>
        <w:pStyle w:val="RUS11"/>
        <w:widowControl w:val="0"/>
        <w:rPr>
          <w:rFonts w:ascii="Times New Roman" w:hAnsi="Times New Roman" w:cs="Times New Roman"/>
        </w:rPr>
      </w:pPr>
      <w:r w:rsidRPr="005D6331">
        <w:rPr>
          <w:rFonts w:ascii="Times New Roman" w:hAnsi="Times New Roman" w:cs="Times New Roman"/>
        </w:rPr>
        <w:t>За несоблюдение положений Требований</w:t>
      </w:r>
      <w:r w:rsidR="00A4055E" w:rsidRPr="005D6331">
        <w:rPr>
          <w:rFonts w:ascii="Times New Roman" w:hAnsi="Times New Roman" w:cs="Times New Roman"/>
        </w:rPr>
        <w:t xml:space="preserve"> </w:t>
      </w:r>
      <w:r w:rsidR="005A3588" w:rsidRPr="005D6331">
        <w:rPr>
          <w:rFonts w:ascii="Times New Roman" w:hAnsi="Times New Roman" w:cs="Times New Roman"/>
        </w:rPr>
        <w:t>Раздела 7</w:t>
      </w:r>
      <w:r w:rsidR="00A4055E" w:rsidRPr="005D6331">
        <w:rPr>
          <w:rFonts w:ascii="Times New Roman" w:hAnsi="Times New Roman" w:cs="Times New Roman"/>
        </w:rPr>
        <w:t xml:space="preserve"> </w:t>
      </w:r>
      <w:r w:rsidR="00A4055E" w:rsidRPr="005D6331">
        <w:rPr>
          <w:rFonts w:ascii="Times New Roman" w:hAnsi="Times New Roman" w:cs="Times New Roman"/>
        </w:rPr>
        <w:fldChar w:fldCharType="begin"/>
      </w:r>
      <w:r w:rsidR="00A4055E" w:rsidRPr="005D6331">
        <w:rPr>
          <w:rFonts w:ascii="Times New Roman" w:hAnsi="Times New Roman" w:cs="Times New Roman"/>
        </w:rPr>
        <w:instrText xml:space="preserve"> REF RefSCH7_1 \h </w:instrText>
      </w:r>
      <w:r w:rsidR="0080728B" w:rsidRPr="005D6331">
        <w:rPr>
          <w:rFonts w:ascii="Times New Roman" w:hAnsi="Times New Roman" w:cs="Times New Roman"/>
        </w:rPr>
        <w:instrText xml:space="preserve"> \* MERGEFORMAT </w:instrText>
      </w:r>
      <w:r w:rsidR="00A4055E" w:rsidRPr="005D6331">
        <w:rPr>
          <w:rFonts w:ascii="Times New Roman" w:hAnsi="Times New Roman" w:cs="Times New Roman"/>
        </w:rPr>
      </w:r>
      <w:r w:rsidR="00A4055E" w:rsidRPr="005D6331">
        <w:rPr>
          <w:rFonts w:ascii="Times New Roman" w:hAnsi="Times New Roman" w:cs="Times New Roman"/>
        </w:rPr>
        <w:fldChar w:fldCharType="separate"/>
      </w:r>
      <w:r w:rsidR="0080728B" w:rsidRPr="005D6331">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4055E" w:rsidRPr="005D6331">
        <w:rPr>
          <w:rFonts w:ascii="Times New Roman" w:hAnsi="Times New Roman" w:cs="Times New Roman"/>
        </w:rPr>
        <w:fldChar w:fldCharType="end"/>
      </w:r>
      <w:r w:rsidR="005A3588" w:rsidRPr="005D6331">
        <w:rPr>
          <w:rFonts w:ascii="Times New Roman" w:hAnsi="Times New Roman" w:cs="Times New Roman"/>
        </w:rPr>
        <w:t xml:space="preserve"> Приложения № </w:t>
      </w:r>
      <w:r w:rsidR="005D6331" w:rsidRPr="005D6331">
        <w:rPr>
          <w:rFonts w:ascii="Times New Roman" w:hAnsi="Times New Roman" w:cs="Times New Roman"/>
        </w:rPr>
        <w:t>6</w:t>
      </w:r>
      <w:r w:rsidR="005A3588" w:rsidRPr="005D6331">
        <w:rPr>
          <w:rFonts w:ascii="Times New Roman" w:hAnsi="Times New Roman" w:cs="Times New Roman"/>
        </w:rPr>
        <w:t xml:space="preserve"> к Договору</w:t>
      </w:r>
      <w:r w:rsidRPr="005D6331">
        <w:rPr>
          <w:rFonts w:ascii="Times New Roman" w:hAnsi="Times New Roman" w:cs="Times New Roman"/>
        </w:rPr>
        <w:t xml:space="preserve">, Подрядчик несет </w:t>
      </w:r>
      <w:r w:rsidRPr="005D6331">
        <w:rPr>
          <w:rFonts w:ascii="Times New Roman" w:hAnsi="Times New Roman" w:cs="Times New Roman"/>
        </w:rPr>
        <w:lastRenderedPageBreak/>
        <w:t xml:space="preserve">ответственность, предусмотренную </w:t>
      </w:r>
      <w:r w:rsidR="005A3588" w:rsidRPr="005D6331">
        <w:rPr>
          <w:rFonts w:ascii="Times New Roman" w:hAnsi="Times New Roman" w:cs="Times New Roman"/>
        </w:rPr>
        <w:t>Разделом 7</w:t>
      </w:r>
      <w:r w:rsidR="00A4055E" w:rsidRPr="005D6331">
        <w:rPr>
          <w:rFonts w:ascii="Times New Roman" w:hAnsi="Times New Roman" w:cs="Times New Roman"/>
        </w:rPr>
        <w:t xml:space="preserve"> </w:t>
      </w:r>
      <w:r w:rsidR="00A4055E" w:rsidRPr="005D6331">
        <w:rPr>
          <w:rFonts w:ascii="Times New Roman" w:hAnsi="Times New Roman" w:cs="Times New Roman"/>
        </w:rPr>
        <w:fldChar w:fldCharType="begin"/>
      </w:r>
      <w:r w:rsidR="00A4055E" w:rsidRPr="005D6331">
        <w:rPr>
          <w:rFonts w:ascii="Times New Roman" w:hAnsi="Times New Roman" w:cs="Times New Roman"/>
        </w:rPr>
        <w:instrText xml:space="preserve"> REF RefSCH7_1 \h </w:instrText>
      </w:r>
      <w:r w:rsidR="0080728B" w:rsidRPr="005D6331">
        <w:rPr>
          <w:rFonts w:ascii="Times New Roman" w:hAnsi="Times New Roman" w:cs="Times New Roman"/>
        </w:rPr>
        <w:instrText xml:space="preserve"> \* MERGEFORMAT </w:instrText>
      </w:r>
      <w:r w:rsidR="00A4055E" w:rsidRPr="005D6331">
        <w:rPr>
          <w:rFonts w:ascii="Times New Roman" w:hAnsi="Times New Roman" w:cs="Times New Roman"/>
        </w:rPr>
      </w:r>
      <w:r w:rsidR="00A4055E" w:rsidRPr="005D6331">
        <w:rPr>
          <w:rFonts w:ascii="Times New Roman" w:hAnsi="Times New Roman" w:cs="Times New Roman"/>
        </w:rPr>
        <w:fldChar w:fldCharType="separate"/>
      </w:r>
      <w:r w:rsidR="0080728B" w:rsidRPr="005D6331">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4055E" w:rsidRPr="005D6331">
        <w:rPr>
          <w:rFonts w:ascii="Times New Roman" w:hAnsi="Times New Roman" w:cs="Times New Roman"/>
        </w:rPr>
        <w:fldChar w:fldCharType="end"/>
      </w:r>
      <w:r w:rsidR="00A4055E" w:rsidRPr="005D6331">
        <w:rPr>
          <w:rFonts w:ascii="Times New Roman" w:hAnsi="Times New Roman" w:cs="Times New Roman"/>
        </w:rPr>
        <w:t xml:space="preserve"> </w:t>
      </w:r>
      <w:r w:rsidR="005A3588" w:rsidRPr="005D6331">
        <w:rPr>
          <w:rFonts w:ascii="Times New Roman" w:hAnsi="Times New Roman" w:cs="Times New Roman"/>
        </w:rPr>
        <w:t xml:space="preserve">Приложения № </w:t>
      </w:r>
      <w:r w:rsidR="005D6331" w:rsidRPr="005D6331">
        <w:rPr>
          <w:rFonts w:ascii="Times New Roman" w:hAnsi="Times New Roman" w:cs="Times New Roman"/>
        </w:rPr>
        <w:t>6</w:t>
      </w:r>
      <w:r w:rsidR="005A3588" w:rsidRPr="005D6331">
        <w:rPr>
          <w:rFonts w:ascii="Times New Roman" w:hAnsi="Times New Roman" w:cs="Times New Roman"/>
        </w:rPr>
        <w:t xml:space="preserve"> </w:t>
      </w:r>
      <w:r w:rsidRPr="005D6331">
        <w:rPr>
          <w:rFonts w:ascii="Times New Roman" w:hAnsi="Times New Roman" w:cs="Times New Roman"/>
        </w:rPr>
        <w:t>к Договору.</w:t>
      </w:r>
    </w:p>
    <w:p w14:paraId="57355486"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100"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100"/>
    </w:p>
    <w:p w14:paraId="5D5109D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xml:space="preserve">, независимо от их характера, со стороны третьих лиц, Заказчик не несет </w:t>
      </w:r>
      <w:r w:rsidRPr="0080728B">
        <w:rPr>
          <w:rFonts w:ascii="Times New Roman" w:hAnsi="Times New Roman" w:cs="Times New Roman"/>
        </w:rPr>
        <w:lastRenderedPageBreak/>
        <w:t>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101"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101"/>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102" w:name="_Toc504140781"/>
      <w:bookmarkStart w:id="103" w:name="_Toc86761707"/>
      <w:r w:rsidRPr="0080728B">
        <w:rPr>
          <w:rFonts w:ascii="Times New Roman" w:hAnsi="Times New Roman" w:cs="Times New Roman"/>
        </w:rPr>
        <w:t>Разрешение споров</w:t>
      </w:r>
      <w:bookmarkEnd w:id="102"/>
      <w:bookmarkEnd w:id="103"/>
    </w:p>
    <w:p w14:paraId="634FB876" w14:textId="77777777" w:rsidR="00EC2F65" w:rsidRPr="0080728B" w:rsidRDefault="00F566FE" w:rsidP="0080728B">
      <w:pPr>
        <w:pStyle w:val="RUS11"/>
        <w:widowControl w:val="0"/>
        <w:rPr>
          <w:rFonts w:ascii="Times New Roman" w:hAnsi="Times New Roman" w:cs="Times New Roman"/>
        </w:rPr>
      </w:pPr>
      <w:bookmarkStart w:id="104"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104"/>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105" w:name="_Toc504140782"/>
      <w:bookmarkStart w:id="106" w:name="_Toc86761708"/>
      <w:r w:rsidRPr="0080728B">
        <w:rPr>
          <w:rFonts w:ascii="Times New Roman" w:hAnsi="Times New Roman" w:cs="Times New Roman"/>
        </w:rPr>
        <w:t>Применимое право</w:t>
      </w:r>
      <w:bookmarkEnd w:id="105"/>
      <w:bookmarkEnd w:id="106"/>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80728B" w:rsidRDefault="008B4354" w:rsidP="008B4354">
      <w:pPr>
        <w:pStyle w:val="a"/>
        <w:widowControl w:val="0"/>
        <w:numPr>
          <w:ilvl w:val="0"/>
          <w:numId w:val="0"/>
        </w:numPr>
        <w:spacing w:before="0"/>
        <w:rPr>
          <w:rFonts w:ascii="Times New Roman" w:hAnsi="Times New Roman" w:cs="Times New Roman"/>
        </w:rPr>
      </w:pPr>
      <w:bookmarkStart w:id="107" w:name="_Toc504140783"/>
      <w:bookmarkStart w:id="108" w:name="_Toc86761709"/>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107"/>
      <w:bookmarkEnd w:id="108"/>
    </w:p>
    <w:p w14:paraId="0FF81E9F" w14:textId="77777777" w:rsidR="00F566FE" w:rsidRPr="0080728B" w:rsidRDefault="00D571C7" w:rsidP="0080728B">
      <w:pPr>
        <w:pStyle w:val="RUS1"/>
        <w:widowControl w:val="0"/>
        <w:spacing w:before="0"/>
        <w:rPr>
          <w:rFonts w:ascii="Times New Roman" w:hAnsi="Times New Roman" w:cs="Times New Roman"/>
        </w:rPr>
      </w:pPr>
      <w:bookmarkStart w:id="109" w:name="_Toc504140784"/>
      <w:bookmarkStart w:id="110" w:name="_Toc86761710"/>
      <w:r w:rsidRPr="0080728B">
        <w:rPr>
          <w:rFonts w:ascii="Times New Roman" w:hAnsi="Times New Roman" w:cs="Times New Roman"/>
        </w:rPr>
        <w:t>Изменение, прекращение и расторжение Договора</w:t>
      </w:r>
      <w:bookmarkEnd w:id="109"/>
      <w:bookmarkEnd w:id="110"/>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7580703" w14:textId="78422158" w:rsidR="00F566FE" w:rsidRPr="00883DC0" w:rsidRDefault="00F566FE" w:rsidP="0080728B">
      <w:pPr>
        <w:pStyle w:val="RUS11"/>
        <w:widowControl w:val="0"/>
        <w:rPr>
          <w:rFonts w:ascii="Times New Roman" w:hAnsi="Times New Roman" w:cs="Times New Roman"/>
        </w:rPr>
      </w:pPr>
      <w:bookmarkStart w:id="111" w:name="_Ref496713263"/>
      <w:r w:rsidRPr="00883DC0">
        <w:rPr>
          <w:rFonts w:ascii="Times New Roman" w:hAnsi="Times New Roman" w:cs="Times New Roman"/>
          <w:lang w:eastAsia="en-US"/>
        </w:rPr>
        <w:t xml:space="preserve">Заказчик имеет право в любое время досрочно расторгнуть </w:t>
      </w:r>
      <w:r w:rsidRPr="00883DC0">
        <w:rPr>
          <w:rFonts w:ascii="Times New Roman" w:hAnsi="Times New Roman" w:cs="Times New Roman"/>
        </w:rPr>
        <w:t xml:space="preserve">Договор в одностороннем внесудебном порядке по </w:t>
      </w:r>
      <w:r w:rsidRPr="00883DC0">
        <w:rPr>
          <w:rFonts w:ascii="Times New Roman" w:hAnsi="Times New Roman" w:cs="Times New Roman"/>
          <w:lang w:eastAsia="en-US"/>
        </w:rPr>
        <w:t>собственной инициативе</w:t>
      </w:r>
      <w:bookmarkEnd w:id="111"/>
      <w:r w:rsidR="00801E18" w:rsidRPr="00883DC0">
        <w:rPr>
          <w:rFonts w:ascii="Times New Roman" w:hAnsi="Times New Roman" w:cs="Times New Roman"/>
          <w:lang w:eastAsia="en-US"/>
        </w:rPr>
        <w:t>.</w:t>
      </w:r>
    </w:p>
    <w:p w14:paraId="3610AF0B" w14:textId="77777777" w:rsidR="00F566FE" w:rsidRPr="00883DC0" w:rsidRDefault="00F566FE" w:rsidP="0080728B">
      <w:pPr>
        <w:pStyle w:val="RUS11"/>
        <w:widowControl w:val="0"/>
        <w:rPr>
          <w:rFonts w:ascii="Times New Roman" w:hAnsi="Times New Roman" w:cs="Times New Roman"/>
        </w:rPr>
      </w:pPr>
      <w:bookmarkStart w:id="112" w:name="_Ref496714458"/>
      <w:r w:rsidRPr="00883DC0">
        <w:rPr>
          <w:rFonts w:ascii="Times New Roman" w:hAnsi="Times New Roman" w:cs="Times New Roman"/>
        </w:rPr>
        <w:t>В случае:</w:t>
      </w:r>
      <w:bookmarkEnd w:id="112"/>
    </w:p>
    <w:p w14:paraId="391806D9" w14:textId="77777777" w:rsidR="00F566FE" w:rsidRPr="00883DC0" w:rsidRDefault="00F566FE" w:rsidP="0080728B">
      <w:pPr>
        <w:pStyle w:val="RUS10"/>
        <w:widowControl w:val="0"/>
        <w:rPr>
          <w:rFonts w:ascii="Times New Roman" w:hAnsi="Times New Roman" w:cs="Times New Roman"/>
        </w:rPr>
      </w:pPr>
      <w:r w:rsidRPr="00883DC0">
        <w:rPr>
          <w:rFonts w:ascii="Times New Roman" w:hAnsi="Times New Roman" w:cs="Times New Roman"/>
        </w:rPr>
        <w:t>аннулирования свидетельства саморегулируемой организации о допуске Подрядчика к виду</w:t>
      </w:r>
      <w:r w:rsidR="00F47C50" w:rsidRPr="00883DC0">
        <w:rPr>
          <w:rFonts w:ascii="Times New Roman" w:hAnsi="Times New Roman" w:cs="Times New Roman"/>
        </w:rPr>
        <w:t xml:space="preserve"> / </w:t>
      </w:r>
      <w:r w:rsidRPr="00883DC0">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883DC0" w:rsidRDefault="00F566FE" w:rsidP="0080728B">
      <w:pPr>
        <w:pStyle w:val="RUS10"/>
        <w:widowControl w:val="0"/>
        <w:rPr>
          <w:rFonts w:ascii="Times New Roman" w:hAnsi="Times New Roman" w:cs="Times New Roman"/>
        </w:rPr>
      </w:pPr>
      <w:r w:rsidRPr="00883DC0">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1DC92E5F" w14:textId="77777777" w:rsidR="00F566FE" w:rsidRPr="00883DC0" w:rsidRDefault="00F566FE" w:rsidP="0080728B">
      <w:pPr>
        <w:pStyle w:val="RUS10"/>
        <w:widowControl w:val="0"/>
        <w:rPr>
          <w:rFonts w:ascii="Times New Roman" w:hAnsi="Times New Roman" w:cs="Times New Roman"/>
        </w:rPr>
      </w:pPr>
      <w:r w:rsidRPr="00883DC0">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883DC0">
        <w:rPr>
          <w:rFonts w:ascii="Times New Roman" w:hAnsi="Times New Roman" w:cs="Times New Roman"/>
        </w:rPr>
        <w:t>пятнадцати</w:t>
      </w:r>
      <w:r w:rsidRPr="00883DC0">
        <w:rPr>
          <w:rFonts w:ascii="Times New Roman" w:hAnsi="Times New Roman" w:cs="Times New Roman"/>
        </w:rPr>
        <w:t>) календарных дней;</w:t>
      </w:r>
    </w:p>
    <w:p w14:paraId="32B0A66F" w14:textId="77777777" w:rsidR="00F566FE" w:rsidRPr="00883DC0" w:rsidRDefault="00F566FE" w:rsidP="0080728B">
      <w:pPr>
        <w:pStyle w:val="RUS10"/>
        <w:widowControl w:val="0"/>
        <w:rPr>
          <w:rFonts w:ascii="Times New Roman" w:hAnsi="Times New Roman" w:cs="Times New Roman"/>
        </w:rPr>
      </w:pPr>
      <w:r w:rsidRPr="00883DC0">
        <w:rPr>
          <w:rFonts w:ascii="Times New Roman" w:hAnsi="Times New Roman" w:cs="Times New Roman"/>
        </w:rPr>
        <w:t>обнаружения недостатков в выполненных Работах;</w:t>
      </w:r>
    </w:p>
    <w:p w14:paraId="3DEDAF44" w14:textId="77777777" w:rsidR="00F566FE" w:rsidRPr="00883DC0" w:rsidRDefault="00F566FE" w:rsidP="0080728B">
      <w:pPr>
        <w:pStyle w:val="RUS10"/>
        <w:widowControl w:val="0"/>
        <w:rPr>
          <w:rFonts w:ascii="Times New Roman" w:hAnsi="Times New Roman" w:cs="Times New Roman"/>
        </w:rPr>
      </w:pPr>
      <w:r w:rsidRPr="00883DC0">
        <w:rPr>
          <w:rFonts w:ascii="Times New Roman" w:hAnsi="Times New Roman" w:cs="Times New Roman"/>
        </w:rPr>
        <w:t xml:space="preserve">привлечения Подрядчиком иностранных рабочих </w:t>
      </w:r>
      <w:r w:rsidR="00327135" w:rsidRPr="00883DC0">
        <w:rPr>
          <w:rFonts w:ascii="Times New Roman" w:hAnsi="Times New Roman" w:cs="Times New Roman"/>
        </w:rPr>
        <w:t>в нарушение требований миграционного законодательства</w:t>
      </w:r>
      <w:r w:rsidRPr="00883DC0">
        <w:rPr>
          <w:rFonts w:ascii="Times New Roman" w:hAnsi="Times New Roman" w:cs="Times New Roman"/>
        </w:rPr>
        <w:t>;</w:t>
      </w:r>
    </w:p>
    <w:p w14:paraId="62698D5B" w14:textId="12C00643" w:rsidR="00F566FE" w:rsidRPr="00883DC0" w:rsidRDefault="00B613B6" w:rsidP="0080728B">
      <w:pPr>
        <w:pStyle w:val="RUS10"/>
        <w:widowControl w:val="0"/>
        <w:rPr>
          <w:rFonts w:ascii="Times New Roman" w:hAnsi="Times New Roman" w:cs="Times New Roman"/>
        </w:rPr>
      </w:pPr>
      <w:r w:rsidRPr="00883DC0">
        <w:rPr>
          <w:rFonts w:ascii="Times New Roman" w:hAnsi="Times New Roman" w:cs="Times New Roman"/>
        </w:rPr>
        <w:t>вступления</w:t>
      </w:r>
      <w:r w:rsidR="002F1954" w:rsidRPr="00883DC0">
        <w:rPr>
          <w:rFonts w:ascii="Times New Roman" w:hAnsi="Times New Roman" w:cs="Times New Roman"/>
        </w:rPr>
        <w:t xml:space="preserve"> </w:t>
      </w:r>
      <w:r w:rsidRPr="00883DC0">
        <w:rPr>
          <w:rFonts w:ascii="Times New Roman" w:hAnsi="Times New Roman" w:cs="Times New Roman"/>
        </w:rPr>
        <w:t xml:space="preserve">Подрядчика в процедуру </w:t>
      </w:r>
      <w:r w:rsidR="00F566FE" w:rsidRPr="00883DC0">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883DC0" w:rsidRDefault="00F566FE" w:rsidP="0080728B">
      <w:pPr>
        <w:pStyle w:val="RUS10"/>
        <w:widowControl w:val="0"/>
        <w:rPr>
          <w:rFonts w:ascii="Times New Roman" w:hAnsi="Times New Roman" w:cs="Times New Roman"/>
        </w:rPr>
      </w:pPr>
      <w:r w:rsidRPr="00883DC0">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883DC0">
        <w:rPr>
          <w:rFonts w:ascii="Times New Roman" w:hAnsi="Times New Roman" w:cs="Times New Roman"/>
        </w:rPr>
        <w:t>,</w:t>
      </w:r>
      <w:r w:rsidRPr="00883DC0">
        <w:rPr>
          <w:rFonts w:ascii="Times New Roman" w:hAnsi="Times New Roman" w:cs="Times New Roman"/>
        </w:rPr>
        <w:t xml:space="preserve"> в течение свы</w:t>
      </w:r>
      <w:r w:rsidR="00B613B6" w:rsidRPr="00883DC0">
        <w:rPr>
          <w:rFonts w:ascii="Times New Roman" w:hAnsi="Times New Roman" w:cs="Times New Roman"/>
        </w:rPr>
        <w:t>ше 10 (десяти) календарных дней;</w:t>
      </w:r>
    </w:p>
    <w:p w14:paraId="4A5C85A1" w14:textId="343B2B7B" w:rsidR="00F566FE" w:rsidRPr="00883DC0" w:rsidRDefault="00F566FE" w:rsidP="0080728B">
      <w:pPr>
        <w:pStyle w:val="RUS10"/>
        <w:widowControl w:val="0"/>
        <w:rPr>
          <w:rFonts w:ascii="Times New Roman" w:hAnsi="Times New Roman" w:cs="Times New Roman"/>
        </w:rPr>
      </w:pPr>
      <w:r w:rsidRPr="00883DC0">
        <w:rPr>
          <w:rFonts w:ascii="Times New Roman" w:hAnsi="Times New Roman" w:cs="Times New Roman"/>
        </w:rPr>
        <w:t xml:space="preserve">невыполнения Подрядчиком либо </w:t>
      </w:r>
      <w:r w:rsidR="007A1B9F" w:rsidRPr="00883DC0">
        <w:rPr>
          <w:rFonts w:ascii="Times New Roman" w:hAnsi="Times New Roman" w:cs="Times New Roman"/>
        </w:rPr>
        <w:t>Субподрядной организацией</w:t>
      </w:r>
      <w:r w:rsidR="00621467" w:rsidRPr="00883DC0">
        <w:rPr>
          <w:rFonts w:ascii="Times New Roman" w:hAnsi="Times New Roman" w:cs="Times New Roman"/>
        </w:rPr>
        <w:t xml:space="preserve"> </w:t>
      </w:r>
      <w:r w:rsidRPr="00883DC0">
        <w:rPr>
          <w:rFonts w:ascii="Times New Roman" w:hAnsi="Times New Roman" w:cs="Times New Roman"/>
        </w:rPr>
        <w:t>требований охраны труда, промышленной безопасности, пожарной безопасности и экологии и</w:t>
      </w:r>
      <w:r w:rsidR="00F47C50" w:rsidRPr="00883DC0">
        <w:rPr>
          <w:rFonts w:ascii="Times New Roman" w:hAnsi="Times New Roman" w:cs="Times New Roman"/>
        </w:rPr>
        <w:t xml:space="preserve"> / </w:t>
      </w:r>
      <w:r w:rsidRPr="00883DC0">
        <w:rPr>
          <w:rFonts w:ascii="Times New Roman" w:hAnsi="Times New Roman" w:cs="Times New Roman"/>
        </w:rPr>
        <w:t xml:space="preserve">или нарушения требований внутриобъектового режима на </w:t>
      </w:r>
      <w:r w:rsidR="00CE1113" w:rsidRPr="00883DC0">
        <w:rPr>
          <w:rFonts w:ascii="Times New Roman" w:hAnsi="Times New Roman" w:cs="Times New Roman"/>
        </w:rPr>
        <w:t>территории Заказчика</w:t>
      </w:r>
      <w:r w:rsidRPr="00883DC0">
        <w:rPr>
          <w:rFonts w:ascii="Times New Roman" w:hAnsi="Times New Roman" w:cs="Times New Roman"/>
        </w:rPr>
        <w:t>;</w:t>
      </w:r>
    </w:p>
    <w:p w14:paraId="5A7F3B84" w14:textId="77777777" w:rsidR="00F566FE" w:rsidRPr="00883DC0" w:rsidRDefault="00F566FE" w:rsidP="0080728B">
      <w:pPr>
        <w:pStyle w:val="RUS10"/>
        <w:widowControl w:val="0"/>
        <w:rPr>
          <w:rFonts w:ascii="Times New Roman" w:hAnsi="Times New Roman" w:cs="Times New Roman"/>
        </w:rPr>
      </w:pPr>
      <w:r w:rsidRPr="00883DC0">
        <w:rPr>
          <w:rFonts w:ascii="Times New Roman" w:hAnsi="Times New Roman" w:cs="Times New Roman"/>
        </w:rPr>
        <w:lastRenderedPageBreak/>
        <w:t>уступки прав по Договору без письменного согласия Заказчика;</w:t>
      </w:r>
    </w:p>
    <w:p w14:paraId="5E1B2279" w14:textId="77777777" w:rsidR="00F566FE" w:rsidRPr="00883DC0" w:rsidRDefault="00F566FE" w:rsidP="0080728B">
      <w:pPr>
        <w:pStyle w:val="RUS10"/>
        <w:widowControl w:val="0"/>
        <w:rPr>
          <w:rFonts w:ascii="Times New Roman" w:hAnsi="Times New Roman" w:cs="Times New Roman"/>
        </w:rPr>
      </w:pPr>
      <w:r w:rsidRPr="00883DC0">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883DC0" w:rsidRDefault="00F566FE" w:rsidP="0080728B">
      <w:pPr>
        <w:pStyle w:val="RUS10"/>
        <w:widowControl w:val="0"/>
        <w:numPr>
          <w:ilvl w:val="0"/>
          <w:numId w:val="0"/>
        </w:numPr>
        <w:rPr>
          <w:rFonts w:ascii="Times New Roman" w:hAnsi="Times New Roman" w:cs="Times New Roman"/>
        </w:rPr>
      </w:pPr>
      <w:r w:rsidRPr="00883DC0">
        <w:rPr>
          <w:rFonts w:ascii="Times New Roman" w:hAnsi="Times New Roman" w:cs="Times New Roman"/>
        </w:rPr>
        <w:t xml:space="preserve">а также в иных случаях, предусмотренных Договором, </w:t>
      </w:r>
      <w:r w:rsidR="00B613B6" w:rsidRPr="00883DC0">
        <w:rPr>
          <w:rFonts w:ascii="Times New Roman" w:hAnsi="Times New Roman" w:cs="Times New Roman"/>
        </w:rPr>
        <w:t xml:space="preserve">дополнительным </w:t>
      </w:r>
      <w:r w:rsidRPr="00883DC0">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883DC0">
        <w:rPr>
          <w:rFonts w:ascii="Times New Roman" w:hAnsi="Times New Roman" w:cs="Times New Roman"/>
        </w:rPr>
        <w:t>Результатами Работ, созданными Подрядчиком на дату прекращения Договора</w:t>
      </w:r>
      <w:r w:rsidRPr="00883DC0">
        <w:rPr>
          <w:rFonts w:ascii="Times New Roman" w:hAnsi="Times New Roman" w:cs="Times New Roman"/>
        </w:rPr>
        <w:t>.</w:t>
      </w:r>
    </w:p>
    <w:p w14:paraId="4724633F" w14:textId="537443DB" w:rsidR="00E970F2" w:rsidRPr="00883DC0" w:rsidRDefault="00E970F2" w:rsidP="00E970F2">
      <w:pPr>
        <w:pStyle w:val="RUS11"/>
        <w:numPr>
          <w:ilvl w:val="0"/>
          <w:numId w:val="0"/>
        </w:numPr>
        <w:ind w:left="1" w:firstLine="567"/>
        <w:rPr>
          <w:rFonts w:ascii="Times New Roman" w:eastAsiaTheme="minorEastAsia" w:hAnsi="Times New Roman" w:cs="Times New Roman"/>
        </w:rPr>
      </w:pPr>
      <w:bookmarkStart w:id="113" w:name="_Ref513800253"/>
      <w:r w:rsidRPr="00883DC0">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883DC0" w:rsidRDefault="00E970F2" w:rsidP="00E970F2">
      <w:pPr>
        <w:pStyle w:val="RUS11"/>
        <w:rPr>
          <w:rFonts w:ascii="Times New Roman" w:hAnsi="Times New Roman" w:cs="Times New Roman"/>
        </w:rPr>
      </w:pPr>
      <w:r w:rsidRPr="00883DC0">
        <w:rPr>
          <w:rFonts w:ascii="Times New Roman" w:hAnsi="Times New Roman" w:cs="Times New Roman"/>
        </w:rPr>
        <w:t>В случае:</w:t>
      </w:r>
    </w:p>
    <w:p w14:paraId="4CD0837C" w14:textId="77777777" w:rsidR="00E970F2" w:rsidRPr="00883DC0" w:rsidRDefault="00E970F2" w:rsidP="00E970F2">
      <w:pPr>
        <w:pStyle w:val="RUS11"/>
        <w:numPr>
          <w:ilvl w:val="0"/>
          <w:numId w:val="0"/>
        </w:numPr>
        <w:ind w:left="568"/>
        <w:rPr>
          <w:rFonts w:ascii="Times New Roman" w:hAnsi="Times New Roman" w:cs="Times New Roman"/>
        </w:rPr>
      </w:pPr>
      <w:r w:rsidRPr="00883DC0">
        <w:rPr>
          <w:rFonts w:ascii="Times New Roman" w:hAnsi="Times New Roman" w:cs="Times New Roman"/>
        </w:rPr>
        <w:t>(1)</w:t>
      </w:r>
      <w:r w:rsidRPr="00883DC0">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883DC0" w:rsidRDefault="00E970F2" w:rsidP="00E970F2">
      <w:pPr>
        <w:pStyle w:val="RUS11"/>
        <w:numPr>
          <w:ilvl w:val="0"/>
          <w:numId w:val="0"/>
        </w:numPr>
        <w:ind w:left="568"/>
        <w:rPr>
          <w:rFonts w:ascii="Times New Roman" w:hAnsi="Times New Roman" w:cs="Times New Roman"/>
        </w:rPr>
      </w:pPr>
      <w:r w:rsidRPr="00883DC0">
        <w:rPr>
          <w:rFonts w:ascii="Times New Roman" w:hAnsi="Times New Roman" w:cs="Times New Roman"/>
        </w:rPr>
        <w:t>(2)</w:t>
      </w:r>
      <w:r w:rsidRPr="00883DC0">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17705D66" w:rsidR="00E970F2" w:rsidRPr="00883DC0" w:rsidRDefault="00E970F2" w:rsidP="00E970F2">
      <w:pPr>
        <w:pStyle w:val="RUS11"/>
        <w:numPr>
          <w:ilvl w:val="0"/>
          <w:numId w:val="0"/>
        </w:numPr>
        <w:ind w:left="568"/>
        <w:rPr>
          <w:rFonts w:ascii="Times New Roman" w:hAnsi="Times New Roman" w:cs="Times New Roman"/>
        </w:rPr>
      </w:pPr>
      <w:r w:rsidRPr="00883DC0">
        <w:rPr>
          <w:rFonts w:ascii="Times New Roman" w:hAnsi="Times New Roman" w:cs="Times New Roman"/>
        </w:rPr>
        <w:t>(3)</w:t>
      </w:r>
      <w:r w:rsidRPr="00883DC0">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E970F2" w:rsidRDefault="00E970F2" w:rsidP="00E970F2">
      <w:pPr>
        <w:pStyle w:val="RUS11"/>
        <w:numPr>
          <w:ilvl w:val="0"/>
          <w:numId w:val="0"/>
        </w:numPr>
        <w:ind w:left="1" w:firstLine="567"/>
        <w:rPr>
          <w:rFonts w:ascii="Times New Roman" w:hAnsi="Times New Roman" w:cs="Times New Roman"/>
        </w:rPr>
      </w:pPr>
      <w:r w:rsidRPr="00883DC0">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5A95F15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13"/>
    </w:p>
    <w:p w14:paraId="7B553C82" w14:textId="1F94D087"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24.5</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w:t>
      </w:r>
      <w:r w:rsidRPr="0080728B">
        <w:rPr>
          <w:rFonts w:ascii="Times New Roman" w:hAnsi="Times New Roman" w:cs="Times New Roman"/>
        </w:rPr>
        <w:lastRenderedPageBreak/>
        <w:t>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114"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14"/>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7AE2DCA4" w14:textId="77777777" w:rsidR="00D94937" w:rsidRPr="0080728B" w:rsidRDefault="00D94937" w:rsidP="0080728B">
      <w:pPr>
        <w:pStyle w:val="RUS1"/>
        <w:widowControl w:val="0"/>
        <w:spacing w:before="0"/>
        <w:rPr>
          <w:rFonts w:ascii="Times New Roman" w:hAnsi="Times New Roman" w:cs="Times New Roman"/>
        </w:rPr>
      </w:pPr>
      <w:bookmarkStart w:id="115" w:name="_Ref500770688"/>
      <w:bookmarkStart w:id="116" w:name="_Toc504140786"/>
      <w:bookmarkStart w:id="117" w:name="_Toc86761711"/>
      <w:r w:rsidRPr="0080728B">
        <w:rPr>
          <w:rFonts w:ascii="Times New Roman" w:hAnsi="Times New Roman" w:cs="Times New Roman"/>
        </w:rPr>
        <w:t>Обстоятельства непреодолимой силы</w:t>
      </w:r>
      <w:bookmarkEnd w:id="115"/>
      <w:bookmarkEnd w:id="116"/>
      <w:bookmarkEnd w:id="117"/>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18"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18"/>
    </w:p>
    <w:p w14:paraId="4FC9C6A7" w14:textId="7F3856F1" w:rsidR="009A6F15" w:rsidRPr="0080728B" w:rsidRDefault="00D94937" w:rsidP="0080728B">
      <w:pPr>
        <w:pStyle w:val="RUS11"/>
        <w:widowControl w:val="0"/>
        <w:rPr>
          <w:rFonts w:ascii="Times New Roman" w:hAnsi="Times New Roman" w:cs="Times New Roman"/>
        </w:rPr>
      </w:pPr>
      <w:bookmarkStart w:id="119"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80728B" w:rsidRPr="0080728B">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 xml:space="preserve">вследствие </w:t>
      </w:r>
      <w:r w:rsidR="009A6F15" w:rsidRPr="0080728B">
        <w:rPr>
          <w:rFonts w:ascii="Times New Roman" w:hAnsi="Times New Roman" w:cs="Times New Roman"/>
        </w:rPr>
        <w:lastRenderedPageBreak/>
        <w:t>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19"/>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r w:rsidRPr="0080728B">
        <w:rPr>
          <w:rFonts w:ascii="Times New Roman" w:hAnsi="Times New Roman" w:cs="Times New Roman"/>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6B1177EF"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1832FE2B"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Договора, виновная Сторона обязана возместить другой Стороне убытки, причинённые неизвещением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20" w:name="_Toc504140787"/>
      <w:bookmarkStart w:id="121" w:name="_Toc86761712"/>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20"/>
      <w:bookmarkEnd w:id="121"/>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22" w:name="_Toc504140788"/>
      <w:bookmarkStart w:id="123" w:name="_Toc86761713"/>
      <w:bookmarkStart w:id="124" w:name="_Ref493722501"/>
      <w:r w:rsidRPr="0080728B">
        <w:rPr>
          <w:rFonts w:ascii="Times New Roman" w:hAnsi="Times New Roman" w:cs="Times New Roman"/>
        </w:rPr>
        <w:t>Конфиденциальность</w:t>
      </w:r>
      <w:bookmarkEnd w:id="122"/>
      <w:bookmarkEnd w:id="123"/>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648B0B48"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документы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w:t>
      </w:r>
      <w:r w:rsidRPr="0080728B">
        <w:rPr>
          <w:rFonts w:ascii="Times New Roman" w:hAnsi="Times New Roman" w:cs="Times New Roman"/>
        </w:rPr>
        <w:lastRenderedPageBreak/>
        <w:t>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453CC071"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общедоступными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25" w:name="_Toc504140789"/>
      <w:bookmarkStart w:id="126" w:name="_Toc86761714"/>
      <w:bookmarkEnd w:id="124"/>
      <w:r w:rsidRPr="0080728B">
        <w:rPr>
          <w:rFonts w:ascii="Times New Roman" w:hAnsi="Times New Roman" w:cs="Times New Roman"/>
        </w:rPr>
        <w:t>Толкование</w:t>
      </w:r>
      <w:bookmarkEnd w:id="125"/>
      <w:bookmarkEnd w:id="126"/>
    </w:p>
    <w:p w14:paraId="7795DE58" w14:textId="77777777" w:rsidR="00F62AC9" w:rsidRPr="0080728B" w:rsidRDefault="00F62AC9" w:rsidP="0080728B">
      <w:pPr>
        <w:pStyle w:val="RUS11"/>
        <w:widowControl w:val="0"/>
        <w:rPr>
          <w:rFonts w:ascii="Times New Roman" w:hAnsi="Times New Roman" w:cs="Times New Roman"/>
        </w:rPr>
      </w:pPr>
      <w:bookmarkStart w:id="127"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lastRenderedPageBreak/>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28"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28"/>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29" w:name="_Toc504140790"/>
      <w:bookmarkStart w:id="130" w:name="_Ref513222668"/>
      <w:bookmarkStart w:id="131" w:name="_Toc86761715"/>
      <w:r w:rsidRPr="0080728B">
        <w:rPr>
          <w:rFonts w:ascii="Times New Roman" w:hAnsi="Times New Roman" w:cs="Times New Roman"/>
        </w:rPr>
        <w:t>Уведомления</w:t>
      </w:r>
      <w:bookmarkEnd w:id="127"/>
      <w:bookmarkEnd w:id="129"/>
      <w:bookmarkEnd w:id="130"/>
      <w:bookmarkEnd w:id="131"/>
    </w:p>
    <w:p w14:paraId="4CE0C3E6" w14:textId="77777777" w:rsidR="006D7D13" w:rsidRPr="0080728B" w:rsidRDefault="006D7D13" w:rsidP="0080728B">
      <w:pPr>
        <w:pStyle w:val="RUS11"/>
        <w:widowControl w:val="0"/>
        <w:rPr>
          <w:rFonts w:ascii="Times New Roman" w:hAnsi="Times New Roman" w:cs="Times New Roman"/>
        </w:rPr>
      </w:pPr>
      <w:bookmarkStart w:id="132"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32"/>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33"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33"/>
    </w:p>
    <w:p w14:paraId="6F6D10CB" w14:textId="77777777" w:rsidR="00C222ED" w:rsidRPr="0080728B" w:rsidRDefault="00C222E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color w:val="C00000"/>
          <w:sz w:val="22"/>
          <w:szCs w:val="22"/>
        </w:rPr>
        <w:t>Необходимо заполнить контактные данные Сторон:</w:t>
      </w:r>
    </w:p>
    <w:tbl>
      <w:tblPr>
        <w:tblW w:w="0" w:type="auto"/>
        <w:tblInd w:w="72" w:type="dxa"/>
        <w:tblLook w:val="04A0" w:firstRow="1" w:lastRow="0" w:firstColumn="1" w:lastColumn="0" w:noHBand="0" w:noVBand="1"/>
      </w:tblPr>
      <w:tblGrid>
        <w:gridCol w:w="4768"/>
        <w:gridCol w:w="4514"/>
      </w:tblGrid>
      <w:tr w:rsidR="00E11450" w:rsidRPr="0080728B" w14:paraId="4D4E8E1F" w14:textId="77777777" w:rsidTr="00003FA8">
        <w:tc>
          <w:tcPr>
            <w:tcW w:w="5423" w:type="dxa"/>
          </w:tcPr>
          <w:p w14:paraId="462A3AE6" w14:textId="4D954B59" w:rsidR="00C222ED" w:rsidRPr="0080728B" w:rsidRDefault="001638C4" w:rsidP="0080728B">
            <w:pPr>
              <w:pStyle w:val="afb"/>
              <w:widowControl w:val="0"/>
              <w:contextualSpacing w:val="0"/>
              <w:rPr>
                <w:rFonts w:ascii="Times New Roman" w:hAnsi="Times New Roman" w:cs="Times New Roman"/>
                <w:i/>
                <w:sz w:val="22"/>
                <w:szCs w:val="22"/>
                <w:lang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Заказчика:</w:t>
            </w:r>
          </w:p>
          <w:p w14:paraId="5D226CD5"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c>
          <w:tcPr>
            <w:tcW w:w="5103" w:type="dxa"/>
          </w:tcPr>
          <w:p w14:paraId="0CB61B12" w14:textId="3EA8A876" w:rsidR="00C222ED" w:rsidRPr="0080728B" w:rsidRDefault="00C222ED" w:rsidP="0080728B">
            <w:pPr>
              <w:pStyle w:val="afb"/>
              <w:widowControl w:val="0"/>
              <w:contextualSpacing w:val="0"/>
              <w:rPr>
                <w:rFonts w:ascii="Times New Roman" w:hAnsi="Times New Roman" w:cs="Times New Roman"/>
                <w:i/>
                <w:sz w:val="22"/>
                <w:szCs w:val="22"/>
                <w:lang w:val="en-US"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Подрядчика:</w:t>
            </w:r>
          </w:p>
          <w:p w14:paraId="41394666"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r>
      <w:tr w:rsidR="00E11450" w:rsidRPr="0080728B" w14:paraId="262A1922" w14:textId="77777777" w:rsidTr="00003FA8">
        <w:tc>
          <w:tcPr>
            <w:tcW w:w="5423" w:type="dxa"/>
          </w:tcPr>
          <w:p w14:paraId="59AF17A6"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t xml:space="preserve">Вниманию: </w:t>
            </w:r>
          </w:p>
          <w:p w14:paraId="2D2B13B9"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8A0609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6BA59C0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4B5E9978" w14:textId="46AF8F7C"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p w14:paraId="073278F9"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lastRenderedPageBreak/>
              <w:t>Счета и иные платежные документы</w:t>
            </w:r>
          </w:p>
          <w:p w14:paraId="36579CE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5A2B4FD0" w14:textId="77777777" w:rsidR="006D7D13"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4AA1CF1B"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3C9311E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7122B59D" w14:textId="5820591E"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tc>
        <w:tc>
          <w:tcPr>
            <w:tcW w:w="5103" w:type="dxa"/>
          </w:tcPr>
          <w:p w14:paraId="5B9E3B0C" w14:textId="77777777" w:rsidR="00C222ED" w:rsidRPr="0080728B" w:rsidRDefault="001638C4"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lastRenderedPageBreak/>
              <w:t>Уведомления</w:t>
            </w:r>
            <w:r w:rsidRPr="0080728B">
              <w:rPr>
                <w:rFonts w:ascii="Times New Roman" w:hAnsi="Times New Roman" w:cs="Times New Roman"/>
                <w:b/>
                <w:i/>
                <w:sz w:val="22"/>
                <w:szCs w:val="22"/>
                <w:lang w:eastAsia="en-US"/>
              </w:rPr>
              <w:br/>
            </w:r>
            <w:r w:rsidR="00C222ED" w:rsidRPr="0080728B">
              <w:rPr>
                <w:rFonts w:ascii="Times New Roman" w:hAnsi="Times New Roman" w:cs="Times New Roman"/>
                <w:b/>
                <w:i/>
                <w:sz w:val="22"/>
                <w:szCs w:val="22"/>
                <w:lang w:eastAsia="en-US"/>
              </w:rPr>
              <w:t xml:space="preserve">Вниманию: </w:t>
            </w:r>
          </w:p>
          <w:p w14:paraId="604C34AB"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68D60E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58CA92FE"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E7612C1" w14:textId="6C07C244"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p w14:paraId="42BA795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Счета и иные платежные </w:t>
            </w:r>
            <w:r w:rsidRPr="0080728B">
              <w:rPr>
                <w:rFonts w:ascii="Times New Roman" w:hAnsi="Times New Roman" w:cs="Times New Roman"/>
                <w:b/>
                <w:i/>
                <w:sz w:val="22"/>
                <w:szCs w:val="22"/>
                <w:lang w:eastAsia="en-US"/>
              </w:rPr>
              <w:lastRenderedPageBreak/>
              <w:t>документы</w:t>
            </w:r>
          </w:p>
          <w:p w14:paraId="06CCCE0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7A07AAF7" w14:textId="77777777" w:rsidR="00A21151"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1336C53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373774DD"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58B257D" w14:textId="00B499E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получения уведомлений, направленных предоплаченным заказным почтовым отправлением</w:t>
      </w:r>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7120A398" w:rsidR="009C1667" w:rsidRPr="0080728B" w:rsidRDefault="009C1667" w:rsidP="0080728B">
      <w:pPr>
        <w:pStyle w:val="RUS11"/>
        <w:widowControl w:val="0"/>
        <w:rPr>
          <w:rFonts w:ascii="Times New Roman" w:hAnsi="Times New Roman" w:cs="Times New Roman"/>
        </w:rPr>
      </w:pPr>
      <w:bookmarkStart w:id="134"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34"/>
    </w:p>
    <w:p w14:paraId="36BEA947" w14:textId="0C30FA3B" w:rsidR="00773754" w:rsidRPr="0080728B" w:rsidRDefault="00773754" w:rsidP="0080728B">
      <w:pPr>
        <w:pStyle w:val="RUS11"/>
        <w:widowControl w:val="0"/>
        <w:rPr>
          <w:rFonts w:ascii="Times New Roman" w:hAnsi="Times New Roman" w:cs="Times New Roman"/>
        </w:rPr>
      </w:pPr>
      <w:bookmarkStart w:id="135"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80728B" w:rsidRPr="0080728B">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35"/>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305BB848"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в исполнительных органах </w:t>
      </w:r>
      <w:r w:rsidRPr="0080728B">
        <w:rPr>
          <w:rFonts w:ascii="Times New Roman" w:hAnsi="Times New Roman" w:cs="Times New Roman"/>
        </w:rPr>
        <w:lastRenderedPageBreak/>
        <w:t>Подрядчика с приложением подтверждающих документов в течение 5 (пяти) дней с момента таких изменений.</w:t>
      </w:r>
    </w:p>
    <w:p w14:paraId="7B54A622" w14:textId="3E37A208" w:rsidR="00606AF8" w:rsidRPr="003018BE" w:rsidRDefault="00606AF8" w:rsidP="0080728B">
      <w:pPr>
        <w:pStyle w:val="RUS1"/>
        <w:widowControl w:val="0"/>
        <w:spacing w:before="0"/>
        <w:rPr>
          <w:rFonts w:ascii="Times New Roman" w:hAnsi="Times New Roman" w:cs="Times New Roman"/>
          <w:color w:val="FF0000"/>
        </w:rPr>
      </w:pPr>
      <w:bookmarkStart w:id="136" w:name="_Ref500770497"/>
      <w:bookmarkStart w:id="137" w:name="_Toc504140791"/>
      <w:bookmarkStart w:id="138" w:name="_Toc86761716"/>
      <w:r w:rsidRPr="003018BE">
        <w:rPr>
          <w:rFonts w:ascii="Times New Roman" w:hAnsi="Times New Roman" w:cs="Times New Roman"/>
          <w:color w:val="FF0000"/>
        </w:rPr>
        <w:t>Порядок прохождения Экспертизы</w:t>
      </w:r>
      <w:bookmarkEnd w:id="136"/>
      <w:bookmarkEnd w:id="137"/>
      <w:bookmarkEnd w:id="138"/>
    </w:p>
    <w:p w14:paraId="797650F9" w14:textId="496B985B" w:rsidR="00606AF8" w:rsidRPr="003018BE" w:rsidRDefault="00606AF8" w:rsidP="0080728B">
      <w:pPr>
        <w:pStyle w:val="RUS11"/>
        <w:widowControl w:val="0"/>
        <w:rPr>
          <w:rFonts w:ascii="Times New Roman" w:hAnsi="Times New Roman" w:cs="Times New Roman"/>
          <w:color w:val="FF0000"/>
        </w:rPr>
      </w:pPr>
      <w:r w:rsidRPr="003018BE">
        <w:rPr>
          <w:rFonts w:ascii="Times New Roman" w:hAnsi="Times New Roman" w:cs="Times New Roman"/>
          <w:color w:val="FF0000"/>
        </w:rPr>
        <w:t xml:space="preserve">Договор на проведение Экспертизы разработанной по настоящему Договору Подрядчиком </w:t>
      </w:r>
      <w:r w:rsidR="00DA2C9F" w:rsidRPr="003018BE">
        <w:rPr>
          <w:rFonts w:ascii="Times New Roman" w:hAnsi="Times New Roman" w:cs="Times New Roman"/>
          <w:color w:val="FF0000"/>
        </w:rPr>
        <w:t>Проектной</w:t>
      </w:r>
      <w:r w:rsidR="00B72DD9" w:rsidRPr="003018BE">
        <w:rPr>
          <w:rFonts w:ascii="Times New Roman" w:hAnsi="Times New Roman" w:cs="Times New Roman"/>
          <w:color w:val="FF0000"/>
        </w:rPr>
        <w:t xml:space="preserve"> </w:t>
      </w:r>
      <w:r w:rsidRPr="003018BE">
        <w:rPr>
          <w:rFonts w:ascii="Times New Roman" w:hAnsi="Times New Roman" w:cs="Times New Roman"/>
          <w:color w:val="FF0000"/>
        </w:rPr>
        <w:t xml:space="preserve">документации </w:t>
      </w:r>
      <w:r w:rsidR="004C050F" w:rsidRPr="003018BE">
        <w:rPr>
          <w:rFonts w:ascii="Times New Roman" w:hAnsi="Times New Roman" w:cs="Times New Roman"/>
          <w:color w:val="FF0000"/>
        </w:rPr>
        <w:t xml:space="preserve"> и / или</w:t>
      </w:r>
      <w:r w:rsidR="00DA2C9F" w:rsidRPr="003018BE">
        <w:rPr>
          <w:rFonts w:ascii="Times New Roman" w:hAnsi="Times New Roman" w:cs="Times New Roman"/>
          <w:color w:val="FF0000"/>
        </w:rPr>
        <w:t xml:space="preserve"> Результата инженерных изысканий </w:t>
      </w:r>
      <w:r w:rsidRPr="003018BE">
        <w:rPr>
          <w:rFonts w:ascii="Times New Roman" w:hAnsi="Times New Roman" w:cs="Times New Roman"/>
          <w:color w:val="FF0000"/>
        </w:rPr>
        <w:t xml:space="preserve">заключает </w:t>
      </w:r>
      <w:r w:rsidR="00D323F5">
        <w:rPr>
          <w:rFonts w:ascii="Times New Roman" w:hAnsi="Times New Roman" w:cs="Times New Roman"/>
          <w:color w:val="FF0000"/>
        </w:rPr>
        <w:t>Подрядчик</w:t>
      </w:r>
      <w:r w:rsidRPr="003018BE">
        <w:rPr>
          <w:rFonts w:ascii="Times New Roman" w:hAnsi="Times New Roman" w:cs="Times New Roman"/>
          <w:color w:val="FF0000"/>
        </w:rPr>
        <w:t xml:space="preserve"> за свой счет.</w:t>
      </w:r>
    </w:p>
    <w:p w14:paraId="4B0D4C94" w14:textId="1649BBB9" w:rsidR="00606AF8" w:rsidRPr="003018BE" w:rsidRDefault="00606AF8" w:rsidP="0080728B">
      <w:pPr>
        <w:pStyle w:val="RUS11"/>
        <w:widowControl w:val="0"/>
        <w:rPr>
          <w:rFonts w:ascii="Times New Roman" w:hAnsi="Times New Roman" w:cs="Times New Roman"/>
          <w:color w:val="FF0000"/>
        </w:rPr>
      </w:pPr>
      <w:r w:rsidRPr="003018BE">
        <w:rPr>
          <w:rFonts w:ascii="Times New Roman" w:hAnsi="Times New Roman" w:cs="Times New Roman"/>
          <w:color w:val="FF0000"/>
        </w:rPr>
        <w:t>Оплату проведения Экспертизы</w:t>
      </w:r>
      <w:r w:rsidR="00B72DD9" w:rsidRPr="003018BE">
        <w:rPr>
          <w:rFonts w:ascii="Times New Roman" w:hAnsi="Times New Roman" w:cs="Times New Roman"/>
          <w:color w:val="FF0000"/>
        </w:rPr>
        <w:t xml:space="preserve"> </w:t>
      </w:r>
      <w:r w:rsidRPr="003018BE">
        <w:rPr>
          <w:rFonts w:ascii="Times New Roman" w:hAnsi="Times New Roman" w:cs="Times New Roman"/>
          <w:color w:val="FF0000"/>
        </w:rPr>
        <w:t xml:space="preserve">производит </w:t>
      </w:r>
      <w:r w:rsidR="00D323F5">
        <w:rPr>
          <w:rFonts w:ascii="Times New Roman" w:hAnsi="Times New Roman" w:cs="Times New Roman"/>
          <w:color w:val="FF0000"/>
        </w:rPr>
        <w:t>Подрядчик</w:t>
      </w:r>
      <w:r w:rsidRPr="003018BE">
        <w:rPr>
          <w:rFonts w:ascii="Times New Roman" w:hAnsi="Times New Roman" w:cs="Times New Roman"/>
          <w:color w:val="FF0000"/>
        </w:rPr>
        <w:t xml:space="preserve"> за свой счет. </w:t>
      </w:r>
    </w:p>
    <w:p w14:paraId="583FA7CD" w14:textId="5C0C7B73" w:rsidR="00665157" w:rsidRPr="003018BE" w:rsidRDefault="00665157" w:rsidP="0080728B">
      <w:pPr>
        <w:pStyle w:val="RUS11"/>
        <w:widowControl w:val="0"/>
        <w:rPr>
          <w:rFonts w:ascii="Times New Roman" w:hAnsi="Times New Roman" w:cs="Times New Roman"/>
          <w:color w:val="FF0000"/>
        </w:rPr>
      </w:pPr>
      <w:r w:rsidRPr="003018BE">
        <w:rPr>
          <w:rFonts w:ascii="Times New Roman" w:hAnsi="Times New Roman" w:cs="Times New Roman"/>
          <w:color w:val="FF0000"/>
        </w:rPr>
        <w:t>Подрядчик обязуется представить в организацию, которая проводит Экспертизу, соответствующий Результат инженерных изысканий и Проектн</w:t>
      </w:r>
      <w:r w:rsidR="001942CA" w:rsidRPr="003018BE">
        <w:rPr>
          <w:rFonts w:ascii="Times New Roman" w:hAnsi="Times New Roman" w:cs="Times New Roman"/>
          <w:color w:val="FF0000"/>
        </w:rPr>
        <w:t>ую</w:t>
      </w:r>
      <w:r w:rsidRPr="003018BE">
        <w:rPr>
          <w:rFonts w:ascii="Times New Roman" w:hAnsi="Times New Roman" w:cs="Times New Roman"/>
          <w:color w:val="FF0000"/>
        </w:rPr>
        <w:t xml:space="preserve"> документаци</w:t>
      </w:r>
      <w:r w:rsidR="001942CA" w:rsidRPr="003018BE">
        <w:rPr>
          <w:rFonts w:ascii="Times New Roman" w:hAnsi="Times New Roman" w:cs="Times New Roman"/>
          <w:color w:val="FF0000"/>
        </w:rPr>
        <w:t>ю</w:t>
      </w:r>
      <w:r w:rsidRPr="003018BE">
        <w:rPr>
          <w:rFonts w:ascii="Times New Roman" w:hAnsi="Times New Roman" w:cs="Times New Roman"/>
          <w:color w:val="FF0000"/>
        </w:rPr>
        <w:t xml:space="preserve">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1D153BBE" w14:textId="28874169" w:rsidR="009553E9" w:rsidRPr="003018BE" w:rsidRDefault="00606AF8" w:rsidP="0080728B">
      <w:pPr>
        <w:pStyle w:val="RUS11"/>
        <w:widowControl w:val="0"/>
        <w:rPr>
          <w:rFonts w:ascii="Times New Roman" w:hAnsi="Times New Roman" w:cs="Times New Roman"/>
          <w:color w:val="FF0000"/>
        </w:rPr>
      </w:pPr>
      <w:r w:rsidRPr="003018BE">
        <w:rPr>
          <w:rFonts w:ascii="Times New Roman" w:hAnsi="Times New Roman" w:cs="Times New Roman"/>
          <w:color w:val="FF0000"/>
        </w:rPr>
        <w:t xml:space="preserve">Подрядчик оказывает техническое сопровождение согласования </w:t>
      </w:r>
      <w:r w:rsidR="001942CA" w:rsidRPr="003018BE">
        <w:rPr>
          <w:rFonts w:ascii="Times New Roman" w:hAnsi="Times New Roman" w:cs="Times New Roman"/>
          <w:color w:val="FF0000"/>
        </w:rPr>
        <w:t xml:space="preserve">Результатов инженерных изысканий и / или </w:t>
      </w:r>
      <w:r w:rsidRPr="003018BE">
        <w:rPr>
          <w:rFonts w:ascii="Times New Roman" w:hAnsi="Times New Roman" w:cs="Times New Roman"/>
          <w:color w:val="FF0000"/>
        </w:rPr>
        <w:t xml:space="preserve">Проектной документации при проведении Экспертизы (своевременная передача необходимых разъяснений, пояснений и т.д. (в письменной и устной форме), а также </w:t>
      </w:r>
      <w:r w:rsidR="00257029" w:rsidRPr="003018BE">
        <w:rPr>
          <w:rFonts w:ascii="Times New Roman" w:hAnsi="Times New Roman" w:cs="Times New Roman"/>
          <w:color w:val="FF0000"/>
        </w:rPr>
        <w:t xml:space="preserve">при необходимости </w:t>
      </w:r>
      <w:r w:rsidRPr="003018BE">
        <w:rPr>
          <w:rFonts w:ascii="Times New Roman" w:hAnsi="Times New Roman" w:cs="Times New Roman"/>
          <w:color w:val="FF0000"/>
        </w:rPr>
        <w:t>обеспечивает присутствие своего представителя при проведении Экспертизы.</w:t>
      </w:r>
    </w:p>
    <w:p w14:paraId="52A19A73" w14:textId="65E8C5D0" w:rsidR="007F3BBC" w:rsidRPr="003018BE" w:rsidRDefault="00606AF8" w:rsidP="0080728B">
      <w:pPr>
        <w:pStyle w:val="RUS11"/>
        <w:widowControl w:val="0"/>
        <w:rPr>
          <w:rFonts w:ascii="Times New Roman" w:hAnsi="Times New Roman" w:cs="Times New Roman"/>
          <w:color w:val="FF0000"/>
        </w:rPr>
      </w:pPr>
      <w:r w:rsidRPr="003018BE">
        <w:rPr>
          <w:rFonts w:ascii="Times New Roman" w:hAnsi="Times New Roman" w:cs="Times New Roman"/>
          <w:color w:val="FF0000"/>
        </w:rPr>
        <w:t xml:space="preserve">Подрядчик своими силами и за свой счет устраняет недостатки, ошибки, несоответствия в </w:t>
      </w:r>
      <w:r w:rsidR="001942CA" w:rsidRPr="003018BE">
        <w:rPr>
          <w:rFonts w:ascii="Times New Roman" w:hAnsi="Times New Roman" w:cs="Times New Roman"/>
          <w:color w:val="FF0000"/>
        </w:rPr>
        <w:t>Результатах инженерных изысканий и/или Проектной документации</w:t>
      </w:r>
      <w:r w:rsidRPr="003018BE">
        <w:rPr>
          <w:rFonts w:ascii="Times New Roman" w:hAnsi="Times New Roman" w:cs="Times New Roman"/>
          <w:color w:val="FF0000"/>
        </w:rPr>
        <w:t>, выявленные во время прохождения</w:t>
      </w:r>
      <w:r w:rsidR="00DE03A8" w:rsidRPr="003018BE">
        <w:rPr>
          <w:rFonts w:ascii="Times New Roman" w:hAnsi="Times New Roman" w:cs="Times New Roman"/>
          <w:color w:val="FF0000"/>
        </w:rPr>
        <w:t xml:space="preserve"> </w:t>
      </w:r>
      <w:r w:rsidRPr="003018BE">
        <w:rPr>
          <w:rFonts w:ascii="Times New Roman" w:hAnsi="Times New Roman" w:cs="Times New Roman"/>
          <w:color w:val="FF0000"/>
        </w:rPr>
        <w:t>Экспертизы.</w:t>
      </w:r>
    </w:p>
    <w:p w14:paraId="1CAF10FC" w14:textId="77777777" w:rsidR="009553E9" w:rsidRPr="003018BE" w:rsidRDefault="0041141D" w:rsidP="0080728B">
      <w:pPr>
        <w:pStyle w:val="RUS11"/>
        <w:widowControl w:val="0"/>
        <w:rPr>
          <w:rFonts w:ascii="Times New Roman" w:hAnsi="Times New Roman" w:cs="Times New Roman"/>
          <w:color w:val="FF0000"/>
        </w:rPr>
      </w:pPr>
      <w:r w:rsidRPr="003018BE">
        <w:rPr>
          <w:rFonts w:ascii="Times New Roman" w:hAnsi="Times New Roman" w:cs="Times New Roman"/>
          <w:color w:val="FF0000"/>
        </w:rPr>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14:paraId="032B59E9" w14:textId="2E5A47AE" w:rsidR="00056B2B" w:rsidRPr="003018BE" w:rsidRDefault="00056B2B" w:rsidP="0080728B">
      <w:pPr>
        <w:pStyle w:val="RUS11"/>
        <w:widowControl w:val="0"/>
        <w:tabs>
          <w:tab w:val="left" w:pos="1560"/>
          <w:tab w:val="left" w:pos="1701"/>
        </w:tabs>
        <w:rPr>
          <w:rFonts w:ascii="Times New Roman" w:hAnsi="Times New Roman" w:cs="Times New Roman"/>
          <w:color w:val="FF0000"/>
        </w:rPr>
      </w:pPr>
      <w:r w:rsidRPr="003018BE">
        <w:rPr>
          <w:rFonts w:ascii="Times New Roman" w:hAnsi="Times New Roman" w:cs="Times New Roman"/>
          <w:color w:val="FF0000"/>
        </w:rPr>
        <w:t xml:space="preserve">В случае получения отрицательного заключения Экспертизы повторное направление </w:t>
      </w:r>
      <w:r w:rsidR="00D04477" w:rsidRPr="003018BE">
        <w:rPr>
          <w:rFonts w:ascii="Times New Roman" w:hAnsi="Times New Roman" w:cs="Times New Roman"/>
          <w:color w:val="FF0000"/>
        </w:rPr>
        <w:t xml:space="preserve">Результатов инженерных изысканий и / или </w:t>
      </w:r>
      <w:r w:rsidRPr="003018BE">
        <w:rPr>
          <w:rFonts w:ascii="Times New Roman" w:hAnsi="Times New Roman" w:cs="Times New Roman"/>
          <w:color w:val="FF0000"/>
        </w:rPr>
        <w:t xml:space="preserve">Проектной документации </w:t>
      </w:r>
      <w:r w:rsidR="004C050F" w:rsidRPr="003018BE">
        <w:rPr>
          <w:rFonts w:ascii="Times New Roman" w:hAnsi="Times New Roman" w:cs="Times New Roman"/>
          <w:color w:val="FF0000"/>
        </w:rPr>
        <w:t xml:space="preserve"> </w:t>
      </w:r>
      <w:r w:rsidRPr="003018BE">
        <w:rPr>
          <w:rFonts w:ascii="Times New Roman" w:hAnsi="Times New Roman" w:cs="Times New Roman"/>
          <w:color w:val="FF0000"/>
        </w:rPr>
        <w:t xml:space="preserve">на Экспертизу после внесения в них необходимых изменений осуществляется Подрядчиком. </w:t>
      </w:r>
    </w:p>
    <w:p w14:paraId="3124E243" w14:textId="43D2DA8E" w:rsidR="00606AF8" w:rsidRPr="003018BE" w:rsidRDefault="00606AF8" w:rsidP="0080728B">
      <w:pPr>
        <w:pStyle w:val="RUS11"/>
        <w:widowControl w:val="0"/>
        <w:rPr>
          <w:rFonts w:ascii="Times New Roman" w:hAnsi="Times New Roman" w:cs="Times New Roman"/>
          <w:color w:val="FF0000"/>
        </w:rPr>
      </w:pPr>
      <w:r w:rsidRPr="003018BE">
        <w:rPr>
          <w:rFonts w:ascii="Times New Roman" w:hAnsi="Times New Roman" w:cs="Times New Roman"/>
          <w:color w:val="FF0000"/>
        </w:rPr>
        <w:t>Любые</w:t>
      </w:r>
      <w:r w:rsidR="007B577D" w:rsidRPr="003018BE">
        <w:rPr>
          <w:rFonts w:ascii="Times New Roman" w:hAnsi="Times New Roman" w:cs="Times New Roman"/>
          <w:color w:val="FF0000"/>
        </w:rPr>
        <w:t xml:space="preserve"> </w:t>
      </w:r>
      <w:r w:rsidRPr="003018BE">
        <w:rPr>
          <w:rFonts w:ascii="Times New Roman" w:hAnsi="Times New Roman" w:cs="Times New Roman"/>
          <w:color w:val="FF0000"/>
        </w:rPr>
        <w:t xml:space="preserve">события, действия, происшедшие на этапе проведения Экспертизы (кроме событий, указанных в </w:t>
      </w:r>
      <w:r w:rsidR="008365A3" w:rsidRPr="003018BE">
        <w:rPr>
          <w:rFonts w:ascii="Times New Roman" w:hAnsi="Times New Roman" w:cs="Times New Roman"/>
          <w:color w:val="FF0000"/>
        </w:rPr>
        <w:t>подр</w:t>
      </w:r>
      <w:r w:rsidRPr="003018BE">
        <w:rPr>
          <w:rFonts w:ascii="Times New Roman" w:hAnsi="Times New Roman" w:cs="Times New Roman"/>
          <w:color w:val="FF0000"/>
        </w:rPr>
        <w:t xml:space="preserve">азделе </w:t>
      </w:r>
      <w:r w:rsidR="00970CAD" w:rsidRPr="003018BE">
        <w:rPr>
          <w:rFonts w:ascii="Times New Roman" w:hAnsi="Times New Roman" w:cs="Times New Roman"/>
          <w:color w:val="FF0000"/>
        </w:rPr>
        <w:fldChar w:fldCharType="begin"/>
      </w:r>
      <w:r w:rsidR="00970CAD" w:rsidRPr="003018BE">
        <w:rPr>
          <w:rFonts w:ascii="Times New Roman" w:hAnsi="Times New Roman" w:cs="Times New Roman"/>
          <w:color w:val="FF0000"/>
        </w:rPr>
        <w:instrText xml:space="preserve"> REF _Ref500770688 \n \h </w:instrText>
      </w:r>
      <w:r w:rsidR="009464A9" w:rsidRPr="003018BE">
        <w:rPr>
          <w:rFonts w:ascii="Times New Roman" w:hAnsi="Times New Roman" w:cs="Times New Roman"/>
          <w:color w:val="FF0000"/>
        </w:rPr>
        <w:instrText xml:space="preserve"> \* MERGEFORMAT </w:instrText>
      </w:r>
      <w:r w:rsidR="00970CAD" w:rsidRPr="003018BE">
        <w:rPr>
          <w:rFonts w:ascii="Times New Roman" w:hAnsi="Times New Roman" w:cs="Times New Roman"/>
          <w:color w:val="FF0000"/>
        </w:rPr>
      </w:r>
      <w:r w:rsidR="00970CAD" w:rsidRPr="003018BE">
        <w:rPr>
          <w:rFonts w:ascii="Times New Roman" w:hAnsi="Times New Roman" w:cs="Times New Roman"/>
          <w:color w:val="FF0000"/>
        </w:rPr>
        <w:fldChar w:fldCharType="separate"/>
      </w:r>
      <w:r w:rsidR="00D323F5">
        <w:rPr>
          <w:rFonts w:ascii="Times New Roman" w:hAnsi="Times New Roman" w:cs="Times New Roman"/>
          <w:color w:val="FF0000"/>
        </w:rPr>
        <w:t>25</w:t>
      </w:r>
      <w:r w:rsidR="00970CAD" w:rsidRPr="003018BE">
        <w:rPr>
          <w:rFonts w:ascii="Times New Roman" w:hAnsi="Times New Roman" w:cs="Times New Roman"/>
          <w:color w:val="FF0000"/>
        </w:rPr>
        <w:fldChar w:fldCharType="end"/>
      </w:r>
      <w:r w:rsidR="00271BC3" w:rsidRPr="003018BE">
        <w:rPr>
          <w:rFonts w:ascii="Times New Roman" w:hAnsi="Times New Roman" w:cs="Times New Roman"/>
          <w:color w:val="FF0000"/>
        </w:rPr>
        <w:t xml:space="preserve"> </w:t>
      </w:r>
      <w:r w:rsidRPr="003018BE">
        <w:rPr>
          <w:rFonts w:ascii="Times New Roman" w:hAnsi="Times New Roman" w:cs="Times New Roman"/>
          <w:color w:val="FF0000"/>
        </w:rPr>
        <w:t>настоящего Договора), в том числе и действия органов и</w:t>
      </w:r>
      <w:r w:rsidR="00F47C50" w:rsidRPr="003018BE">
        <w:rPr>
          <w:rFonts w:ascii="Times New Roman" w:hAnsi="Times New Roman" w:cs="Times New Roman"/>
          <w:color w:val="FF0000"/>
        </w:rPr>
        <w:t xml:space="preserve"> / </w:t>
      </w:r>
      <w:r w:rsidRPr="003018BE">
        <w:rPr>
          <w:rFonts w:ascii="Times New Roman" w:hAnsi="Times New Roman" w:cs="Times New Roman"/>
          <w:color w:val="FF0000"/>
        </w:rPr>
        <w:t>или организаций, проводящих Экспертизу, не освобождают Подрядчика от ответственности за нарушение сроков выполнения Работ.</w:t>
      </w:r>
    </w:p>
    <w:p w14:paraId="6F08FB08" w14:textId="77777777" w:rsidR="00213D4D" w:rsidRPr="003018BE" w:rsidRDefault="00213D4D" w:rsidP="0080728B">
      <w:pPr>
        <w:pStyle w:val="RUS11"/>
        <w:widowControl w:val="0"/>
        <w:rPr>
          <w:rFonts w:ascii="Times New Roman" w:hAnsi="Times New Roman" w:cs="Times New Roman"/>
          <w:color w:val="FF0000"/>
        </w:rPr>
      </w:pPr>
      <w:r w:rsidRPr="003018BE">
        <w:rPr>
          <w:rFonts w:ascii="Times New Roman" w:hAnsi="Times New Roman" w:cs="Times New Roman"/>
          <w:color w:val="FF0000"/>
        </w:rPr>
        <w:t xml:space="preserve">В случае неисполнения или ненадлежащего исполнения Подрядчиком обязанностей по </w:t>
      </w:r>
      <w:r w:rsidR="00394CE5" w:rsidRPr="003018BE">
        <w:rPr>
          <w:rFonts w:ascii="Times New Roman" w:hAnsi="Times New Roman" w:cs="Times New Roman"/>
          <w:color w:val="FF0000"/>
        </w:rPr>
        <w:t>сопровождению</w:t>
      </w:r>
      <w:r w:rsidRPr="003018BE">
        <w:rPr>
          <w:rFonts w:ascii="Times New Roman" w:hAnsi="Times New Roman" w:cs="Times New Roman"/>
          <w:color w:val="FF0000"/>
        </w:rPr>
        <w:t xml:space="preserve"> Экспертизы</w:t>
      </w:r>
      <w:r w:rsidR="00394CE5" w:rsidRPr="003018BE">
        <w:rPr>
          <w:rFonts w:ascii="Times New Roman" w:hAnsi="Times New Roman" w:cs="Times New Roman"/>
          <w:color w:val="FF0000"/>
        </w:rPr>
        <w:t>, Заказчик вправе</w:t>
      </w:r>
      <w:r w:rsidR="00916CCF" w:rsidRPr="003018BE">
        <w:rPr>
          <w:rFonts w:ascii="Times New Roman" w:hAnsi="Times New Roman" w:cs="Times New Roman"/>
          <w:color w:val="FF0000"/>
        </w:rPr>
        <w:t xml:space="preserve"> поручить исполнение соответствующих обязанностей</w:t>
      </w:r>
      <w:r w:rsidR="00394CE5" w:rsidRPr="003018BE">
        <w:rPr>
          <w:rFonts w:ascii="Times New Roman" w:hAnsi="Times New Roman" w:cs="Times New Roman"/>
          <w:color w:val="FF0000"/>
        </w:rPr>
        <w:t xml:space="preserve"> </w:t>
      </w:r>
      <w:r w:rsidR="00916CCF" w:rsidRPr="003018BE">
        <w:rPr>
          <w:rFonts w:ascii="Times New Roman" w:hAnsi="Times New Roman" w:cs="Times New Roman"/>
          <w:color w:val="FF0000"/>
        </w:rPr>
        <w:t>третьему лицу с отнесением расходов на Подрядчика.</w:t>
      </w:r>
    </w:p>
    <w:p w14:paraId="5E1796E5" w14:textId="70913A50" w:rsidR="006D7D13" w:rsidRPr="0080728B" w:rsidRDefault="00D571C7" w:rsidP="0080728B">
      <w:pPr>
        <w:pStyle w:val="RUS1"/>
        <w:widowControl w:val="0"/>
        <w:spacing w:before="0"/>
        <w:rPr>
          <w:rFonts w:ascii="Times New Roman" w:hAnsi="Times New Roman" w:cs="Times New Roman"/>
        </w:rPr>
      </w:pPr>
      <w:bookmarkStart w:id="139" w:name="_Toc504140793"/>
      <w:bookmarkStart w:id="140" w:name="_Toc86761717"/>
      <w:r w:rsidRPr="0080728B">
        <w:rPr>
          <w:rFonts w:ascii="Times New Roman" w:hAnsi="Times New Roman" w:cs="Times New Roman"/>
        </w:rPr>
        <w:t>Заключительные положения</w:t>
      </w:r>
      <w:bookmarkEnd w:id="139"/>
      <w:bookmarkEnd w:id="140"/>
    </w:p>
    <w:p w14:paraId="4A04AA01" w14:textId="527F723F"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вступает в силу с момента его подписания обеими Сторонами </w:t>
      </w:r>
      <w:r w:rsidR="0046052B" w:rsidRPr="0080728B">
        <w:rPr>
          <w:rFonts w:ascii="Times New Roman" w:hAnsi="Times New Roman" w:cs="Times New Roman"/>
        </w:rPr>
        <w:t>[</w:t>
      </w:r>
      <w:r w:rsidRPr="0080728B">
        <w:rPr>
          <w:rFonts w:ascii="Times New Roman" w:hAnsi="Times New Roman" w:cs="Times New Roman"/>
        </w:rPr>
        <w:t xml:space="preserve">и предоставления Заказчику от Подрядчика </w:t>
      </w:r>
      <w:r w:rsidR="00905688" w:rsidRPr="0080728B">
        <w:rPr>
          <w:rFonts w:ascii="Times New Roman" w:hAnsi="Times New Roman" w:cs="Times New Roman"/>
        </w:rPr>
        <w:t>Б</w:t>
      </w:r>
      <w:r w:rsidR="007D2A4C" w:rsidRPr="0080728B">
        <w:rPr>
          <w:rFonts w:ascii="Times New Roman" w:hAnsi="Times New Roman" w:cs="Times New Roman"/>
        </w:rPr>
        <w:t xml:space="preserve">анковских </w:t>
      </w:r>
      <w:r w:rsidR="00807901" w:rsidRPr="0080728B">
        <w:rPr>
          <w:rFonts w:ascii="Times New Roman" w:hAnsi="Times New Roman" w:cs="Times New Roman"/>
        </w:rPr>
        <w:t xml:space="preserve">гарантий в соответствии с </w:t>
      </w:r>
      <w:r w:rsidR="00EB7831" w:rsidRPr="0080728B">
        <w:rPr>
          <w:rFonts w:ascii="Times New Roman" w:hAnsi="Times New Roman" w:cs="Times New Roman"/>
        </w:rPr>
        <w:t>под</w:t>
      </w:r>
      <w:r w:rsidR="00807901" w:rsidRPr="0080728B">
        <w:rPr>
          <w:rFonts w:ascii="Times New Roman" w:hAnsi="Times New Roman" w:cs="Times New Roman"/>
        </w:rPr>
        <w:t xml:space="preserve">разделом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_Ref496635389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25</w:t>
      </w:r>
      <w:r w:rsidR="00907D5D" w:rsidRPr="0080728B">
        <w:rPr>
          <w:rFonts w:ascii="Times New Roman" w:hAnsi="Times New Roman" w:cs="Times New Roman"/>
        </w:rPr>
        <w:fldChar w:fldCharType="end"/>
      </w:r>
      <w:r w:rsidR="00111FD9" w:rsidRPr="0080728B">
        <w:rPr>
          <w:rFonts w:ascii="Times New Roman" w:hAnsi="Times New Roman" w:cs="Times New Roman"/>
        </w:rPr>
        <w:t xml:space="preserve"> </w:t>
      </w:r>
      <w:r w:rsidRPr="0080728B">
        <w:rPr>
          <w:rFonts w:ascii="Times New Roman" w:hAnsi="Times New Roman" w:cs="Times New Roman"/>
        </w:rPr>
        <w:t>Договора.</w:t>
      </w:r>
      <w:r w:rsidR="009464A9" w:rsidRPr="0080728B">
        <w:rPr>
          <w:rFonts w:ascii="Times New Roman" w:hAnsi="Times New Roman" w:cs="Times New Roman"/>
        </w:rPr>
        <w:t xml:space="preserve"> </w:t>
      </w:r>
      <w:r w:rsidRPr="0080728B">
        <w:rPr>
          <w:rFonts w:ascii="Times New Roman" w:hAnsi="Times New Roman" w:cs="Times New Roman"/>
        </w:rPr>
        <w:t>Предоставление указа</w:t>
      </w:r>
      <w:r w:rsidR="007D2A4C" w:rsidRPr="0080728B">
        <w:rPr>
          <w:rFonts w:ascii="Times New Roman" w:hAnsi="Times New Roman" w:cs="Times New Roman"/>
        </w:rPr>
        <w:t>нных гарантий</w:t>
      </w:r>
      <w:r w:rsidRPr="0080728B">
        <w:rPr>
          <w:rFonts w:ascii="Times New Roman" w:hAnsi="Times New Roman" w:cs="Times New Roman"/>
        </w:rPr>
        <w:t xml:space="preserve"> является первым</w:t>
      </w:r>
      <w:r w:rsidR="00807901" w:rsidRPr="0080728B">
        <w:rPr>
          <w:rFonts w:ascii="Times New Roman" w:hAnsi="Times New Roman" w:cs="Times New Roman"/>
        </w:rPr>
        <w:t xml:space="preserve"> юридически значимым действием</w:t>
      </w:r>
      <w:r w:rsidR="0046052B" w:rsidRPr="0080728B">
        <w:rPr>
          <w:rFonts w:ascii="Times New Roman" w:hAnsi="Times New Roman" w:cs="Times New Roman"/>
        </w:rPr>
        <w:t>]</w:t>
      </w:r>
      <w:r w:rsidR="00807901" w:rsidRPr="0080728B">
        <w:rPr>
          <w:rFonts w:ascii="Times New Roman" w:hAnsi="Times New Roman" w:cs="Times New Roman"/>
        </w:rPr>
        <w:t>.</w:t>
      </w:r>
    </w:p>
    <w:p w14:paraId="2FFAC7E6"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2D38CBC"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CADB64"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94F7607" w14:textId="7E4EAC68" w:rsidR="00103DD3" w:rsidRPr="0080728B" w:rsidRDefault="00103DD3" w:rsidP="0080728B">
      <w:pPr>
        <w:pStyle w:val="RUS11"/>
        <w:widowControl w:val="0"/>
        <w:rPr>
          <w:rFonts w:ascii="Times New Roman" w:hAnsi="Times New Roman" w:cs="Times New Roman"/>
        </w:rPr>
      </w:pPr>
      <w:bookmarkStart w:id="141" w:name="_Ref496809304"/>
      <w:r w:rsidRPr="0080728B">
        <w:rPr>
          <w:rFonts w:ascii="Times New Roman" w:hAnsi="Times New Roman" w:cs="Times New Roman"/>
        </w:rPr>
        <w:lastRenderedPageBreak/>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0728B">
        <w:rPr>
          <w:rFonts w:ascii="Times New Roman" w:hAnsi="Times New Roman" w:cs="Times New Roman"/>
        </w:rPr>
        <w:t>равно</w:t>
      </w:r>
      <w:r w:rsidRPr="0080728B">
        <w:rPr>
          <w:rFonts w:ascii="Times New Roman" w:hAnsi="Times New Roman" w:cs="Times New Roman"/>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 к Договору, подписаны уполномоченными представителями Сторон и скреплены печатями.</w:t>
      </w:r>
      <w:bookmarkEnd w:id="141"/>
    </w:p>
    <w:p w14:paraId="686FB731"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отчуждать </w:t>
      </w:r>
      <w:r w:rsidR="0046052B" w:rsidRPr="0080728B">
        <w:rPr>
          <w:rFonts w:ascii="Times New Roman" w:hAnsi="Times New Roman" w:cs="Times New Roman"/>
        </w:rPr>
        <w:t xml:space="preserve">Результат </w:t>
      </w:r>
      <w:r w:rsidRPr="0080728B">
        <w:rPr>
          <w:rFonts w:ascii="Times New Roman" w:hAnsi="Times New Roman" w:cs="Times New Roman"/>
        </w:rPr>
        <w:t xml:space="preserve">Работ </w:t>
      </w:r>
      <w:r w:rsidR="0046052B" w:rsidRPr="0080728B">
        <w:rPr>
          <w:rFonts w:ascii="Times New Roman" w:hAnsi="Times New Roman" w:cs="Times New Roman"/>
        </w:rPr>
        <w:t xml:space="preserve">или промежуточные результаты выполненных Работ </w:t>
      </w:r>
      <w:r w:rsidRPr="0080728B">
        <w:rPr>
          <w:rFonts w:ascii="Times New Roman" w:hAnsi="Times New Roman" w:cs="Times New Roman"/>
        </w:rPr>
        <w:t xml:space="preserve">третьим лицам или иным образом распоряжаться </w:t>
      </w:r>
      <w:r w:rsidR="001C1CA4" w:rsidRPr="0080728B">
        <w:rPr>
          <w:rFonts w:ascii="Times New Roman" w:hAnsi="Times New Roman" w:cs="Times New Roman"/>
        </w:rPr>
        <w:t>Результатом Работ (</w:t>
      </w:r>
      <w:r w:rsidR="002B4924" w:rsidRPr="0080728B">
        <w:rPr>
          <w:rFonts w:ascii="Times New Roman" w:hAnsi="Times New Roman" w:cs="Times New Roman"/>
        </w:rPr>
        <w:t>промежуточными результатами Работ</w:t>
      </w:r>
      <w:r w:rsidR="001C1CA4" w:rsidRPr="0080728B">
        <w:rPr>
          <w:rFonts w:ascii="Times New Roman" w:hAnsi="Times New Roman" w:cs="Times New Roman"/>
        </w:rPr>
        <w:t xml:space="preserve">) </w:t>
      </w:r>
      <w:r w:rsidRPr="0080728B">
        <w:rPr>
          <w:rFonts w:ascii="Times New Roman" w:hAnsi="Times New Roman" w:cs="Times New Roman"/>
        </w:rPr>
        <w:t>по Договору.</w:t>
      </w:r>
    </w:p>
    <w:p w14:paraId="20D3CC09"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w:t>
      </w:r>
      <w:r w:rsidR="007B577D" w:rsidRPr="0080728B">
        <w:rPr>
          <w:rFonts w:ascii="Times New Roman" w:hAnsi="Times New Roman" w:cs="Times New Roman"/>
        </w:rPr>
        <w:t xml:space="preserve"> </w:t>
      </w:r>
      <w:r w:rsidRPr="0080728B">
        <w:rPr>
          <w:rFonts w:ascii="Times New Roman" w:hAnsi="Times New Roman" w:cs="Times New Roman"/>
        </w:rPr>
        <w:t>либо перевод долга могут быть произведены только с письменного согласия Заказчика.</w:t>
      </w:r>
      <w:r w:rsidR="007B577D" w:rsidRPr="0080728B">
        <w:rPr>
          <w:rFonts w:ascii="Times New Roman" w:hAnsi="Times New Roman" w:cs="Times New Roman"/>
        </w:rPr>
        <w:t xml:space="preserve"> </w:t>
      </w:r>
      <w:r w:rsidRPr="0080728B">
        <w:rPr>
          <w:rFonts w:ascii="Times New Roman" w:hAnsi="Times New Roman" w:cs="Times New Roman"/>
        </w:rPr>
        <w:t>Уступка права требования либо перевод долга по Договору оформляется трехсторонним договором.</w:t>
      </w:r>
    </w:p>
    <w:p w14:paraId="78474B0F" w14:textId="2B390399"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0728B">
        <w:rPr>
          <w:rFonts w:ascii="Times New Roman" w:hAnsi="Times New Roman" w:cs="Times New Roman"/>
        </w:rPr>
        <w:t>ить выполнение</w:t>
      </w:r>
      <w:r w:rsidRPr="0080728B">
        <w:rPr>
          <w:rFonts w:ascii="Times New Roman" w:hAnsi="Times New Roman" w:cs="Times New Roman"/>
        </w:rPr>
        <w:t xml:space="preserve"> Работ, обеспечив надежную сохранность </w:t>
      </w:r>
      <w:r w:rsidR="00AF4186" w:rsidRPr="0080728B">
        <w:rPr>
          <w:rFonts w:ascii="Times New Roman" w:hAnsi="Times New Roman" w:cs="Times New Roman"/>
        </w:rPr>
        <w:t xml:space="preserve">уже выполненных результатов работ и Исходных </w:t>
      </w:r>
      <w:r w:rsidR="00C42838" w:rsidRPr="0080728B">
        <w:rPr>
          <w:rFonts w:ascii="Times New Roman" w:hAnsi="Times New Roman" w:cs="Times New Roman"/>
        </w:rPr>
        <w:t>д</w:t>
      </w:r>
      <w:r w:rsidR="00AF4186" w:rsidRPr="0080728B">
        <w:rPr>
          <w:rFonts w:ascii="Times New Roman" w:hAnsi="Times New Roman" w:cs="Times New Roman"/>
        </w:rPr>
        <w:t>анных</w:t>
      </w:r>
      <w:r w:rsidRPr="0080728B">
        <w:rPr>
          <w:rFonts w:ascii="Times New Roman" w:hAnsi="Times New Roman" w:cs="Times New Roman"/>
        </w:rPr>
        <w:t xml:space="preserve">, при этом Заказчик обязан возместить Подрядчику расходы по </w:t>
      </w:r>
      <w:r w:rsidR="00AF4186" w:rsidRPr="0080728B">
        <w:rPr>
          <w:rFonts w:ascii="Times New Roman" w:hAnsi="Times New Roman" w:cs="Times New Roman"/>
        </w:rPr>
        <w:t xml:space="preserve">хранению частично выполненных результатов </w:t>
      </w:r>
      <w:r w:rsidRPr="0080728B">
        <w:rPr>
          <w:rFonts w:ascii="Times New Roman" w:hAnsi="Times New Roman" w:cs="Times New Roman"/>
        </w:rPr>
        <w:t xml:space="preserve">Работ в месячный срок с момента предъявления </w:t>
      </w:r>
      <w:r w:rsidR="001C1CA4" w:rsidRPr="0080728B">
        <w:rPr>
          <w:rFonts w:ascii="Times New Roman" w:hAnsi="Times New Roman" w:cs="Times New Roman"/>
        </w:rPr>
        <w:t xml:space="preserve">обоснованного и документально подтвержденного </w:t>
      </w:r>
      <w:r w:rsidRPr="0080728B">
        <w:rPr>
          <w:rFonts w:ascii="Times New Roman" w:hAnsi="Times New Roman" w:cs="Times New Roman"/>
        </w:rPr>
        <w:t>требования о компенсации.</w:t>
      </w:r>
      <w:r w:rsidR="009464A9" w:rsidRPr="0080728B">
        <w:rPr>
          <w:rFonts w:ascii="Times New Roman" w:hAnsi="Times New Roman" w:cs="Times New Roman"/>
        </w:rPr>
        <w:t xml:space="preserve"> </w:t>
      </w:r>
      <w:r w:rsidR="00532DE3" w:rsidRPr="0080728B">
        <w:rPr>
          <w:rFonts w:ascii="Times New Roman" w:hAnsi="Times New Roman" w:cs="Times New Roman"/>
        </w:rPr>
        <w:t>В случае приостановки выполнения Работ Стороны подписывают акт о приостановлении проектно-изыскательских работ, составленный</w:t>
      </w:r>
      <w:r w:rsidR="00271BC3" w:rsidRPr="0080728B">
        <w:rPr>
          <w:rFonts w:ascii="Times New Roman" w:hAnsi="Times New Roman" w:cs="Times New Roman"/>
        </w:rPr>
        <w:t xml:space="preserve"> </w:t>
      </w:r>
      <w:r w:rsidR="00532DE3" w:rsidRPr="0080728B">
        <w:rPr>
          <w:rFonts w:ascii="Times New Roman" w:hAnsi="Times New Roman" w:cs="Times New Roman"/>
        </w:rPr>
        <w:t xml:space="preserve">по унифицированной форме № КС-18, утвержденной постановлением Госкомстата России от 11.11.1999 № 100 (в действующей редакции). </w:t>
      </w:r>
    </w:p>
    <w:p w14:paraId="62177DD3" w14:textId="77777777" w:rsidR="00EC0DBE"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При исполнении Договора Стороны руководствуются следующими антикоррупционными условиями:</w:t>
      </w:r>
    </w:p>
    <w:p w14:paraId="3A42FFC3"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0728B">
        <w:rPr>
          <w:rFonts w:ascii="Times New Roman" w:hAnsi="Times New Roman" w:cs="Times New Roman"/>
        </w:rPr>
        <w:t xml:space="preserve">достигнуть </w:t>
      </w:r>
      <w:r w:rsidRPr="0080728B">
        <w:rPr>
          <w:rFonts w:ascii="Times New Roman" w:hAnsi="Times New Roman" w:cs="Times New Roman"/>
        </w:rPr>
        <w:t>неправомерны</w:t>
      </w:r>
      <w:r w:rsidR="007D2A4C" w:rsidRPr="0080728B">
        <w:rPr>
          <w:rFonts w:ascii="Times New Roman" w:hAnsi="Times New Roman" w:cs="Times New Roman"/>
        </w:rPr>
        <w:t>х</w:t>
      </w:r>
      <w:r w:rsidRPr="0080728B">
        <w:rPr>
          <w:rFonts w:ascii="Times New Roman" w:hAnsi="Times New Roman" w:cs="Times New Roman"/>
        </w:rPr>
        <w:t xml:space="preserve"> цел</w:t>
      </w:r>
      <w:r w:rsidR="007D2A4C" w:rsidRPr="0080728B">
        <w:rPr>
          <w:rFonts w:ascii="Times New Roman" w:hAnsi="Times New Roman" w:cs="Times New Roman"/>
        </w:rPr>
        <w:t>ей</w:t>
      </w:r>
      <w:r w:rsidRPr="0080728B">
        <w:rPr>
          <w:rFonts w:ascii="Times New Roman" w:hAnsi="Times New Roman" w:cs="Times New Roman"/>
        </w:rPr>
        <w:t>.</w:t>
      </w:r>
    </w:p>
    <w:p w14:paraId="375ABC33"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F47C50" w:rsidRPr="0080728B">
        <w:rPr>
          <w:rFonts w:ascii="Times New Roman" w:hAnsi="Times New Roman" w:cs="Times New Roman"/>
        </w:rPr>
        <w:t xml:space="preserve"> / </w:t>
      </w:r>
      <w:r w:rsidRPr="0080728B">
        <w:rPr>
          <w:rFonts w:ascii="Times New Roman" w:hAnsi="Times New Roman" w:cs="Times New Roman"/>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F2BAA2"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30EEA4FB"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Под действиями работника, осуществляемыми в пользу стимулирующей его Стороны, понимаются:</w:t>
      </w:r>
    </w:p>
    <w:p w14:paraId="4E3BF9A4"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предоставление неоправданных преимуществ по сравнению с другими клиентами;</w:t>
      </w:r>
    </w:p>
    <w:p w14:paraId="6DE4D4DA"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предоставление каких-либо гарантий;</w:t>
      </w:r>
    </w:p>
    <w:p w14:paraId="7EC6ABF3"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ускорение существующих процедур;</w:t>
      </w:r>
    </w:p>
    <w:p w14:paraId="26BF73C1"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9C86AF0"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lastRenderedPageBreak/>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38BB3907"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0728B">
        <w:rPr>
          <w:rFonts w:ascii="Times New Roman" w:hAnsi="Times New Roman" w:cs="Times New Roman"/>
        </w:rPr>
        <w:t>головного кодекса</w:t>
      </w:r>
      <w:r w:rsidR="007B577D" w:rsidRPr="0080728B">
        <w:rPr>
          <w:rFonts w:ascii="Times New Roman" w:hAnsi="Times New Roman" w:cs="Times New Roman"/>
        </w:rPr>
        <w:t xml:space="preserve"> </w:t>
      </w:r>
      <w:r w:rsidR="00165087" w:rsidRPr="0080728B">
        <w:rPr>
          <w:rFonts w:ascii="Times New Roman" w:hAnsi="Times New Roman" w:cs="Times New Roman"/>
          <w:iCs/>
        </w:rPr>
        <w:t>Российской Федерации</w:t>
      </w:r>
      <w:r w:rsidRPr="0080728B">
        <w:rPr>
          <w:rFonts w:ascii="Times New Roman" w:hAnsi="Times New Roman" w:cs="Times New Roman"/>
        </w:rPr>
        <w:t xml:space="preserve"> «Коммерческий подкуп», материалы внутренних расследований Стороны направляют в правоохранительные органы.</w:t>
      </w:r>
    </w:p>
    <w:p w14:paraId="01879218"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0728B">
        <w:rPr>
          <w:rFonts w:ascii="Times New Roman" w:hAnsi="Times New Roman" w:cs="Times New Roman"/>
        </w:rPr>
        <w:t>равно</w:t>
      </w:r>
      <w:r w:rsidRPr="0080728B">
        <w:rPr>
          <w:rFonts w:ascii="Times New Roman" w:hAnsi="Times New Roman" w:cs="Times New Roman"/>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8FC604F"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Договора признают проведение процедур по предотвращению коррупции и контролирую</w:t>
      </w:r>
      <w:r w:rsidR="00FF7948" w:rsidRPr="0080728B">
        <w:rPr>
          <w:rFonts w:ascii="Times New Roman" w:hAnsi="Times New Roman" w:cs="Times New Roman"/>
        </w:rPr>
        <w:t>т</w:t>
      </w:r>
      <w:r w:rsidRPr="0080728B">
        <w:rPr>
          <w:rFonts w:ascii="Times New Roman" w:hAnsi="Times New Roman" w:cs="Times New Roman"/>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5079C62"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00706D5"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89E122B"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Стороны гарантируют полную конфиденциальность при </w:t>
      </w:r>
      <w:r w:rsidR="00FF7948" w:rsidRPr="0080728B">
        <w:rPr>
          <w:rFonts w:ascii="Times New Roman" w:hAnsi="Times New Roman" w:cs="Times New Roman"/>
        </w:rPr>
        <w:t>вы</w:t>
      </w:r>
      <w:r w:rsidRPr="0080728B">
        <w:rPr>
          <w:rFonts w:ascii="Times New Roman" w:hAnsi="Times New Roman" w:cs="Times New Roman"/>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32BA79B" w14:textId="77777777" w:rsidR="0001557F"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CC9B0B0" w14:textId="77777777" w:rsidR="009C1667" w:rsidRPr="00E96AD0" w:rsidRDefault="00D571C7" w:rsidP="0080728B">
      <w:pPr>
        <w:pStyle w:val="RUS1"/>
        <w:widowControl w:val="0"/>
        <w:spacing w:before="0"/>
        <w:rPr>
          <w:rFonts w:ascii="Times New Roman" w:hAnsi="Times New Roman" w:cs="Times New Roman"/>
        </w:rPr>
      </w:pPr>
      <w:bookmarkStart w:id="142" w:name="_Toc504140794"/>
      <w:bookmarkStart w:id="143" w:name="_Toc86761718"/>
      <w:r w:rsidRPr="00E96AD0">
        <w:rPr>
          <w:rFonts w:ascii="Times New Roman" w:hAnsi="Times New Roman" w:cs="Times New Roman"/>
        </w:rPr>
        <w:t>Перечень документов, прилагаемых к настоящему Договору</w:t>
      </w:r>
      <w:bookmarkEnd w:id="142"/>
      <w:bookmarkEnd w:id="143"/>
    </w:p>
    <w:p w14:paraId="210CAE04" w14:textId="11E0912E" w:rsidR="00A4055E" w:rsidRPr="00E96AD0" w:rsidRDefault="00A4055E" w:rsidP="0080728B">
      <w:pPr>
        <w:widowControl w:val="0"/>
        <w:jc w:val="both"/>
        <w:rPr>
          <w:rFonts w:ascii="Times New Roman" w:hAnsi="Times New Roman" w:cs="Times New Roman"/>
          <w:sz w:val="22"/>
          <w:szCs w:val="22"/>
        </w:rPr>
      </w:pPr>
      <w:r w:rsidRPr="00E96AD0">
        <w:rPr>
          <w:rFonts w:ascii="Times New Roman" w:hAnsi="Times New Roman" w:cs="Times New Roman"/>
          <w:sz w:val="22"/>
          <w:szCs w:val="22"/>
        </w:rPr>
        <w:t xml:space="preserve">Приложение </w:t>
      </w:r>
      <w:r w:rsidRPr="00E96AD0">
        <w:rPr>
          <w:rFonts w:ascii="Times New Roman" w:hAnsi="Times New Roman" w:cs="Times New Roman"/>
          <w:sz w:val="22"/>
          <w:szCs w:val="22"/>
        </w:rPr>
        <w:fldChar w:fldCharType="begin"/>
      </w:r>
      <w:r w:rsidRPr="00E96AD0">
        <w:rPr>
          <w:rFonts w:ascii="Times New Roman" w:hAnsi="Times New Roman" w:cs="Times New Roman"/>
          <w:sz w:val="22"/>
          <w:szCs w:val="22"/>
        </w:rPr>
        <w:instrText xml:space="preserve"> REF RefSCH1_No \h </w:instrText>
      </w:r>
      <w:r w:rsidR="0080728B" w:rsidRPr="00E96AD0">
        <w:rPr>
          <w:rFonts w:ascii="Times New Roman" w:hAnsi="Times New Roman" w:cs="Times New Roman"/>
          <w:sz w:val="22"/>
          <w:szCs w:val="22"/>
        </w:rPr>
        <w:instrText xml:space="preserve"> \* MERGEFORMAT </w:instrText>
      </w:r>
      <w:r w:rsidRPr="00E96AD0">
        <w:rPr>
          <w:rFonts w:ascii="Times New Roman" w:hAnsi="Times New Roman" w:cs="Times New Roman"/>
          <w:sz w:val="22"/>
          <w:szCs w:val="22"/>
        </w:rPr>
      </w:r>
      <w:r w:rsidRPr="00E96AD0">
        <w:rPr>
          <w:rFonts w:ascii="Times New Roman" w:hAnsi="Times New Roman" w:cs="Times New Roman"/>
          <w:sz w:val="22"/>
          <w:szCs w:val="22"/>
        </w:rPr>
        <w:fldChar w:fldCharType="separate"/>
      </w:r>
      <w:r w:rsidR="0080728B" w:rsidRPr="00E96AD0">
        <w:rPr>
          <w:rFonts w:ascii="Times New Roman" w:hAnsi="Times New Roman" w:cs="Times New Roman"/>
          <w:b/>
          <w:i/>
          <w:sz w:val="22"/>
          <w:szCs w:val="22"/>
        </w:rPr>
        <w:t>№ 1</w:t>
      </w:r>
      <w:r w:rsidRPr="00E96AD0">
        <w:rPr>
          <w:rFonts w:ascii="Times New Roman" w:hAnsi="Times New Roman" w:cs="Times New Roman"/>
          <w:sz w:val="22"/>
          <w:szCs w:val="22"/>
        </w:rPr>
        <w:fldChar w:fldCharType="end"/>
      </w:r>
      <w:r w:rsidRPr="00E96AD0">
        <w:rPr>
          <w:rFonts w:ascii="Times New Roman" w:hAnsi="Times New Roman" w:cs="Times New Roman"/>
          <w:sz w:val="22"/>
          <w:szCs w:val="22"/>
        </w:rPr>
        <w:t xml:space="preserve"> </w:t>
      </w:r>
      <w:hyperlink w:anchor="RefSCH1" w:history="1">
        <w:r w:rsidR="005D6331" w:rsidRPr="00E96AD0">
          <w:rPr>
            <w:rStyle w:val="ad"/>
            <w:rFonts w:ascii="Times New Roman" w:hAnsi="Times New Roman" w:cs="Times New Roman"/>
            <w:b/>
            <w:color w:val="auto"/>
            <w:sz w:val="22"/>
            <w:szCs w:val="22"/>
            <w:u w:val="none"/>
          </w:rPr>
          <w:t>Задание на проектирование.</w:t>
        </w:r>
      </w:hyperlink>
    </w:p>
    <w:p w14:paraId="6D454ACC" w14:textId="5BAA7022" w:rsidR="00A4055E" w:rsidRPr="00E96AD0" w:rsidRDefault="00A4055E" w:rsidP="0080728B">
      <w:pPr>
        <w:widowControl w:val="0"/>
        <w:jc w:val="both"/>
        <w:rPr>
          <w:rFonts w:ascii="Times New Roman" w:hAnsi="Times New Roman" w:cs="Times New Roman"/>
          <w:sz w:val="22"/>
          <w:szCs w:val="22"/>
        </w:rPr>
      </w:pPr>
      <w:r w:rsidRPr="00E96AD0">
        <w:rPr>
          <w:rFonts w:ascii="Times New Roman" w:hAnsi="Times New Roman" w:cs="Times New Roman"/>
          <w:sz w:val="22"/>
          <w:szCs w:val="22"/>
        </w:rPr>
        <w:t xml:space="preserve">Приложение </w:t>
      </w:r>
      <w:r w:rsidRPr="00E96AD0">
        <w:rPr>
          <w:rFonts w:ascii="Times New Roman" w:hAnsi="Times New Roman" w:cs="Times New Roman"/>
          <w:sz w:val="22"/>
          <w:szCs w:val="22"/>
        </w:rPr>
        <w:fldChar w:fldCharType="begin"/>
      </w:r>
      <w:r w:rsidRPr="00E96AD0">
        <w:rPr>
          <w:rFonts w:ascii="Times New Roman" w:hAnsi="Times New Roman" w:cs="Times New Roman"/>
          <w:sz w:val="22"/>
          <w:szCs w:val="22"/>
        </w:rPr>
        <w:instrText xml:space="preserve"> REF RefSCH2_No \h </w:instrText>
      </w:r>
      <w:r w:rsidR="0080728B" w:rsidRPr="00E96AD0">
        <w:rPr>
          <w:rFonts w:ascii="Times New Roman" w:hAnsi="Times New Roman" w:cs="Times New Roman"/>
          <w:sz w:val="22"/>
          <w:szCs w:val="22"/>
        </w:rPr>
        <w:instrText xml:space="preserve"> \* MERGEFORMAT </w:instrText>
      </w:r>
      <w:r w:rsidRPr="00E96AD0">
        <w:rPr>
          <w:rFonts w:ascii="Times New Roman" w:hAnsi="Times New Roman" w:cs="Times New Roman"/>
          <w:sz w:val="22"/>
          <w:szCs w:val="22"/>
        </w:rPr>
      </w:r>
      <w:r w:rsidRPr="00E96AD0">
        <w:rPr>
          <w:rFonts w:ascii="Times New Roman" w:hAnsi="Times New Roman" w:cs="Times New Roman"/>
          <w:sz w:val="22"/>
          <w:szCs w:val="22"/>
        </w:rPr>
        <w:fldChar w:fldCharType="separate"/>
      </w:r>
      <w:r w:rsidR="0080728B" w:rsidRPr="00E96AD0">
        <w:rPr>
          <w:rFonts w:ascii="Times New Roman" w:hAnsi="Times New Roman" w:cs="Times New Roman"/>
          <w:b/>
          <w:i/>
          <w:sz w:val="22"/>
          <w:szCs w:val="22"/>
        </w:rPr>
        <w:t>№ 2</w:t>
      </w:r>
      <w:r w:rsidRPr="00E96AD0">
        <w:rPr>
          <w:rFonts w:ascii="Times New Roman" w:hAnsi="Times New Roman" w:cs="Times New Roman"/>
          <w:sz w:val="22"/>
          <w:szCs w:val="22"/>
        </w:rPr>
        <w:fldChar w:fldCharType="end"/>
      </w:r>
      <w:r w:rsidRPr="00E96AD0">
        <w:rPr>
          <w:rFonts w:ascii="Times New Roman" w:hAnsi="Times New Roman" w:cs="Times New Roman"/>
          <w:sz w:val="22"/>
          <w:szCs w:val="22"/>
        </w:rPr>
        <w:t xml:space="preserve"> </w:t>
      </w:r>
      <w:r w:rsidRPr="00E96AD0">
        <w:rPr>
          <w:rFonts w:ascii="Times New Roman" w:hAnsi="Times New Roman" w:cs="Times New Roman"/>
          <w:sz w:val="22"/>
          <w:szCs w:val="22"/>
        </w:rPr>
        <w:fldChar w:fldCharType="begin"/>
      </w:r>
      <w:r w:rsidRPr="00E96AD0">
        <w:rPr>
          <w:rFonts w:ascii="Times New Roman" w:hAnsi="Times New Roman" w:cs="Times New Roman"/>
          <w:sz w:val="22"/>
          <w:szCs w:val="22"/>
        </w:rPr>
        <w:instrText xml:space="preserve"> REF RefSCH2_1 \h </w:instrText>
      </w:r>
      <w:r w:rsidR="0080728B" w:rsidRPr="00E96AD0">
        <w:rPr>
          <w:rFonts w:ascii="Times New Roman" w:hAnsi="Times New Roman" w:cs="Times New Roman"/>
          <w:sz w:val="22"/>
          <w:szCs w:val="22"/>
        </w:rPr>
        <w:instrText xml:space="preserve"> \* MERGEFORMAT </w:instrText>
      </w:r>
      <w:r w:rsidRPr="00E96AD0">
        <w:rPr>
          <w:rFonts w:ascii="Times New Roman" w:hAnsi="Times New Roman" w:cs="Times New Roman"/>
          <w:sz w:val="22"/>
          <w:szCs w:val="22"/>
        </w:rPr>
      </w:r>
      <w:r w:rsidRPr="00E96AD0">
        <w:rPr>
          <w:rFonts w:ascii="Times New Roman" w:hAnsi="Times New Roman" w:cs="Times New Roman"/>
          <w:sz w:val="22"/>
          <w:szCs w:val="22"/>
        </w:rPr>
        <w:fldChar w:fldCharType="separate"/>
      </w:r>
      <w:r w:rsidR="0080728B" w:rsidRPr="00E96AD0">
        <w:rPr>
          <w:rFonts w:ascii="Times New Roman" w:hAnsi="Times New Roman" w:cs="Times New Roman"/>
          <w:b/>
          <w:sz w:val="22"/>
          <w:szCs w:val="22"/>
        </w:rPr>
        <w:t>Форма акта сдачи-приемки результатов выполненных работ</w:t>
      </w:r>
      <w:r w:rsidRPr="00E96AD0">
        <w:rPr>
          <w:rFonts w:ascii="Times New Roman" w:hAnsi="Times New Roman" w:cs="Times New Roman"/>
          <w:sz w:val="22"/>
          <w:szCs w:val="22"/>
        </w:rPr>
        <w:fldChar w:fldCharType="end"/>
      </w:r>
      <w:r w:rsidR="00465B13" w:rsidRPr="00E96AD0">
        <w:rPr>
          <w:rFonts w:ascii="Times New Roman" w:hAnsi="Times New Roman" w:cs="Times New Roman"/>
          <w:sz w:val="22"/>
          <w:szCs w:val="22"/>
        </w:rPr>
        <w:t>.</w:t>
      </w:r>
    </w:p>
    <w:p w14:paraId="04140C28" w14:textId="7B70DC27" w:rsidR="00A4055E" w:rsidRPr="00E96AD0" w:rsidRDefault="00A4055E" w:rsidP="0080728B">
      <w:pPr>
        <w:widowControl w:val="0"/>
        <w:jc w:val="both"/>
        <w:rPr>
          <w:rFonts w:ascii="Times New Roman" w:hAnsi="Times New Roman" w:cs="Times New Roman"/>
          <w:sz w:val="22"/>
          <w:szCs w:val="22"/>
        </w:rPr>
      </w:pPr>
      <w:r w:rsidRPr="00E96AD0">
        <w:rPr>
          <w:rFonts w:ascii="Times New Roman" w:hAnsi="Times New Roman" w:cs="Times New Roman"/>
          <w:sz w:val="22"/>
          <w:szCs w:val="22"/>
        </w:rPr>
        <w:t xml:space="preserve">Приложение </w:t>
      </w:r>
      <w:r w:rsidRPr="00E96AD0">
        <w:rPr>
          <w:rFonts w:ascii="Times New Roman" w:hAnsi="Times New Roman" w:cs="Times New Roman"/>
          <w:sz w:val="22"/>
          <w:szCs w:val="22"/>
        </w:rPr>
        <w:fldChar w:fldCharType="begin"/>
      </w:r>
      <w:r w:rsidRPr="00E96AD0">
        <w:rPr>
          <w:rFonts w:ascii="Times New Roman" w:hAnsi="Times New Roman" w:cs="Times New Roman"/>
          <w:sz w:val="22"/>
          <w:szCs w:val="22"/>
        </w:rPr>
        <w:instrText xml:space="preserve"> REF RefSCH3_No \h </w:instrText>
      </w:r>
      <w:r w:rsidR="0080728B" w:rsidRPr="00E96AD0">
        <w:rPr>
          <w:rFonts w:ascii="Times New Roman" w:hAnsi="Times New Roman" w:cs="Times New Roman"/>
          <w:sz w:val="22"/>
          <w:szCs w:val="22"/>
        </w:rPr>
        <w:instrText xml:space="preserve"> \* MERGEFORMAT </w:instrText>
      </w:r>
      <w:r w:rsidRPr="00E96AD0">
        <w:rPr>
          <w:rFonts w:ascii="Times New Roman" w:hAnsi="Times New Roman" w:cs="Times New Roman"/>
          <w:sz w:val="22"/>
          <w:szCs w:val="22"/>
        </w:rPr>
      </w:r>
      <w:r w:rsidRPr="00E96AD0">
        <w:rPr>
          <w:rFonts w:ascii="Times New Roman" w:hAnsi="Times New Roman" w:cs="Times New Roman"/>
          <w:sz w:val="22"/>
          <w:szCs w:val="22"/>
        </w:rPr>
        <w:fldChar w:fldCharType="separate"/>
      </w:r>
      <w:r w:rsidR="0080728B" w:rsidRPr="00E96AD0">
        <w:rPr>
          <w:rFonts w:ascii="Times New Roman" w:hAnsi="Times New Roman" w:cs="Times New Roman"/>
          <w:b/>
          <w:i/>
          <w:sz w:val="22"/>
          <w:szCs w:val="22"/>
        </w:rPr>
        <w:t>№ 3</w:t>
      </w:r>
      <w:r w:rsidRPr="00E96AD0">
        <w:rPr>
          <w:rFonts w:ascii="Times New Roman" w:hAnsi="Times New Roman" w:cs="Times New Roman"/>
          <w:sz w:val="22"/>
          <w:szCs w:val="22"/>
        </w:rPr>
        <w:fldChar w:fldCharType="end"/>
      </w:r>
      <w:r w:rsidRPr="00E96AD0">
        <w:rPr>
          <w:rFonts w:ascii="Times New Roman" w:hAnsi="Times New Roman" w:cs="Times New Roman"/>
          <w:sz w:val="22"/>
          <w:szCs w:val="22"/>
        </w:rPr>
        <w:t xml:space="preserve"> </w:t>
      </w:r>
      <w:r w:rsidRPr="00E96AD0">
        <w:rPr>
          <w:rFonts w:ascii="Times New Roman" w:hAnsi="Times New Roman" w:cs="Times New Roman"/>
          <w:sz w:val="22"/>
          <w:szCs w:val="22"/>
        </w:rPr>
        <w:fldChar w:fldCharType="begin"/>
      </w:r>
      <w:r w:rsidRPr="00E96AD0">
        <w:rPr>
          <w:rFonts w:ascii="Times New Roman" w:hAnsi="Times New Roman" w:cs="Times New Roman"/>
          <w:sz w:val="22"/>
          <w:szCs w:val="22"/>
        </w:rPr>
        <w:instrText xml:space="preserve"> REF RefSCH3_1 \h </w:instrText>
      </w:r>
      <w:r w:rsidR="0080728B" w:rsidRPr="00E96AD0">
        <w:rPr>
          <w:rFonts w:ascii="Times New Roman" w:hAnsi="Times New Roman" w:cs="Times New Roman"/>
          <w:sz w:val="22"/>
          <w:szCs w:val="22"/>
        </w:rPr>
        <w:instrText xml:space="preserve"> \* MERGEFORMAT </w:instrText>
      </w:r>
      <w:r w:rsidRPr="00E96AD0">
        <w:rPr>
          <w:rFonts w:ascii="Times New Roman" w:hAnsi="Times New Roman" w:cs="Times New Roman"/>
          <w:sz w:val="22"/>
          <w:szCs w:val="22"/>
        </w:rPr>
      </w:r>
      <w:r w:rsidRPr="00E96AD0">
        <w:rPr>
          <w:rFonts w:ascii="Times New Roman" w:hAnsi="Times New Roman" w:cs="Times New Roman"/>
          <w:sz w:val="22"/>
          <w:szCs w:val="22"/>
        </w:rPr>
        <w:fldChar w:fldCharType="separate"/>
      </w:r>
      <w:r w:rsidR="0080728B" w:rsidRPr="00E96AD0">
        <w:rPr>
          <w:rFonts w:ascii="Times New Roman" w:hAnsi="Times New Roman" w:cs="Times New Roman"/>
          <w:b/>
          <w:sz w:val="22"/>
          <w:szCs w:val="22"/>
        </w:rPr>
        <w:t>Форма акта сдачи-приемки Исходных данных</w:t>
      </w:r>
      <w:r w:rsidRPr="00E96AD0">
        <w:rPr>
          <w:rFonts w:ascii="Times New Roman" w:hAnsi="Times New Roman" w:cs="Times New Roman"/>
          <w:sz w:val="22"/>
          <w:szCs w:val="22"/>
        </w:rPr>
        <w:fldChar w:fldCharType="end"/>
      </w:r>
      <w:r w:rsidR="00465B13" w:rsidRPr="00E96AD0">
        <w:rPr>
          <w:rFonts w:ascii="Times New Roman" w:hAnsi="Times New Roman" w:cs="Times New Roman"/>
          <w:sz w:val="22"/>
          <w:szCs w:val="22"/>
        </w:rPr>
        <w:t>.</w:t>
      </w:r>
    </w:p>
    <w:p w14:paraId="08F22E4B" w14:textId="20F4EC46" w:rsidR="00A4055E" w:rsidRPr="00E96AD0" w:rsidRDefault="00A4055E" w:rsidP="0080728B">
      <w:pPr>
        <w:widowControl w:val="0"/>
        <w:jc w:val="both"/>
        <w:rPr>
          <w:rFonts w:ascii="Times New Roman" w:hAnsi="Times New Roman" w:cs="Times New Roman"/>
          <w:sz w:val="22"/>
          <w:szCs w:val="22"/>
        </w:rPr>
      </w:pPr>
      <w:r w:rsidRPr="00E96AD0">
        <w:rPr>
          <w:rFonts w:ascii="Times New Roman" w:hAnsi="Times New Roman" w:cs="Times New Roman"/>
          <w:sz w:val="22"/>
          <w:szCs w:val="22"/>
        </w:rPr>
        <w:lastRenderedPageBreak/>
        <w:t xml:space="preserve">Приложение </w:t>
      </w:r>
      <w:r w:rsidRPr="00E96AD0">
        <w:rPr>
          <w:rFonts w:ascii="Times New Roman" w:hAnsi="Times New Roman" w:cs="Times New Roman"/>
          <w:sz w:val="22"/>
          <w:szCs w:val="22"/>
        </w:rPr>
        <w:fldChar w:fldCharType="begin"/>
      </w:r>
      <w:r w:rsidRPr="00E96AD0">
        <w:rPr>
          <w:rFonts w:ascii="Times New Roman" w:hAnsi="Times New Roman" w:cs="Times New Roman"/>
          <w:sz w:val="22"/>
          <w:szCs w:val="22"/>
        </w:rPr>
        <w:instrText xml:space="preserve"> REF RefSCH4_No \h </w:instrText>
      </w:r>
      <w:r w:rsidR="0080728B" w:rsidRPr="00E96AD0">
        <w:rPr>
          <w:rFonts w:ascii="Times New Roman" w:hAnsi="Times New Roman" w:cs="Times New Roman"/>
          <w:sz w:val="22"/>
          <w:szCs w:val="22"/>
        </w:rPr>
        <w:instrText xml:space="preserve"> \* MERGEFORMAT </w:instrText>
      </w:r>
      <w:r w:rsidRPr="00E96AD0">
        <w:rPr>
          <w:rFonts w:ascii="Times New Roman" w:hAnsi="Times New Roman" w:cs="Times New Roman"/>
          <w:sz w:val="22"/>
          <w:szCs w:val="22"/>
        </w:rPr>
      </w:r>
      <w:r w:rsidRPr="00E96AD0">
        <w:rPr>
          <w:rFonts w:ascii="Times New Roman" w:hAnsi="Times New Roman" w:cs="Times New Roman"/>
          <w:sz w:val="22"/>
          <w:szCs w:val="22"/>
        </w:rPr>
        <w:fldChar w:fldCharType="separate"/>
      </w:r>
      <w:r w:rsidR="0080728B" w:rsidRPr="00E96AD0">
        <w:rPr>
          <w:rFonts w:ascii="Times New Roman" w:hAnsi="Times New Roman" w:cs="Times New Roman"/>
          <w:b/>
          <w:i/>
          <w:sz w:val="22"/>
          <w:szCs w:val="22"/>
        </w:rPr>
        <w:t>№ 4</w:t>
      </w:r>
      <w:r w:rsidRPr="00E96AD0">
        <w:rPr>
          <w:rFonts w:ascii="Times New Roman" w:hAnsi="Times New Roman" w:cs="Times New Roman"/>
          <w:sz w:val="22"/>
          <w:szCs w:val="22"/>
        </w:rPr>
        <w:fldChar w:fldCharType="end"/>
      </w:r>
      <w:r w:rsidRPr="00E96AD0">
        <w:rPr>
          <w:rFonts w:ascii="Times New Roman" w:hAnsi="Times New Roman" w:cs="Times New Roman"/>
          <w:sz w:val="22"/>
          <w:szCs w:val="22"/>
        </w:rPr>
        <w:t xml:space="preserve"> </w:t>
      </w:r>
      <w:r w:rsidRPr="00E96AD0">
        <w:rPr>
          <w:rFonts w:ascii="Times New Roman" w:hAnsi="Times New Roman" w:cs="Times New Roman"/>
          <w:sz w:val="22"/>
          <w:szCs w:val="22"/>
        </w:rPr>
        <w:fldChar w:fldCharType="begin"/>
      </w:r>
      <w:r w:rsidRPr="00E96AD0">
        <w:rPr>
          <w:rFonts w:ascii="Times New Roman" w:hAnsi="Times New Roman" w:cs="Times New Roman"/>
          <w:sz w:val="22"/>
          <w:szCs w:val="22"/>
        </w:rPr>
        <w:instrText xml:space="preserve"> REF RefSCH4_1 \h </w:instrText>
      </w:r>
      <w:r w:rsidR="0080728B" w:rsidRPr="00E96AD0">
        <w:rPr>
          <w:rFonts w:ascii="Times New Roman" w:hAnsi="Times New Roman" w:cs="Times New Roman"/>
          <w:sz w:val="22"/>
          <w:szCs w:val="22"/>
        </w:rPr>
        <w:instrText xml:space="preserve"> \* MERGEFORMAT </w:instrText>
      </w:r>
      <w:r w:rsidRPr="00E96AD0">
        <w:rPr>
          <w:rFonts w:ascii="Times New Roman" w:hAnsi="Times New Roman" w:cs="Times New Roman"/>
          <w:sz w:val="22"/>
          <w:szCs w:val="22"/>
        </w:rPr>
      </w:r>
      <w:r w:rsidRPr="00E96AD0">
        <w:rPr>
          <w:rFonts w:ascii="Times New Roman" w:hAnsi="Times New Roman" w:cs="Times New Roman"/>
          <w:sz w:val="22"/>
          <w:szCs w:val="22"/>
        </w:rPr>
        <w:fldChar w:fldCharType="separate"/>
      </w:r>
      <w:r w:rsidR="0080728B" w:rsidRPr="00E96AD0">
        <w:rPr>
          <w:rFonts w:ascii="Times New Roman" w:hAnsi="Times New Roman" w:cs="Times New Roman"/>
          <w:b/>
          <w:sz w:val="22"/>
          <w:szCs w:val="22"/>
        </w:rPr>
        <w:t>Протокол согласования договорной цены</w:t>
      </w:r>
      <w:r w:rsidRPr="00E96AD0">
        <w:rPr>
          <w:rFonts w:ascii="Times New Roman" w:hAnsi="Times New Roman" w:cs="Times New Roman"/>
          <w:sz w:val="22"/>
          <w:szCs w:val="22"/>
        </w:rPr>
        <w:fldChar w:fldCharType="end"/>
      </w:r>
      <w:r w:rsidR="00465B13" w:rsidRPr="00E96AD0">
        <w:rPr>
          <w:rFonts w:ascii="Times New Roman" w:hAnsi="Times New Roman" w:cs="Times New Roman"/>
          <w:sz w:val="22"/>
          <w:szCs w:val="22"/>
        </w:rPr>
        <w:t>.</w:t>
      </w:r>
    </w:p>
    <w:p w14:paraId="027517B2" w14:textId="358445AC" w:rsidR="00A56517" w:rsidRPr="00E96AD0" w:rsidRDefault="00A4055E" w:rsidP="00A56517">
      <w:pPr>
        <w:widowControl w:val="0"/>
        <w:jc w:val="both"/>
        <w:rPr>
          <w:rFonts w:ascii="Times New Roman" w:hAnsi="Times New Roman" w:cs="Times New Roman"/>
          <w:sz w:val="22"/>
          <w:szCs w:val="22"/>
        </w:rPr>
      </w:pPr>
      <w:r w:rsidRPr="00E96AD0">
        <w:rPr>
          <w:rFonts w:ascii="Times New Roman" w:hAnsi="Times New Roman" w:cs="Times New Roman"/>
          <w:sz w:val="22"/>
          <w:szCs w:val="22"/>
        </w:rPr>
        <w:t xml:space="preserve">Приложение </w:t>
      </w:r>
      <w:r w:rsidRPr="00E96AD0">
        <w:rPr>
          <w:rFonts w:ascii="Times New Roman" w:hAnsi="Times New Roman" w:cs="Times New Roman"/>
          <w:sz w:val="22"/>
          <w:szCs w:val="22"/>
        </w:rPr>
        <w:fldChar w:fldCharType="begin"/>
      </w:r>
      <w:r w:rsidRPr="00E96AD0">
        <w:rPr>
          <w:rFonts w:ascii="Times New Roman" w:hAnsi="Times New Roman" w:cs="Times New Roman"/>
          <w:sz w:val="22"/>
          <w:szCs w:val="22"/>
        </w:rPr>
        <w:instrText xml:space="preserve"> REF RefSCH5_No \h </w:instrText>
      </w:r>
      <w:r w:rsidR="0080728B" w:rsidRPr="00E96AD0">
        <w:rPr>
          <w:rFonts w:ascii="Times New Roman" w:hAnsi="Times New Roman" w:cs="Times New Roman"/>
          <w:sz w:val="22"/>
          <w:szCs w:val="22"/>
        </w:rPr>
        <w:instrText xml:space="preserve"> \* MERGEFORMAT </w:instrText>
      </w:r>
      <w:r w:rsidRPr="00E96AD0">
        <w:rPr>
          <w:rFonts w:ascii="Times New Roman" w:hAnsi="Times New Roman" w:cs="Times New Roman"/>
          <w:sz w:val="22"/>
          <w:szCs w:val="22"/>
        </w:rPr>
      </w:r>
      <w:r w:rsidRPr="00E96AD0">
        <w:rPr>
          <w:rFonts w:ascii="Times New Roman" w:hAnsi="Times New Roman" w:cs="Times New Roman"/>
          <w:sz w:val="22"/>
          <w:szCs w:val="22"/>
        </w:rPr>
        <w:fldChar w:fldCharType="separate"/>
      </w:r>
      <w:r w:rsidR="00A56517" w:rsidRPr="00E96AD0">
        <w:rPr>
          <w:rFonts w:ascii="Times New Roman" w:hAnsi="Times New Roman" w:cs="Times New Roman"/>
          <w:b/>
          <w:i/>
          <w:sz w:val="22"/>
          <w:szCs w:val="22"/>
        </w:rPr>
        <w:t>№ 5</w:t>
      </w:r>
      <w:r w:rsidRPr="00E96AD0">
        <w:rPr>
          <w:rFonts w:ascii="Times New Roman" w:hAnsi="Times New Roman" w:cs="Times New Roman"/>
          <w:sz w:val="22"/>
          <w:szCs w:val="22"/>
        </w:rPr>
        <w:fldChar w:fldCharType="end"/>
      </w:r>
      <w:r w:rsidRPr="00E96AD0">
        <w:rPr>
          <w:rFonts w:ascii="Times New Roman" w:hAnsi="Times New Roman" w:cs="Times New Roman"/>
          <w:sz w:val="22"/>
          <w:szCs w:val="22"/>
        </w:rPr>
        <w:t xml:space="preserve"> </w:t>
      </w:r>
      <w:r w:rsidR="00A56517" w:rsidRPr="00E96AD0">
        <w:rPr>
          <w:rFonts w:ascii="Times New Roman" w:hAnsi="Times New Roman" w:cs="Times New Roman"/>
          <w:sz w:val="22"/>
          <w:szCs w:val="22"/>
        </w:rPr>
        <w:fldChar w:fldCharType="begin"/>
      </w:r>
      <w:r w:rsidR="00A56517" w:rsidRPr="00E96AD0">
        <w:rPr>
          <w:rFonts w:ascii="Times New Roman" w:hAnsi="Times New Roman" w:cs="Times New Roman"/>
          <w:sz w:val="22"/>
          <w:szCs w:val="22"/>
        </w:rPr>
        <w:instrText xml:space="preserve"> REF RefSCH6_1 \h  \* MERGEFORMAT </w:instrText>
      </w:r>
      <w:r w:rsidR="00A56517" w:rsidRPr="00E96AD0">
        <w:rPr>
          <w:rFonts w:ascii="Times New Roman" w:hAnsi="Times New Roman" w:cs="Times New Roman"/>
          <w:sz w:val="22"/>
          <w:szCs w:val="22"/>
        </w:rPr>
      </w:r>
      <w:r w:rsidR="00A56517" w:rsidRPr="00E96AD0">
        <w:rPr>
          <w:rFonts w:ascii="Times New Roman" w:hAnsi="Times New Roman" w:cs="Times New Roman"/>
          <w:sz w:val="22"/>
          <w:szCs w:val="22"/>
        </w:rPr>
        <w:fldChar w:fldCharType="separate"/>
      </w:r>
      <w:r w:rsidR="00A56517" w:rsidRPr="00E96AD0">
        <w:rPr>
          <w:rFonts w:ascii="Times New Roman" w:hAnsi="Times New Roman" w:cs="Times New Roman"/>
          <w:b/>
          <w:sz w:val="22"/>
          <w:szCs w:val="22"/>
        </w:rPr>
        <w:t>Гарантии и заверения</w:t>
      </w:r>
      <w:r w:rsidR="00A56517" w:rsidRPr="00E96AD0">
        <w:rPr>
          <w:rFonts w:ascii="Times New Roman" w:hAnsi="Times New Roman" w:cs="Times New Roman"/>
          <w:sz w:val="22"/>
          <w:szCs w:val="22"/>
        </w:rPr>
        <w:fldChar w:fldCharType="end"/>
      </w:r>
      <w:r w:rsidR="00A56517" w:rsidRPr="00E96AD0">
        <w:rPr>
          <w:rFonts w:ascii="Times New Roman" w:hAnsi="Times New Roman" w:cs="Times New Roman"/>
          <w:sz w:val="22"/>
          <w:szCs w:val="22"/>
        </w:rPr>
        <w:t>.</w:t>
      </w:r>
    </w:p>
    <w:p w14:paraId="088AA404" w14:textId="700634BB" w:rsidR="002E7D47" w:rsidRPr="00E96AD0" w:rsidRDefault="00A4055E" w:rsidP="002E7D47">
      <w:pPr>
        <w:widowControl w:val="0"/>
        <w:jc w:val="both"/>
        <w:rPr>
          <w:rFonts w:ascii="Times New Roman" w:hAnsi="Times New Roman" w:cs="Times New Roman"/>
          <w:sz w:val="22"/>
          <w:szCs w:val="22"/>
        </w:rPr>
      </w:pPr>
      <w:r w:rsidRPr="00E96AD0">
        <w:rPr>
          <w:rFonts w:ascii="Times New Roman" w:hAnsi="Times New Roman" w:cs="Times New Roman"/>
          <w:sz w:val="22"/>
          <w:szCs w:val="22"/>
        </w:rPr>
        <w:t xml:space="preserve">Приложение </w:t>
      </w:r>
      <w:r w:rsidRPr="00E96AD0">
        <w:rPr>
          <w:rFonts w:ascii="Times New Roman" w:hAnsi="Times New Roman" w:cs="Times New Roman"/>
          <w:sz w:val="22"/>
          <w:szCs w:val="22"/>
        </w:rPr>
        <w:fldChar w:fldCharType="begin"/>
      </w:r>
      <w:r w:rsidRPr="00E96AD0">
        <w:rPr>
          <w:rFonts w:ascii="Times New Roman" w:hAnsi="Times New Roman" w:cs="Times New Roman"/>
          <w:sz w:val="22"/>
          <w:szCs w:val="22"/>
        </w:rPr>
        <w:instrText xml:space="preserve"> REF RefSCH6_No \h </w:instrText>
      </w:r>
      <w:r w:rsidR="0080728B" w:rsidRPr="00E96AD0">
        <w:rPr>
          <w:rFonts w:ascii="Times New Roman" w:hAnsi="Times New Roman" w:cs="Times New Roman"/>
          <w:sz w:val="22"/>
          <w:szCs w:val="22"/>
        </w:rPr>
        <w:instrText xml:space="preserve"> \* MERGEFORMAT </w:instrText>
      </w:r>
      <w:r w:rsidRPr="00E96AD0">
        <w:rPr>
          <w:rFonts w:ascii="Times New Roman" w:hAnsi="Times New Roman" w:cs="Times New Roman"/>
          <w:sz w:val="22"/>
          <w:szCs w:val="22"/>
        </w:rPr>
      </w:r>
      <w:r w:rsidRPr="00E96AD0">
        <w:rPr>
          <w:rFonts w:ascii="Times New Roman" w:hAnsi="Times New Roman" w:cs="Times New Roman"/>
          <w:sz w:val="22"/>
          <w:szCs w:val="22"/>
        </w:rPr>
        <w:fldChar w:fldCharType="separate"/>
      </w:r>
      <w:r w:rsidR="005D6331" w:rsidRPr="00E96AD0">
        <w:rPr>
          <w:rFonts w:ascii="Times New Roman" w:hAnsi="Times New Roman" w:cs="Times New Roman"/>
          <w:b/>
          <w:i/>
          <w:sz w:val="22"/>
          <w:szCs w:val="22"/>
        </w:rPr>
        <w:t>№ 6</w:t>
      </w:r>
      <w:r w:rsidRPr="00E96AD0">
        <w:rPr>
          <w:rFonts w:ascii="Times New Roman" w:hAnsi="Times New Roman" w:cs="Times New Roman"/>
          <w:sz w:val="22"/>
          <w:szCs w:val="22"/>
        </w:rPr>
        <w:fldChar w:fldCharType="end"/>
      </w:r>
      <w:r w:rsidRPr="00E96AD0">
        <w:rPr>
          <w:rFonts w:ascii="Times New Roman" w:hAnsi="Times New Roman" w:cs="Times New Roman"/>
          <w:sz w:val="22"/>
          <w:szCs w:val="22"/>
        </w:rPr>
        <w:t xml:space="preserve"> </w:t>
      </w:r>
      <w:r w:rsidR="002E7D47" w:rsidRPr="00E96AD0">
        <w:rPr>
          <w:rFonts w:ascii="Times New Roman" w:hAnsi="Times New Roman" w:cs="Times New Roman"/>
          <w:sz w:val="22"/>
          <w:szCs w:val="22"/>
        </w:rPr>
        <w:fldChar w:fldCharType="begin"/>
      </w:r>
      <w:r w:rsidR="002E7D47" w:rsidRPr="00E96AD0">
        <w:rPr>
          <w:rFonts w:ascii="Times New Roman" w:hAnsi="Times New Roman" w:cs="Times New Roman"/>
          <w:sz w:val="22"/>
          <w:szCs w:val="22"/>
        </w:rPr>
        <w:instrText xml:space="preserve"> REF RefSCH11_1 \h  \* MERGEFORMAT </w:instrText>
      </w:r>
      <w:r w:rsidR="002E7D47" w:rsidRPr="00E96AD0">
        <w:rPr>
          <w:rFonts w:ascii="Times New Roman" w:hAnsi="Times New Roman" w:cs="Times New Roman"/>
          <w:sz w:val="22"/>
          <w:szCs w:val="22"/>
        </w:rPr>
      </w:r>
      <w:r w:rsidR="002E7D47" w:rsidRPr="00E96AD0">
        <w:rPr>
          <w:rFonts w:ascii="Times New Roman" w:hAnsi="Times New Roman" w:cs="Times New Roman"/>
          <w:sz w:val="22"/>
          <w:szCs w:val="22"/>
        </w:rPr>
        <w:fldChar w:fldCharType="separate"/>
      </w:r>
      <w:r w:rsidR="002E7D47" w:rsidRPr="00E96AD0">
        <w:rPr>
          <w:rStyle w:val="10"/>
          <w:rFonts w:ascii="Times New Roman" w:hAnsi="Times New Roman" w:cs="Times New Roman"/>
          <w:b/>
          <w:color w:val="auto"/>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2E7D47" w:rsidRPr="00E96AD0">
        <w:rPr>
          <w:rFonts w:ascii="Times New Roman" w:hAnsi="Times New Roman" w:cs="Times New Roman"/>
          <w:sz w:val="22"/>
          <w:szCs w:val="22"/>
        </w:rPr>
        <w:fldChar w:fldCharType="end"/>
      </w:r>
      <w:r w:rsidR="002E7D47" w:rsidRPr="00E96AD0">
        <w:rPr>
          <w:rFonts w:ascii="Times New Roman" w:hAnsi="Times New Roman" w:cs="Times New Roman"/>
          <w:sz w:val="22"/>
          <w:szCs w:val="22"/>
        </w:rPr>
        <w:t>.</w:t>
      </w:r>
    </w:p>
    <w:p w14:paraId="1D596197" w14:textId="52E078E4" w:rsidR="00A4055E" w:rsidRPr="00E96AD0" w:rsidRDefault="00A4055E" w:rsidP="0080728B">
      <w:pPr>
        <w:widowControl w:val="0"/>
        <w:jc w:val="both"/>
        <w:rPr>
          <w:rFonts w:ascii="Times New Roman" w:hAnsi="Times New Roman" w:cs="Times New Roman"/>
          <w:sz w:val="22"/>
          <w:szCs w:val="22"/>
        </w:rPr>
      </w:pPr>
    </w:p>
    <w:p w14:paraId="57CD5414" w14:textId="77777777" w:rsidR="002E7D47" w:rsidRPr="00E96AD0" w:rsidRDefault="00A4055E" w:rsidP="002E7D47">
      <w:pPr>
        <w:widowControl w:val="0"/>
        <w:jc w:val="both"/>
        <w:rPr>
          <w:rFonts w:ascii="Times New Roman" w:hAnsi="Times New Roman" w:cs="Times New Roman"/>
          <w:sz w:val="22"/>
          <w:szCs w:val="22"/>
        </w:rPr>
      </w:pPr>
      <w:r w:rsidRPr="00E96AD0">
        <w:rPr>
          <w:rFonts w:ascii="Times New Roman" w:hAnsi="Times New Roman" w:cs="Times New Roman"/>
          <w:sz w:val="22"/>
          <w:szCs w:val="22"/>
        </w:rPr>
        <w:t xml:space="preserve">Приложение </w:t>
      </w:r>
      <w:r w:rsidRPr="00E96AD0">
        <w:rPr>
          <w:rFonts w:ascii="Times New Roman" w:hAnsi="Times New Roman" w:cs="Times New Roman"/>
          <w:sz w:val="22"/>
          <w:szCs w:val="22"/>
        </w:rPr>
        <w:fldChar w:fldCharType="begin"/>
      </w:r>
      <w:r w:rsidRPr="00E96AD0">
        <w:rPr>
          <w:rFonts w:ascii="Times New Roman" w:hAnsi="Times New Roman" w:cs="Times New Roman"/>
          <w:sz w:val="22"/>
          <w:szCs w:val="22"/>
        </w:rPr>
        <w:instrText xml:space="preserve"> REF RefSCH7_No \h </w:instrText>
      </w:r>
      <w:r w:rsidR="0080728B" w:rsidRPr="00E96AD0">
        <w:rPr>
          <w:rFonts w:ascii="Times New Roman" w:hAnsi="Times New Roman" w:cs="Times New Roman"/>
          <w:sz w:val="22"/>
          <w:szCs w:val="22"/>
        </w:rPr>
        <w:instrText xml:space="preserve"> \* MERGEFORMAT </w:instrText>
      </w:r>
      <w:r w:rsidRPr="00E96AD0">
        <w:rPr>
          <w:rFonts w:ascii="Times New Roman" w:hAnsi="Times New Roman" w:cs="Times New Roman"/>
          <w:sz w:val="22"/>
          <w:szCs w:val="22"/>
        </w:rPr>
      </w:r>
      <w:r w:rsidRPr="00E96AD0">
        <w:rPr>
          <w:rFonts w:ascii="Times New Roman" w:hAnsi="Times New Roman" w:cs="Times New Roman"/>
          <w:sz w:val="22"/>
          <w:szCs w:val="22"/>
        </w:rPr>
        <w:fldChar w:fldCharType="separate"/>
      </w:r>
      <w:r w:rsidR="0080728B" w:rsidRPr="00E96AD0">
        <w:rPr>
          <w:rFonts w:ascii="Times New Roman" w:hAnsi="Times New Roman" w:cs="Times New Roman"/>
          <w:b/>
          <w:i/>
          <w:sz w:val="22"/>
          <w:szCs w:val="22"/>
        </w:rPr>
        <w:t>№ 7</w:t>
      </w:r>
      <w:r w:rsidRPr="00E96AD0">
        <w:rPr>
          <w:rFonts w:ascii="Times New Roman" w:hAnsi="Times New Roman" w:cs="Times New Roman"/>
          <w:sz w:val="22"/>
          <w:szCs w:val="22"/>
        </w:rPr>
        <w:fldChar w:fldCharType="end"/>
      </w:r>
      <w:r w:rsidRPr="00E96AD0">
        <w:rPr>
          <w:rFonts w:ascii="Times New Roman" w:hAnsi="Times New Roman" w:cs="Times New Roman"/>
          <w:sz w:val="22"/>
          <w:szCs w:val="22"/>
        </w:rPr>
        <w:t xml:space="preserve"> </w:t>
      </w:r>
      <w:r w:rsidR="002E7D47" w:rsidRPr="00E96AD0">
        <w:rPr>
          <w:rFonts w:ascii="Times New Roman" w:hAnsi="Times New Roman" w:cs="Times New Roman"/>
          <w:sz w:val="22"/>
          <w:szCs w:val="22"/>
        </w:rPr>
        <w:fldChar w:fldCharType="begin"/>
      </w:r>
      <w:r w:rsidR="002E7D47" w:rsidRPr="00E96AD0">
        <w:rPr>
          <w:rFonts w:ascii="Times New Roman" w:hAnsi="Times New Roman" w:cs="Times New Roman"/>
          <w:sz w:val="22"/>
          <w:szCs w:val="22"/>
        </w:rPr>
        <w:instrText xml:space="preserve"> REF RefSCH12_1 \h  \* MERGEFORMAT </w:instrText>
      </w:r>
      <w:r w:rsidR="002E7D47" w:rsidRPr="00E96AD0">
        <w:rPr>
          <w:rFonts w:ascii="Times New Roman" w:hAnsi="Times New Roman" w:cs="Times New Roman"/>
          <w:sz w:val="22"/>
          <w:szCs w:val="22"/>
        </w:rPr>
      </w:r>
      <w:r w:rsidR="002E7D47" w:rsidRPr="00E96AD0">
        <w:rPr>
          <w:rFonts w:ascii="Times New Roman" w:hAnsi="Times New Roman" w:cs="Times New Roman"/>
          <w:sz w:val="22"/>
          <w:szCs w:val="22"/>
        </w:rPr>
        <w:fldChar w:fldCharType="separate"/>
      </w:r>
      <w:r w:rsidR="002E7D47" w:rsidRPr="00E96AD0">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002E7D47" w:rsidRPr="00E96AD0">
        <w:rPr>
          <w:rFonts w:ascii="Times New Roman" w:hAnsi="Times New Roman" w:cs="Times New Roman"/>
          <w:sz w:val="22"/>
          <w:szCs w:val="22"/>
        </w:rPr>
        <w:fldChar w:fldCharType="end"/>
      </w:r>
      <w:r w:rsidR="002E7D47" w:rsidRPr="00E96AD0">
        <w:rPr>
          <w:rFonts w:ascii="Times New Roman" w:hAnsi="Times New Roman" w:cs="Times New Roman"/>
          <w:sz w:val="22"/>
          <w:szCs w:val="22"/>
        </w:rPr>
        <w:t>.</w:t>
      </w:r>
    </w:p>
    <w:p w14:paraId="273BE28B" w14:textId="77777777" w:rsidR="002E7D47" w:rsidRPr="00E96AD0" w:rsidRDefault="00A4055E" w:rsidP="002E7D47">
      <w:pPr>
        <w:widowControl w:val="0"/>
        <w:jc w:val="both"/>
        <w:rPr>
          <w:rFonts w:ascii="Times New Roman" w:hAnsi="Times New Roman" w:cs="Times New Roman"/>
          <w:sz w:val="22"/>
          <w:szCs w:val="22"/>
        </w:rPr>
      </w:pPr>
      <w:r w:rsidRPr="00E96AD0">
        <w:rPr>
          <w:rFonts w:ascii="Times New Roman" w:hAnsi="Times New Roman" w:cs="Times New Roman"/>
          <w:sz w:val="22"/>
          <w:szCs w:val="22"/>
        </w:rPr>
        <w:t xml:space="preserve">Приложение </w:t>
      </w:r>
      <w:r w:rsidRPr="00E96AD0">
        <w:rPr>
          <w:rFonts w:ascii="Times New Roman" w:hAnsi="Times New Roman" w:cs="Times New Roman"/>
          <w:sz w:val="22"/>
          <w:szCs w:val="22"/>
        </w:rPr>
        <w:fldChar w:fldCharType="begin"/>
      </w:r>
      <w:r w:rsidRPr="00E96AD0">
        <w:rPr>
          <w:rFonts w:ascii="Times New Roman" w:hAnsi="Times New Roman" w:cs="Times New Roman"/>
          <w:sz w:val="22"/>
          <w:szCs w:val="22"/>
        </w:rPr>
        <w:instrText xml:space="preserve"> REF RefSCH8_No \h </w:instrText>
      </w:r>
      <w:r w:rsidR="0080728B" w:rsidRPr="00E96AD0">
        <w:rPr>
          <w:rFonts w:ascii="Times New Roman" w:hAnsi="Times New Roman" w:cs="Times New Roman"/>
          <w:sz w:val="22"/>
          <w:szCs w:val="22"/>
        </w:rPr>
        <w:instrText xml:space="preserve"> \* MERGEFORMAT </w:instrText>
      </w:r>
      <w:r w:rsidRPr="00E96AD0">
        <w:rPr>
          <w:rFonts w:ascii="Times New Roman" w:hAnsi="Times New Roman" w:cs="Times New Roman"/>
          <w:sz w:val="22"/>
          <w:szCs w:val="22"/>
        </w:rPr>
      </w:r>
      <w:r w:rsidRPr="00E96AD0">
        <w:rPr>
          <w:rFonts w:ascii="Times New Roman" w:hAnsi="Times New Roman" w:cs="Times New Roman"/>
          <w:sz w:val="22"/>
          <w:szCs w:val="22"/>
        </w:rPr>
        <w:fldChar w:fldCharType="separate"/>
      </w:r>
      <w:r w:rsidR="0080728B" w:rsidRPr="00E96AD0">
        <w:rPr>
          <w:rStyle w:val="10"/>
          <w:rFonts w:ascii="Times New Roman" w:hAnsi="Times New Roman" w:cs="Times New Roman"/>
          <w:b/>
          <w:i/>
          <w:color w:val="auto"/>
          <w:sz w:val="22"/>
          <w:szCs w:val="22"/>
        </w:rPr>
        <w:t>№ 8</w:t>
      </w:r>
      <w:r w:rsidRPr="00E96AD0">
        <w:rPr>
          <w:rFonts w:ascii="Times New Roman" w:hAnsi="Times New Roman" w:cs="Times New Roman"/>
          <w:sz w:val="22"/>
          <w:szCs w:val="22"/>
        </w:rPr>
        <w:fldChar w:fldCharType="end"/>
      </w:r>
      <w:r w:rsidRPr="00E96AD0">
        <w:rPr>
          <w:rFonts w:ascii="Times New Roman" w:hAnsi="Times New Roman" w:cs="Times New Roman"/>
          <w:sz w:val="22"/>
          <w:szCs w:val="22"/>
        </w:rPr>
        <w:t xml:space="preserve"> </w:t>
      </w:r>
      <w:r w:rsidR="002E7D47" w:rsidRPr="00E96AD0">
        <w:rPr>
          <w:rFonts w:ascii="Times New Roman" w:hAnsi="Times New Roman" w:cs="Times New Roman"/>
          <w:sz w:val="22"/>
          <w:szCs w:val="22"/>
        </w:rPr>
        <w:fldChar w:fldCharType="begin"/>
      </w:r>
      <w:r w:rsidR="002E7D47" w:rsidRPr="00E96AD0">
        <w:rPr>
          <w:rFonts w:ascii="Times New Roman" w:hAnsi="Times New Roman" w:cs="Times New Roman"/>
          <w:sz w:val="22"/>
          <w:szCs w:val="22"/>
        </w:rPr>
        <w:instrText xml:space="preserve"> REF RefSCH13_1 \h  \* MERGEFORMAT </w:instrText>
      </w:r>
      <w:r w:rsidR="002E7D47" w:rsidRPr="00E96AD0">
        <w:rPr>
          <w:rFonts w:ascii="Times New Roman" w:hAnsi="Times New Roman" w:cs="Times New Roman"/>
          <w:sz w:val="22"/>
          <w:szCs w:val="22"/>
        </w:rPr>
      </w:r>
      <w:r w:rsidR="002E7D47" w:rsidRPr="00E96AD0">
        <w:rPr>
          <w:rFonts w:ascii="Times New Roman" w:hAnsi="Times New Roman" w:cs="Times New Roman"/>
          <w:sz w:val="22"/>
          <w:szCs w:val="22"/>
        </w:rPr>
        <w:fldChar w:fldCharType="separate"/>
      </w:r>
      <w:r w:rsidR="002E7D47" w:rsidRPr="00E96AD0">
        <w:rPr>
          <w:rStyle w:val="10"/>
          <w:rFonts w:ascii="Times New Roman" w:hAnsi="Times New Roman" w:cs="Times New Roman"/>
          <w:b/>
          <w:color w:val="auto"/>
          <w:sz w:val="22"/>
          <w:szCs w:val="22"/>
        </w:rPr>
        <w:t>Календарный график выполнения работ</w:t>
      </w:r>
      <w:r w:rsidR="002E7D47" w:rsidRPr="00E96AD0">
        <w:rPr>
          <w:rFonts w:ascii="Times New Roman" w:hAnsi="Times New Roman" w:cs="Times New Roman"/>
          <w:sz w:val="22"/>
          <w:szCs w:val="22"/>
        </w:rPr>
        <w:fldChar w:fldCharType="end"/>
      </w:r>
      <w:r w:rsidR="002E7D47" w:rsidRPr="00E96AD0">
        <w:rPr>
          <w:rFonts w:ascii="Times New Roman" w:hAnsi="Times New Roman" w:cs="Times New Roman"/>
          <w:sz w:val="22"/>
          <w:szCs w:val="22"/>
        </w:rPr>
        <w:t>.</w:t>
      </w:r>
    </w:p>
    <w:p w14:paraId="1E4A2276" w14:textId="77777777" w:rsidR="002E7D47" w:rsidRPr="00E96AD0" w:rsidRDefault="00A4055E" w:rsidP="002E7D47">
      <w:pPr>
        <w:widowControl w:val="0"/>
        <w:jc w:val="both"/>
        <w:rPr>
          <w:rFonts w:ascii="Times New Roman" w:hAnsi="Times New Roman" w:cs="Times New Roman"/>
          <w:sz w:val="22"/>
          <w:szCs w:val="22"/>
        </w:rPr>
      </w:pPr>
      <w:r w:rsidRPr="00E96AD0">
        <w:rPr>
          <w:rFonts w:ascii="Times New Roman" w:hAnsi="Times New Roman" w:cs="Times New Roman"/>
          <w:sz w:val="22"/>
          <w:szCs w:val="22"/>
        </w:rPr>
        <w:t xml:space="preserve">Приложение </w:t>
      </w:r>
      <w:r w:rsidRPr="00E96AD0">
        <w:rPr>
          <w:rFonts w:ascii="Times New Roman" w:hAnsi="Times New Roman" w:cs="Times New Roman"/>
          <w:sz w:val="22"/>
          <w:szCs w:val="22"/>
        </w:rPr>
        <w:fldChar w:fldCharType="begin"/>
      </w:r>
      <w:r w:rsidRPr="00E96AD0">
        <w:rPr>
          <w:rFonts w:ascii="Times New Roman" w:hAnsi="Times New Roman" w:cs="Times New Roman"/>
          <w:sz w:val="22"/>
          <w:szCs w:val="22"/>
        </w:rPr>
        <w:instrText xml:space="preserve"> REF RefSCH9_No \h </w:instrText>
      </w:r>
      <w:r w:rsidR="0080728B" w:rsidRPr="00E96AD0">
        <w:rPr>
          <w:rFonts w:ascii="Times New Roman" w:hAnsi="Times New Roman" w:cs="Times New Roman"/>
          <w:sz w:val="22"/>
          <w:szCs w:val="22"/>
        </w:rPr>
        <w:instrText xml:space="preserve"> \* MERGEFORMAT </w:instrText>
      </w:r>
      <w:r w:rsidRPr="00E96AD0">
        <w:rPr>
          <w:rFonts w:ascii="Times New Roman" w:hAnsi="Times New Roman" w:cs="Times New Roman"/>
          <w:sz w:val="22"/>
          <w:szCs w:val="22"/>
        </w:rPr>
      </w:r>
      <w:r w:rsidRPr="00E96AD0">
        <w:rPr>
          <w:rFonts w:ascii="Times New Roman" w:hAnsi="Times New Roman" w:cs="Times New Roman"/>
          <w:sz w:val="22"/>
          <w:szCs w:val="22"/>
        </w:rPr>
        <w:fldChar w:fldCharType="separate"/>
      </w:r>
      <w:r w:rsidR="0080728B" w:rsidRPr="00E96AD0">
        <w:rPr>
          <w:rStyle w:val="10"/>
          <w:rFonts w:ascii="Times New Roman" w:hAnsi="Times New Roman" w:cs="Times New Roman"/>
          <w:b/>
          <w:i/>
          <w:color w:val="auto"/>
          <w:sz w:val="22"/>
          <w:szCs w:val="22"/>
        </w:rPr>
        <w:t>№ 9</w:t>
      </w:r>
      <w:r w:rsidRPr="00E96AD0">
        <w:rPr>
          <w:rFonts w:ascii="Times New Roman" w:hAnsi="Times New Roman" w:cs="Times New Roman"/>
          <w:sz w:val="22"/>
          <w:szCs w:val="22"/>
        </w:rPr>
        <w:fldChar w:fldCharType="end"/>
      </w:r>
      <w:r w:rsidRPr="00E96AD0">
        <w:rPr>
          <w:rFonts w:ascii="Times New Roman" w:hAnsi="Times New Roman" w:cs="Times New Roman"/>
          <w:sz w:val="22"/>
          <w:szCs w:val="22"/>
        </w:rPr>
        <w:t xml:space="preserve"> </w:t>
      </w:r>
      <w:r w:rsidR="002E7D47" w:rsidRPr="00E96AD0">
        <w:rPr>
          <w:rFonts w:ascii="Times New Roman" w:eastAsia="Times New Roman" w:hAnsi="Times New Roman" w:cs="Times New Roman"/>
          <w:b/>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bookmarkStart w:id="144" w:name="_GoBack"/>
      <w:bookmarkEnd w:id="144"/>
    </w:p>
    <w:p w14:paraId="7EBE87E3" w14:textId="77777777" w:rsidR="004E72A7" w:rsidRPr="0080728B" w:rsidRDefault="004E72A7" w:rsidP="0080728B">
      <w:pPr>
        <w:widowControl w:val="0"/>
        <w:jc w:val="both"/>
        <w:rPr>
          <w:rFonts w:ascii="Times New Roman" w:hAnsi="Times New Roman" w:cs="Times New Roman"/>
          <w:sz w:val="22"/>
          <w:szCs w:val="22"/>
        </w:rPr>
      </w:pPr>
    </w:p>
    <w:p w14:paraId="6E701E80" w14:textId="77777777" w:rsidR="0052515A" w:rsidRPr="0080728B" w:rsidRDefault="0052515A" w:rsidP="0080728B">
      <w:pPr>
        <w:pStyle w:val="a6"/>
        <w:widowControl w:val="0"/>
        <w:jc w:val="both"/>
        <w:rPr>
          <w:rFonts w:ascii="Times New Roman" w:hAnsi="Times New Roman" w:cs="Times New Roman"/>
          <w:bCs/>
          <w:sz w:val="22"/>
          <w:szCs w:val="22"/>
        </w:rPr>
      </w:pPr>
    </w:p>
    <w:p w14:paraId="5E4F0B43" w14:textId="77777777" w:rsidR="009C1667" w:rsidRPr="003018BE" w:rsidRDefault="00D571C7" w:rsidP="0080728B">
      <w:pPr>
        <w:pStyle w:val="RUS1"/>
        <w:widowControl w:val="0"/>
        <w:spacing w:before="0"/>
        <w:rPr>
          <w:rFonts w:ascii="Times New Roman" w:hAnsi="Times New Roman" w:cs="Times New Roman"/>
          <w:color w:val="FF0000"/>
        </w:rPr>
      </w:pPr>
      <w:bookmarkStart w:id="145" w:name="_Toc504140795"/>
      <w:bookmarkStart w:id="146" w:name="_Toc86761719"/>
      <w:r w:rsidRPr="003018BE">
        <w:rPr>
          <w:rFonts w:ascii="Times New Roman" w:hAnsi="Times New Roman" w:cs="Times New Roman"/>
          <w:color w:val="FF0000"/>
        </w:rPr>
        <w:t xml:space="preserve">Реквизиты </w:t>
      </w:r>
      <w:r w:rsidR="009C1667" w:rsidRPr="003018BE">
        <w:rPr>
          <w:rFonts w:ascii="Times New Roman" w:hAnsi="Times New Roman" w:cs="Times New Roman"/>
          <w:color w:val="FF0000"/>
        </w:rPr>
        <w:t>и подписи Сторон</w:t>
      </w:r>
      <w:bookmarkEnd w:id="145"/>
      <w:bookmarkEnd w:id="146"/>
    </w:p>
    <w:tbl>
      <w:tblPr>
        <w:tblW w:w="9672" w:type="dxa"/>
        <w:tblInd w:w="108" w:type="dxa"/>
        <w:tblLook w:val="00A0" w:firstRow="1" w:lastRow="0" w:firstColumn="1" w:lastColumn="0" w:noHBand="0" w:noVBand="0"/>
      </w:tblPr>
      <w:tblGrid>
        <w:gridCol w:w="4836"/>
        <w:gridCol w:w="4836"/>
      </w:tblGrid>
      <w:tr w:rsidR="001A03EB" w:rsidRPr="003018BE" w14:paraId="44F83375" w14:textId="77777777" w:rsidTr="0014787A">
        <w:trPr>
          <w:cantSplit/>
        </w:trPr>
        <w:tc>
          <w:tcPr>
            <w:tcW w:w="4836" w:type="dxa"/>
          </w:tcPr>
          <w:p w14:paraId="196FDF6F" w14:textId="77777777" w:rsidR="001A03EB" w:rsidRPr="003018BE" w:rsidRDefault="001A03EB" w:rsidP="0080728B">
            <w:pPr>
              <w:widowControl w:val="0"/>
              <w:autoSpaceDE w:val="0"/>
              <w:autoSpaceDN w:val="0"/>
              <w:adjustRightInd w:val="0"/>
              <w:ind w:left="34"/>
              <w:rPr>
                <w:rFonts w:ascii="Times New Roman" w:hAnsi="Times New Roman" w:cs="Times New Roman"/>
                <w:b/>
                <w:color w:val="FF0000"/>
                <w:sz w:val="22"/>
                <w:szCs w:val="22"/>
              </w:rPr>
            </w:pPr>
            <w:r w:rsidRPr="003018BE">
              <w:rPr>
                <w:rFonts w:ascii="Times New Roman" w:hAnsi="Times New Roman" w:cs="Times New Roman"/>
                <w:b/>
                <w:color w:val="FF0000"/>
                <w:sz w:val="22"/>
                <w:szCs w:val="22"/>
              </w:rPr>
              <w:t>Подрядчик:</w:t>
            </w:r>
          </w:p>
        </w:tc>
        <w:tc>
          <w:tcPr>
            <w:tcW w:w="4836" w:type="dxa"/>
          </w:tcPr>
          <w:p w14:paraId="73DB73D9" w14:textId="77777777" w:rsidR="001A03EB" w:rsidRPr="003018BE" w:rsidRDefault="001A03EB" w:rsidP="0080728B">
            <w:pPr>
              <w:widowControl w:val="0"/>
              <w:autoSpaceDE w:val="0"/>
              <w:autoSpaceDN w:val="0"/>
              <w:adjustRightInd w:val="0"/>
              <w:ind w:left="33"/>
              <w:rPr>
                <w:rFonts w:ascii="Times New Roman" w:hAnsi="Times New Roman" w:cs="Times New Roman"/>
                <w:b/>
                <w:color w:val="FF0000"/>
                <w:sz w:val="22"/>
                <w:szCs w:val="22"/>
              </w:rPr>
            </w:pPr>
            <w:r w:rsidRPr="003018BE">
              <w:rPr>
                <w:rFonts w:ascii="Times New Roman" w:hAnsi="Times New Roman" w:cs="Times New Roman"/>
                <w:b/>
                <w:color w:val="FF0000"/>
                <w:sz w:val="22"/>
                <w:szCs w:val="22"/>
              </w:rPr>
              <w:t>Заказчик:</w:t>
            </w:r>
          </w:p>
        </w:tc>
      </w:tr>
      <w:tr w:rsidR="001A03EB" w:rsidRPr="003018BE" w14:paraId="40362AFC" w14:textId="77777777" w:rsidTr="0014787A">
        <w:trPr>
          <w:cantSplit/>
        </w:trPr>
        <w:tc>
          <w:tcPr>
            <w:tcW w:w="4836" w:type="dxa"/>
          </w:tcPr>
          <w:p w14:paraId="00DAF170" w14:textId="77777777" w:rsidR="001A03EB" w:rsidRPr="003018BE" w:rsidRDefault="001A03EB" w:rsidP="0080728B">
            <w:pPr>
              <w:widowControl w:val="0"/>
              <w:tabs>
                <w:tab w:val="left" w:pos="3696"/>
              </w:tabs>
              <w:autoSpaceDE w:val="0"/>
              <w:autoSpaceDN w:val="0"/>
              <w:adjustRightInd w:val="0"/>
              <w:ind w:left="33"/>
              <w:jc w:val="both"/>
              <w:rPr>
                <w:rFonts w:ascii="Times New Roman" w:hAnsi="Times New Roman" w:cs="Times New Roman"/>
                <w:color w:val="FF0000"/>
                <w:sz w:val="22"/>
                <w:szCs w:val="22"/>
              </w:rPr>
            </w:pPr>
            <w:r w:rsidRPr="003018BE">
              <w:rPr>
                <w:rFonts w:ascii="Times New Roman" w:hAnsi="Times New Roman" w:cs="Times New Roman"/>
                <w:color w:val="FF0000"/>
                <w:sz w:val="22"/>
                <w:szCs w:val="22"/>
              </w:rPr>
              <w:t xml:space="preserve">Адрес: </w:t>
            </w:r>
            <w:r w:rsidRPr="003018BE">
              <w:rPr>
                <w:rFonts w:ascii="Times New Roman" w:hAnsi="Times New Roman" w:cs="Times New Roman"/>
                <w:b/>
                <w:bCs/>
                <w:color w:val="FF0000"/>
                <w:sz w:val="22"/>
                <w:szCs w:val="22"/>
              </w:rPr>
              <w:t>[•]</w:t>
            </w:r>
          </w:p>
          <w:p w14:paraId="6A6D18AC" w14:textId="77777777" w:rsidR="001A03EB" w:rsidRPr="003018BE" w:rsidRDefault="001A03EB" w:rsidP="0080728B">
            <w:pPr>
              <w:widowControl w:val="0"/>
              <w:tabs>
                <w:tab w:val="left" w:pos="3696"/>
              </w:tabs>
              <w:autoSpaceDE w:val="0"/>
              <w:autoSpaceDN w:val="0"/>
              <w:adjustRightInd w:val="0"/>
              <w:ind w:left="33"/>
              <w:jc w:val="both"/>
              <w:rPr>
                <w:rFonts w:ascii="Times New Roman" w:hAnsi="Times New Roman" w:cs="Times New Roman"/>
                <w:color w:val="FF0000"/>
                <w:sz w:val="22"/>
                <w:szCs w:val="22"/>
              </w:rPr>
            </w:pPr>
            <w:r w:rsidRPr="003018BE">
              <w:rPr>
                <w:rFonts w:ascii="Times New Roman" w:hAnsi="Times New Roman" w:cs="Times New Roman"/>
                <w:color w:val="FF0000"/>
                <w:sz w:val="22"/>
                <w:szCs w:val="22"/>
              </w:rPr>
              <w:t>Тел.</w:t>
            </w:r>
            <w:r w:rsidR="00F47C50" w:rsidRPr="003018BE">
              <w:rPr>
                <w:rFonts w:ascii="Times New Roman" w:hAnsi="Times New Roman" w:cs="Times New Roman"/>
                <w:color w:val="FF0000"/>
                <w:sz w:val="22"/>
                <w:szCs w:val="22"/>
              </w:rPr>
              <w:t xml:space="preserve"> / </w:t>
            </w:r>
            <w:r w:rsidRPr="003018BE">
              <w:rPr>
                <w:rFonts w:ascii="Times New Roman" w:hAnsi="Times New Roman" w:cs="Times New Roman"/>
                <w:color w:val="FF0000"/>
                <w:sz w:val="22"/>
                <w:szCs w:val="22"/>
              </w:rPr>
              <w:t xml:space="preserve">факс: </w:t>
            </w:r>
            <w:r w:rsidRPr="003018BE">
              <w:rPr>
                <w:rFonts w:ascii="Times New Roman" w:hAnsi="Times New Roman" w:cs="Times New Roman"/>
                <w:b/>
                <w:bCs/>
                <w:color w:val="FF0000"/>
                <w:sz w:val="22"/>
                <w:szCs w:val="22"/>
              </w:rPr>
              <w:t>[•]</w:t>
            </w:r>
          </w:p>
          <w:p w14:paraId="76586728" w14:textId="77777777" w:rsidR="001A03EB" w:rsidRPr="003018BE" w:rsidRDefault="0042740F" w:rsidP="0080728B">
            <w:pPr>
              <w:widowControl w:val="0"/>
              <w:tabs>
                <w:tab w:val="left" w:pos="3696"/>
              </w:tabs>
              <w:autoSpaceDE w:val="0"/>
              <w:autoSpaceDN w:val="0"/>
              <w:adjustRightInd w:val="0"/>
              <w:ind w:left="33"/>
              <w:jc w:val="both"/>
              <w:rPr>
                <w:rFonts w:ascii="Times New Roman" w:hAnsi="Times New Roman" w:cs="Times New Roman"/>
                <w:color w:val="FF0000"/>
                <w:sz w:val="22"/>
                <w:szCs w:val="22"/>
              </w:rPr>
            </w:pPr>
            <w:r w:rsidRPr="003018BE">
              <w:rPr>
                <w:rFonts w:ascii="Times New Roman" w:hAnsi="Times New Roman" w:cs="Times New Roman"/>
                <w:color w:val="FF0000"/>
                <w:sz w:val="22"/>
                <w:szCs w:val="22"/>
              </w:rPr>
              <w:t>Эл. адрес</w:t>
            </w:r>
            <w:r w:rsidR="001A03EB" w:rsidRPr="003018BE">
              <w:rPr>
                <w:rFonts w:ascii="Times New Roman" w:hAnsi="Times New Roman" w:cs="Times New Roman"/>
                <w:color w:val="FF0000"/>
                <w:sz w:val="22"/>
                <w:szCs w:val="22"/>
              </w:rPr>
              <w:t xml:space="preserve">: </w:t>
            </w:r>
            <w:r w:rsidR="001A03EB" w:rsidRPr="003018BE">
              <w:rPr>
                <w:rFonts w:ascii="Times New Roman" w:hAnsi="Times New Roman" w:cs="Times New Roman"/>
                <w:b/>
                <w:bCs/>
                <w:color w:val="FF0000"/>
                <w:sz w:val="22"/>
                <w:szCs w:val="22"/>
              </w:rPr>
              <w:t>[•]</w:t>
            </w:r>
          </w:p>
          <w:p w14:paraId="387A6BAF" w14:textId="7EB6C466" w:rsidR="001A03EB" w:rsidRPr="003018BE" w:rsidRDefault="001A03EB" w:rsidP="0080728B">
            <w:pPr>
              <w:widowControl w:val="0"/>
              <w:tabs>
                <w:tab w:val="left" w:pos="3696"/>
              </w:tabs>
              <w:autoSpaceDE w:val="0"/>
              <w:autoSpaceDN w:val="0"/>
              <w:adjustRightInd w:val="0"/>
              <w:ind w:left="33"/>
              <w:jc w:val="both"/>
              <w:rPr>
                <w:rFonts w:ascii="Times New Roman" w:hAnsi="Times New Roman" w:cs="Times New Roman"/>
                <w:color w:val="FF0000"/>
                <w:sz w:val="22"/>
                <w:szCs w:val="22"/>
              </w:rPr>
            </w:pPr>
            <w:r w:rsidRPr="003018BE">
              <w:rPr>
                <w:rFonts w:ascii="Times New Roman" w:hAnsi="Times New Roman" w:cs="Times New Roman"/>
                <w:color w:val="FF0000"/>
                <w:sz w:val="22"/>
                <w:szCs w:val="22"/>
              </w:rPr>
              <w:t>ОГРН</w:t>
            </w:r>
            <w:r w:rsidRPr="003018BE">
              <w:rPr>
                <w:rFonts w:ascii="Times New Roman" w:hAnsi="Times New Roman" w:cs="Times New Roman"/>
                <w:b/>
                <w:bCs/>
                <w:color w:val="FF0000"/>
                <w:sz w:val="22"/>
                <w:szCs w:val="22"/>
              </w:rPr>
              <w:t>[•]</w:t>
            </w:r>
          </w:p>
          <w:p w14:paraId="4B81DFAE" w14:textId="449984C0" w:rsidR="001A03EB" w:rsidRPr="003018BE" w:rsidRDefault="001A03EB" w:rsidP="0080728B">
            <w:pPr>
              <w:widowControl w:val="0"/>
              <w:tabs>
                <w:tab w:val="left" w:pos="3696"/>
              </w:tabs>
              <w:autoSpaceDE w:val="0"/>
              <w:autoSpaceDN w:val="0"/>
              <w:adjustRightInd w:val="0"/>
              <w:ind w:left="33"/>
              <w:jc w:val="both"/>
              <w:rPr>
                <w:rFonts w:ascii="Times New Roman" w:hAnsi="Times New Roman" w:cs="Times New Roman"/>
                <w:color w:val="FF0000"/>
                <w:sz w:val="22"/>
                <w:szCs w:val="22"/>
              </w:rPr>
            </w:pPr>
            <w:r w:rsidRPr="003018BE">
              <w:rPr>
                <w:rFonts w:ascii="Times New Roman" w:hAnsi="Times New Roman" w:cs="Times New Roman"/>
                <w:color w:val="FF0000"/>
                <w:sz w:val="22"/>
                <w:szCs w:val="22"/>
              </w:rPr>
              <w:t>ИНН</w:t>
            </w:r>
            <w:r w:rsidRPr="003018BE">
              <w:rPr>
                <w:rFonts w:ascii="Times New Roman" w:hAnsi="Times New Roman" w:cs="Times New Roman"/>
                <w:b/>
                <w:bCs/>
                <w:color w:val="FF0000"/>
                <w:sz w:val="22"/>
                <w:szCs w:val="22"/>
              </w:rPr>
              <w:t>[•]</w:t>
            </w:r>
          </w:p>
          <w:p w14:paraId="506EFE83" w14:textId="508691CA" w:rsidR="001A03EB" w:rsidRPr="003018BE" w:rsidRDefault="001A03EB" w:rsidP="0080728B">
            <w:pPr>
              <w:widowControl w:val="0"/>
              <w:tabs>
                <w:tab w:val="left" w:pos="3696"/>
              </w:tabs>
              <w:ind w:left="34"/>
              <w:jc w:val="both"/>
              <w:rPr>
                <w:rFonts w:ascii="Times New Roman" w:hAnsi="Times New Roman" w:cs="Times New Roman"/>
                <w:color w:val="FF0000"/>
                <w:sz w:val="22"/>
                <w:szCs w:val="22"/>
              </w:rPr>
            </w:pPr>
            <w:r w:rsidRPr="003018BE">
              <w:rPr>
                <w:rFonts w:ascii="Times New Roman" w:hAnsi="Times New Roman" w:cs="Times New Roman"/>
                <w:color w:val="FF0000"/>
                <w:sz w:val="22"/>
                <w:szCs w:val="22"/>
              </w:rPr>
              <w:t>Банк</w:t>
            </w:r>
            <w:r w:rsidRPr="003018BE">
              <w:rPr>
                <w:rFonts w:ascii="Times New Roman" w:hAnsi="Times New Roman" w:cs="Times New Roman"/>
                <w:b/>
                <w:bCs/>
                <w:color w:val="FF0000"/>
                <w:sz w:val="22"/>
                <w:szCs w:val="22"/>
              </w:rPr>
              <w:t>[•]</w:t>
            </w:r>
          </w:p>
          <w:p w14:paraId="4D26BB6F" w14:textId="5593DCA1" w:rsidR="001A03EB" w:rsidRPr="003018BE" w:rsidRDefault="001A03EB" w:rsidP="0080728B">
            <w:pPr>
              <w:widowControl w:val="0"/>
              <w:tabs>
                <w:tab w:val="left" w:pos="3696"/>
              </w:tabs>
              <w:ind w:left="34"/>
              <w:jc w:val="both"/>
              <w:rPr>
                <w:rFonts w:ascii="Times New Roman" w:hAnsi="Times New Roman" w:cs="Times New Roman"/>
                <w:color w:val="FF0000"/>
                <w:sz w:val="22"/>
                <w:szCs w:val="22"/>
              </w:rPr>
            </w:pPr>
            <w:r w:rsidRPr="003018BE">
              <w:rPr>
                <w:rFonts w:ascii="Times New Roman" w:hAnsi="Times New Roman" w:cs="Times New Roman"/>
                <w:color w:val="FF0000"/>
                <w:sz w:val="22"/>
                <w:szCs w:val="22"/>
              </w:rPr>
              <w:t>к</w:t>
            </w:r>
            <w:r w:rsidR="00F47C50" w:rsidRPr="003018BE">
              <w:rPr>
                <w:rFonts w:ascii="Times New Roman" w:hAnsi="Times New Roman" w:cs="Times New Roman"/>
                <w:color w:val="FF0000"/>
                <w:sz w:val="22"/>
                <w:szCs w:val="22"/>
              </w:rPr>
              <w:t xml:space="preserve"> / </w:t>
            </w:r>
            <w:r w:rsidRPr="003018BE">
              <w:rPr>
                <w:rFonts w:ascii="Times New Roman" w:hAnsi="Times New Roman" w:cs="Times New Roman"/>
                <w:color w:val="FF0000"/>
                <w:sz w:val="22"/>
                <w:szCs w:val="22"/>
              </w:rPr>
              <w:t>с</w:t>
            </w:r>
            <w:r w:rsidRPr="003018BE">
              <w:rPr>
                <w:rFonts w:ascii="Times New Roman" w:hAnsi="Times New Roman" w:cs="Times New Roman"/>
                <w:b/>
                <w:bCs/>
                <w:color w:val="FF0000"/>
                <w:sz w:val="22"/>
                <w:szCs w:val="22"/>
              </w:rPr>
              <w:t>[•]</w:t>
            </w:r>
          </w:p>
          <w:p w14:paraId="61F174FA" w14:textId="2483FC0F" w:rsidR="001A03EB" w:rsidRPr="003018BE" w:rsidRDefault="001A03EB" w:rsidP="0080728B">
            <w:pPr>
              <w:widowControl w:val="0"/>
              <w:tabs>
                <w:tab w:val="left" w:pos="3696"/>
              </w:tabs>
              <w:ind w:left="34"/>
              <w:jc w:val="both"/>
              <w:rPr>
                <w:rFonts w:ascii="Times New Roman" w:hAnsi="Times New Roman" w:cs="Times New Roman"/>
                <w:color w:val="FF0000"/>
                <w:sz w:val="22"/>
                <w:szCs w:val="22"/>
              </w:rPr>
            </w:pPr>
            <w:r w:rsidRPr="003018BE">
              <w:rPr>
                <w:rFonts w:ascii="Times New Roman" w:hAnsi="Times New Roman" w:cs="Times New Roman"/>
                <w:color w:val="FF0000"/>
                <w:sz w:val="22"/>
                <w:szCs w:val="22"/>
              </w:rPr>
              <w:t>БИК</w:t>
            </w:r>
            <w:r w:rsidRPr="003018BE">
              <w:rPr>
                <w:rFonts w:ascii="Times New Roman" w:hAnsi="Times New Roman" w:cs="Times New Roman"/>
                <w:b/>
                <w:bCs/>
                <w:color w:val="FF0000"/>
                <w:sz w:val="22"/>
                <w:szCs w:val="22"/>
              </w:rPr>
              <w:t>[•]</w:t>
            </w:r>
          </w:p>
          <w:p w14:paraId="07218AFE" w14:textId="77777777" w:rsidR="001A03EB" w:rsidRPr="003018BE" w:rsidRDefault="001A03EB" w:rsidP="0080728B">
            <w:pPr>
              <w:widowControl w:val="0"/>
              <w:ind w:left="34"/>
              <w:rPr>
                <w:rFonts w:ascii="Times New Roman" w:hAnsi="Times New Roman" w:cs="Times New Roman"/>
                <w:color w:val="FF0000"/>
                <w:sz w:val="22"/>
                <w:szCs w:val="22"/>
              </w:rPr>
            </w:pPr>
            <w:r w:rsidRPr="003018BE">
              <w:rPr>
                <w:rFonts w:ascii="Times New Roman" w:hAnsi="Times New Roman" w:cs="Times New Roman"/>
                <w:color w:val="FF0000"/>
                <w:sz w:val="22"/>
                <w:szCs w:val="22"/>
              </w:rPr>
              <w:t>р</w:t>
            </w:r>
            <w:r w:rsidR="00F47C50" w:rsidRPr="003018BE">
              <w:rPr>
                <w:rFonts w:ascii="Times New Roman" w:hAnsi="Times New Roman" w:cs="Times New Roman"/>
                <w:color w:val="FF0000"/>
                <w:sz w:val="22"/>
                <w:szCs w:val="22"/>
              </w:rPr>
              <w:t xml:space="preserve"> / </w:t>
            </w:r>
            <w:r w:rsidRPr="003018BE">
              <w:rPr>
                <w:rFonts w:ascii="Times New Roman" w:hAnsi="Times New Roman" w:cs="Times New Roman"/>
                <w:color w:val="FF0000"/>
                <w:sz w:val="22"/>
                <w:szCs w:val="22"/>
              </w:rPr>
              <w:t xml:space="preserve">с </w:t>
            </w:r>
            <w:r w:rsidRPr="003018BE">
              <w:rPr>
                <w:rFonts w:ascii="Times New Roman" w:hAnsi="Times New Roman" w:cs="Times New Roman"/>
                <w:b/>
                <w:bCs/>
                <w:color w:val="FF0000"/>
                <w:sz w:val="22"/>
                <w:szCs w:val="22"/>
              </w:rPr>
              <w:t>[•]</w:t>
            </w:r>
          </w:p>
        </w:tc>
        <w:tc>
          <w:tcPr>
            <w:tcW w:w="4836" w:type="dxa"/>
          </w:tcPr>
          <w:p w14:paraId="2CDDE287" w14:textId="77777777" w:rsidR="001A03EB" w:rsidRPr="003018BE" w:rsidRDefault="001A03EB" w:rsidP="0080728B">
            <w:pPr>
              <w:widowControl w:val="0"/>
              <w:tabs>
                <w:tab w:val="left" w:pos="3696"/>
              </w:tabs>
              <w:autoSpaceDE w:val="0"/>
              <w:autoSpaceDN w:val="0"/>
              <w:adjustRightInd w:val="0"/>
              <w:ind w:left="33"/>
              <w:jc w:val="both"/>
              <w:rPr>
                <w:rFonts w:ascii="Times New Roman" w:hAnsi="Times New Roman" w:cs="Times New Roman"/>
                <w:color w:val="FF0000"/>
                <w:sz w:val="22"/>
                <w:szCs w:val="22"/>
              </w:rPr>
            </w:pPr>
            <w:r w:rsidRPr="003018BE">
              <w:rPr>
                <w:rFonts w:ascii="Times New Roman" w:hAnsi="Times New Roman" w:cs="Times New Roman"/>
                <w:color w:val="FF0000"/>
                <w:sz w:val="22"/>
                <w:szCs w:val="22"/>
              </w:rPr>
              <w:t xml:space="preserve">Адрес: </w:t>
            </w:r>
            <w:r w:rsidRPr="003018BE">
              <w:rPr>
                <w:rFonts w:ascii="Times New Roman" w:hAnsi="Times New Roman" w:cs="Times New Roman"/>
                <w:b/>
                <w:bCs/>
                <w:color w:val="FF0000"/>
                <w:sz w:val="22"/>
                <w:szCs w:val="22"/>
              </w:rPr>
              <w:t>[•]</w:t>
            </w:r>
          </w:p>
          <w:p w14:paraId="57482DFB" w14:textId="77777777" w:rsidR="001A03EB" w:rsidRPr="003018BE" w:rsidRDefault="001A03EB" w:rsidP="0080728B">
            <w:pPr>
              <w:widowControl w:val="0"/>
              <w:tabs>
                <w:tab w:val="left" w:pos="3696"/>
              </w:tabs>
              <w:autoSpaceDE w:val="0"/>
              <w:autoSpaceDN w:val="0"/>
              <w:adjustRightInd w:val="0"/>
              <w:ind w:left="33"/>
              <w:jc w:val="both"/>
              <w:rPr>
                <w:rFonts w:ascii="Times New Roman" w:hAnsi="Times New Roman" w:cs="Times New Roman"/>
                <w:color w:val="FF0000"/>
                <w:sz w:val="22"/>
                <w:szCs w:val="22"/>
              </w:rPr>
            </w:pPr>
            <w:r w:rsidRPr="003018BE">
              <w:rPr>
                <w:rFonts w:ascii="Times New Roman" w:hAnsi="Times New Roman" w:cs="Times New Roman"/>
                <w:color w:val="FF0000"/>
                <w:sz w:val="22"/>
                <w:szCs w:val="22"/>
              </w:rPr>
              <w:t>Тел.</w:t>
            </w:r>
            <w:r w:rsidR="00F47C50" w:rsidRPr="003018BE">
              <w:rPr>
                <w:rFonts w:ascii="Times New Roman" w:hAnsi="Times New Roman" w:cs="Times New Roman"/>
                <w:color w:val="FF0000"/>
                <w:sz w:val="22"/>
                <w:szCs w:val="22"/>
              </w:rPr>
              <w:t xml:space="preserve"> / </w:t>
            </w:r>
            <w:r w:rsidRPr="003018BE">
              <w:rPr>
                <w:rFonts w:ascii="Times New Roman" w:hAnsi="Times New Roman" w:cs="Times New Roman"/>
                <w:color w:val="FF0000"/>
                <w:sz w:val="22"/>
                <w:szCs w:val="22"/>
              </w:rPr>
              <w:t xml:space="preserve">факс: </w:t>
            </w:r>
            <w:r w:rsidRPr="003018BE">
              <w:rPr>
                <w:rFonts w:ascii="Times New Roman" w:hAnsi="Times New Roman" w:cs="Times New Roman"/>
                <w:b/>
                <w:bCs/>
                <w:color w:val="FF0000"/>
                <w:sz w:val="22"/>
                <w:szCs w:val="22"/>
              </w:rPr>
              <w:t>[•]</w:t>
            </w:r>
          </w:p>
          <w:p w14:paraId="0718E754" w14:textId="77777777" w:rsidR="001A03EB" w:rsidRPr="003018BE" w:rsidRDefault="0042740F" w:rsidP="0080728B">
            <w:pPr>
              <w:widowControl w:val="0"/>
              <w:tabs>
                <w:tab w:val="left" w:pos="3696"/>
              </w:tabs>
              <w:autoSpaceDE w:val="0"/>
              <w:autoSpaceDN w:val="0"/>
              <w:adjustRightInd w:val="0"/>
              <w:ind w:left="33"/>
              <w:jc w:val="both"/>
              <w:rPr>
                <w:rFonts w:ascii="Times New Roman" w:hAnsi="Times New Roman" w:cs="Times New Roman"/>
                <w:color w:val="FF0000"/>
                <w:sz w:val="22"/>
                <w:szCs w:val="22"/>
              </w:rPr>
            </w:pPr>
            <w:r w:rsidRPr="003018BE">
              <w:rPr>
                <w:rFonts w:ascii="Times New Roman" w:hAnsi="Times New Roman" w:cs="Times New Roman"/>
                <w:color w:val="FF0000"/>
                <w:sz w:val="22"/>
                <w:szCs w:val="22"/>
              </w:rPr>
              <w:t>Эл. адрес</w:t>
            </w:r>
            <w:r w:rsidR="001A03EB" w:rsidRPr="003018BE">
              <w:rPr>
                <w:rFonts w:ascii="Times New Roman" w:hAnsi="Times New Roman" w:cs="Times New Roman"/>
                <w:color w:val="FF0000"/>
                <w:sz w:val="22"/>
                <w:szCs w:val="22"/>
              </w:rPr>
              <w:t xml:space="preserve">: </w:t>
            </w:r>
            <w:r w:rsidR="001A03EB" w:rsidRPr="003018BE">
              <w:rPr>
                <w:rFonts w:ascii="Times New Roman" w:hAnsi="Times New Roman" w:cs="Times New Roman"/>
                <w:b/>
                <w:bCs/>
                <w:color w:val="FF0000"/>
                <w:sz w:val="22"/>
                <w:szCs w:val="22"/>
              </w:rPr>
              <w:t>[•]</w:t>
            </w:r>
          </w:p>
          <w:p w14:paraId="616F3FA1" w14:textId="766990AE" w:rsidR="001A03EB" w:rsidRPr="003018BE" w:rsidRDefault="001A03EB" w:rsidP="0080728B">
            <w:pPr>
              <w:widowControl w:val="0"/>
              <w:tabs>
                <w:tab w:val="left" w:pos="3696"/>
              </w:tabs>
              <w:autoSpaceDE w:val="0"/>
              <w:autoSpaceDN w:val="0"/>
              <w:adjustRightInd w:val="0"/>
              <w:ind w:left="33"/>
              <w:jc w:val="both"/>
              <w:rPr>
                <w:rFonts w:ascii="Times New Roman" w:hAnsi="Times New Roman" w:cs="Times New Roman"/>
                <w:color w:val="FF0000"/>
                <w:sz w:val="22"/>
                <w:szCs w:val="22"/>
              </w:rPr>
            </w:pPr>
            <w:r w:rsidRPr="003018BE">
              <w:rPr>
                <w:rFonts w:ascii="Times New Roman" w:hAnsi="Times New Roman" w:cs="Times New Roman"/>
                <w:color w:val="FF0000"/>
                <w:sz w:val="22"/>
                <w:szCs w:val="22"/>
              </w:rPr>
              <w:t>ОГРН</w:t>
            </w:r>
            <w:r w:rsidRPr="003018BE">
              <w:rPr>
                <w:rFonts w:ascii="Times New Roman" w:hAnsi="Times New Roman" w:cs="Times New Roman"/>
                <w:b/>
                <w:bCs/>
                <w:color w:val="FF0000"/>
                <w:sz w:val="22"/>
                <w:szCs w:val="22"/>
              </w:rPr>
              <w:t>[•]</w:t>
            </w:r>
          </w:p>
          <w:p w14:paraId="03E8F396" w14:textId="4AE05D1E" w:rsidR="001A03EB" w:rsidRPr="003018BE" w:rsidRDefault="001A03EB" w:rsidP="0080728B">
            <w:pPr>
              <w:widowControl w:val="0"/>
              <w:tabs>
                <w:tab w:val="left" w:pos="3696"/>
              </w:tabs>
              <w:autoSpaceDE w:val="0"/>
              <w:autoSpaceDN w:val="0"/>
              <w:adjustRightInd w:val="0"/>
              <w:ind w:left="33"/>
              <w:jc w:val="both"/>
              <w:rPr>
                <w:rFonts w:ascii="Times New Roman" w:hAnsi="Times New Roman" w:cs="Times New Roman"/>
                <w:color w:val="FF0000"/>
                <w:sz w:val="22"/>
                <w:szCs w:val="22"/>
              </w:rPr>
            </w:pPr>
            <w:r w:rsidRPr="003018BE">
              <w:rPr>
                <w:rFonts w:ascii="Times New Roman" w:hAnsi="Times New Roman" w:cs="Times New Roman"/>
                <w:color w:val="FF0000"/>
                <w:sz w:val="22"/>
                <w:szCs w:val="22"/>
              </w:rPr>
              <w:t>ИНН</w:t>
            </w:r>
            <w:r w:rsidRPr="003018BE">
              <w:rPr>
                <w:rFonts w:ascii="Times New Roman" w:hAnsi="Times New Roman" w:cs="Times New Roman"/>
                <w:b/>
                <w:bCs/>
                <w:color w:val="FF0000"/>
                <w:sz w:val="22"/>
                <w:szCs w:val="22"/>
              </w:rPr>
              <w:t>[•]</w:t>
            </w:r>
          </w:p>
          <w:p w14:paraId="1AD56AC8" w14:textId="1C61361F" w:rsidR="001A03EB" w:rsidRPr="003018BE" w:rsidRDefault="001A03EB" w:rsidP="0080728B">
            <w:pPr>
              <w:widowControl w:val="0"/>
              <w:tabs>
                <w:tab w:val="left" w:pos="3696"/>
              </w:tabs>
              <w:ind w:left="34"/>
              <w:jc w:val="both"/>
              <w:rPr>
                <w:rFonts w:ascii="Times New Roman" w:hAnsi="Times New Roman" w:cs="Times New Roman"/>
                <w:color w:val="FF0000"/>
                <w:sz w:val="22"/>
                <w:szCs w:val="22"/>
              </w:rPr>
            </w:pPr>
            <w:r w:rsidRPr="003018BE">
              <w:rPr>
                <w:rFonts w:ascii="Times New Roman" w:hAnsi="Times New Roman" w:cs="Times New Roman"/>
                <w:color w:val="FF0000"/>
                <w:sz w:val="22"/>
                <w:szCs w:val="22"/>
              </w:rPr>
              <w:t>Банк</w:t>
            </w:r>
            <w:r w:rsidRPr="003018BE">
              <w:rPr>
                <w:rFonts w:ascii="Times New Roman" w:hAnsi="Times New Roman" w:cs="Times New Roman"/>
                <w:b/>
                <w:bCs/>
                <w:color w:val="FF0000"/>
                <w:sz w:val="22"/>
                <w:szCs w:val="22"/>
              </w:rPr>
              <w:t>[•]</w:t>
            </w:r>
          </w:p>
          <w:p w14:paraId="086E315C" w14:textId="5865FE27" w:rsidR="001A03EB" w:rsidRPr="003018BE" w:rsidRDefault="001A03EB" w:rsidP="0080728B">
            <w:pPr>
              <w:widowControl w:val="0"/>
              <w:tabs>
                <w:tab w:val="left" w:pos="3696"/>
              </w:tabs>
              <w:ind w:left="34"/>
              <w:jc w:val="both"/>
              <w:rPr>
                <w:rFonts w:ascii="Times New Roman" w:hAnsi="Times New Roman" w:cs="Times New Roman"/>
                <w:color w:val="FF0000"/>
                <w:sz w:val="22"/>
                <w:szCs w:val="22"/>
              </w:rPr>
            </w:pPr>
            <w:r w:rsidRPr="003018BE">
              <w:rPr>
                <w:rFonts w:ascii="Times New Roman" w:hAnsi="Times New Roman" w:cs="Times New Roman"/>
                <w:color w:val="FF0000"/>
                <w:sz w:val="22"/>
                <w:szCs w:val="22"/>
              </w:rPr>
              <w:t>к</w:t>
            </w:r>
            <w:r w:rsidR="00F47C50" w:rsidRPr="003018BE">
              <w:rPr>
                <w:rFonts w:ascii="Times New Roman" w:hAnsi="Times New Roman" w:cs="Times New Roman"/>
                <w:color w:val="FF0000"/>
                <w:sz w:val="22"/>
                <w:szCs w:val="22"/>
              </w:rPr>
              <w:t xml:space="preserve"> / </w:t>
            </w:r>
            <w:r w:rsidRPr="003018BE">
              <w:rPr>
                <w:rFonts w:ascii="Times New Roman" w:hAnsi="Times New Roman" w:cs="Times New Roman"/>
                <w:color w:val="FF0000"/>
                <w:sz w:val="22"/>
                <w:szCs w:val="22"/>
              </w:rPr>
              <w:t>с</w:t>
            </w:r>
            <w:r w:rsidRPr="003018BE">
              <w:rPr>
                <w:rFonts w:ascii="Times New Roman" w:hAnsi="Times New Roman" w:cs="Times New Roman"/>
                <w:b/>
                <w:bCs/>
                <w:color w:val="FF0000"/>
                <w:sz w:val="22"/>
                <w:szCs w:val="22"/>
              </w:rPr>
              <w:t>[•]</w:t>
            </w:r>
          </w:p>
          <w:p w14:paraId="06683A77" w14:textId="5BD41587" w:rsidR="001A03EB" w:rsidRPr="003018BE" w:rsidRDefault="001A03EB" w:rsidP="0080728B">
            <w:pPr>
              <w:widowControl w:val="0"/>
              <w:tabs>
                <w:tab w:val="left" w:pos="3696"/>
              </w:tabs>
              <w:ind w:left="34"/>
              <w:jc w:val="both"/>
              <w:rPr>
                <w:rFonts w:ascii="Times New Roman" w:hAnsi="Times New Roman" w:cs="Times New Roman"/>
                <w:color w:val="FF0000"/>
                <w:sz w:val="22"/>
                <w:szCs w:val="22"/>
              </w:rPr>
            </w:pPr>
            <w:r w:rsidRPr="003018BE">
              <w:rPr>
                <w:rFonts w:ascii="Times New Roman" w:hAnsi="Times New Roman" w:cs="Times New Roman"/>
                <w:color w:val="FF0000"/>
                <w:sz w:val="22"/>
                <w:szCs w:val="22"/>
              </w:rPr>
              <w:t>БИК</w:t>
            </w:r>
            <w:r w:rsidRPr="003018BE">
              <w:rPr>
                <w:rFonts w:ascii="Times New Roman" w:hAnsi="Times New Roman" w:cs="Times New Roman"/>
                <w:b/>
                <w:bCs/>
                <w:color w:val="FF0000"/>
                <w:sz w:val="22"/>
                <w:szCs w:val="22"/>
              </w:rPr>
              <w:t>[•]</w:t>
            </w:r>
          </w:p>
          <w:p w14:paraId="6797A8DE" w14:textId="724AC371" w:rsidR="001A03EB" w:rsidRPr="003018BE" w:rsidRDefault="001A03EB" w:rsidP="0080728B">
            <w:pPr>
              <w:widowControl w:val="0"/>
              <w:tabs>
                <w:tab w:val="left" w:pos="3696"/>
              </w:tabs>
              <w:autoSpaceDE w:val="0"/>
              <w:autoSpaceDN w:val="0"/>
              <w:adjustRightInd w:val="0"/>
              <w:ind w:left="33"/>
              <w:rPr>
                <w:rFonts w:ascii="Times New Roman" w:hAnsi="Times New Roman" w:cs="Times New Roman"/>
                <w:b/>
                <w:color w:val="FF0000"/>
                <w:sz w:val="22"/>
                <w:szCs w:val="22"/>
              </w:rPr>
            </w:pPr>
            <w:r w:rsidRPr="003018BE">
              <w:rPr>
                <w:rFonts w:ascii="Times New Roman" w:hAnsi="Times New Roman" w:cs="Times New Roman"/>
                <w:color w:val="FF0000"/>
                <w:sz w:val="22"/>
                <w:szCs w:val="22"/>
              </w:rPr>
              <w:t>р</w:t>
            </w:r>
            <w:r w:rsidR="00F47C50" w:rsidRPr="003018BE">
              <w:rPr>
                <w:rFonts w:ascii="Times New Roman" w:hAnsi="Times New Roman" w:cs="Times New Roman"/>
                <w:color w:val="FF0000"/>
                <w:sz w:val="22"/>
                <w:szCs w:val="22"/>
              </w:rPr>
              <w:t xml:space="preserve"> / </w:t>
            </w:r>
            <w:r w:rsidRPr="003018BE">
              <w:rPr>
                <w:rFonts w:ascii="Times New Roman" w:hAnsi="Times New Roman" w:cs="Times New Roman"/>
                <w:color w:val="FF0000"/>
                <w:sz w:val="22"/>
                <w:szCs w:val="22"/>
              </w:rPr>
              <w:t>с[•]</w:t>
            </w:r>
          </w:p>
        </w:tc>
      </w:tr>
    </w:tbl>
    <w:p w14:paraId="791BD352" w14:textId="77777777" w:rsidR="001A03EB" w:rsidRPr="0080728B" w:rsidRDefault="001A03EB" w:rsidP="0080728B">
      <w:pPr>
        <w:pStyle w:val="afa"/>
        <w:widowControl w:val="0"/>
        <w:spacing w:after="120" w:line="264" w:lineRule="auto"/>
        <w:ind w:firstLine="567"/>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C620F1" w:rsidRPr="0080728B" w14:paraId="49B24466" w14:textId="77777777" w:rsidTr="001A03EB">
        <w:trPr>
          <w:trHeight w:val="1134"/>
        </w:trPr>
        <w:tc>
          <w:tcPr>
            <w:tcW w:w="5104" w:type="dxa"/>
          </w:tcPr>
          <w:p w14:paraId="3B86DF75"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40377048" w14:textId="77777777" w:rsidR="00C620F1" w:rsidRPr="0080728B" w:rsidRDefault="00C620F1" w:rsidP="0080728B">
            <w:pPr>
              <w:pStyle w:val="a6"/>
              <w:widowControl w:val="0"/>
              <w:jc w:val="both"/>
              <w:rPr>
                <w:rFonts w:ascii="Times New Roman" w:hAnsi="Times New Roman" w:cs="Times New Roman"/>
                <w:sz w:val="22"/>
                <w:szCs w:val="22"/>
              </w:rPr>
            </w:pPr>
          </w:p>
          <w:p w14:paraId="29DB5FC3" w14:textId="77777777" w:rsidR="00C620F1" w:rsidRPr="0080728B" w:rsidRDefault="00C620F1" w:rsidP="0080728B">
            <w:pPr>
              <w:pStyle w:val="a6"/>
              <w:widowControl w:val="0"/>
              <w:jc w:val="both"/>
              <w:rPr>
                <w:rFonts w:ascii="Times New Roman" w:hAnsi="Times New Roman" w:cs="Times New Roman"/>
                <w:sz w:val="22"/>
                <w:szCs w:val="22"/>
              </w:rPr>
            </w:pPr>
          </w:p>
          <w:p w14:paraId="5FF57B01"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c>
          <w:tcPr>
            <w:tcW w:w="5176" w:type="dxa"/>
          </w:tcPr>
          <w:p w14:paraId="677CB3EC"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360F476A" w14:textId="77777777" w:rsidR="00C620F1" w:rsidRPr="0080728B" w:rsidRDefault="00C620F1" w:rsidP="0080728B">
            <w:pPr>
              <w:pStyle w:val="a6"/>
              <w:widowControl w:val="0"/>
              <w:jc w:val="both"/>
              <w:rPr>
                <w:rFonts w:ascii="Times New Roman" w:hAnsi="Times New Roman" w:cs="Times New Roman"/>
                <w:sz w:val="22"/>
                <w:szCs w:val="22"/>
              </w:rPr>
            </w:pPr>
          </w:p>
          <w:p w14:paraId="03338FD1" w14:textId="77777777" w:rsidR="00C620F1" w:rsidRPr="0080728B" w:rsidRDefault="00C620F1" w:rsidP="0080728B">
            <w:pPr>
              <w:pStyle w:val="a6"/>
              <w:widowControl w:val="0"/>
              <w:jc w:val="both"/>
              <w:rPr>
                <w:rFonts w:ascii="Times New Roman" w:hAnsi="Times New Roman" w:cs="Times New Roman"/>
                <w:sz w:val="22"/>
                <w:szCs w:val="22"/>
              </w:rPr>
            </w:pPr>
          </w:p>
          <w:p w14:paraId="6C210463"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r>
    </w:tbl>
    <w:p w14:paraId="56F6E62E" w14:textId="77777777" w:rsidR="009C1667" w:rsidRPr="0080728B" w:rsidRDefault="009C1667" w:rsidP="0080728B">
      <w:pPr>
        <w:pStyle w:val="a6"/>
        <w:widowControl w:val="0"/>
        <w:ind w:firstLine="567"/>
        <w:jc w:val="both"/>
        <w:rPr>
          <w:rFonts w:ascii="Times New Roman" w:hAnsi="Times New Roman" w:cs="Times New Roman"/>
          <w:sz w:val="22"/>
          <w:szCs w:val="22"/>
        </w:rPr>
      </w:pPr>
    </w:p>
    <w:p w14:paraId="4E731011" w14:textId="77777777" w:rsidR="009B621F" w:rsidRDefault="00FF7948" w:rsidP="009B621F">
      <w:pPr>
        <w:spacing w:line="360" w:lineRule="auto"/>
        <w:jc w:val="right"/>
        <w:outlineLvl w:val="0"/>
        <w:rPr>
          <w:rFonts w:ascii="Times New Roman" w:hAnsi="Times New Roman" w:cs="Times New Roman"/>
          <w:b/>
          <w:i/>
          <w:sz w:val="22"/>
          <w:szCs w:val="22"/>
        </w:rPr>
      </w:pPr>
      <w:r w:rsidRPr="0080728B">
        <w:rPr>
          <w:rFonts w:ascii="Times New Roman" w:hAnsi="Times New Roman" w:cs="Times New Roman"/>
          <w:sz w:val="22"/>
          <w:szCs w:val="22"/>
        </w:rPr>
        <w:br w:type="page"/>
      </w:r>
      <w:bookmarkStart w:id="147" w:name="RefSCH1"/>
      <w:bookmarkStart w:id="148" w:name="_Toc86761720"/>
      <w:bookmarkStart w:id="149" w:name="_Toc504140796"/>
      <w:bookmarkStart w:id="150" w:name="_Ref512704955"/>
      <w:bookmarkStart w:id="151" w:name="_Ref512705020"/>
      <w:bookmarkStart w:id="152" w:name="_Ref512705070"/>
      <w:bookmarkStart w:id="153" w:name="_Ref512705119"/>
      <w:bookmarkStart w:id="154" w:name="_Ref512705193"/>
      <w:bookmarkStart w:id="155" w:name="_Ref512705586"/>
      <w:bookmarkStart w:id="156" w:name="_Ref512705670"/>
      <w:bookmarkStart w:id="157" w:name="_Ref512705698"/>
      <w:bookmarkStart w:id="158" w:name="_Ref512706560"/>
      <w:bookmarkStart w:id="159" w:name="_Ref513218947"/>
      <w:bookmarkStart w:id="160" w:name="_Ref513482018"/>
      <w:r w:rsidR="00C47286" w:rsidRPr="0080728B">
        <w:rPr>
          <w:rFonts w:ascii="Times New Roman" w:hAnsi="Times New Roman" w:cs="Times New Roman"/>
          <w:b/>
          <w:i/>
          <w:sz w:val="22"/>
          <w:szCs w:val="22"/>
        </w:rPr>
        <w:lastRenderedPageBreak/>
        <w:t xml:space="preserve">Приложение </w:t>
      </w:r>
      <w:bookmarkStart w:id="161" w:name="RefSCH1_No"/>
      <w:r w:rsidR="00C47286" w:rsidRPr="0080728B">
        <w:rPr>
          <w:rFonts w:ascii="Times New Roman" w:hAnsi="Times New Roman" w:cs="Times New Roman"/>
          <w:b/>
          <w:i/>
          <w:sz w:val="22"/>
          <w:szCs w:val="22"/>
        </w:rPr>
        <w:t>№</w:t>
      </w:r>
      <w:r w:rsidR="003D1A69" w:rsidRPr="0080728B">
        <w:rPr>
          <w:rFonts w:ascii="Times New Roman" w:hAnsi="Times New Roman" w:cs="Times New Roman"/>
          <w:b/>
          <w:i/>
          <w:sz w:val="22"/>
          <w:szCs w:val="22"/>
        </w:rPr>
        <w:t> </w:t>
      </w:r>
      <w:r w:rsidR="00C47286" w:rsidRPr="0080728B">
        <w:rPr>
          <w:rFonts w:ascii="Times New Roman" w:hAnsi="Times New Roman" w:cs="Times New Roman"/>
          <w:b/>
          <w:i/>
          <w:sz w:val="22"/>
          <w:szCs w:val="22"/>
        </w:rPr>
        <w:t>1</w:t>
      </w:r>
      <w:bookmarkEnd w:id="147"/>
      <w:bookmarkEnd w:id="148"/>
      <w:bookmarkEnd w:id="161"/>
    </w:p>
    <w:p w14:paraId="6F73C658" w14:textId="567F1CAD" w:rsidR="009B621F" w:rsidRPr="005E7B64" w:rsidRDefault="009B621F" w:rsidP="009B621F">
      <w:pPr>
        <w:spacing w:line="360" w:lineRule="auto"/>
        <w:jc w:val="center"/>
        <w:outlineLvl w:val="0"/>
        <w:rPr>
          <w:rFonts w:ascii="Times New Roman" w:hAnsi="Times New Roman" w:cs="Times New Roman"/>
          <w:b/>
          <w:sz w:val="22"/>
          <w:szCs w:val="22"/>
        </w:rPr>
      </w:pPr>
      <w:bookmarkStart w:id="162" w:name="_Toc80109888"/>
      <w:bookmarkStart w:id="163" w:name="_Toc86761721"/>
      <w:bookmarkEnd w:id="149"/>
      <w:bookmarkEnd w:id="150"/>
      <w:bookmarkEnd w:id="151"/>
      <w:bookmarkEnd w:id="152"/>
      <w:bookmarkEnd w:id="153"/>
      <w:bookmarkEnd w:id="154"/>
      <w:bookmarkEnd w:id="155"/>
      <w:bookmarkEnd w:id="156"/>
      <w:bookmarkEnd w:id="157"/>
      <w:bookmarkEnd w:id="158"/>
      <w:bookmarkEnd w:id="159"/>
      <w:bookmarkEnd w:id="160"/>
      <w:r w:rsidRPr="005E7B64">
        <w:rPr>
          <w:rFonts w:ascii="Times New Roman" w:hAnsi="Times New Roman" w:cs="Times New Roman"/>
          <w:b/>
          <w:sz w:val="22"/>
          <w:szCs w:val="22"/>
        </w:rPr>
        <w:t>ЗАДАНИЕ</w:t>
      </w:r>
      <w:bookmarkEnd w:id="162"/>
      <w:bookmarkEnd w:id="163"/>
    </w:p>
    <w:p w14:paraId="478CFF9A" w14:textId="77777777" w:rsidR="009B621F" w:rsidRPr="005E7B64" w:rsidRDefault="009B621F" w:rsidP="009B621F">
      <w:pPr>
        <w:suppressAutoHyphens/>
        <w:jc w:val="center"/>
        <w:rPr>
          <w:rFonts w:ascii="Times New Roman" w:eastAsia="Calibri" w:hAnsi="Times New Roman" w:cs="Times New Roman"/>
          <w:bCs/>
          <w:sz w:val="22"/>
          <w:szCs w:val="22"/>
          <w:lang w:eastAsia="en-US"/>
        </w:rPr>
      </w:pPr>
      <w:r w:rsidRPr="005E7B64">
        <w:rPr>
          <w:rFonts w:ascii="Times New Roman" w:eastAsia="Calibri" w:hAnsi="Times New Roman" w:cs="Times New Roman"/>
          <w:bCs/>
          <w:sz w:val="22"/>
          <w:szCs w:val="22"/>
          <w:lang w:eastAsia="en-US"/>
        </w:rPr>
        <w:t>на разработку проектной и рабочей документации по объекту вспомогательного использования:</w:t>
      </w:r>
    </w:p>
    <w:p w14:paraId="07368480" w14:textId="77777777" w:rsidR="009B621F" w:rsidRPr="005E7B64" w:rsidRDefault="009B621F" w:rsidP="009B621F">
      <w:pPr>
        <w:suppressAutoHyphens/>
        <w:jc w:val="center"/>
        <w:rPr>
          <w:rFonts w:ascii="Times New Roman" w:eastAsia="Calibri" w:hAnsi="Times New Roman" w:cs="Times New Roman"/>
          <w:sz w:val="22"/>
          <w:szCs w:val="22"/>
          <w:lang w:eastAsia="en-US"/>
        </w:rPr>
      </w:pPr>
      <w:r w:rsidRPr="005E7B64">
        <w:rPr>
          <w:rFonts w:ascii="Times New Roman" w:eastAsia="Calibri" w:hAnsi="Times New Roman" w:cs="Times New Roman"/>
          <w:sz w:val="22"/>
          <w:szCs w:val="22"/>
          <w:lang w:eastAsia="en-US"/>
        </w:rPr>
        <w:t>«</w:t>
      </w:r>
      <w:r w:rsidRPr="005E7B64">
        <w:rPr>
          <w:rFonts w:ascii="Times New Roman" w:hAnsi="Times New Roman" w:cs="Times New Roman"/>
          <w:sz w:val="22"/>
          <w:szCs w:val="22"/>
        </w:rPr>
        <w:t>Павильон</w:t>
      </w:r>
      <w:r w:rsidRPr="005E7B64">
        <w:rPr>
          <w:rFonts w:ascii="Times New Roman" w:eastAsia="Calibri" w:hAnsi="Times New Roman" w:cs="Times New Roman"/>
          <w:sz w:val="22"/>
          <w:szCs w:val="22"/>
          <w:lang w:eastAsia="en-US"/>
        </w:rPr>
        <w:t>»</w:t>
      </w:r>
    </w:p>
    <w:p w14:paraId="5185D5E6" w14:textId="77777777" w:rsidR="009B621F" w:rsidRPr="005E7B64" w:rsidRDefault="009B621F" w:rsidP="009B621F">
      <w:pPr>
        <w:rPr>
          <w:rFonts w:ascii="Times New Roman" w:hAnsi="Times New Roman" w:cs="Times New Roman"/>
          <w:sz w:val="22"/>
          <w:szCs w:val="22"/>
        </w:rPr>
      </w:pPr>
    </w:p>
    <w:p w14:paraId="166BC9A0" w14:textId="77777777" w:rsidR="009B621F" w:rsidRPr="005E7B64" w:rsidRDefault="009B621F" w:rsidP="009B621F">
      <w:pPr>
        <w:pStyle w:val="1"/>
        <w:keepLines w:val="0"/>
        <w:numPr>
          <w:ilvl w:val="0"/>
          <w:numId w:val="40"/>
        </w:numPr>
        <w:tabs>
          <w:tab w:val="num" w:pos="432"/>
        </w:tabs>
        <w:spacing w:before="120"/>
        <w:jc w:val="both"/>
        <w:rPr>
          <w:rFonts w:ascii="Times New Roman" w:hAnsi="Times New Roman" w:cs="Times New Roman"/>
          <w:b/>
          <w:bCs/>
          <w:color w:val="auto"/>
          <w:sz w:val="22"/>
          <w:szCs w:val="22"/>
        </w:rPr>
      </w:pPr>
      <w:bookmarkStart w:id="164" w:name="_Toc80109889"/>
      <w:bookmarkStart w:id="165" w:name="_Toc86761722"/>
      <w:r w:rsidRPr="005E7B64">
        <w:rPr>
          <w:rFonts w:ascii="Times New Roman" w:hAnsi="Times New Roman" w:cs="Times New Roman"/>
          <w:b/>
          <w:bCs/>
          <w:color w:val="auto"/>
          <w:sz w:val="22"/>
          <w:szCs w:val="22"/>
        </w:rPr>
        <w:t>Основание для выполнения работы</w:t>
      </w:r>
      <w:bookmarkEnd w:id="164"/>
      <w:bookmarkEnd w:id="165"/>
    </w:p>
    <w:p w14:paraId="4022B646" w14:textId="77777777" w:rsidR="009B621F" w:rsidRPr="005E7B64" w:rsidRDefault="009B621F" w:rsidP="009B621F">
      <w:pPr>
        <w:numPr>
          <w:ilvl w:val="1"/>
          <w:numId w:val="40"/>
        </w:numPr>
        <w:tabs>
          <w:tab w:val="left" w:pos="426"/>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Перечень ПИР на 2021 год.</w:t>
      </w:r>
    </w:p>
    <w:p w14:paraId="0EB76949" w14:textId="77777777" w:rsidR="009B621F" w:rsidRPr="005E7B64" w:rsidRDefault="009B621F" w:rsidP="009B621F">
      <w:pPr>
        <w:pStyle w:val="1"/>
        <w:keepLines w:val="0"/>
        <w:numPr>
          <w:ilvl w:val="0"/>
          <w:numId w:val="40"/>
        </w:numPr>
        <w:spacing w:before="120"/>
        <w:jc w:val="both"/>
        <w:rPr>
          <w:rFonts w:ascii="Times New Roman" w:hAnsi="Times New Roman" w:cs="Times New Roman"/>
          <w:b/>
          <w:color w:val="auto"/>
          <w:sz w:val="22"/>
          <w:szCs w:val="22"/>
        </w:rPr>
      </w:pPr>
      <w:bookmarkStart w:id="166" w:name="_Toc80109890"/>
      <w:bookmarkStart w:id="167" w:name="_Toc86761723"/>
      <w:r w:rsidRPr="005E7B64">
        <w:rPr>
          <w:rFonts w:ascii="Times New Roman" w:hAnsi="Times New Roman" w:cs="Times New Roman"/>
          <w:b/>
          <w:color w:val="auto"/>
          <w:sz w:val="22"/>
          <w:szCs w:val="22"/>
        </w:rPr>
        <w:t>Вид и объект строительства</w:t>
      </w:r>
      <w:bookmarkEnd w:id="166"/>
      <w:bookmarkEnd w:id="167"/>
      <w:r w:rsidRPr="005E7B64">
        <w:rPr>
          <w:rFonts w:ascii="Times New Roman" w:hAnsi="Times New Roman" w:cs="Times New Roman"/>
          <w:b/>
          <w:color w:val="auto"/>
          <w:sz w:val="22"/>
          <w:szCs w:val="22"/>
        </w:rPr>
        <w:t xml:space="preserve"> </w:t>
      </w:r>
    </w:p>
    <w:p w14:paraId="2D4EBE6F" w14:textId="77777777" w:rsidR="009B621F" w:rsidRPr="005E7B64" w:rsidRDefault="009B621F" w:rsidP="009B621F">
      <w:pPr>
        <w:numPr>
          <w:ilvl w:val="1"/>
          <w:numId w:val="40"/>
        </w:numPr>
        <w:tabs>
          <w:tab w:val="left" w:pos="426"/>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 xml:space="preserve">Новое строительство объекта вспомогательного использования. Сооружение - </w:t>
      </w:r>
      <w:r w:rsidRPr="005E7B64">
        <w:rPr>
          <w:rFonts w:ascii="Times New Roman" w:hAnsi="Times New Roman" w:cs="Times New Roman"/>
          <w:sz w:val="22"/>
          <w:szCs w:val="22"/>
          <w:lang w:eastAsia="x-none"/>
        </w:rPr>
        <w:t>павильон</w:t>
      </w:r>
      <w:r w:rsidRPr="005E7B64">
        <w:rPr>
          <w:rFonts w:ascii="Times New Roman" w:hAnsi="Times New Roman" w:cs="Times New Roman"/>
          <w:sz w:val="22"/>
          <w:szCs w:val="22"/>
          <w:lang w:val="x-none" w:eastAsia="x-none"/>
        </w:rPr>
        <w:t>.</w:t>
      </w:r>
    </w:p>
    <w:p w14:paraId="40EC628B" w14:textId="77777777" w:rsidR="009B621F" w:rsidRPr="005E7B64" w:rsidRDefault="009B621F" w:rsidP="009B621F">
      <w:pPr>
        <w:pStyle w:val="1"/>
        <w:keepLines w:val="0"/>
        <w:numPr>
          <w:ilvl w:val="0"/>
          <w:numId w:val="40"/>
        </w:numPr>
        <w:spacing w:before="120"/>
        <w:jc w:val="both"/>
        <w:rPr>
          <w:rFonts w:ascii="Times New Roman" w:hAnsi="Times New Roman" w:cs="Times New Roman"/>
          <w:b/>
          <w:color w:val="auto"/>
          <w:sz w:val="22"/>
          <w:szCs w:val="22"/>
        </w:rPr>
      </w:pPr>
      <w:bookmarkStart w:id="168" w:name="_Toc80109891"/>
      <w:bookmarkStart w:id="169" w:name="_Toc86761724"/>
      <w:r w:rsidRPr="005E7B64">
        <w:rPr>
          <w:rFonts w:ascii="Times New Roman" w:hAnsi="Times New Roman" w:cs="Times New Roman"/>
          <w:b/>
          <w:color w:val="auto"/>
          <w:sz w:val="22"/>
          <w:szCs w:val="22"/>
        </w:rPr>
        <w:t>Район, пункт, и площадка проведения работ</w:t>
      </w:r>
      <w:bookmarkEnd w:id="168"/>
      <w:bookmarkEnd w:id="169"/>
    </w:p>
    <w:p w14:paraId="478D4D81" w14:textId="77777777" w:rsidR="009B621F" w:rsidRPr="005E7B64" w:rsidRDefault="009B621F" w:rsidP="009B621F">
      <w:pPr>
        <w:numPr>
          <w:ilvl w:val="1"/>
          <w:numId w:val="40"/>
        </w:numPr>
        <w:tabs>
          <w:tab w:val="left" w:pos="426"/>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Иркутская обл., г. Ангарск, второй промышленный массив, промышленная площадка ТЭЦ-10</w:t>
      </w:r>
    </w:p>
    <w:p w14:paraId="12E333FE" w14:textId="77777777" w:rsidR="009B621F" w:rsidRPr="005E7B64" w:rsidRDefault="009B621F" w:rsidP="009B621F">
      <w:pPr>
        <w:pStyle w:val="1"/>
        <w:keepLines w:val="0"/>
        <w:numPr>
          <w:ilvl w:val="0"/>
          <w:numId w:val="40"/>
        </w:numPr>
        <w:spacing w:before="120"/>
        <w:jc w:val="both"/>
        <w:rPr>
          <w:rFonts w:ascii="Times New Roman" w:hAnsi="Times New Roman" w:cs="Times New Roman"/>
          <w:b/>
          <w:color w:val="auto"/>
          <w:sz w:val="22"/>
          <w:szCs w:val="22"/>
        </w:rPr>
      </w:pPr>
      <w:bookmarkStart w:id="170" w:name="_Toc80109892"/>
      <w:bookmarkStart w:id="171" w:name="_Toc86761725"/>
      <w:r w:rsidRPr="005E7B64">
        <w:rPr>
          <w:rFonts w:ascii="Times New Roman" w:hAnsi="Times New Roman" w:cs="Times New Roman"/>
          <w:b/>
          <w:color w:val="auto"/>
          <w:sz w:val="22"/>
          <w:szCs w:val="22"/>
        </w:rPr>
        <w:t>Состав проектной и рабочей документации</w:t>
      </w:r>
      <w:bookmarkEnd w:id="170"/>
      <w:bookmarkEnd w:id="171"/>
    </w:p>
    <w:p w14:paraId="314E60DB" w14:textId="77777777" w:rsidR="009B621F" w:rsidRPr="005E7B64" w:rsidRDefault="009B621F" w:rsidP="009B621F">
      <w:pPr>
        <w:numPr>
          <w:ilvl w:val="1"/>
          <w:numId w:val="40"/>
        </w:numPr>
        <w:tabs>
          <w:tab w:val="left" w:pos="426"/>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Состав проектной документации должен соответствовать требованиям Статьи 48 «Градостроительного кодекса РФ» от 29.12.2004 ФЗ-190 с учетом «Положения о составе разделов проектной документации и требований к их содержанию», утвержденного Постановлением Правительства РФ от 16.02.2008 № 87, в объеме, необходимом для осуществления строительства:</w:t>
      </w:r>
    </w:p>
    <w:p w14:paraId="26E67346" w14:textId="77777777" w:rsidR="009B621F" w:rsidRPr="005E7B64" w:rsidRDefault="009B621F" w:rsidP="009B621F">
      <w:pPr>
        <w:numPr>
          <w:ilvl w:val="2"/>
          <w:numId w:val="40"/>
        </w:numPr>
        <w:tabs>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Раздел</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1</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«Общая пояснительная записка»;</w:t>
      </w:r>
    </w:p>
    <w:p w14:paraId="71E1035E" w14:textId="77777777" w:rsidR="009B621F" w:rsidRPr="005E7B64" w:rsidRDefault="009B621F" w:rsidP="009B621F">
      <w:pPr>
        <w:numPr>
          <w:ilvl w:val="2"/>
          <w:numId w:val="40"/>
        </w:numPr>
        <w:tabs>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Раздел</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2</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«Схема планировочной организации земельного участка»;</w:t>
      </w:r>
    </w:p>
    <w:p w14:paraId="604B1D2A" w14:textId="77777777" w:rsidR="009B621F" w:rsidRPr="005E7B64" w:rsidRDefault="009B621F" w:rsidP="009B621F">
      <w:pPr>
        <w:numPr>
          <w:ilvl w:val="2"/>
          <w:numId w:val="40"/>
        </w:numPr>
        <w:tabs>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Раздел</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3</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«Архитектурные решения»;</w:t>
      </w:r>
    </w:p>
    <w:p w14:paraId="3CAAC361" w14:textId="77777777" w:rsidR="009B621F" w:rsidRPr="005E7B64" w:rsidRDefault="009B621F" w:rsidP="009B621F">
      <w:pPr>
        <w:numPr>
          <w:ilvl w:val="2"/>
          <w:numId w:val="40"/>
        </w:numPr>
        <w:tabs>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Раздел</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4</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«Конструктивные и объемно-планировочные решения»</w:t>
      </w:r>
    </w:p>
    <w:p w14:paraId="7E162206" w14:textId="77777777" w:rsidR="009B621F" w:rsidRPr="005E7B64" w:rsidRDefault="009B621F" w:rsidP="009B621F">
      <w:pPr>
        <w:numPr>
          <w:ilvl w:val="2"/>
          <w:numId w:val="40"/>
        </w:numPr>
        <w:tabs>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Раздел</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5</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r w:rsidRPr="005E7B64">
        <w:rPr>
          <w:rFonts w:ascii="Times New Roman" w:hAnsi="Times New Roman" w:cs="Times New Roman"/>
          <w:sz w:val="22"/>
          <w:szCs w:val="22"/>
          <w:lang w:eastAsia="x-none"/>
        </w:rPr>
        <w:t>»</w:t>
      </w:r>
      <w:r w:rsidRPr="005E7B64">
        <w:rPr>
          <w:rFonts w:ascii="Times New Roman" w:hAnsi="Times New Roman" w:cs="Times New Roman"/>
          <w:sz w:val="22"/>
          <w:szCs w:val="22"/>
          <w:lang w:val="x-none" w:eastAsia="x-none"/>
        </w:rPr>
        <w:t>.</w:t>
      </w:r>
    </w:p>
    <w:p w14:paraId="32242C74" w14:textId="77777777" w:rsidR="009B621F" w:rsidRPr="005E7B64" w:rsidRDefault="009B621F" w:rsidP="009B621F">
      <w:pPr>
        <w:pStyle w:val="af5"/>
        <w:ind w:left="1418"/>
        <w:rPr>
          <w:rFonts w:ascii="Times New Roman" w:hAnsi="Times New Roman" w:cs="Times New Roman"/>
          <w:sz w:val="22"/>
          <w:szCs w:val="22"/>
        </w:rPr>
      </w:pPr>
      <w:r w:rsidRPr="005E7B64">
        <w:rPr>
          <w:rFonts w:ascii="Times New Roman" w:hAnsi="Times New Roman" w:cs="Times New Roman"/>
          <w:sz w:val="22"/>
          <w:szCs w:val="22"/>
        </w:rPr>
        <w:t>а) подраздел «Система электроснабжения»;</w:t>
      </w:r>
    </w:p>
    <w:p w14:paraId="30CA23C0" w14:textId="77777777" w:rsidR="009B621F" w:rsidRPr="005E7B64" w:rsidRDefault="009B621F" w:rsidP="009B621F">
      <w:pPr>
        <w:pStyle w:val="af5"/>
        <w:ind w:left="1418"/>
        <w:jc w:val="both"/>
        <w:rPr>
          <w:rFonts w:ascii="Times New Roman" w:hAnsi="Times New Roman" w:cs="Times New Roman"/>
          <w:sz w:val="22"/>
          <w:szCs w:val="22"/>
        </w:rPr>
      </w:pPr>
      <w:r w:rsidRPr="005E7B64">
        <w:rPr>
          <w:rFonts w:ascii="Times New Roman" w:hAnsi="Times New Roman" w:cs="Times New Roman"/>
          <w:sz w:val="22"/>
          <w:szCs w:val="22"/>
        </w:rPr>
        <w:t>г) подраздел «Отопление, вентиляция и кондиционирование воздуха, тепловые сети»;</w:t>
      </w:r>
    </w:p>
    <w:p w14:paraId="55CA4CC6" w14:textId="77777777" w:rsidR="009B621F" w:rsidRPr="005E7B64" w:rsidRDefault="009B621F" w:rsidP="009B621F">
      <w:pPr>
        <w:tabs>
          <w:tab w:val="left" w:pos="993"/>
        </w:tabs>
        <w:ind w:left="1418"/>
        <w:jc w:val="both"/>
        <w:rPr>
          <w:rFonts w:ascii="Times New Roman" w:hAnsi="Times New Roman" w:cs="Times New Roman"/>
          <w:sz w:val="22"/>
          <w:szCs w:val="22"/>
          <w:lang w:val="x-none" w:eastAsia="x-none"/>
        </w:rPr>
      </w:pPr>
      <w:r w:rsidRPr="005E7B64">
        <w:rPr>
          <w:rFonts w:ascii="Times New Roman" w:hAnsi="Times New Roman" w:cs="Times New Roman"/>
          <w:sz w:val="22"/>
          <w:szCs w:val="22"/>
        </w:rPr>
        <w:t>ж) подраздел «Технологические решения».</w:t>
      </w:r>
    </w:p>
    <w:p w14:paraId="4CF02178" w14:textId="77777777" w:rsidR="009B621F" w:rsidRPr="005E7B64" w:rsidRDefault="009B621F" w:rsidP="009B621F">
      <w:pPr>
        <w:numPr>
          <w:ilvl w:val="2"/>
          <w:numId w:val="40"/>
        </w:numPr>
        <w:tabs>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Раздел</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6 «Проект организации строительства»;</w:t>
      </w:r>
    </w:p>
    <w:p w14:paraId="3340D4C2" w14:textId="77777777" w:rsidR="009B621F" w:rsidRPr="005E7B64" w:rsidRDefault="009B621F" w:rsidP="009B621F">
      <w:pPr>
        <w:numPr>
          <w:ilvl w:val="2"/>
          <w:numId w:val="40"/>
        </w:numPr>
        <w:tabs>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Раздел</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8 «Перечень мероприятий по охране окружающей среды»;</w:t>
      </w:r>
    </w:p>
    <w:p w14:paraId="592ED9FC" w14:textId="77777777" w:rsidR="009B621F" w:rsidRPr="005E7B64" w:rsidRDefault="009B621F" w:rsidP="009B621F">
      <w:pPr>
        <w:numPr>
          <w:ilvl w:val="2"/>
          <w:numId w:val="40"/>
        </w:numPr>
        <w:tabs>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Раздел</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 xml:space="preserve">9 «Мероприятия по обеспечению пожарной безопасности»; </w:t>
      </w:r>
    </w:p>
    <w:p w14:paraId="756D8BA2" w14:textId="77777777" w:rsidR="009B621F" w:rsidRPr="005E7B64" w:rsidRDefault="009B621F" w:rsidP="009B621F">
      <w:pPr>
        <w:numPr>
          <w:ilvl w:val="2"/>
          <w:numId w:val="40"/>
        </w:numPr>
        <w:tabs>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Раздел</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10</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(1)</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w:t>
      </w:r>
    </w:p>
    <w:p w14:paraId="0692C60F" w14:textId="77777777" w:rsidR="009B621F" w:rsidRPr="005E7B64" w:rsidRDefault="009B621F" w:rsidP="009B621F">
      <w:pPr>
        <w:numPr>
          <w:ilvl w:val="2"/>
          <w:numId w:val="40"/>
        </w:numPr>
        <w:tabs>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Раздел</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11</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«Смета на строительство объектов капитального строительства».</w:t>
      </w:r>
    </w:p>
    <w:p w14:paraId="47C4D8D5" w14:textId="77777777" w:rsidR="009B621F" w:rsidRPr="005E7B64" w:rsidRDefault="009B621F" w:rsidP="009B621F">
      <w:pPr>
        <w:numPr>
          <w:ilvl w:val="2"/>
          <w:numId w:val="40"/>
        </w:numPr>
        <w:tabs>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Раздел</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12</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«Иная документация в случаях, предусмотренных федеральными законами» в объеме пунктов:</w:t>
      </w:r>
    </w:p>
    <w:p w14:paraId="65BF43BC" w14:textId="77777777" w:rsidR="009B621F" w:rsidRPr="005E7B64" w:rsidRDefault="009B621F" w:rsidP="009B621F">
      <w:pPr>
        <w:numPr>
          <w:ilvl w:val="0"/>
          <w:numId w:val="42"/>
        </w:numPr>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требования к обеспечению безопасной эксплуатации объектов капитального строительства.</w:t>
      </w:r>
    </w:p>
    <w:p w14:paraId="759673C3" w14:textId="77777777" w:rsidR="009B621F" w:rsidRPr="005E7B64" w:rsidRDefault="009B621F" w:rsidP="009B621F">
      <w:pPr>
        <w:pStyle w:val="afb"/>
        <w:numPr>
          <w:ilvl w:val="1"/>
          <w:numId w:val="40"/>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Рабочую документацию разработать с учетом особенностей объекта и требований ГОСТ, ЕСКД, ЕСПД, СНиП, ПУЭ, и других нормативных руководящих документов, действующих на территории Российской Федерации в объеме полного комплекта (основной комплект, прилагаемые и ссылочные документы) в соответствии с ГОСТ Р 21.101-2020.</w:t>
      </w:r>
    </w:p>
    <w:p w14:paraId="27E3F255" w14:textId="77777777" w:rsidR="009B621F" w:rsidRPr="005E7B64" w:rsidRDefault="009B621F" w:rsidP="009B621F">
      <w:pPr>
        <w:pStyle w:val="1"/>
        <w:keepLines w:val="0"/>
        <w:numPr>
          <w:ilvl w:val="0"/>
          <w:numId w:val="40"/>
        </w:numPr>
        <w:spacing w:before="120"/>
        <w:jc w:val="both"/>
        <w:rPr>
          <w:rFonts w:ascii="Times New Roman" w:hAnsi="Times New Roman" w:cs="Times New Roman"/>
          <w:b/>
          <w:color w:val="auto"/>
          <w:sz w:val="22"/>
          <w:szCs w:val="22"/>
        </w:rPr>
      </w:pPr>
      <w:bookmarkStart w:id="172" w:name="_Toc80109893"/>
      <w:bookmarkStart w:id="173" w:name="_Toc86761726"/>
      <w:r w:rsidRPr="005E7B64">
        <w:rPr>
          <w:rFonts w:ascii="Times New Roman" w:hAnsi="Times New Roman" w:cs="Times New Roman"/>
          <w:b/>
          <w:color w:val="auto"/>
          <w:sz w:val="22"/>
          <w:szCs w:val="22"/>
        </w:rPr>
        <w:t>Основные требования к проектным решениям.</w:t>
      </w:r>
      <w:bookmarkEnd w:id="172"/>
      <w:bookmarkEnd w:id="173"/>
    </w:p>
    <w:p w14:paraId="6ED46F55" w14:textId="77777777" w:rsidR="009B621F" w:rsidRPr="005E7B64" w:rsidRDefault="009B621F" w:rsidP="009B621F">
      <w:pPr>
        <w:pStyle w:val="afb"/>
        <w:numPr>
          <w:ilvl w:val="1"/>
          <w:numId w:val="40"/>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Предусмотреть строительство нового сооружения вспомогательного использования – павильона на территории ТЭЦ</w:t>
      </w:r>
      <w:r w:rsidRPr="005E7B64">
        <w:rPr>
          <w:rFonts w:ascii="Times New Roman" w:hAnsi="Times New Roman" w:cs="Times New Roman"/>
          <w:sz w:val="22"/>
          <w:szCs w:val="22"/>
        </w:rPr>
        <w:noBreakHyphen/>
        <w:t>10, предназначенного для обеспечения въезда / выезда автомобильного транспорта в котельное отделение главного корпуса и препятствующего выходу теплого воздуха из главного корпуса, со следующими характеристиками:</w:t>
      </w:r>
    </w:p>
    <w:p w14:paraId="66C00284" w14:textId="77777777" w:rsidR="009B621F" w:rsidRPr="005E7B64" w:rsidRDefault="009B621F" w:rsidP="009B621F">
      <w:pPr>
        <w:pStyle w:val="afb"/>
        <w:numPr>
          <w:ilvl w:val="0"/>
          <w:numId w:val="41"/>
        </w:numPr>
        <w:tabs>
          <w:tab w:val="left" w:pos="284"/>
        </w:tabs>
        <w:spacing w:before="120" w:line="240" w:lineRule="auto"/>
        <w:ind w:left="0" w:firstLine="142"/>
        <w:jc w:val="both"/>
        <w:rPr>
          <w:rFonts w:ascii="Times New Roman" w:hAnsi="Times New Roman" w:cs="Times New Roman"/>
          <w:sz w:val="22"/>
          <w:szCs w:val="22"/>
        </w:rPr>
      </w:pPr>
      <w:r w:rsidRPr="005E7B64">
        <w:rPr>
          <w:rFonts w:ascii="Times New Roman" w:hAnsi="Times New Roman" w:cs="Times New Roman"/>
          <w:sz w:val="22"/>
          <w:szCs w:val="22"/>
        </w:rPr>
        <w:lastRenderedPageBreak/>
        <w:t xml:space="preserve"> Одноэтажное, отдельно стоящее, примыкающее к пожарному въезду №5 котельного отделения (временный торец) главного корпуса, с наружной маршевой лестницей на кровлю;</w:t>
      </w:r>
    </w:p>
    <w:p w14:paraId="6F2D7EDB" w14:textId="77777777" w:rsidR="009B621F" w:rsidRPr="005E7B64" w:rsidRDefault="009B621F" w:rsidP="009B621F">
      <w:pPr>
        <w:pStyle w:val="afb"/>
        <w:numPr>
          <w:ilvl w:val="0"/>
          <w:numId w:val="41"/>
        </w:numPr>
        <w:tabs>
          <w:tab w:val="left" w:pos="284"/>
        </w:tabs>
        <w:spacing w:before="120" w:line="240" w:lineRule="auto"/>
        <w:ind w:left="0" w:firstLine="142"/>
        <w:jc w:val="both"/>
        <w:rPr>
          <w:rFonts w:ascii="Times New Roman" w:hAnsi="Times New Roman" w:cs="Times New Roman"/>
          <w:sz w:val="22"/>
          <w:szCs w:val="22"/>
        </w:rPr>
      </w:pPr>
      <w:r w:rsidRPr="005E7B64">
        <w:rPr>
          <w:rFonts w:ascii="Times New Roman" w:hAnsi="Times New Roman" w:cs="Times New Roman"/>
          <w:sz w:val="22"/>
          <w:szCs w:val="22"/>
        </w:rPr>
        <w:t>Исключить взаимодействие со строительными конструкциями главного корпуса (фундаменты, колонны, стеновые панели и т.д.);</w:t>
      </w:r>
    </w:p>
    <w:p w14:paraId="3F688FE5" w14:textId="77777777" w:rsidR="009B621F" w:rsidRPr="005E7B64" w:rsidRDefault="009B621F" w:rsidP="009B621F">
      <w:pPr>
        <w:pStyle w:val="afb"/>
        <w:numPr>
          <w:ilvl w:val="0"/>
          <w:numId w:val="41"/>
        </w:numPr>
        <w:tabs>
          <w:tab w:val="left" w:pos="284"/>
        </w:tabs>
        <w:spacing w:before="120" w:line="240" w:lineRule="auto"/>
        <w:ind w:left="0" w:firstLine="142"/>
        <w:jc w:val="both"/>
        <w:rPr>
          <w:rFonts w:ascii="Times New Roman" w:hAnsi="Times New Roman" w:cs="Times New Roman"/>
          <w:sz w:val="22"/>
          <w:szCs w:val="22"/>
        </w:rPr>
      </w:pPr>
      <w:r w:rsidRPr="005E7B64">
        <w:rPr>
          <w:rFonts w:ascii="Times New Roman" w:hAnsi="Times New Roman" w:cs="Times New Roman"/>
          <w:sz w:val="22"/>
          <w:szCs w:val="22"/>
        </w:rPr>
        <w:t xml:space="preserve"> Уровень чистого пола помещения принять от уровня головки рельса, существующего ж/д пути;</w:t>
      </w:r>
    </w:p>
    <w:p w14:paraId="2965133E" w14:textId="77777777" w:rsidR="009B621F" w:rsidRPr="005E7B64" w:rsidRDefault="009B621F" w:rsidP="009B621F">
      <w:pPr>
        <w:pStyle w:val="afb"/>
        <w:numPr>
          <w:ilvl w:val="0"/>
          <w:numId w:val="41"/>
        </w:numPr>
        <w:tabs>
          <w:tab w:val="left" w:pos="284"/>
        </w:tabs>
        <w:spacing w:before="120" w:line="240" w:lineRule="auto"/>
        <w:ind w:left="0" w:firstLine="142"/>
        <w:jc w:val="both"/>
        <w:rPr>
          <w:rFonts w:ascii="Times New Roman" w:hAnsi="Times New Roman" w:cs="Times New Roman"/>
          <w:sz w:val="22"/>
          <w:szCs w:val="22"/>
        </w:rPr>
      </w:pPr>
      <w:r w:rsidRPr="005E7B64">
        <w:rPr>
          <w:rFonts w:ascii="Times New Roman" w:hAnsi="Times New Roman" w:cs="Times New Roman"/>
          <w:sz w:val="22"/>
          <w:szCs w:val="22"/>
        </w:rPr>
        <w:t xml:space="preserve"> Габаритные размеры сооружения: в осях 36 метров на 9 метров и высотой 9 метров до конька кровли. Окончательные габариты определить по составу и компоновки оборудования и привязки к местности;</w:t>
      </w:r>
    </w:p>
    <w:p w14:paraId="259FFD34" w14:textId="77777777" w:rsidR="009B621F" w:rsidRPr="005E7B64" w:rsidRDefault="009B621F" w:rsidP="009B621F">
      <w:pPr>
        <w:pStyle w:val="afb"/>
        <w:numPr>
          <w:ilvl w:val="0"/>
          <w:numId w:val="41"/>
        </w:numPr>
        <w:tabs>
          <w:tab w:val="left" w:pos="284"/>
        </w:tabs>
        <w:spacing w:before="120" w:line="240" w:lineRule="auto"/>
        <w:ind w:left="0" w:firstLine="142"/>
        <w:jc w:val="both"/>
        <w:rPr>
          <w:rFonts w:ascii="Times New Roman" w:hAnsi="Times New Roman" w:cs="Times New Roman"/>
          <w:sz w:val="22"/>
          <w:szCs w:val="22"/>
        </w:rPr>
      </w:pPr>
      <w:r w:rsidRPr="005E7B64">
        <w:rPr>
          <w:rFonts w:ascii="Times New Roman" w:hAnsi="Times New Roman" w:cs="Times New Roman"/>
          <w:sz w:val="22"/>
          <w:szCs w:val="22"/>
        </w:rPr>
        <w:t xml:space="preserve"> Быстровозводимое, легкокаркасное из трехслойных сэндвич-панелей. Толщину утеплителя принять по СП 50.133300-2012 «Тепловая защита зданий. Актуализированная редакция СНиП 23-02-2012»;</w:t>
      </w:r>
    </w:p>
    <w:p w14:paraId="05C178E7" w14:textId="77777777" w:rsidR="009B621F" w:rsidRPr="005E7B64" w:rsidRDefault="009B621F" w:rsidP="009B621F">
      <w:pPr>
        <w:pStyle w:val="afb"/>
        <w:numPr>
          <w:ilvl w:val="0"/>
          <w:numId w:val="41"/>
        </w:numPr>
        <w:tabs>
          <w:tab w:val="left" w:pos="284"/>
        </w:tabs>
        <w:spacing w:before="120" w:line="240" w:lineRule="auto"/>
        <w:ind w:left="0" w:firstLine="142"/>
        <w:jc w:val="both"/>
        <w:rPr>
          <w:rFonts w:ascii="Times New Roman" w:hAnsi="Times New Roman" w:cs="Times New Roman"/>
          <w:sz w:val="22"/>
          <w:szCs w:val="22"/>
        </w:rPr>
      </w:pPr>
      <w:r w:rsidRPr="005E7B64">
        <w:rPr>
          <w:rFonts w:ascii="Times New Roman" w:hAnsi="Times New Roman" w:cs="Times New Roman"/>
          <w:sz w:val="22"/>
          <w:szCs w:val="22"/>
        </w:rPr>
        <w:t xml:space="preserve"> Материалы должны соответствовать общим требованиям санитарных и пожарных нормативов;</w:t>
      </w:r>
    </w:p>
    <w:p w14:paraId="6A47F48E" w14:textId="77777777" w:rsidR="009B621F" w:rsidRPr="005E7B64" w:rsidRDefault="009B621F" w:rsidP="009B621F">
      <w:pPr>
        <w:pStyle w:val="afb"/>
        <w:numPr>
          <w:ilvl w:val="0"/>
          <w:numId w:val="41"/>
        </w:numPr>
        <w:tabs>
          <w:tab w:val="left" w:pos="284"/>
        </w:tabs>
        <w:spacing w:before="120" w:line="240" w:lineRule="auto"/>
        <w:ind w:left="0" w:firstLine="142"/>
        <w:jc w:val="both"/>
        <w:rPr>
          <w:rFonts w:ascii="Times New Roman" w:hAnsi="Times New Roman" w:cs="Times New Roman"/>
          <w:sz w:val="22"/>
          <w:szCs w:val="22"/>
        </w:rPr>
      </w:pPr>
      <w:r w:rsidRPr="005E7B64">
        <w:rPr>
          <w:rFonts w:ascii="Times New Roman" w:hAnsi="Times New Roman" w:cs="Times New Roman"/>
          <w:sz w:val="22"/>
          <w:szCs w:val="22"/>
        </w:rPr>
        <w:t xml:space="preserve"> Конструкцию и материал фундамента под сооружение павильона определить проектом. Пол бетонный одноуровневый с существующими железнодорожными путями;</w:t>
      </w:r>
    </w:p>
    <w:p w14:paraId="657DE617" w14:textId="77777777" w:rsidR="009B621F" w:rsidRPr="005E7B64" w:rsidRDefault="009B621F" w:rsidP="009B621F">
      <w:pPr>
        <w:pStyle w:val="afb"/>
        <w:numPr>
          <w:ilvl w:val="0"/>
          <w:numId w:val="41"/>
        </w:numPr>
        <w:tabs>
          <w:tab w:val="left" w:pos="284"/>
        </w:tabs>
        <w:spacing w:before="120" w:line="240" w:lineRule="auto"/>
        <w:ind w:left="0" w:firstLine="142"/>
        <w:jc w:val="both"/>
        <w:rPr>
          <w:rFonts w:ascii="Times New Roman" w:hAnsi="Times New Roman" w:cs="Times New Roman"/>
          <w:sz w:val="22"/>
          <w:szCs w:val="22"/>
        </w:rPr>
      </w:pPr>
      <w:r w:rsidRPr="005E7B64">
        <w:rPr>
          <w:rFonts w:ascii="Times New Roman" w:hAnsi="Times New Roman" w:cs="Times New Roman"/>
          <w:sz w:val="22"/>
          <w:szCs w:val="22"/>
        </w:rPr>
        <w:t xml:space="preserve"> Ворота сооружения и главного корпуса, выполнить секционными подъемными с электроприводом. Размеры ворот сооружения принять не менее 5,5 х 5,5 м., ворот главного корпуса принять в размер существующего проема (сужение проема не допускается);</w:t>
      </w:r>
    </w:p>
    <w:p w14:paraId="29F0FFE3" w14:textId="77777777" w:rsidR="009B621F" w:rsidRPr="005E7B64" w:rsidRDefault="009B621F" w:rsidP="009B621F">
      <w:pPr>
        <w:pStyle w:val="afb"/>
        <w:numPr>
          <w:ilvl w:val="0"/>
          <w:numId w:val="41"/>
        </w:numPr>
        <w:tabs>
          <w:tab w:val="left" w:pos="284"/>
        </w:tabs>
        <w:spacing w:before="120" w:line="240" w:lineRule="auto"/>
        <w:ind w:left="0" w:firstLine="142"/>
        <w:jc w:val="both"/>
        <w:rPr>
          <w:rFonts w:ascii="Times New Roman" w:hAnsi="Times New Roman" w:cs="Times New Roman"/>
          <w:sz w:val="22"/>
          <w:szCs w:val="22"/>
        </w:rPr>
      </w:pPr>
      <w:r w:rsidRPr="005E7B64">
        <w:rPr>
          <w:rFonts w:ascii="Times New Roman" w:hAnsi="Times New Roman" w:cs="Times New Roman"/>
          <w:sz w:val="22"/>
          <w:szCs w:val="22"/>
        </w:rPr>
        <w:t>Предусмотреть устройство двери для прохода персонала;</w:t>
      </w:r>
    </w:p>
    <w:p w14:paraId="1D9560CA" w14:textId="77777777" w:rsidR="009B621F" w:rsidRPr="005E7B64" w:rsidRDefault="009B621F" w:rsidP="009B621F">
      <w:pPr>
        <w:pStyle w:val="afb"/>
        <w:numPr>
          <w:ilvl w:val="0"/>
          <w:numId w:val="41"/>
        </w:numPr>
        <w:tabs>
          <w:tab w:val="left" w:pos="284"/>
        </w:tabs>
        <w:spacing w:before="120" w:line="240" w:lineRule="auto"/>
        <w:ind w:left="0" w:firstLine="142"/>
        <w:jc w:val="both"/>
        <w:rPr>
          <w:rFonts w:ascii="Times New Roman" w:hAnsi="Times New Roman" w:cs="Times New Roman"/>
          <w:sz w:val="22"/>
          <w:szCs w:val="22"/>
        </w:rPr>
      </w:pPr>
      <w:r w:rsidRPr="005E7B64">
        <w:rPr>
          <w:rFonts w:ascii="Times New Roman" w:hAnsi="Times New Roman" w:cs="Times New Roman"/>
          <w:sz w:val="22"/>
          <w:szCs w:val="22"/>
        </w:rPr>
        <w:t>Кровля двускатная – с уклоном, ограждением и наружным организованным водостоком на прилегающую территорию. Покрытие кровли предусмотреть из трехслойных сэндвич-панелей, обеспечивающих гидроизоляцию и защиту от атмосферных осадков. Толщину утеплителя принять по СП 50.133300-2012 «Тепловая защита зданий. Актуализированная редакция СНиП 23-02-2012»;</w:t>
      </w:r>
    </w:p>
    <w:p w14:paraId="06AED724" w14:textId="77777777" w:rsidR="009B621F" w:rsidRPr="005E7B64" w:rsidRDefault="009B621F" w:rsidP="009B621F">
      <w:pPr>
        <w:pStyle w:val="afb"/>
        <w:numPr>
          <w:ilvl w:val="0"/>
          <w:numId w:val="41"/>
        </w:numPr>
        <w:tabs>
          <w:tab w:val="left" w:pos="284"/>
        </w:tabs>
        <w:spacing w:before="120" w:line="240" w:lineRule="auto"/>
        <w:ind w:left="0" w:firstLine="142"/>
        <w:jc w:val="both"/>
        <w:rPr>
          <w:rFonts w:ascii="Times New Roman" w:hAnsi="Times New Roman" w:cs="Times New Roman"/>
          <w:sz w:val="22"/>
          <w:szCs w:val="22"/>
        </w:rPr>
      </w:pPr>
      <w:r w:rsidRPr="005E7B64">
        <w:rPr>
          <w:rFonts w:ascii="Times New Roman" w:hAnsi="Times New Roman" w:cs="Times New Roman"/>
          <w:sz w:val="22"/>
          <w:szCs w:val="22"/>
        </w:rPr>
        <w:t xml:space="preserve"> Все конструктивные и технологические решения согласовать с Заказчиком.</w:t>
      </w:r>
    </w:p>
    <w:p w14:paraId="7C802491" w14:textId="77777777" w:rsidR="009B621F" w:rsidRPr="005E7B64" w:rsidRDefault="009B621F" w:rsidP="009B621F">
      <w:pPr>
        <w:pStyle w:val="afb"/>
        <w:numPr>
          <w:ilvl w:val="1"/>
          <w:numId w:val="40"/>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 xml:space="preserve">Проектной документацией предусмотреть и обосновать строительство сооружения павильона, как объекта вспомогательного использования для эксплуатации основного объекта – Главный корпус станции (инв. №РСХ00006891) и не требующего получения разрешения на строительство в соответствии с частью 17 Статьи 51 Градостроительного кодекса РФ. </w:t>
      </w:r>
    </w:p>
    <w:p w14:paraId="5B07BA1F" w14:textId="77777777" w:rsidR="009B621F" w:rsidRPr="005E7B64" w:rsidRDefault="009B621F" w:rsidP="009B621F">
      <w:pPr>
        <w:pStyle w:val="afb"/>
        <w:numPr>
          <w:ilvl w:val="1"/>
          <w:numId w:val="40"/>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В помещении павильона предусмотреть:</w:t>
      </w:r>
    </w:p>
    <w:p w14:paraId="527C2362" w14:textId="77777777" w:rsidR="009B621F" w:rsidRPr="005E7B64" w:rsidRDefault="009B621F" w:rsidP="009B621F">
      <w:pPr>
        <w:pStyle w:val="afb"/>
        <w:numPr>
          <w:ilvl w:val="0"/>
          <w:numId w:val="41"/>
        </w:numPr>
        <w:tabs>
          <w:tab w:val="left" w:pos="426"/>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рабочее и аварийное освещение с учетом энергосберегающих технологий;</w:t>
      </w:r>
    </w:p>
    <w:p w14:paraId="7F66448F" w14:textId="77777777" w:rsidR="009B621F" w:rsidRPr="005E7B64" w:rsidRDefault="009B621F" w:rsidP="009B621F">
      <w:pPr>
        <w:pStyle w:val="afb"/>
        <w:numPr>
          <w:ilvl w:val="0"/>
          <w:numId w:val="41"/>
        </w:numPr>
        <w:tabs>
          <w:tab w:val="left" w:pos="426"/>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 xml:space="preserve"> уличное освещение со стороны въезда;</w:t>
      </w:r>
    </w:p>
    <w:p w14:paraId="1161199D" w14:textId="77777777" w:rsidR="009B621F" w:rsidRPr="005E7B64" w:rsidRDefault="009B621F" w:rsidP="009B621F">
      <w:pPr>
        <w:pStyle w:val="afb"/>
        <w:numPr>
          <w:ilvl w:val="0"/>
          <w:numId w:val="41"/>
        </w:numPr>
        <w:tabs>
          <w:tab w:val="left" w:pos="426"/>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приточно-вытяжную вентиляцию;</w:t>
      </w:r>
    </w:p>
    <w:p w14:paraId="552052A8" w14:textId="77777777" w:rsidR="009B621F" w:rsidRPr="005E7B64" w:rsidRDefault="009B621F" w:rsidP="009B621F">
      <w:pPr>
        <w:pStyle w:val="afb"/>
        <w:numPr>
          <w:ilvl w:val="0"/>
          <w:numId w:val="41"/>
        </w:numPr>
        <w:tabs>
          <w:tab w:val="left" w:pos="426"/>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отопление (водяное, от существующей сети главного корпуса), с обеспечением температурного режима в помещении не ниже + 10 °С;</w:t>
      </w:r>
    </w:p>
    <w:p w14:paraId="540FE0D4" w14:textId="77777777" w:rsidR="009B621F" w:rsidRPr="005E7B64" w:rsidRDefault="009B621F" w:rsidP="009B621F">
      <w:pPr>
        <w:pStyle w:val="afb"/>
        <w:numPr>
          <w:ilvl w:val="0"/>
          <w:numId w:val="41"/>
        </w:numPr>
        <w:tabs>
          <w:tab w:val="left" w:pos="426"/>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тепловую завесу въездных ворот сооружения, тип определить проектными решениями.</w:t>
      </w:r>
    </w:p>
    <w:p w14:paraId="00311124" w14:textId="77777777" w:rsidR="009B621F" w:rsidRPr="005E7B64" w:rsidRDefault="009B621F" w:rsidP="009B621F">
      <w:pPr>
        <w:pStyle w:val="afb"/>
        <w:numPr>
          <w:ilvl w:val="1"/>
          <w:numId w:val="40"/>
        </w:numPr>
        <w:tabs>
          <w:tab w:val="left" w:pos="426"/>
          <w:tab w:val="num" w:pos="1134"/>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Категория пожарной опасности сооружения павильона – Г.</w:t>
      </w:r>
    </w:p>
    <w:p w14:paraId="756B49AC" w14:textId="77777777" w:rsidR="009B621F" w:rsidRPr="005E7B64" w:rsidRDefault="009B621F" w:rsidP="009B621F">
      <w:pPr>
        <w:pStyle w:val="afb"/>
        <w:numPr>
          <w:ilvl w:val="1"/>
          <w:numId w:val="40"/>
        </w:numPr>
        <w:tabs>
          <w:tab w:val="left" w:pos="426"/>
          <w:tab w:val="num" w:pos="1134"/>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Предусмотреть подключение сооружения павильона к инженерным коммуникациям:</w:t>
      </w:r>
    </w:p>
    <w:p w14:paraId="2FF64326" w14:textId="77777777" w:rsidR="009B621F" w:rsidRPr="005E7B64" w:rsidRDefault="009B621F" w:rsidP="009B621F">
      <w:pPr>
        <w:pStyle w:val="afb"/>
        <w:numPr>
          <w:ilvl w:val="0"/>
          <w:numId w:val="41"/>
        </w:numPr>
        <w:tabs>
          <w:tab w:val="left" w:pos="426"/>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 xml:space="preserve"> к сетям электроснабжения 0,4 кВ;</w:t>
      </w:r>
    </w:p>
    <w:p w14:paraId="157ACDD1" w14:textId="77777777" w:rsidR="009B621F" w:rsidRPr="005E7B64" w:rsidRDefault="009B621F" w:rsidP="009B621F">
      <w:pPr>
        <w:pStyle w:val="afb"/>
        <w:numPr>
          <w:ilvl w:val="0"/>
          <w:numId w:val="41"/>
        </w:numPr>
        <w:tabs>
          <w:tab w:val="left" w:pos="426"/>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к сетям отопления существующей теплосети.</w:t>
      </w:r>
    </w:p>
    <w:p w14:paraId="23368991" w14:textId="77777777" w:rsidR="009B621F" w:rsidRPr="005E7B64" w:rsidRDefault="009B621F" w:rsidP="009B621F">
      <w:pPr>
        <w:pStyle w:val="afb"/>
        <w:numPr>
          <w:ilvl w:val="1"/>
          <w:numId w:val="40"/>
        </w:numPr>
        <w:tabs>
          <w:tab w:val="left" w:pos="426"/>
          <w:tab w:val="num" w:pos="1134"/>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Помещение павильона оборудовать:</w:t>
      </w:r>
    </w:p>
    <w:p w14:paraId="7E4853D1" w14:textId="77777777" w:rsidR="009B621F" w:rsidRPr="005E7B64" w:rsidRDefault="009B621F" w:rsidP="009B621F">
      <w:pPr>
        <w:pStyle w:val="afb"/>
        <w:numPr>
          <w:ilvl w:val="0"/>
          <w:numId w:val="41"/>
        </w:numPr>
        <w:tabs>
          <w:tab w:val="left" w:pos="426"/>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 xml:space="preserve"> электрической опорной кран-балкой грузоподъемностью 5 тонн для разгрузки / погрузки запчастей и материалов в автомобильный транспорт, с постом управления, климатическим исполнением УХЛ2, со стандартной строительной высотой, высотой подъема 6 метров, пролетом 8 метров и длиной пути 34 метра. Окончательные размеры определить по составу и компоновки оборудования и привязки к конструкциям сооружения павильона. Страна производитель – Россия / Болгария. Предусмотреть установку площадки обслуживания кран-балки и лестницы к площадке обслуживания.</w:t>
      </w:r>
    </w:p>
    <w:p w14:paraId="37C47874" w14:textId="77777777" w:rsidR="009B621F" w:rsidRPr="005E7B64" w:rsidRDefault="009B621F" w:rsidP="009B621F">
      <w:pPr>
        <w:pStyle w:val="afb"/>
        <w:numPr>
          <w:ilvl w:val="1"/>
          <w:numId w:val="40"/>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Предусмотреть заземление сооружения павильона и обустройством контура заземления внутри периметра сооружения павильона.</w:t>
      </w:r>
    </w:p>
    <w:p w14:paraId="074DD9FA" w14:textId="77777777" w:rsidR="009B621F" w:rsidRPr="005E7B64" w:rsidRDefault="009B621F" w:rsidP="009B621F">
      <w:pPr>
        <w:pStyle w:val="afb"/>
        <w:numPr>
          <w:ilvl w:val="1"/>
          <w:numId w:val="40"/>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Предусмотреть комплекс работ по демонтажу существующего навеса на месте строительства и переноса лестничного марша эвакуационной лестницы;</w:t>
      </w:r>
    </w:p>
    <w:p w14:paraId="50B00B82" w14:textId="77777777" w:rsidR="009B621F" w:rsidRPr="005E7B64" w:rsidRDefault="009B621F" w:rsidP="009B621F">
      <w:pPr>
        <w:pStyle w:val="afb"/>
        <w:numPr>
          <w:ilvl w:val="1"/>
          <w:numId w:val="40"/>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Предусмотреть перенос трассы трубопроводов разводки пропан-бутана, кислорода и сжатого воздуха в районе строительства.</w:t>
      </w:r>
    </w:p>
    <w:p w14:paraId="0CB66334" w14:textId="77777777" w:rsidR="009B621F" w:rsidRPr="005E7B64" w:rsidRDefault="009B621F" w:rsidP="009B621F">
      <w:pPr>
        <w:pStyle w:val="afb"/>
        <w:numPr>
          <w:ilvl w:val="1"/>
          <w:numId w:val="40"/>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 xml:space="preserve">В проектной документации указать срок эксплуатации сооружения. </w:t>
      </w:r>
    </w:p>
    <w:p w14:paraId="4C0887B9" w14:textId="77777777" w:rsidR="009B621F" w:rsidRPr="005E7B64" w:rsidRDefault="009B621F" w:rsidP="009B621F">
      <w:pPr>
        <w:pStyle w:val="1"/>
        <w:keepLines w:val="0"/>
        <w:numPr>
          <w:ilvl w:val="0"/>
          <w:numId w:val="40"/>
        </w:numPr>
        <w:spacing w:before="120"/>
        <w:jc w:val="both"/>
        <w:rPr>
          <w:rFonts w:ascii="Times New Roman" w:hAnsi="Times New Roman" w:cs="Times New Roman"/>
          <w:b/>
          <w:color w:val="auto"/>
          <w:sz w:val="22"/>
          <w:szCs w:val="22"/>
        </w:rPr>
      </w:pPr>
      <w:bookmarkStart w:id="174" w:name="_Toc80109894"/>
      <w:bookmarkStart w:id="175" w:name="_Toc86761727"/>
      <w:r w:rsidRPr="005E7B64">
        <w:rPr>
          <w:rFonts w:ascii="Times New Roman" w:hAnsi="Times New Roman" w:cs="Times New Roman"/>
          <w:b/>
          <w:color w:val="auto"/>
          <w:sz w:val="22"/>
          <w:szCs w:val="22"/>
        </w:rPr>
        <w:lastRenderedPageBreak/>
        <w:t>Стадийность проектирования.</w:t>
      </w:r>
      <w:bookmarkEnd w:id="174"/>
      <w:bookmarkEnd w:id="175"/>
    </w:p>
    <w:p w14:paraId="7E4BA922" w14:textId="77777777" w:rsidR="009B621F" w:rsidRPr="005E7B64" w:rsidRDefault="009B621F" w:rsidP="009B621F">
      <w:pPr>
        <w:pStyle w:val="afb"/>
        <w:numPr>
          <w:ilvl w:val="1"/>
          <w:numId w:val="40"/>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Проектная и рабочая документация.</w:t>
      </w:r>
    </w:p>
    <w:p w14:paraId="37A470E4" w14:textId="77777777" w:rsidR="009B621F" w:rsidRPr="005E7B64" w:rsidRDefault="009B621F" w:rsidP="009B621F">
      <w:pPr>
        <w:pStyle w:val="1"/>
        <w:keepLines w:val="0"/>
        <w:numPr>
          <w:ilvl w:val="0"/>
          <w:numId w:val="40"/>
        </w:numPr>
        <w:spacing w:before="120"/>
        <w:jc w:val="both"/>
        <w:rPr>
          <w:rFonts w:ascii="Times New Roman" w:hAnsi="Times New Roman" w:cs="Times New Roman"/>
          <w:b/>
          <w:color w:val="auto"/>
          <w:sz w:val="22"/>
          <w:szCs w:val="22"/>
        </w:rPr>
      </w:pPr>
      <w:bookmarkStart w:id="176" w:name="_Toc80109895"/>
      <w:bookmarkStart w:id="177" w:name="_Toc86761728"/>
      <w:r w:rsidRPr="005E7B64">
        <w:rPr>
          <w:rFonts w:ascii="Times New Roman" w:hAnsi="Times New Roman" w:cs="Times New Roman"/>
          <w:b/>
          <w:color w:val="auto"/>
          <w:sz w:val="22"/>
          <w:szCs w:val="22"/>
        </w:rPr>
        <w:t>Особые условия проектирования.</w:t>
      </w:r>
      <w:bookmarkEnd w:id="176"/>
      <w:bookmarkEnd w:id="177"/>
    </w:p>
    <w:p w14:paraId="3A8BB844" w14:textId="77777777" w:rsidR="009B621F" w:rsidRPr="005E7B64" w:rsidRDefault="009B621F" w:rsidP="009B621F">
      <w:pPr>
        <w:pStyle w:val="afb"/>
        <w:numPr>
          <w:ilvl w:val="1"/>
          <w:numId w:val="40"/>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Производство работ в условиях действующего предприятия.</w:t>
      </w:r>
    </w:p>
    <w:p w14:paraId="1D28CF96" w14:textId="77777777" w:rsidR="009B621F" w:rsidRPr="005E7B64" w:rsidRDefault="009B621F" w:rsidP="009B621F">
      <w:pPr>
        <w:pStyle w:val="1"/>
        <w:keepLines w:val="0"/>
        <w:numPr>
          <w:ilvl w:val="0"/>
          <w:numId w:val="40"/>
        </w:numPr>
        <w:spacing w:before="120"/>
        <w:jc w:val="both"/>
        <w:rPr>
          <w:rFonts w:ascii="Times New Roman" w:hAnsi="Times New Roman" w:cs="Times New Roman"/>
          <w:b/>
          <w:color w:val="auto"/>
          <w:sz w:val="22"/>
          <w:szCs w:val="22"/>
        </w:rPr>
      </w:pPr>
      <w:bookmarkStart w:id="178" w:name="_Toc80109896"/>
      <w:bookmarkStart w:id="179" w:name="_Toc86761729"/>
      <w:r w:rsidRPr="005E7B64">
        <w:rPr>
          <w:rFonts w:ascii="Times New Roman" w:hAnsi="Times New Roman" w:cs="Times New Roman"/>
          <w:b/>
          <w:color w:val="auto"/>
          <w:sz w:val="22"/>
          <w:szCs w:val="22"/>
        </w:rPr>
        <w:t>Этапы выполнения работ.</w:t>
      </w:r>
      <w:bookmarkEnd w:id="178"/>
      <w:bookmarkEnd w:id="179"/>
    </w:p>
    <w:p w14:paraId="41B080E3" w14:textId="77777777" w:rsidR="009B621F" w:rsidRPr="005E7B64" w:rsidRDefault="009B621F" w:rsidP="009B621F">
      <w:pPr>
        <w:pStyle w:val="afb"/>
        <w:numPr>
          <w:ilvl w:val="1"/>
          <w:numId w:val="40"/>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 xml:space="preserve">Разработка этапов работ не требуется </w:t>
      </w:r>
    </w:p>
    <w:p w14:paraId="2B4D64AD" w14:textId="77777777" w:rsidR="009B621F" w:rsidRPr="005E7B64" w:rsidRDefault="009B621F" w:rsidP="009B621F">
      <w:pPr>
        <w:pStyle w:val="1"/>
        <w:keepLines w:val="0"/>
        <w:numPr>
          <w:ilvl w:val="0"/>
          <w:numId w:val="40"/>
        </w:numPr>
        <w:spacing w:before="120"/>
        <w:jc w:val="both"/>
        <w:rPr>
          <w:rFonts w:ascii="Times New Roman" w:hAnsi="Times New Roman" w:cs="Times New Roman"/>
          <w:b/>
          <w:color w:val="auto"/>
          <w:sz w:val="22"/>
          <w:szCs w:val="22"/>
        </w:rPr>
      </w:pPr>
      <w:bookmarkStart w:id="180" w:name="_Toc80109897"/>
      <w:bookmarkStart w:id="181" w:name="_Toc86761730"/>
      <w:r w:rsidRPr="005E7B64">
        <w:rPr>
          <w:rFonts w:ascii="Times New Roman" w:hAnsi="Times New Roman" w:cs="Times New Roman"/>
          <w:b/>
          <w:color w:val="auto"/>
          <w:sz w:val="22"/>
          <w:szCs w:val="22"/>
        </w:rPr>
        <w:t>Дополнительные требования.</w:t>
      </w:r>
      <w:bookmarkEnd w:id="180"/>
      <w:bookmarkEnd w:id="181"/>
      <w:r w:rsidRPr="005E7B64">
        <w:rPr>
          <w:rFonts w:ascii="Times New Roman" w:hAnsi="Times New Roman" w:cs="Times New Roman"/>
          <w:b/>
          <w:color w:val="auto"/>
          <w:sz w:val="22"/>
          <w:szCs w:val="22"/>
        </w:rPr>
        <w:t xml:space="preserve"> </w:t>
      </w:r>
    </w:p>
    <w:p w14:paraId="531BFD04" w14:textId="77777777" w:rsidR="009B621F" w:rsidRPr="005E7B64" w:rsidRDefault="009B621F" w:rsidP="009B621F">
      <w:pPr>
        <w:pStyle w:val="afb"/>
        <w:numPr>
          <w:ilvl w:val="1"/>
          <w:numId w:val="40"/>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Основные проектные решения предварительно согласовать с Заказчиком до выдачи проектной документации. Все материалы согласований должны быть оформлены как приложения к соответствующим разделам проектной документации.</w:t>
      </w:r>
    </w:p>
    <w:p w14:paraId="73C656D2" w14:textId="77777777" w:rsidR="009B621F" w:rsidRPr="005E7B64" w:rsidRDefault="009B621F" w:rsidP="009B621F">
      <w:pPr>
        <w:pStyle w:val="afb"/>
        <w:numPr>
          <w:ilvl w:val="1"/>
          <w:numId w:val="40"/>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 xml:space="preserve">Применяемые в проектных решениях изделия, оборудование должны соответствовать требованиям соответствующих Технических регламентов Таможенного союза. </w:t>
      </w:r>
    </w:p>
    <w:p w14:paraId="1AFDA45C" w14:textId="77777777" w:rsidR="009B621F" w:rsidRPr="005E7B64" w:rsidRDefault="009B621F" w:rsidP="009B621F">
      <w:pPr>
        <w:pStyle w:val="afb"/>
        <w:numPr>
          <w:ilvl w:val="1"/>
          <w:numId w:val="40"/>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Выполнить инженерно-экологические изыскания с разработкой задания на изыскания в объеме достаточном для прохождения государственной экологической экспертизы, в соответствии с требованиями СП 11-102-97 «Инженерно-экологические изыскания для строительства», СП 47.13330.2016. Свод правил. «Инженерные изыскания для строительства. Основные положения. Актуализированная редакция СНиП 11-02-96».</w:t>
      </w:r>
    </w:p>
    <w:p w14:paraId="0F9730D2" w14:textId="77777777" w:rsidR="009B621F" w:rsidRPr="005E7B64" w:rsidRDefault="009B621F" w:rsidP="009B621F">
      <w:pPr>
        <w:pStyle w:val="afb"/>
        <w:numPr>
          <w:ilvl w:val="1"/>
          <w:numId w:val="40"/>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Разработать раздел ОВОС в соответствии с Приказом Минприроды России от 01.12.2020 г. № 999 "Об утверждении требований к материалам оценки воздействия на окружающую среду". Разработать задание на разработку ОВОС. Подготовить материалы и принять участие в общественных слушаниях. Подготовить материалы для опубликования в СМИ с целью ознакомления общественности. Публикацию в СМИ осуществляет Подрядчик.</w:t>
      </w:r>
    </w:p>
    <w:p w14:paraId="3638A222" w14:textId="77777777" w:rsidR="009B621F" w:rsidRPr="005E7B64" w:rsidRDefault="009B621F" w:rsidP="009B621F">
      <w:pPr>
        <w:pStyle w:val="afb"/>
        <w:numPr>
          <w:ilvl w:val="1"/>
          <w:numId w:val="40"/>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 xml:space="preserve">В роли заявителя, от лица Заказчика, пройти государственную экологическую экспертизу проектной документации с получением положительного заключения. Оплату всех услуг экспертизы осуществляет Подрядчик. Сметную документацию выполнить в соответствии с «Требованиями к сметной документации в составе ПИР», ООО «Байкальская энергетическая компания». Локальные сметы составить в соответствии с технологической последовательностью выполняемых работ». </w:t>
      </w:r>
    </w:p>
    <w:p w14:paraId="35B0D4E2" w14:textId="77777777" w:rsidR="009B621F" w:rsidRPr="005E7B64" w:rsidRDefault="009B621F" w:rsidP="009B621F">
      <w:pPr>
        <w:pStyle w:val="afb"/>
        <w:numPr>
          <w:ilvl w:val="1"/>
          <w:numId w:val="40"/>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Проектную и рабочую документацию предоставить в 5-и экземплярах на бумажном носителе и в электронном виде в формате PDF. Документация в электронном виде, в том числе в формате PDF, должна обеспечивать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формироваться способом, не предусматривающим сканирование документа на бумажном носителе, содержать оглавление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5BE3B678" w14:textId="77777777" w:rsidR="009B621F" w:rsidRPr="005E7B64" w:rsidRDefault="009B621F" w:rsidP="009B621F">
      <w:pPr>
        <w:pStyle w:val="afb"/>
        <w:numPr>
          <w:ilvl w:val="1"/>
          <w:numId w:val="40"/>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Провести в случае необходимости согласование проектных решений с контролирующими и надзорными органами.</w:t>
      </w:r>
    </w:p>
    <w:p w14:paraId="49DC07AA" w14:textId="77777777" w:rsidR="009B621F" w:rsidRPr="005E7B64" w:rsidRDefault="009B621F" w:rsidP="009B621F">
      <w:pPr>
        <w:pStyle w:val="1"/>
        <w:keepLines w:val="0"/>
        <w:numPr>
          <w:ilvl w:val="0"/>
          <w:numId w:val="40"/>
        </w:numPr>
        <w:spacing w:before="120"/>
        <w:jc w:val="both"/>
        <w:rPr>
          <w:rFonts w:ascii="Times New Roman" w:hAnsi="Times New Roman" w:cs="Times New Roman"/>
          <w:b/>
          <w:bCs/>
          <w:color w:val="auto"/>
          <w:sz w:val="22"/>
          <w:szCs w:val="22"/>
        </w:rPr>
      </w:pPr>
      <w:bookmarkStart w:id="182" w:name="_Toc80109898"/>
      <w:bookmarkStart w:id="183" w:name="_Toc86761731"/>
      <w:r w:rsidRPr="005E7B64">
        <w:rPr>
          <w:rFonts w:ascii="Times New Roman" w:hAnsi="Times New Roman" w:cs="Times New Roman"/>
          <w:b/>
          <w:color w:val="auto"/>
          <w:sz w:val="22"/>
          <w:szCs w:val="22"/>
        </w:rPr>
        <w:t>Особые условия проектирования.</w:t>
      </w:r>
      <w:bookmarkEnd w:id="182"/>
      <w:bookmarkEnd w:id="183"/>
    </w:p>
    <w:p w14:paraId="191ED815" w14:textId="77777777" w:rsidR="009B621F" w:rsidRPr="005E7B64" w:rsidRDefault="009B621F" w:rsidP="009B621F">
      <w:pPr>
        <w:pStyle w:val="afb"/>
        <w:numPr>
          <w:ilvl w:val="1"/>
          <w:numId w:val="40"/>
        </w:numPr>
        <w:tabs>
          <w:tab w:val="left" w:pos="426"/>
          <w:tab w:val="left" w:pos="567"/>
          <w:tab w:val="num" w:pos="1134"/>
        </w:tabs>
        <w:spacing w:before="120" w:line="240" w:lineRule="auto"/>
        <w:ind w:left="0" w:firstLine="0"/>
        <w:jc w:val="both"/>
        <w:rPr>
          <w:rFonts w:ascii="Times New Roman" w:hAnsi="Times New Roman" w:cs="Times New Roman"/>
          <w:sz w:val="22"/>
          <w:szCs w:val="22"/>
        </w:rPr>
      </w:pPr>
      <w:r w:rsidRPr="005E7B64">
        <w:rPr>
          <w:rFonts w:ascii="Times New Roman" w:hAnsi="Times New Roman" w:cs="Times New Roman"/>
          <w:sz w:val="22"/>
          <w:szCs w:val="22"/>
        </w:rPr>
        <w:t xml:space="preserve">Режим работы - действующее предприятие. </w:t>
      </w:r>
    </w:p>
    <w:p w14:paraId="4F545081" w14:textId="77777777" w:rsidR="009B621F" w:rsidRPr="005E7B64" w:rsidRDefault="009B621F" w:rsidP="009B621F">
      <w:pPr>
        <w:pStyle w:val="afb"/>
        <w:numPr>
          <w:ilvl w:val="1"/>
          <w:numId w:val="40"/>
        </w:numPr>
        <w:tabs>
          <w:tab w:val="left" w:pos="426"/>
          <w:tab w:val="left" w:pos="567"/>
          <w:tab w:val="num" w:pos="1134"/>
        </w:tabs>
        <w:spacing w:before="120" w:line="240" w:lineRule="auto"/>
        <w:ind w:left="0" w:firstLine="0"/>
        <w:jc w:val="both"/>
        <w:rPr>
          <w:rFonts w:ascii="Times New Roman" w:hAnsi="Times New Roman" w:cs="Times New Roman"/>
          <w:sz w:val="22"/>
          <w:szCs w:val="22"/>
        </w:rPr>
      </w:pPr>
      <w:r w:rsidRPr="005E7B64">
        <w:rPr>
          <w:rFonts w:ascii="Times New Roman" w:hAnsi="Times New Roman" w:cs="Times New Roman"/>
          <w:sz w:val="22"/>
          <w:szCs w:val="22"/>
        </w:rPr>
        <w:t>Сейсмичность района строительства определить на основе комплекта карт общего сейсмического районирования территории РФ СП 14.13330.2018.</w:t>
      </w:r>
    </w:p>
    <w:p w14:paraId="70A14B83" w14:textId="77777777" w:rsidR="009B621F" w:rsidRPr="005E7B64" w:rsidRDefault="009B621F" w:rsidP="009B621F">
      <w:pPr>
        <w:pStyle w:val="afb"/>
        <w:numPr>
          <w:ilvl w:val="1"/>
          <w:numId w:val="40"/>
        </w:numPr>
        <w:tabs>
          <w:tab w:val="left" w:pos="426"/>
          <w:tab w:val="left" w:pos="567"/>
          <w:tab w:val="num" w:pos="1134"/>
        </w:tabs>
        <w:spacing w:before="120" w:line="240" w:lineRule="auto"/>
        <w:ind w:left="0" w:firstLine="0"/>
        <w:jc w:val="both"/>
        <w:rPr>
          <w:rFonts w:ascii="Times New Roman" w:hAnsi="Times New Roman" w:cs="Times New Roman"/>
          <w:sz w:val="22"/>
          <w:szCs w:val="22"/>
        </w:rPr>
      </w:pPr>
      <w:r w:rsidRPr="005E7B64">
        <w:rPr>
          <w:rFonts w:ascii="Times New Roman" w:hAnsi="Times New Roman" w:cs="Times New Roman"/>
          <w:sz w:val="22"/>
          <w:szCs w:val="22"/>
        </w:rPr>
        <w:t>Климатические параметры для района строительства принять согласно СП 131.13330.2018.</w:t>
      </w:r>
    </w:p>
    <w:p w14:paraId="76DADAF2" w14:textId="77777777" w:rsidR="009B621F" w:rsidRPr="005E7B64" w:rsidRDefault="009B621F" w:rsidP="009B621F">
      <w:pPr>
        <w:pStyle w:val="1"/>
        <w:keepLines w:val="0"/>
        <w:numPr>
          <w:ilvl w:val="0"/>
          <w:numId w:val="40"/>
        </w:numPr>
        <w:spacing w:before="120"/>
        <w:jc w:val="both"/>
        <w:rPr>
          <w:rFonts w:ascii="Times New Roman" w:hAnsi="Times New Roman" w:cs="Times New Roman"/>
          <w:b/>
          <w:color w:val="auto"/>
          <w:sz w:val="22"/>
          <w:szCs w:val="22"/>
        </w:rPr>
      </w:pPr>
      <w:bookmarkStart w:id="184" w:name="_Toc80109899"/>
      <w:bookmarkStart w:id="185" w:name="_Toc86761732"/>
      <w:r w:rsidRPr="005E7B64">
        <w:rPr>
          <w:rFonts w:ascii="Times New Roman" w:hAnsi="Times New Roman" w:cs="Times New Roman"/>
          <w:b/>
          <w:color w:val="auto"/>
          <w:sz w:val="22"/>
          <w:szCs w:val="22"/>
        </w:rPr>
        <w:t>Срок выполнения проекта.</w:t>
      </w:r>
      <w:bookmarkEnd w:id="184"/>
      <w:bookmarkEnd w:id="185"/>
    </w:p>
    <w:p w14:paraId="450E6795" w14:textId="77777777" w:rsidR="009B621F" w:rsidRPr="005E7B64" w:rsidRDefault="009B621F" w:rsidP="009B621F">
      <w:pPr>
        <w:pStyle w:val="afb"/>
        <w:numPr>
          <w:ilvl w:val="1"/>
          <w:numId w:val="40"/>
        </w:numPr>
        <w:tabs>
          <w:tab w:val="left" w:pos="426"/>
          <w:tab w:val="left" w:pos="567"/>
          <w:tab w:val="num" w:pos="1134"/>
        </w:tabs>
        <w:spacing w:before="120" w:line="240" w:lineRule="auto"/>
        <w:ind w:left="0" w:firstLine="0"/>
        <w:jc w:val="both"/>
        <w:rPr>
          <w:rFonts w:ascii="Times New Roman" w:hAnsi="Times New Roman" w:cs="Times New Roman"/>
          <w:sz w:val="22"/>
          <w:szCs w:val="22"/>
        </w:rPr>
      </w:pPr>
      <w:r w:rsidRPr="005E7B64">
        <w:rPr>
          <w:rFonts w:ascii="Times New Roman" w:hAnsi="Times New Roman" w:cs="Times New Roman"/>
          <w:sz w:val="22"/>
          <w:szCs w:val="22"/>
        </w:rPr>
        <w:t>По календарному плану к договору.</w:t>
      </w:r>
    </w:p>
    <w:p w14:paraId="54A887BC" w14:textId="77777777" w:rsidR="009B621F" w:rsidRPr="005E7B64" w:rsidRDefault="009B621F" w:rsidP="009B621F">
      <w:pPr>
        <w:pStyle w:val="1"/>
        <w:keepLines w:val="0"/>
        <w:numPr>
          <w:ilvl w:val="0"/>
          <w:numId w:val="40"/>
        </w:numPr>
        <w:spacing w:before="120"/>
        <w:jc w:val="both"/>
        <w:rPr>
          <w:rFonts w:ascii="Times New Roman" w:hAnsi="Times New Roman" w:cs="Times New Roman"/>
          <w:b/>
          <w:color w:val="auto"/>
          <w:sz w:val="22"/>
          <w:szCs w:val="22"/>
        </w:rPr>
      </w:pPr>
      <w:bookmarkStart w:id="186" w:name="_Toc80109900"/>
      <w:bookmarkStart w:id="187" w:name="_Toc86761733"/>
      <w:r w:rsidRPr="005E7B64">
        <w:rPr>
          <w:rFonts w:ascii="Times New Roman" w:hAnsi="Times New Roman" w:cs="Times New Roman"/>
          <w:b/>
          <w:color w:val="auto"/>
          <w:sz w:val="22"/>
          <w:szCs w:val="22"/>
        </w:rPr>
        <w:t>Заказчик.</w:t>
      </w:r>
      <w:bookmarkEnd w:id="186"/>
      <w:bookmarkEnd w:id="187"/>
    </w:p>
    <w:p w14:paraId="606C1182" w14:textId="77777777" w:rsidR="009B621F" w:rsidRPr="005E7B64" w:rsidRDefault="009B621F" w:rsidP="009B621F">
      <w:pPr>
        <w:pStyle w:val="afb"/>
        <w:numPr>
          <w:ilvl w:val="1"/>
          <w:numId w:val="40"/>
        </w:numPr>
        <w:tabs>
          <w:tab w:val="left" w:pos="426"/>
          <w:tab w:val="left" w:pos="567"/>
          <w:tab w:val="num" w:pos="1134"/>
        </w:tabs>
        <w:spacing w:before="120" w:line="240" w:lineRule="auto"/>
        <w:ind w:left="0" w:firstLine="0"/>
        <w:jc w:val="both"/>
        <w:rPr>
          <w:rFonts w:ascii="Times New Roman" w:hAnsi="Times New Roman" w:cs="Times New Roman"/>
          <w:sz w:val="22"/>
          <w:szCs w:val="22"/>
        </w:rPr>
      </w:pPr>
      <w:r w:rsidRPr="005E7B64">
        <w:rPr>
          <w:rFonts w:ascii="Times New Roman" w:hAnsi="Times New Roman" w:cs="Times New Roman"/>
          <w:sz w:val="22"/>
          <w:szCs w:val="22"/>
        </w:rPr>
        <w:t>ТЭЦ-10, филиал ООО «Байкальская энергетическая компания»</w:t>
      </w:r>
    </w:p>
    <w:p w14:paraId="2CE89CBE" w14:textId="77777777" w:rsidR="009B621F" w:rsidRPr="005E7B64" w:rsidRDefault="009B621F" w:rsidP="009B621F">
      <w:pPr>
        <w:pStyle w:val="1"/>
        <w:keepLines w:val="0"/>
        <w:numPr>
          <w:ilvl w:val="0"/>
          <w:numId w:val="40"/>
        </w:numPr>
        <w:spacing w:before="120"/>
        <w:jc w:val="both"/>
        <w:rPr>
          <w:rFonts w:ascii="Times New Roman" w:eastAsia="Calibri" w:hAnsi="Times New Roman" w:cs="Times New Roman"/>
          <w:b/>
          <w:color w:val="auto"/>
          <w:sz w:val="22"/>
          <w:szCs w:val="22"/>
          <w:lang w:eastAsia="en-US"/>
        </w:rPr>
      </w:pPr>
      <w:bookmarkStart w:id="188" w:name="_Toc80109901"/>
      <w:bookmarkStart w:id="189" w:name="_Toc86761734"/>
      <w:r w:rsidRPr="005E7B64">
        <w:rPr>
          <w:rFonts w:ascii="Times New Roman" w:hAnsi="Times New Roman" w:cs="Times New Roman"/>
          <w:b/>
          <w:color w:val="auto"/>
          <w:sz w:val="22"/>
          <w:szCs w:val="22"/>
        </w:rPr>
        <w:lastRenderedPageBreak/>
        <w:t>Исходные данные.</w:t>
      </w:r>
      <w:bookmarkEnd w:id="188"/>
      <w:bookmarkEnd w:id="189"/>
      <w:r w:rsidRPr="005E7B64">
        <w:rPr>
          <w:rFonts w:ascii="Times New Roman" w:hAnsi="Times New Roman" w:cs="Times New Roman"/>
          <w:b/>
          <w:color w:val="auto"/>
          <w:sz w:val="22"/>
          <w:szCs w:val="22"/>
        </w:rPr>
        <w:t xml:space="preserve"> </w:t>
      </w:r>
    </w:p>
    <w:p w14:paraId="72D1E9CE" w14:textId="77777777" w:rsidR="009B621F" w:rsidRPr="005E7B64" w:rsidRDefault="009B621F" w:rsidP="009B621F">
      <w:pPr>
        <w:pStyle w:val="afb"/>
        <w:numPr>
          <w:ilvl w:val="1"/>
          <w:numId w:val="40"/>
        </w:numPr>
        <w:tabs>
          <w:tab w:val="left" w:pos="426"/>
          <w:tab w:val="left" w:pos="567"/>
          <w:tab w:val="num" w:pos="1134"/>
        </w:tabs>
        <w:spacing w:before="120" w:line="240" w:lineRule="auto"/>
        <w:ind w:left="0" w:firstLine="0"/>
        <w:jc w:val="both"/>
        <w:rPr>
          <w:rFonts w:ascii="Times New Roman" w:hAnsi="Times New Roman" w:cs="Times New Roman"/>
          <w:sz w:val="22"/>
          <w:szCs w:val="22"/>
        </w:rPr>
      </w:pPr>
      <w:r w:rsidRPr="005E7B64">
        <w:rPr>
          <w:rFonts w:ascii="Times New Roman" w:hAnsi="Times New Roman" w:cs="Times New Roman"/>
          <w:sz w:val="22"/>
          <w:szCs w:val="22"/>
        </w:rPr>
        <w:t>«Требования к сметной документации в составе ПИР», ООО «Байкальская энергетическая компания».</w:t>
      </w:r>
    </w:p>
    <w:p w14:paraId="7A037A4B" w14:textId="77777777" w:rsidR="009B621F" w:rsidRPr="005E7B64" w:rsidRDefault="009B621F" w:rsidP="009B621F">
      <w:pPr>
        <w:pStyle w:val="afb"/>
        <w:numPr>
          <w:ilvl w:val="1"/>
          <w:numId w:val="40"/>
        </w:numPr>
        <w:tabs>
          <w:tab w:val="left" w:pos="426"/>
          <w:tab w:val="left" w:pos="567"/>
          <w:tab w:val="num" w:pos="1134"/>
        </w:tabs>
        <w:spacing w:before="120" w:line="240" w:lineRule="auto"/>
        <w:ind w:left="0" w:firstLine="0"/>
        <w:jc w:val="both"/>
        <w:rPr>
          <w:rFonts w:ascii="Times New Roman" w:hAnsi="Times New Roman" w:cs="Times New Roman"/>
          <w:sz w:val="22"/>
          <w:szCs w:val="22"/>
        </w:rPr>
      </w:pPr>
      <w:r w:rsidRPr="005E7B64">
        <w:rPr>
          <w:rFonts w:ascii="Times New Roman" w:hAnsi="Times New Roman" w:cs="Times New Roman"/>
          <w:sz w:val="22"/>
          <w:szCs w:val="22"/>
        </w:rPr>
        <w:t>Инженерно-геологические изыскания.</w:t>
      </w:r>
    </w:p>
    <w:p w14:paraId="0841B960" w14:textId="5D7FBBC2" w:rsidR="00EA7CE5" w:rsidRPr="0080728B" w:rsidRDefault="00EA7CE5" w:rsidP="009B621F">
      <w:pPr>
        <w:pStyle w:val="1"/>
        <w:keepNext w:val="0"/>
        <w:keepLines w:val="0"/>
        <w:widowControl w:val="0"/>
        <w:spacing w:before="0" w:after="120" w:line="264" w:lineRule="auto"/>
        <w:ind w:firstLine="6804"/>
        <w:jc w:val="center"/>
        <w:rPr>
          <w:rFonts w:ascii="Times New Roman" w:hAnsi="Times New Roman" w:cs="Times New Roman"/>
          <w:sz w:val="22"/>
          <w:szCs w:val="22"/>
        </w:rPr>
      </w:pPr>
    </w:p>
    <w:p w14:paraId="5C713F70" w14:textId="77777777" w:rsidR="00EA7CE5" w:rsidRPr="0080728B" w:rsidRDefault="00EA7CE5" w:rsidP="0080728B">
      <w:pPr>
        <w:pStyle w:val="a6"/>
        <w:widowControl w:val="0"/>
        <w:jc w:val="both"/>
        <w:rPr>
          <w:rFonts w:ascii="Times New Roman" w:hAnsi="Times New Roman" w:cs="Times New Roman"/>
          <w:sz w:val="22"/>
          <w:szCs w:val="22"/>
        </w:rPr>
      </w:pPr>
    </w:p>
    <w:p w14:paraId="7F9B81ED" w14:textId="77777777" w:rsidR="00EA7CE5" w:rsidRPr="0080728B" w:rsidRDefault="00EA7CE5" w:rsidP="0080728B">
      <w:pPr>
        <w:pStyle w:val="a6"/>
        <w:widowControl w:val="0"/>
        <w:jc w:val="both"/>
        <w:rPr>
          <w:rFonts w:ascii="Times New Roman" w:hAnsi="Times New Roman" w:cs="Times New Roman"/>
          <w:sz w:val="22"/>
          <w:szCs w:val="22"/>
        </w:rPr>
      </w:pPr>
    </w:p>
    <w:p w14:paraId="0BD463ED" w14:textId="77777777" w:rsidR="00EA7CE5" w:rsidRPr="0080728B" w:rsidRDefault="00EA7CE5" w:rsidP="0080728B">
      <w:pPr>
        <w:pStyle w:val="a6"/>
        <w:widowControl w:val="0"/>
        <w:jc w:val="both"/>
        <w:rPr>
          <w:rFonts w:ascii="Times New Roman" w:hAnsi="Times New Roman" w:cs="Times New Roman"/>
          <w:sz w:val="22"/>
          <w:szCs w:val="22"/>
        </w:rPr>
      </w:pPr>
    </w:p>
    <w:p w14:paraId="6E0A341E" w14:textId="77777777" w:rsidR="00EA7CE5" w:rsidRPr="0080728B" w:rsidRDefault="00EA7CE5" w:rsidP="0080728B">
      <w:pPr>
        <w:pStyle w:val="a6"/>
        <w:widowControl w:val="0"/>
        <w:jc w:val="both"/>
        <w:rPr>
          <w:rFonts w:ascii="Times New Roman" w:hAnsi="Times New Roman" w:cs="Times New Roman"/>
          <w:sz w:val="22"/>
          <w:szCs w:val="22"/>
        </w:rPr>
      </w:pPr>
    </w:p>
    <w:p w14:paraId="187E4582" w14:textId="77777777" w:rsidR="00EA7CE5" w:rsidRPr="0080728B" w:rsidRDefault="00EA7CE5" w:rsidP="0080728B">
      <w:pPr>
        <w:pStyle w:val="a6"/>
        <w:widowControl w:val="0"/>
        <w:jc w:val="both"/>
        <w:rPr>
          <w:rFonts w:ascii="Times New Roman" w:hAnsi="Times New Roman" w:cs="Times New Roman"/>
          <w:sz w:val="22"/>
          <w:szCs w:val="22"/>
        </w:rPr>
      </w:pPr>
    </w:p>
    <w:p w14:paraId="3F3D4134" w14:textId="77777777" w:rsidR="00EA7CE5" w:rsidRPr="0080728B" w:rsidRDefault="00EA7CE5" w:rsidP="0080728B">
      <w:pPr>
        <w:pStyle w:val="a6"/>
        <w:widowControl w:val="0"/>
        <w:jc w:val="both"/>
        <w:rPr>
          <w:rFonts w:ascii="Times New Roman" w:hAnsi="Times New Roman" w:cs="Times New Roman"/>
          <w:sz w:val="22"/>
          <w:szCs w:val="22"/>
        </w:rPr>
      </w:pPr>
    </w:p>
    <w:p w14:paraId="2BFB2B7A" w14:textId="77777777" w:rsidR="00EA7CE5" w:rsidRPr="0080728B" w:rsidRDefault="00EA7CE5" w:rsidP="0080728B">
      <w:pPr>
        <w:pStyle w:val="a6"/>
        <w:widowControl w:val="0"/>
        <w:jc w:val="both"/>
        <w:rPr>
          <w:rFonts w:ascii="Times New Roman" w:hAnsi="Times New Roman" w:cs="Times New Roman"/>
          <w:sz w:val="22"/>
          <w:szCs w:val="22"/>
        </w:rPr>
      </w:pPr>
    </w:p>
    <w:p w14:paraId="5DBFBB04" w14:textId="77777777" w:rsidR="00EA7CE5" w:rsidRPr="0080728B" w:rsidRDefault="00EA7CE5" w:rsidP="0080728B">
      <w:pPr>
        <w:pStyle w:val="a6"/>
        <w:widowControl w:val="0"/>
        <w:jc w:val="both"/>
        <w:rPr>
          <w:rFonts w:ascii="Times New Roman" w:hAnsi="Times New Roman" w:cs="Times New Roman"/>
          <w:sz w:val="22"/>
          <w:szCs w:val="22"/>
        </w:rPr>
      </w:pPr>
    </w:p>
    <w:p w14:paraId="1F765E2C" w14:textId="77777777" w:rsidR="00EA7CE5" w:rsidRPr="0080728B" w:rsidRDefault="00EA7CE5" w:rsidP="0080728B">
      <w:pPr>
        <w:pStyle w:val="a6"/>
        <w:widowControl w:val="0"/>
        <w:jc w:val="both"/>
        <w:rPr>
          <w:rFonts w:ascii="Times New Roman" w:hAnsi="Times New Roman" w:cs="Times New Roman"/>
          <w:sz w:val="22"/>
          <w:szCs w:val="22"/>
        </w:rPr>
      </w:pPr>
    </w:p>
    <w:p w14:paraId="1B079009" w14:textId="77777777" w:rsidR="00EA7CE5" w:rsidRPr="0080728B" w:rsidRDefault="00EA7CE5" w:rsidP="0080728B">
      <w:pPr>
        <w:pStyle w:val="a6"/>
        <w:widowControl w:val="0"/>
        <w:jc w:val="both"/>
        <w:rPr>
          <w:rFonts w:ascii="Times New Roman" w:hAnsi="Times New Roman" w:cs="Times New Roman"/>
          <w:sz w:val="22"/>
          <w:szCs w:val="22"/>
        </w:rPr>
      </w:pPr>
    </w:p>
    <w:p w14:paraId="0C2D58C7" w14:textId="77777777" w:rsidR="00EA7CE5" w:rsidRPr="0080728B" w:rsidRDefault="00EA7CE5" w:rsidP="0080728B">
      <w:pPr>
        <w:pStyle w:val="a6"/>
        <w:widowControl w:val="0"/>
        <w:jc w:val="both"/>
        <w:rPr>
          <w:rFonts w:ascii="Times New Roman" w:hAnsi="Times New Roman" w:cs="Times New Roman"/>
          <w:sz w:val="22"/>
          <w:szCs w:val="22"/>
        </w:rPr>
      </w:pPr>
    </w:p>
    <w:p w14:paraId="42B383EA" w14:textId="77777777" w:rsidR="00EA7CE5" w:rsidRPr="0080728B" w:rsidRDefault="00EA7CE5" w:rsidP="0080728B">
      <w:pPr>
        <w:pStyle w:val="a6"/>
        <w:widowControl w:val="0"/>
        <w:jc w:val="both"/>
        <w:rPr>
          <w:rFonts w:ascii="Times New Roman" w:hAnsi="Times New Roman" w:cs="Times New Roman"/>
          <w:sz w:val="22"/>
          <w:szCs w:val="22"/>
        </w:rPr>
      </w:pPr>
    </w:p>
    <w:p w14:paraId="7BD875A1" w14:textId="77777777" w:rsidR="00EA7CE5" w:rsidRPr="0080728B" w:rsidRDefault="00EA7CE5" w:rsidP="0080728B">
      <w:pPr>
        <w:pStyle w:val="a6"/>
        <w:widowControl w:val="0"/>
        <w:jc w:val="both"/>
        <w:rPr>
          <w:rFonts w:ascii="Times New Roman" w:hAnsi="Times New Roman" w:cs="Times New Roman"/>
          <w:sz w:val="22"/>
          <w:szCs w:val="22"/>
        </w:rPr>
      </w:pPr>
    </w:p>
    <w:p w14:paraId="3A25A896" w14:textId="77777777" w:rsidR="00EA7CE5" w:rsidRPr="0080728B" w:rsidRDefault="00EA7CE5" w:rsidP="0080728B">
      <w:pPr>
        <w:pStyle w:val="a6"/>
        <w:widowControl w:val="0"/>
        <w:jc w:val="both"/>
        <w:rPr>
          <w:rFonts w:ascii="Times New Roman" w:hAnsi="Times New Roman" w:cs="Times New Roman"/>
          <w:sz w:val="22"/>
          <w:szCs w:val="22"/>
        </w:rPr>
      </w:pPr>
    </w:p>
    <w:p w14:paraId="51C14926" w14:textId="77777777" w:rsidR="00EA7CE5" w:rsidRPr="0080728B" w:rsidRDefault="00EA7CE5" w:rsidP="0080728B">
      <w:pPr>
        <w:pStyle w:val="a6"/>
        <w:widowControl w:val="0"/>
        <w:jc w:val="both"/>
        <w:rPr>
          <w:rFonts w:ascii="Times New Roman" w:hAnsi="Times New Roman" w:cs="Times New Roman"/>
          <w:sz w:val="22"/>
          <w:szCs w:val="22"/>
        </w:rPr>
      </w:pPr>
    </w:p>
    <w:p w14:paraId="7F201BA8" w14:textId="77777777" w:rsidR="00EA7CE5" w:rsidRPr="0080728B" w:rsidRDefault="00EA7CE5" w:rsidP="0080728B">
      <w:pPr>
        <w:pStyle w:val="a6"/>
        <w:widowControl w:val="0"/>
        <w:jc w:val="both"/>
        <w:rPr>
          <w:rFonts w:ascii="Times New Roman" w:hAnsi="Times New Roman" w:cs="Times New Roman"/>
          <w:sz w:val="22"/>
          <w:szCs w:val="22"/>
        </w:rPr>
      </w:pPr>
    </w:p>
    <w:p w14:paraId="0DD1E89B" w14:textId="77777777" w:rsidR="00EA7CE5" w:rsidRPr="0080728B" w:rsidRDefault="00EA7CE5" w:rsidP="0080728B">
      <w:pPr>
        <w:pStyle w:val="a6"/>
        <w:widowControl w:val="0"/>
        <w:jc w:val="both"/>
        <w:rPr>
          <w:rFonts w:ascii="Times New Roman" w:hAnsi="Times New Roman" w:cs="Times New Roman"/>
          <w:sz w:val="22"/>
          <w:szCs w:val="22"/>
        </w:rPr>
      </w:pPr>
    </w:p>
    <w:p w14:paraId="48D53D6D" w14:textId="77777777" w:rsidR="00EA7CE5" w:rsidRPr="0080728B" w:rsidRDefault="00EA7CE5" w:rsidP="0080728B">
      <w:pPr>
        <w:pStyle w:val="a6"/>
        <w:widowControl w:val="0"/>
        <w:jc w:val="both"/>
        <w:rPr>
          <w:rFonts w:ascii="Times New Roman" w:hAnsi="Times New Roman" w:cs="Times New Roman"/>
          <w:sz w:val="22"/>
          <w:szCs w:val="22"/>
        </w:rPr>
      </w:pPr>
    </w:p>
    <w:p w14:paraId="37A26480" w14:textId="77777777" w:rsidR="00EA7CE5" w:rsidRPr="0080728B" w:rsidRDefault="00EA7CE5" w:rsidP="0080728B">
      <w:pPr>
        <w:pStyle w:val="a6"/>
        <w:widowControl w:val="0"/>
        <w:jc w:val="both"/>
        <w:rPr>
          <w:rFonts w:ascii="Times New Roman" w:hAnsi="Times New Roman" w:cs="Times New Roman"/>
          <w:sz w:val="22"/>
          <w:szCs w:val="22"/>
        </w:rPr>
      </w:pPr>
    </w:p>
    <w:p w14:paraId="6BF65D89" w14:textId="77777777" w:rsidR="00EA7CE5" w:rsidRPr="0080728B" w:rsidRDefault="00EA7CE5" w:rsidP="0080728B">
      <w:pPr>
        <w:pStyle w:val="a6"/>
        <w:widowControl w:val="0"/>
        <w:jc w:val="both"/>
        <w:rPr>
          <w:rFonts w:ascii="Times New Roman" w:hAnsi="Times New Roman" w:cs="Times New Roman"/>
          <w:sz w:val="22"/>
          <w:szCs w:val="22"/>
        </w:rPr>
      </w:pPr>
    </w:p>
    <w:p w14:paraId="656F4535" w14:textId="77777777" w:rsidR="00EA7CE5" w:rsidRPr="0080728B" w:rsidRDefault="00EA7CE5" w:rsidP="0080728B">
      <w:pPr>
        <w:pStyle w:val="a6"/>
        <w:widowControl w:val="0"/>
        <w:jc w:val="both"/>
        <w:rPr>
          <w:rFonts w:ascii="Times New Roman" w:hAnsi="Times New Roman" w:cs="Times New Roman"/>
          <w:sz w:val="22"/>
          <w:szCs w:val="22"/>
        </w:rPr>
      </w:pPr>
    </w:p>
    <w:p w14:paraId="78BEE66E" w14:textId="77777777" w:rsidR="00EA7CE5" w:rsidRPr="0080728B" w:rsidRDefault="00EA7CE5" w:rsidP="0080728B">
      <w:pPr>
        <w:pStyle w:val="a6"/>
        <w:widowControl w:val="0"/>
        <w:jc w:val="both"/>
        <w:rPr>
          <w:rFonts w:ascii="Times New Roman" w:hAnsi="Times New Roman" w:cs="Times New Roman"/>
          <w:sz w:val="22"/>
          <w:szCs w:val="22"/>
        </w:rPr>
      </w:pPr>
    </w:p>
    <w:p w14:paraId="4E9B048B" w14:textId="77777777" w:rsidR="00EA7CE5" w:rsidRPr="0080728B" w:rsidRDefault="00EA7CE5" w:rsidP="0080728B">
      <w:pPr>
        <w:pStyle w:val="a6"/>
        <w:widowControl w:val="0"/>
        <w:jc w:val="both"/>
        <w:rPr>
          <w:rFonts w:ascii="Times New Roman" w:hAnsi="Times New Roman" w:cs="Times New Roman"/>
          <w:sz w:val="22"/>
          <w:szCs w:val="22"/>
        </w:rPr>
      </w:pPr>
    </w:p>
    <w:p w14:paraId="1CC5840E" w14:textId="77777777" w:rsidR="00EA7CE5" w:rsidRPr="0080728B" w:rsidRDefault="00EA7CE5" w:rsidP="0080728B">
      <w:pPr>
        <w:pStyle w:val="a6"/>
        <w:widowControl w:val="0"/>
        <w:jc w:val="both"/>
        <w:rPr>
          <w:rFonts w:ascii="Times New Roman" w:hAnsi="Times New Roman" w:cs="Times New Roman"/>
          <w:sz w:val="22"/>
          <w:szCs w:val="22"/>
        </w:rPr>
      </w:pPr>
    </w:p>
    <w:p w14:paraId="6067BF36" w14:textId="77777777" w:rsidR="00EA7CE5" w:rsidRPr="0080728B" w:rsidRDefault="00EA7CE5" w:rsidP="0080728B">
      <w:pPr>
        <w:pStyle w:val="a6"/>
        <w:widowControl w:val="0"/>
        <w:jc w:val="both"/>
        <w:rPr>
          <w:rFonts w:ascii="Times New Roman" w:hAnsi="Times New Roman" w:cs="Times New Roman"/>
          <w:sz w:val="22"/>
          <w:szCs w:val="22"/>
        </w:rPr>
      </w:pPr>
    </w:p>
    <w:p w14:paraId="071F6851" w14:textId="77777777" w:rsidR="00EA7CE5" w:rsidRPr="0080728B" w:rsidRDefault="00EA7CE5" w:rsidP="0080728B">
      <w:pPr>
        <w:pStyle w:val="a6"/>
        <w:widowControl w:val="0"/>
        <w:jc w:val="both"/>
        <w:rPr>
          <w:rFonts w:ascii="Times New Roman" w:hAnsi="Times New Roman" w:cs="Times New Roman"/>
          <w:sz w:val="22"/>
          <w:szCs w:val="22"/>
        </w:rPr>
      </w:pPr>
    </w:p>
    <w:tbl>
      <w:tblPr>
        <w:tblW w:w="9287" w:type="dxa"/>
        <w:tblInd w:w="-459" w:type="dxa"/>
        <w:tblLook w:val="01E0" w:firstRow="1" w:lastRow="1" w:firstColumn="1" w:lastColumn="1" w:noHBand="0" w:noVBand="0"/>
      </w:tblPr>
      <w:tblGrid>
        <w:gridCol w:w="4536"/>
        <w:gridCol w:w="4751"/>
      </w:tblGrid>
      <w:tr w:rsidR="00EA7CE5" w:rsidRPr="0080728B" w14:paraId="531F22B3" w14:textId="77777777" w:rsidTr="00BC25CC">
        <w:trPr>
          <w:trHeight w:val="1134"/>
        </w:trPr>
        <w:tc>
          <w:tcPr>
            <w:tcW w:w="4536" w:type="dxa"/>
          </w:tcPr>
          <w:p w14:paraId="5AF19BE7"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1F6DAC4" w14:textId="77777777" w:rsidR="00EA7CE5" w:rsidRPr="0080728B" w:rsidRDefault="00EA7CE5" w:rsidP="0080728B">
            <w:pPr>
              <w:widowControl w:val="0"/>
              <w:ind w:left="-567"/>
              <w:jc w:val="both"/>
              <w:rPr>
                <w:rFonts w:ascii="Times New Roman" w:hAnsi="Times New Roman" w:cs="Times New Roman"/>
                <w:b/>
                <w:sz w:val="22"/>
                <w:szCs w:val="22"/>
              </w:rPr>
            </w:pPr>
          </w:p>
          <w:p w14:paraId="76334F9E" w14:textId="77777777" w:rsidR="00EA7CE5" w:rsidRPr="0080728B" w:rsidRDefault="00EA7CE5" w:rsidP="0080728B">
            <w:pPr>
              <w:widowControl w:val="0"/>
              <w:ind w:left="-567"/>
              <w:jc w:val="both"/>
              <w:rPr>
                <w:rFonts w:ascii="Times New Roman" w:hAnsi="Times New Roman" w:cs="Times New Roman"/>
                <w:b/>
                <w:sz w:val="22"/>
                <w:szCs w:val="22"/>
              </w:rPr>
            </w:pPr>
          </w:p>
          <w:p w14:paraId="29824601"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05C46A76"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5B34D907" w14:textId="77777777" w:rsidR="00EA7CE5" w:rsidRPr="0080728B" w:rsidRDefault="00EA7CE5" w:rsidP="0080728B">
            <w:pPr>
              <w:widowControl w:val="0"/>
              <w:ind w:left="-567"/>
              <w:jc w:val="both"/>
              <w:rPr>
                <w:rFonts w:ascii="Times New Roman" w:hAnsi="Times New Roman" w:cs="Times New Roman"/>
                <w:b/>
                <w:sz w:val="22"/>
                <w:szCs w:val="22"/>
              </w:rPr>
            </w:pPr>
          </w:p>
          <w:p w14:paraId="1576C92C" w14:textId="77777777" w:rsidR="00EA7CE5" w:rsidRPr="0080728B" w:rsidRDefault="00EA7CE5" w:rsidP="0080728B">
            <w:pPr>
              <w:widowControl w:val="0"/>
              <w:ind w:left="-567"/>
              <w:jc w:val="both"/>
              <w:rPr>
                <w:rFonts w:ascii="Times New Roman" w:hAnsi="Times New Roman" w:cs="Times New Roman"/>
                <w:b/>
                <w:sz w:val="22"/>
                <w:szCs w:val="22"/>
              </w:rPr>
            </w:pPr>
          </w:p>
          <w:p w14:paraId="0910587B"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6C8319D2" w14:textId="77777777" w:rsidR="00E11450" w:rsidRPr="0080728B" w:rsidRDefault="00E11450" w:rsidP="0080728B">
      <w:pPr>
        <w:widowControl w:val="0"/>
        <w:jc w:val="both"/>
        <w:rPr>
          <w:rFonts w:ascii="Times New Roman" w:hAnsi="Times New Roman" w:cs="Times New Roman"/>
          <w:b/>
          <w:i/>
          <w:sz w:val="22"/>
          <w:szCs w:val="22"/>
        </w:rPr>
      </w:pPr>
    </w:p>
    <w:p w14:paraId="7C828399"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17"/>
          <w:footerReference w:type="default" r:id="rId18"/>
          <w:pgSz w:w="11906" w:h="16838" w:code="9"/>
          <w:pgMar w:top="1134" w:right="851" w:bottom="1134" w:left="1701" w:header="709" w:footer="709" w:gutter="0"/>
          <w:cols w:space="708"/>
          <w:titlePg/>
          <w:docGrid w:linePitch="360"/>
        </w:sectPr>
      </w:pPr>
    </w:p>
    <w:p w14:paraId="35FF7D98" w14:textId="77777777" w:rsidR="004E72A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90" w:name="RefSCH2"/>
      <w:bookmarkStart w:id="191" w:name="_Toc504140797"/>
      <w:bookmarkStart w:id="192" w:name="_Ref512704879"/>
      <w:bookmarkStart w:id="193" w:name="_Toc86761735"/>
      <w:r w:rsidRPr="0080728B">
        <w:rPr>
          <w:rFonts w:ascii="Times New Roman" w:eastAsiaTheme="minorEastAsia" w:hAnsi="Times New Roman" w:cs="Times New Roman"/>
          <w:b/>
          <w:i/>
          <w:color w:val="auto"/>
          <w:sz w:val="22"/>
          <w:szCs w:val="22"/>
        </w:rPr>
        <w:lastRenderedPageBreak/>
        <w:t xml:space="preserve">Приложение </w:t>
      </w:r>
      <w:bookmarkStart w:id="194" w:name="RefSCH2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2</w:t>
      </w:r>
      <w:bookmarkEnd w:id="190"/>
      <w:bookmarkEnd w:id="194"/>
      <w:r w:rsidR="00C620F1" w:rsidRPr="0080728B">
        <w:rPr>
          <w:rFonts w:ascii="Times New Roman" w:eastAsiaTheme="minorEastAsia" w:hAnsi="Times New Roman" w:cs="Times New Roman"/>
          <w:b/>
          <w:i/>
          <w:color w:val="auto"/>
          <w:sz w:val="22"/>
          <w:szCs w:val="22"/>
        </w:rPr>
        <w:br/>
      </w:r>
      <w:bookmarkStart w:id="195"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91"/>
      <w:bookmarkEnd w:id="192"/>
      <w:bookmarkEnd w:id="193"/>
      <w:bookmarkEnd w:id="195"/>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96" w:name="_Toc498350895"/>
      <w:bookmarkStart w:id="197" w:name="_Toc498352981"/>
      <w:bookmarkStart w:id="198"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96"/>
      <w:bookmarkEnd w:id="197"/>
      <w:bookmarkEnd w:id="198"/>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73"/>
        <w:gridCol w:w="4681"/>
      </w:tblGrid>
      <w:tr w:rsidR="004E72A7" w:rsidRPr="0080728B" w14:paraId="56B583F4" w14:textId="77777777" w:rsidTr="004E72A7">
        <w:tc>
          <w:tcPr>
            <w:tcW w:w="4785" w:type="dxa"/>
            <w:shd w:val="clear" w:color="auto" w:fill="auto"/>
          </w:tcPr>
          <w:p w14:paraId="60F82293" w14:textId="1737D651"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00C169DD">
              <w:rPr>
                <w:rFonts w:ascii="Times New Roman" w:hAnsi="Times New Roman" w:cs="Times New Roman"/>
                <w:bCs/>
                <w:sz w:val="22"/>
                <w:szCs w:val="22"/>
              </w:rPr>
              <w:t>Ангарск</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5B3EBE9F" w14:textId="77777777" w:rsidR="00C169DD" w:rsidRPr="0080728B" w:rsidRDefault="00C169DD" w:rsidP="00C169DD">
      <w:pPr>
        <w:widowControl w:val="0"/>
        <w:jc w:val="both"/>
        <w:rPr>
          <w:rFonts w:ascii="Times New Roman" w:hAnsi="Times New Roman" w:cs="Times New Roman"/>
          <w:sz w:val="22"/>
          <w:szCs w:val="22"/>
        </w:rPr>
      </w:pPr>
      <w:r>
        <w:rPr>
          <w:rFonts w:ascii="Times New Roman" w:hAnsi="Times New Roman" w:cs="Times New Roman"/>
          <w:sz w:val="22"/>
          <w:szCs w:val="22"/>
        </w:rPr>
        <w:t>ООО «Байкальская энергетическая компания»</w:t>
      </w:r>
      <w:r w:rsidRPr="0080728B">
        <w:rPr>
          <w:rFonts w:ascii="Times New Roman" w:hAnsi="Times New Roman" w:cs="Times New Roman"/>
          <w:sz w:val="22"/>
          <w:szCs w:val="22"/>
        </w:rPr>
        <w:t>, именуемы</w:t>
      </w:r>
      <w:r>
        <w:rPr>
          <w:rFonts w:ascii="Times New Roman" w:hAnsi="Times New Roman" w:cs="Times New Roman"/>
          <w:sz w:val="22"/>
          <w:szCs w:val="22"/>
        </w:rPr>
        <w:t>й</w:t>
      </w:r>
      <w:r w:rsidRPr="0080728B">
        <w:rPr>
          <w:rFonts w:ascii="Times New Roman" w:hAnsi="Times New Roman" w:cs="Times New Roman"/>
          <w:sz w:val="22"/>
          <w:szCs w:val="22"/>
        </w:rPr>
        <w:t xml:space="preserve">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xml:space="preserve">», в лице </w:t>
      </w:r>
      <w:r>
        <w:rPr>
          <w:rFonts w:ascii="Times New Roman" w:hAnsi="Times New Roman" w:cs="Times New Roman"/>
          <w:sz w:val="22"/>
          <w:szCs w:val="22"/>
        </w:rPr>
        <w:t>директора ТЭЦ-10 Одякова Игоря Геннадьевича</w:t>
      </w:r>
      <w:r w:rsidRPr="0080728B">
        <w:rPr>
          <w:rFonts w:ascii="Times New Roman" w:hAnsi="Times New Roman" w:cs="Times New Roman"/>
          <w:sz w:val="22"/>
          <w:szCs w:val="22"/>
        </w:rPr>
        <w:t>, действующего</w:t>
      </w:r>
      <w:r>
        <w:rPr>
          <w:rFonts w:ascii="Times New Roman" w:hAnsi="Times New Roman" w:cs="Times New Roman"/>
          <w:sz w:val="22"/>
          <w:szCs w:val="22"/>
        </w:rPr>
        <w:t xml:space="preserve"> на основании доверенности от 01.09.2021 г. №254</w:t>
      </w:r>
      <w:r w:rsidRPr="0080728B">
        <w:rPr>
          <w:rFonts w:ascii="Times New Roman" w:hAnsi="Times New Roman" w:cs="Times New Roman"/>
          <w:sz w:val="22"/>
          <w:szCs w:val="22"/>
        </w:rPr>
        <w:t>, с одной стороны, и</w:t>
      </w:r>
    </w:p>
    <w:p w14:paraId="750CBAFA" w14:textId="1123D09A" w:rsidR="004E72A7"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 </w:t>
      </w:r>
      <w:r w:rsidR="008F09E0" w:rsidRPr="00C169DD">
        <w:rPr>
          <w:rFonts w:ascii="Times New Roman" w:hAnsi="Times New Roman" w:cs="Times New Roman"/>
          <w:color w:val="FF0000"/>
          <w:sz w:val="22"/>
          <w:szCs w:val="22"/>
        </w:rPr>
        <w:t>[</w:t>
      </w:r>
      <w:r w:rsidR="008F09E0" w:rsidRPr="00C169DD">
        <w:rPr>
          <w:rFonts w:ascii="Times New Roman" w:hAnsi="Times New Roman" w:cs="Times New Roman"/>
          <w:i/>
          <w:color w:val="FF0000"/>
          <w:sz w:val="22"/>
          <w:szCs w:val="22"/>
        </w:rPr>
        <w:t>наименование подрядчика</w:t>
      </w:r>
      <w:r w:rsidR="008F09E0" w:rsidRPr="00C169DD">
        <w:rPr>
          <w:rFonts w:ascii="Times New Roman" w:hAnsi="Times New Roman" w:cs="Times New Roman"/>
          <w:color w:val="FF0000"/>
          <w:sz w:val="22"/>
          <w:szCs w:val="22"/>
        </w:rPr>
        <w:t>], именуемым в дальнейшем «</w:t>
      </w:r>
      <w:r w:rsidR="008F09E0" w:rsidRPr="00C169DD">
        <w:rPr>
          <w:rFonts w:ascii="Times New Roman" w:hAnsi="Times New Roman" w:cs="Times New Roman"/>
          <w:b/>
          <w:color w:val="FF0000"/>
          <w:sz w:val="22"/>
          <w:szCs w:val="22"/>
        </w:rPr>
        <w:t>Подрядчик</w:t>
      </w:r>
      <w:r w:rsidR="008F09E0" w:rsidRPr="00C169DD">
        <w:rPr>
          <w:rFonts w:ascii="Times New Roman" w:hAnsi="Times New Roman" w:cs="Times New Roman"/>
          <w:color w:val="FF0000"/>
          <w:sz w:val="22"/>
          <w:szCs w:val="22"/>
        </w:rPr>
        <w:t>», в лице [●], действующего</w:t>
      </w:r>
      <w:r w:rsidR="006F0124" w:rsidRPr="00C169DD">
        <w:rPr>
          <w:rFonts w:ascii="Times New Roman" w:hAnsi="Times New Roman" w:cs="Times New Roman"/>
          <w:color w:val="FF0000"/>
          <w:sz w:val="22"/>
          <w:szCs w:val="22"/>
        </w:rPr>
        <w:t xml:space="preserve"> </w:t>
      </w:r>
      <w:r w:rsidR="008F09E0" w:rsidRPr="00C169DD">
        <w:rPr>
          <w:rFonts w:ascii="Times New Roman" w:hAnsi="Times New Roman" w:cs="Times New Roman"/>
          <w:color w:val="FF0000"/>
          <w:sz w:val="22"/>
          <w:szCs w:val="22"/>
        </w:rPr>
        <w:t>(-ей) на основании [●], с другой стороны,составили настоящий Акт о том, что</w:t>
      </w:r>
    </w:p>
    <w:p w14:paraId="046DF82B" w14:textId="79BF69E2"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F09E0" w:rsidRPr="0080728B">
        <w:rPr>
          <w:rFonts w:ascii="Times New Roman" w:hAnsi="Times New Roman" w:cs="Times New Roman"/>
          <w:sz w:val="22"/>
          <w:szCs w:val="22"/>
        </w:rPr>
        <w:t>№ </w:t>
      </w:r>
      <w:r w:rsidR="008F09E0" w:rsidRPr="00C169DD">
        <w:rPr>
          <w:rFonts w:ascii="Times New Roman" w:hAnsi="Times New Roman" w:cs="Times New Roman"/>
          <w:color w:val="FF0000"/>
          <w:sz w:val="22"/>
          <w:szCs w:val="22"/>
        </w:rPr>
        <w:t>[</w:t>
      </w:r>
      <w:r w:rsidR="008F09E0" w:rsidRPr="00C169DD">
        <w:rPr>
          <w:rFonts w:ascii="Times New Roman" w:hAnsi="Times New Roman" w:cs="Times New Roman"/>
          <w:i/>
          <w:color w:val="FF0000"/>
          <w:sz w:val="22"/>
          <w:szCs w:val="22"/>
        </w:rPr>
        <w:t>номер</w:t>
      </w:r>
      <w:r w:rsidR="008F09E0" w:rsidRPr="00C169DD">
        <w:rPr>
          <w:rFonts w:ascii="Times New Roman" w:hAnsi="Times New Roman" w:cs="Times New Roman"/>
          <w:color w:val="FF0000"/>
          <w:sz w:val="22"/>
          <w:szCs w:val="22"/>
        </w:rPr>
        <w:t>]от[</w:t>
      </w:r>
      <w:r w:rsidR="008F09E0" w:rsidRPr="00C169DD">
        <w:rPr>
          <w:rFonts w:ascii="Times New Roman" w:hAnsi="Times New Roman" w:cs="Times New Roman"/>
          <w:i/>
          <w:color w:val="FF0000"/>
          <w:sz w:val="22"/>
          <w:szCs w:val="22"/>
        </w:rPr>
        <w:t>дата</w:t>
      </w:r>
      <w:r w:rsidR="008F09E0" w:rsidRPr="00C169DD">
        <w:rPr>
          <w:rFonts w:ascii="Times New Roman" w:hAnsi="Times New Roman" w:cs="Times New Roman"/>
          <w:color w:val="FF0000"/>
          <w:sz w:val="22"/>
          <w:szCs w:val="22"/>
        </w:rPr>
        <w:t>]</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80728B" w14:paraId="413E455A" w14:textId="77777777" w:rsidTr="004E72A7">
        <w:trPr>
          <w:trHeight w:val="1134"/>
        </w:trPr>
        <w:tc>
          <w:tcPr>
            <w:tcW w:w="5529" w:type="dxa"/>
          </w:tcPr>
          <w:p w14:paraId="29857678"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01E9EFB" w14:textId="77777777" w:rsidR="004E72A7" w:rsidRPr="0080728B" w:rsidRDefault="004E72A7" w:rsidP="0080728B">
            <w:pPr>
              <w:widowControl w:val="0"/>
              <w:jc w:val="both"/>
              <w:rPr>
                <w:rFonts w:ascii="Times New Roman" w:hAnsi="Times New Roman" w:cs="Times New Roman"/>
                <w:b/>
                <w:sz w:val="22"/>
                <w:szCs w:val="22"/>
              </w:rPr>
            </w:pPr>
          </w:p>
          <w:p w14:paraId="31C5BE4E" w14:textId="77777777" w:rsidR="004E72A7" w:rsidRPr="0080728B" w:rsidRDefault="004E72A7" w:rsidP="0080728B">
            <w:pPr>
              <w:widowControl w:val="0"/>
              <w:jc w:val="both"/>
              <w:rPr>
                <w:rFonts w:ascii="Times New Roman" w:hAnsi="Times New Roman" w:cs="Times New Roman"/>
                <w:b/>
                <w:sz w:val="22"/>
                <w:szCs w:val="22"/>
              </w:rPr>
            </w:pPr>
          </w:p>
          <w:p w14:paraId="0A2275E1"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10FBCC"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198B0C1" w14:textId="77777777" w:rsidR="004E72A7" w:rsidRPr="0080728B" w:rsidRDefault="004E72A7" w:rsidP="0080728B">
            <w:pPr>
              <w:widowControl w:val="0"/>
              <w:jc w:val="both"/>
              <w:rPr>
                <w:rFonts w:ascii="Times New Roman" w:hAnsi="Times New Roman" w:cs="Times New Roman"/>
                <w:b/>
                <w:sz w:val="22"/>
                <w:szCs w:val="22"/>
              </w:rPr>
            </w:pPr>
          </w:p>
          <w:p w14:paraId="29C1A851" w14:textId="77777777" w:rsidR="004E72A7" w:rsidRPr="0080728B" w:rsidRDefault="004E72A7" w:rsidP="0080728B">
            <w:pPr>
              <w:widowControl w:val="0"/>
              <w:jc w:val="both"/>
              <w:rPr>
                <w:rFonts w:ascii="Times New Roman" w:hAnsi="Times New Roman" w:cs="Times New Roman"/>
                <w:b/>
                <w:sz w:val="22"/>
                <w:szCs w:val="22"/>
              </w:rPr>
            </w:pPr>
          </w:p>
          <w:p w14:paraId="0562FADB"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CF76477" w14:textId="77777777" w:rsidR="00EA7CE5" w:rsidRPr="0080728B" w:rsidRDefault="00EA7CE5" w:rsidP="0080728B">
      <w:pPr>
        <w:widowControl w:val="0"/>
        <w:jc w:val="right"/>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E11450">
          <w:pgSz w:w="11906" w:h="16838" w:code="9"/>
          <w:pgMar w:top="1134" w:right="851" w:bottom="1134" w:left="1701" w:header="709" w:footer="709" w:gutter="0"/>
          <w:cols w:space="708"/>
          <w:docGrid w:linePitch="360"/>
        </w:sectPr>
      </w:pPr>
    </w:p>
    <w:p w14:paraId="6E7506EC" w14:textId="77777777" w:rsidR="00C812C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99" w:name="RefSCH3"/>
      <w:bookmarkStart w:id="200" w:name="_Toc504140798"/>
      <w:bookmarkStart w:id="201" w:name="_Toc86761736"/>
      <w:r w:rsidRPr="0080728B">
        <w:rPr>
          <w:rFonts w:ascii="Times New Roman" w:eastAsiaTheme="minorEastAsia" w:hAnsi="Times New Roman" w:cs="Times New Roman"/>
          <w:b/>
          <w:i/>
          <w:color w:val="auto"/>
          <w:sz w:val="22"/>
          <w:szCs w:val="22"/>
        </w:rPr>
        <w:lastRenderedPageBreak/>
        <w:t xml:space="preserve">Приложение </w:t>
      </w:r>
      <w:bookmarkStart w:id="202"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99"/>
      <w:bookmarkEnd w:id="202"/>
      <w:r w:rsidR="0011403A" w:rsidRPr="0080728B">
        <w:rPr>
          <w:rFonts w:ascii="Times New Roman" w:eastAsiaTheme="minorEastAsia" w:hAnsi="Times New Roman" w:cs="Times New Roman"/>
          <w:b/>
          <w:i/>
          <w:color w:val="auto"/>
          <w:sz w:val="22"/>
          <w:szCs w:val="22"/>
        </w:rPr>
        <w:br/>
      </w:r>
      <w:bookmarkStart w:id="203"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204" w:name="_Hlt500758332"/>
      <w:bookmarkEnd w:id="204"/>
      <w:r w:rsidR="003D1A69" w:rsidRPr="0080728B">
        <w:rPr>
          <w:rFonts w:ascii="Times New Roman" w:eastAsiaTheme="minorEastAsia" w:hAnsi="Times New Roman" w:cs="Times New Roman"/>
          <w:b/>
          <w:color w:val="auto"/>
          <w:sz w:val="22"/>
          <w:szCs w:val="22"/>
        </w:rPr>
        <w:t>ых данных</w:t>
      </w:r>
      <w:bookmarkStart w:id="205" w:name="_Hlt500758316"/>
      <w:bookmarkEnd w:id="200"/>
      <w:bookmarkEnd w:id="201"/>
      <w:bookmarkEnd w:id="203"/>
      <w:bookmarkEnd w:id="205"/>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206" w:name="_Toc498350897"/>
      <w:bookmarkStart w:id="207"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206"/>
      <w:bookmarkEnd w:id="207"/>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48492EF3"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00C169DD">
        <w:rPr>
          <w:rFonts w:ascii="Times New Roman" w:hAnsi="Times New Roman" w:cs="Times New Roman"/>
          <w:bCs/>
          <w:sz w:val="22"/>
          <w:szCs w:val="22"/>
        </w:rPr>
        <w:t>Ангарск</w:t>
      </w:r>
      <w:r w:rsidRPr="0080728B">
        <w:rPr>
          <w:rFonts w:ascii="Times New Roman" w:hAnsi="Times New Roman" w:cs="Times New Roman"/>
          <w:bCs/>
          <w:sz w:val="22"/>
          <w:szCs w:val="22"/>
        </w:rPr>
        <w:tab/>
      </w:r>
      <w:r w:rsidRPr="00C169DD">
        <w:rPr>
          <w:rFonts w:ascii="Times New Roman" w:hAnsi="Times New Roman" w:cs="Times New Roman"/>
          <w:bCs/>
          <w:color w:val="FF0000"/>
          <w:sz w:val="22"/>
          <w:szCs w:val="22"/>
        </w:rPr>
        <w:t>[</w:t>
      </w:r>
      <w:r w:rsidRPr="00C169DD">
        <w:rPr>
          <w:rFonts w:ascii="Times New Roman" w:hAnsi="Times New Roman" w:cs="Times New Roman"/>
          <w:bCs/>
          <w:i/>
          <w:color w:val="FF0000"/>
          <w:sz w:val="22"/>
          <w:szCs w:val="22"/>
        </w:rPr>
        <w:t>дата</w:t>
      </w:r>
      <w:r w:rsidRPr="00C169DD">
        <w:rPr>
          <w:rFonts w:ascii="Times New Roman" w:hAnsi="Times New Roman" w:cs="Times New Roman"/>
          <w:bCs/>
          <w:color w:val="FF0000"/>
          <w:sz w:val="22"/>
          <w:szCs w:val="22"/>
        </w:rPr>
        <w:t>]</w:t>
      </w:r>
    </w:p>
    <w:p w14:paraId="0D2FCACC" w14:textId="77777777" w:rsidR="00C169DD" w:rsidRPr="0080728B" w:rsidRDefault="00C169DD" w:rsidP="00C169DD">
      <w:pPr>
        <w:widowControl w:val="0"/>
        <w:jc w:val="both"/>
        <w:rPr>
          <w:rFonts w:ascii="Times New Roman" w:hAnsi="Times New Roman" w:cs="Times New Roman"/>
          <w:sz w:val="22"/>
          <w:szCs w:val="22"/>
        </w:rPr>
      </w:pPr>
      <w:r>
        <w:rPr>
          <w:rFonts w:ascii="Times New Roman" w:hAnsi="Times New Roman" w:cs="Times New Roman"/>
          <w:sz w:val="22"/>
          <w:szCs w:val="22"/>
        </w:rPr>
        <w:t>ООО «Байкальская энергетическая компания»</w:t>
      </w:r>
      <w:r w:rsidRPr="0080728B">
        <w:rPr>
          <w:rFonts w:ascii="Times New Roman" w:hAnsi="Times New Roman" w:cs="Times New Roman"/>
          <w:sz w:val="22"/>
          <w:szCs w:val="22"/>
        </w:rPr>
        <w:t>, именуемы</w:t>
      </w:r>
      <w:r>
        <w:rPr>
          <w:rFonts w:ascii="Times New Roman" w:hAnsi="Times New Roman" w:cs="Times New Roman"/>
          <w:sz w:val="22"/>
          <w:szCs w:val="22"/>
        </w:rPr>
        <w:t>й</w:t>
      </w:r>
      <w:r w:rsidRPr="0080728B">
        <w:rPr>
          <w:rFonts w:ascii="Times New Roman" w:hAnsi="Times New Roman" w:cs="Times New Roman"/>
          <w:sz w:val="22"/>
          <w:szCs w:val="22"/>
        </w:rPr>
        <w:t xml:space="preserve">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xml:space="preserve">», в лице </w:t>
      </w:r>
      <w:r>
        <w:rPr>
          <w:rFonts w:ascii="Times New Roman" w:hAnsi="Times New Roman" w:cs="Times New Roman"/>
          <w:sz w:val="22"/>
          <w:szCs w:val="22"/>
        </w:rPr>
        <w:t>директора ТЭЦ-10 Одякова Игоря Геннадьевича</w:t>
      </w:r>
      <w:r w:rsidRPr="0080728B">
        <w:rPr>
          <w:rFonts w:ascii="Times New Roman" w:hAnsi="Times New Roman" w:cs="Times New Roman"/>
          <w:sz w:val="22"/>
          <w:szCs w:val="22"/>
        </w:rPr>
        <w:t>, действующего</w:t>
      </w:r>
      <w:r>
        <w:rPr>
          <w:rFonts w:ascii="Times New Roman" w:hAnsi="Times New Roman" w:cs="Times New Roman"/>
          <w:sz w:val="22"/>
          <w:szCs w:val="22"/>
        </w:rPr>
        <w:t xml:space="preserve"> на основании доверенности от 01.09.2021 г. №254</w:t>
      </w:r>
      <w:r w:rsidRPr="0080728B">
        <w:rPr>
          <w:rFonts w:ascii="Times New Roman" w:hAnsi="Times New Roman" w:cs="Times New Roman"/>
          <w:sz w:val="22"/>
          <w:szCs w:val="22"/>
        </w:rPr>
        <w:t>, с одной стороны, и</w:t>
      </w:r>
    </w:p>
    <w:p w14:paraId="0D3ABE10" w14:textId="7D83B18C" w:rsidR="00C812C7"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 </w:t>
      </w:r>
      <w:r w:rsidR="008F09E0" w:rsidRPr="00C169DD">
        <w:rPr>
          <w:rFonts w:ascii="Times New Roman" w:hAnsi="Times New Roman" w:cs="Times New Roman"/>
          <w:color w:val="FF0000"/>
          <w:sz w:val="22"/>
          <w:szCs w:val="22"/>
        </w:rPr>
        <w:t>[</w:t>
      </w:r>
      <w:r w:rsidR="008F09E0" w:rsidRPr="00C169DD">
        <w:rPr>
          <w:rFonts w:ascii="Times New Roman" w:hAnsi="Times New Roman" w:cs="Times New Roman"/>
          <w:i/>
          <w:color w:val="FF0000"/>
          <w:sz w:val="22"/>
          <w:szCs w:val="22"/>
        </w:rPr>
        <w:t>наименование подрядчика</w:t>
      </w:r>
      <w:r w:rsidR="008F09E0" w:rsidRPr="00C169DD">
        <w:rPr>
          <w:rFonts w:ascii="Times New Roman" w:hAnsi="Times New Roman" w:cs="Times New Roman"/>
          <w:color w:val="FF0000"/>
          <w:sz w:val="22"/>
          <w:szCs w:val="22"/>
        </w:rPr>
        <w:t>], именуемым в дальнейшем «</w:t>
      </w:r>
      <w:r w:rsidR="008F09E0" w:rsidRPr="00C169DD">
        <w:rPr>
          <w:rFonts w:ascii="Times New Roman" w:hAnsi="Times New Roman" w:cs="Times New Roman"/>
          <w:b/>
          <w:color w:val="FF0000"/>
          <w:sz w:val="22"/>
          <w:szCs w:val="22"/>
        </w:rPr>
        <w:t>Подрядчик</w:t>
      </w:r>
      <w:r w:rsidR="008F09E0" w:rsidRPr="00C169DD">
        <w:rPr>
          <w:rFonts w:ascii="Times New Roman" w:hAnsi="Times New Roman" w:cs="Times New Roman"/>
          <w:color w:val="FF0000"/>
          <w:sz w:val="22"/>
          <w:szCs w:val="22"/>
        </w:rPr>
        <w:t>», в лице [●], действующего</w:t>
      </w:r>
      <w:r w:rsidR="006F0124" w:rsidRPr="00C169DD">
        <w:rPr>
          <w:rFonts w:ascii="Times New Roman" w:hAnsi="Times New Roman" w:cs="Times New Roman"/>
          <w:color w:val="FF0000"/>
          <w:sz w:val="22"/>
          <w:szCs w:val="22"/>
        </w:rPr>
        <w:t xml:space="preserve"> </w:t>
      </w:r>
      <w:r w:rsidR="008F09E0" w:rsidRPr="00C169DD">
        <w:rPr>
          <w:rFonts w:ascii="Times New Roman" w:hAnsi="Times New Roman" w:cs="Times New Roman"/>
          <w:color w:val="FF0000"/>
          <w:sz w:val="22"/>
          <w:szCs w:val="22"/>
        </w:rPr>
        <w:t>(-ей) на основании [●], с другой стороны,</w:t>
      </w:r>
      <w:r w:rsidR="00C812C7" w:rsidRPr="00C169DD">
        <w:rPr>
          <w:rFonts w:ascii="Times New Roman" w:hAnsi="Times New Roman" w:cs="Times New Roman"/>
          <w:color w:val="FF0000"/>
          <w:sz w:val="22"/>
          <w:szCs w:val="22"/>
        </w:rPr>
        <w:t>составили настоящий Акт о передаче Подрядчику для выполнения Работ по Договору подряда на выполнение проектных работ №</w:t>
      </w:r>
      <w:r w:rsidR="008F09E0" w:rsidRPr="00C169DD">
        <w:rPr>
          <w:rFonts w:ascii="Times New Roman" w:hAnsi="Times New Roman" w:cs="Times New Roman"/>
          <w:color w:val="FF0000"/>
          <w:sz w:val="22"/>
          <w:szCs w:val="22"/>
        </w:rPr>
        <w:t> [</w:t>
      </w:r>
      <w:r w:rsidR="008F09E0" w:rsidRPr="00C169DD">
        <w:rPr>
          <w:rFonts w:ascii="Times New Roman" w:hAnsi="Times New Roman" w:cs="Times New Roman"/>
          <w:i/>
          <w:color w:val="FF0000"/>
          <w:sz w:val="22"/>
          <w:szCs w:val="22"/>
        </w:rPr>
        <w:t>номер</w:t>
      </w:r>
      <w:r w:rsidR="008F09E0" w:rsidRPr="00C169DD">
        <w:rPr>
          <w:rFonts w:ascii="Times New Roman" w:hAnsi="Times New Roman" w:cs="Times New Roman"/>
          <w:color w:val="FF0000"/>
          <w:sz w:val="22"/>
          <w:szCs w:val="22"/>
        </w:rPr>
        <w:t>]</w:t>
      </w:r>
      <w:r w:rsidR="00C812C7" w:rsidRPr="00C169DD">
        <w:rPr>
          <w:rFonts w:ascii="Times New Roman" w:hAnsi="Times New Roman" w:cs="Times New Roman"/>
          <w:color w:val="FF0000"/>
          <w:sz w:val="22"/>
          <w:szCs w:val="22"/>
        </w:rPr>
        <w:t xml:space="preserve">от </w:t>
      </w:r>
      <w:r w:rsidR="008F09E0" w:rsidRPr="00C169DD">
        <w:rPr>
          <w:rFonts w:ascii="Times New Roman" w:hAnsi="Times New Roman" w:cs="Times New Roman"/>
          <w:color w:val="FF0000"/>
          <w:sz w:val="22"/>
          <w:szCs w:val="22"/>
        </w:rPr>
        <w:t>[</w:t>
      </w:r>
      <w:r w:rsidR="008F09E0" w:rsidRPr="00C169DD">
        <w:rPr>
          <w:rFonts w:ascii="Times New Roman" w:hAnsi="Times New Roman" w:cs="Times New Roman"/>
          <w:i/>
          <w:color w:val="FF0000"/>
          <w:sz w:val="22"/>
          <w:szCs w:val="22"/>
        </w:rPr>
        <w:t>дата</w:t>
      </w:r>
      <w:r w:rsidR="008F09E0" w:rsidRPr="00C169DD">
        <w:rPr>
          <w:rFonts w:ascii="Times New Roman" w:hAnsi="Times New Roman" w:cs="Times New Roman"/>
          <w:color w:val="FF0000"/>
          <w:sz w:val="22"/>
          <w:szCs w:val="22"/>
        </w:rPr>
        <w:t>]</w:t>
      </w:r>
      <w:r w:rsidR="00C812C7" w:rsidRPr="00C169DD">
        <w:rPr>
          <w:rFonts w:ascii="Times New Roman" w:hAnsi="Times New Roman" w:cs="Times New Roman"/>
          <w:color w:val="FF0000"/>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71B2FBBE" w14:textId="77777777" w:rsidTr="00773FFF">
        <w:trPr>
          <w:trHeight w:val="1134"/>
          <w:jc w:val="center"/>
        </w:trPr>
        <w:tc>
          <w:tcPr>
            <w:tcW w:w="4536" w:type="dxa"/>
          </w:tcPr>
          <w:p w14:paraId="54EDC07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3FFCBD44" w14:textId="77777777" w:rsidR="00EA7CE5" w:rsidRPr="0080728B" w:rsidRDefault="00EA7CE5" w:rsidP="0080728B">
            <w:pPr>
              <w:widowControl w:val="0"/>
              <w:ind w:left="-567"/>
              <w:jc w:val="both"/>
              <w:rPr>
                <w:rFonts w:ascii="Times New Roman" w:hAnsi="Times New Roman" w:cs="Times New Roman"/>
                <w:b/>
                <w:sz w:val="22"/>
                <w:szCs w:val="22"/>
              </w:rPr>
            </w:pPr>
          </w:p>
          <w:p w14:paraId="5DF5AA1A" w14:textId="77777777" w:rsidR="00EA7CE5" w:rsidRPr="0080728B" w:rsidRDefault="00EA7CE5" w:rsidP="0080728B">
            <w:pPr>
              <w:widowControl w:val="0"/>
              <w:ind w:left="-567"/>
              <w:jc w:val="both"/>
              <w:rPr>
                <w:rFonts w:ascii="Times New Roman" w:hAnsi="Times New Roman" w:cs="Times New Roman"/>
                <w:b/>
                <w:sz w:val="22"/>
                <w:szCs w:val="22"/>
              </w:rPr>
            </w:pPr>
          </w:p>
          <w:p w14:paraId="348B7D7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65905C9"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03FDBC5" w14:textId="77777777" w:rsidR="00EA7CE5" w:rsidRPr="0080728B" w:rsidRDefault="00EA7CE5" w:rsidP="0080728B">
            <w:pPr>
              <w:widowControl w:val="0"/>
              <w:ind w:left="-567"/>
              <w:jc w:val="both"/>
              <w:rPr>
                <w:rFonts w:ascii="Times New Roman" w:hAnsi="Times New Roman" w:cs="Times New Roman"/>
                <w:b/>
                <w:sz w:val="22"/>
                <w:szCs w:val="22"/>
              </w:rPr>
            </w:pPr>
          </w:p>
          <w:p w14:paraId="2CDECFB0" w14:textId="77777777" w:rsidR="00EA7CE5" w:rsidRPr="0080728B" w:rsidRDefault="00EA7CE5" w:rsidP="0080728B">
            <w:pPr>
              <w:widowControl w:val="0"/>
              <w:ind w:left="-567"/>
              <w:jc w:val="both"/>
              <w:rPr>
                <w:rFonts w:ascii="Times New Roman" w:hAnsi="Times New Roman" w:cs="Times New Roman"/>
                <w:b/>
                <w:sz w:val="22"/>
                <w:szCs w:val="22"/>
              </w:rPr>
            </w:pPr>
          </w:p>
          <w:p w14:paraId="7AD2527A"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A7097BD" w14:textId="77777777" w:rsidR="00EA7CE5" w:rsidRPr="0080728B" w:rsidRDefault="00EA7CE5" w:rsidP="0080728B">
      <w:pPr>
        <w:widowControl w:val="0"/>
        <w:jc w:val="right"/>
        <w:rPr>
          <w:rFonts w:ascii="Times New Roman" w:hAnsi="Times New Roman" w:cs="Times New Roman"/>
          <w:b/>
          <w:i/>
          <w:sz w:val="22"/>
          <w:szCs w:val="22"/>
        </w:rPr>
      </w:pPr>
    </w:p>
    <w:p w14:paraId="4C7A2745"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E11450">
          <w:pgSz w:w="11906" w:h="16838" w:code="9"/>
          <w:pgMar w:top="1134" w:right="851" w:bottom="1134" w:left="1701" w:header="709" w:footer="709" w:gutter="0"/>
          <w:cols w:space="708"/>
          <w:docGrid w:linePitch="360"/>
        </w:sectPr>
      </w:pPr>
    </w:p>
    <w:p w14:paraId="0541546B" w14:textId="77777777" w:rsidR="00506F98"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208" w:name="RefSCH4"/>
      <w:bookmarkStart w:id="209" w:name="_Toc504140799"/>
      <w:bookmarkStart w:id="210" w:name="_Ref512705743"/>
      <w:bookmarkStart w:id="211" w:name="_Ref513481459"/>
      <w:bookmarkStart w:id="212" w:name="_Toc86761737"/>
      <w:r w:rsidRPr="0080728B">
        <w:rPr>
          <w:rFonts w:ascii="Times New Roman" w:eastAsiaTheme="minorEastAsia" w:hAnsi="Times New Roman" w:cs="Times New Roman"/>
          <w:b/>
          <w:i/>
          <w:color w:val="auto"/>
          <w:sz w:val="22"/>
          <w:szCs w:val="22"/>
        </w:rPr>
        <w:lastRenderedPageBreak/>
        <w:t xml:space="preserve">Приложение </w:t>
      </w:r>
      <w:bookmarkStart w:id="213" w:name="RefSCH4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4</w:t>
      </w:r>
      <w:bookmarkEnd w:id="208"/>
      <w:bookmarkEnd w:id="213"/>
      <w:r w:rsidR="0011403A" w:rsidRPr="0080728B">
        <w:rPr>
          <w:rFonts w:ascii="Times New Roman" w:eastAsiaTheme="minorEastAsia" w:hAnsi="Times New Roman" w:cs="Times New Roman"/>
          <w:b/>
          <w:i/>
          <w:color w:val="auto"/>
          <w:sz w:val="22"/>
          <w:szCs w:val="22"/>
        </w:rPr>
        <w:br/>
      </w:r>
      <w:bookmarkStart w:id="214" w:name="RefSCH4_1"/>
      <w:r w:rsidR="003F0359" w:rsidRPr="00C169DD">
        <w:rPr>
          <w:rFonts w:ascii="Times New Roman" w:eastAsiaTheme="minorEastAsia" w:hAnsi="Times New Roman" w:cs="Times New Roman"/>
          <w:b/>
          <w:color w:val="auto"/>
          <w:sz w:val="22"/>
          <w:szCs w:val="22"/>
        </w:rPr>
        <w:t xml:space="preserve">Протокол согласования </w:t>
      </w:r>
      <w:r w:rsidR="00C812C7" w:rsidRPr="00C169DD">
        <w:rPr>
          <w:rFonts w:ascii="Times New Roman" w:eastAsiaTheme="minorEastAsia" w:hAnsi="Times New Roman" w:cs="Times New Roman"/>
          <w:b/>
          <w:color w:val="auto"/>
          <w:sz w:val="22"/>
          <w:szCs w:val="22"/>
        </w:rPr>
        <w:t>договорной цены</w:t>
      </w:r>
      <w:bookmarkEnd w:id="209"/>
      <w:bookmarkEnd w:id="210"/>
      <w:bookmarkEnd w:id="211"/>
      <w:bookmarkEnd w:id="212"/>
      <w:bookmarkEnd w:id="214"/>
    </w:p>
    <w:p w14:paraId="365031E3" w14:textId="77777777" w:rsidR="00EA7CE5" w:rsidRPr="0080728B" w:rsidRDefault="00EA7CE5" w:rsidP="0080728B">
      <w:pPr>
        <w:pStyle w:val="a6"/>
        <w:widowControl w:val="0"/>
        <w:jc w:val="left"/>
        <w:rPr>
          <w:rFonts w:ascii="Times New Roman" w:hAnsi="Times New Roman" w:cs="Times New Roman"/>
          <w:b/>
          <w:sz w:val="22"/>
          <w:szCs w:val="22"/>
        </w:rPr>
      </w:pPr>
      <w:bookmarkStart w:id="215" w:name="_Hlt500758160"/>
      <w:bookmarkEnd w:id="215"/>
    </w:p>
    <w:p w14:paraId="3D96A0F7" w14:textId="77777777" w:rsidR="00EA7CE5" w:rsidRPr="0080728B" w:rsidRDefault="00EA7CE5" w:rsidP="0080728B">
      <w:pPr>
        <w:pStyle w:val="a6"/>
        <w:widowControl w:val="0"/>
        <w:jc w:val="left"/>
        <w:rPr>
          <w:rFonts w:ascii="Times New Roman" w:hAnsi="Times New Roman" w:cs="Times New Roman"/>
          <w:b/>
          <w:sz w:val="22"/>
          <w:szCs w:val="22"/>
        </w:rPr>
      </w:pPr>
    </w:p>
    <w:p w14:paraId="56A9F2DB" w14:textId="77777777" w:rsidR="00EA7CE5" w:rsidRPr="0080728B" w:rsidRDefault="00EA7CE5" w:rsidP="0080728B">
      <w:pPr>
        <w:pStyle w:val="a6"/>
        <w:widowControl w:val="0"/>
        <w:jc w:val="left"/>
        <w:rPr>
          <w:rFonts w:ascii="Times New Roman" w:hAnsi="Times New Roman" w:cs="Times New Roman"/>
          <w:b/>
          <w:sz w:val="22"/>
          <w:szCs w:val="22"/>
        </w:rPr>
      </w:pPr>
    </w:p>
    <w:p w14:paraId="50D68E34" w14:textId="77777777" w:rsidR="00EA7CE5" w:rsidRPr="0080728B" w:rsidRDefault="00EA7CE5" w:rsidP="0080728B">
      <w:pPr>
        <w:pStyle w:val="a6"/>
        <w:widowControl w:val="0"/>
        <w:jc w:val="left"/>
        <w:rPr>
          <w:rFonts w:ascii="Times New Roman" w:hAnsi="Times New Roman" w:cs="Times New Roman"/>
          <w:b/>
          <w:sz w:val="22"/>
          <w:szCs w:val="22"/>
        </w:rPr>
      </w:pPr>
    </w:p>
    <w:p w14:paraId="521A4824" w14:textId="77777777" w:rsidR="00EA7CE5" w:rsidRPr="0080728B" w:rsidRDefault="00EA7CE5" w:rsidP="0080728B">
      <w:pPr>
        <w:pStyle w:val="a6"/>
        <w:widowControl w:val="0"/>
        <w:jc w:val="left"/>
        <w:rPr>
          <w:rFonts w:ascii="Times New Roman" w:hAnsi="Times New Roman" w:cs="Times New Roman"/>
          <w:b/>
          <w:sz w:val="22"/>
          <w:szCs w:val="22"/>
        </w:rPr>
      </w:pPr>
    </w:p>
    <w:p w14:paraId="554E7275" w14:textId="77777777" w:rsidR="00EA7CE5" w:rsidRPr="0080728B" w:rsidRDefault="00EA7CE5" w:rsidP="0080728B">
      <w:pPr>
        <w:pStyle w:val="a6"/>
        <w:widowControl w:val="0"/>
        <w:jc w:val="left"/>
        <w:rPr>
          <w:rFonts w:ascii="Times New Roman" w:hAnsi="Times New Roman" w:cs="Times New Roman"/>
          <w:b/>
          <w:sz w:val="22"/>
          <w:szCs w:val="22"/>
        </w:rPr>
      </w:pPr>
    </w:p>
    <w:p w14:paraId="3D89C321" w14:textId="77777777" w:rsidR="00EA7CE5" w:rsidRPr="0080728B" w:rsidRDefault="00EA7CE5" w:rsidP="0080728B">
      <w:pPr>
        <w:pStyle w:val="a6"/>
        <w:widowControl w:val="0"/>
        <w:jc w:val="left"/>
        <w:rPr>
          <w:rFonts w:ascii="Times New Roman" w:hAnsi="Times New Roman" w:cs="Times New Roman"/>
          <w:b/>
          <w:sz w:val="22"/>
          <w:szCs w:val="22"/>
        </w:rPr>
      </w:pPr>
    </w:p>
    <w:p w14:paraId="690F8D8C" w14:textId="77777777" w:rsidR="00EA7CE5" w:rsidRPr="0080728B" w:rsidRDefault="00EA7CE5" w:rsidP="0080728B">
      <w:pPr>
        <w:pStyle w:val="a6"/>
        <w:widowControl w:val="0"/>
        <w:jc w:val="left"/>
        <w:rPr>
          <w:rFonts w:ascii="Times New Roman" w:hAnsi="Times New Roman" w:cs="Times New Roman"/>
          <w:b/>
          <w:sz w:val="22"/>
          <w:szCs w:val="22"/>
        </w:rPr>
      </w:pPr>
    </w:p>
    <w:p w14:paraId="14B6156B" w14:textId="77777777" w:rsidR="00EA7CE5" w:rsidRPr="0080728B" w:rsidRDefault="00EA7CE5" w:rsidP="0080728B">
      <w:pPr>
        <w:pStyle w:val="a6"/>
        <w:widowControl w:val="0"/>
        <w:jc w:val="left"/>
        <w:rPr>
          <w:rFonts w:ascii="Times New Roman" w:hAnsi="Times New Roman" w:cs="Times New Roman"/>
          <w:b/>
          <w:sz w:val="22"/>
          <w:szCs w:val="22"/>
        </w:rPr>
      </w:pPr>
    </w:p>
    <w:p w14:paraId="28607061" w14:textId="77777777" w:rsidR="00EA7CE5" w:rsidRPr="0080728B" w:rsidRDefault="00EA7CE5" w:rsidP="0080728B">
      <w:pPr>
        <w:pStyle w:val="a6"/>
        <w:widowControl w:val="0"/>
        <w:jc w:val="left"/>
        <w:rPr>
          <w:rFonts w:ascii="Times New Roman" w:hAnsi="Times New Roman" w:cs="Times New Roman"/>
          <w:b/>
          <w:sz w:val="22"/>
          <w:szCs w:val="22"/>
        </w:rPr>
      </w:pPr>
    </w:p>
    <w:p w14:paraId="16C41028" w14:textId="77777777" w:rsidR="00EA7CE5" w:rsidRPr="0080728B" w:rsidRDefault="00EA7CE5" w:rsidP="0080728B">
      <w:pPr>
        <w:pStyle w:val="a6"/>
        <w:widowControl w:val="0"/>
        <w:jc w:val="left"/>
        <w:rPr>
          <w:rFonts w:ascii="Times New Roman" w:hAnsi="Times New Roman" w:cs="Times New Roman"/>
          <w:b/>
          <w:sz w:val="22"/>
          <w:szCs w:val="22"/>
        </w:rPr>
      </w:pPr>
    </w:p>
    <w:p w14:paraId="7AAC9CFA" w14:textId="77777777" w:rsidR="00EA7CE5" w:rsidRPr="0080728B" w:rsidRDefault="00EA7CE5" w:rsidP="0080728B">
      <w:pPr>
        <w:pStyle w:val="a6"/>
        <w:widowControl w:val="0"/>
        <w:jc w:val="left"/>
        <w:rPr>
          <w:rFonts w:ascii="Times New Roman" w:hAnsi="Times New Roman" w:cs="Times New Roman"/>
          <w:b/>
          <w:sz w:val="22"/>
          <w:szCs w:val="22"/>
        </w:rPr>
      </w:pPr>
    </w:p>
    <w:p w14:paraId="4B0F29D7" w14:textId="77777777" w:rsidR="00EA7CE5" w:rsidRPr="0080728B" w:rsidRDefault="00EA7CE5" w:rsidP="0080728B">
      <w:pPr>
        <w:pStyle w:val="a6"/>
        <w:widowControl w:val="0"/>
        <w:jc w:val="left"/>
        <w:rPr>
          <w:rFonts w:ascii="Times New Roman" w:hAnsi="Times New Roman" w:cs="Times New Roman"/>
          <w:b/>
          <w:sz w:val="22"/>
          <w:szCs w:val="22"/>
        </w:rPr>
      </w:pPr>
    </w:p>
    <w:p w14:paraId="1FC50316" w14:textId="77777777" w:rsidR="00EA7CE5" w:rsidRPr="0080728B" w:rsidRDefault="00EA7CE5" w:rsidP="0080728B">
      <w:pPr>
        <w:pStyle w:val="a6"/>
        <w:widowControl w:val="0"/>
        <w:jc w:val="left"/>
        <w:rPr>
          <w:rFonts w:ascii="Times New Roman" w:hAnsi="Times New Roman" w:cs="Times New Roman"/>
          <w:b/>
          <w:sz w:val="22"/>
          <w:szCs w:val="22"/>
        </w:rPr>
      </w:pPr>
    </w:p>
    <w:p w14:paraId="64141EA2" w14:textId="77777777" w:rsidR="00EA7CE5" w:rsidRPr="0080728B" w:rsidRDefault="00EA7CE5" w:rsidP="0080728B">
      <w:pPr>
        <w:pStyle w:val="a6"/>
        <w:widowControl w:val="0"/>
        <w:jc w:val="left"/>
        <w:rPr>
          <w:rFonts w:ascii="Times New Roman" w:hAnsi="Times New Roman" w:cs="Times New Roman"/>
          <w:b/>
          <w:sz w:val="22"/>
          <w:szCs w:val="22"/>
        </w:rPr>
      </w:pPr>
    </w:p>
    <w:p w14:paraId="72E81D2B" w14:textId="77777777" w:rsidR="00EA7CE5" w:rsidRPr="0080728B" w:rsidRDefault="00EA7CE5" w:rsidP="0080728B">
      <w:pPr>
        <w:pStyle w:val="a6"/>
        <w:widowControl w:val="0"/>
        <w:jc w:val="left"/>
        <w:rPr>
          <w:rFonts w:ascii="Times New Roman" w:hAnsi="Times New Roman" w:cs="Times New Roman"/>
          <w:b/>
          <w:sz w:val="22"/>
          <w:szCs w:val="22"/>
        </w:rPr>
      </w:pPr>
    </w:p>
    <w:p w14:paraId="4DB3DF2D" w14:textId="77777777" w:rsidR="00EA7CE5" w:rsidRPr="0080728B" w:rsidRDefault="00EA7CE5" w:rsidP="0080728B">
      <w:pPr>
        <w:pStyle w:val="a6"/>
        <w:widowControl w:val="0"/>
        <w:jc w:val="left"/>
        <w:rPr>
          <w:rFonts w:ascii="Times New Roman" w:hAnsi="Times New Roman" w:cs="Times New Roman"/>
          <w:b/>
          <w:sz w:val="22"/>
          <w:szCs w:val="22"/>
        </w:rPr>
      </w:pPr>
    </w:p>
    <w:p w14:paraId="0885920D" w14:textId="77777777" w:rsidR="00EA7CE5" w:rsidRPr="0080728B" w:rsidRDefault="00EA7CE5" w:rsidP="0080728B">
      <w:pPr>
        <w:pStyle w:val="a6"/>
        <w:widowControl w:val="0"/>
        <w:jc w:val="left"/>
        <w:rPr>
          <w:rFonts w:ascii="Times New Roman" w:hAnsi="Times New Roman" w:cs="Times New Roman"/>
          <w:b/>
          <w:sz w:val="22"/>
          <w:szCs w:val="22"/>
        </w:rPr>
      </w:pPr>
    </w:p>
    <w:p w14:paraId="0740A1E4" w14:textId="77777777" w:rsidR="00EA7CE5" w:rsidRPr="0080728B" w:rsidRDefault="00EA7CE5" w:rsidP="0080728B">
      <w:pPr>
        <w:pStyle w:val="a6"/>
        <w:widowControl w:val="0"/>
        <w:jc w:val="left"/>
        <w:rPr>
          <w:rFonts w:ascii="Times New Roman" w:hAnsi="Times New Roman" w:cs="Times New Roman"/>
          <w:b/>
          <w:sz w:val="22"/>
          <w:szCs w:val="22"/>
        </w:rPr>
      </w:pPr>
    </w:p>
    <w:p w14:paraId="558F5EE6" w14:textId="77777777" w:rsidR="00EA7CE5" w:rsidRPr="0080728B" w:rsidRDefault="00EA7CE5" w:rsidP="0080728B">
      <w:pPr>
        <w:pStyle w:val="a6"/>
        <w:widowControl w:val="0"/>
        <w:jc w:val="left"/>
        <w:rPr>
          <w:rFonts w:ascii="Times New Roman" w:hAnsi="Times New Roman" w:cs="Times New Roman"/>
          <w:b/>
          <w:sz w:val="22"/>
          <w:szCs w:val="22"/>
        </w:rPr>
      </w:pPr>
    </w:p>
    <w:p w14:paraId="78388ACC" w14:textId="77777777" w:rsidR="00EA7CE5" w:rsidRPr="0080728B" w:rsidRDefault="00EA7CE5" w:rsidP="0080728B">
      <w:pPr>
        <w:pStyle w:val="a6"/>
        <w:widowControl w:val="0"/>
        <w:jc w:val="left"/>
        <w:rPr>
          <w:rFonts w:ascii="Times New Roman" w:hAnsi="Times New Roman" w:cs="Times New Roman"/>
          <w:b/>
          <w:sz w:val="22"/>
          <w:szCs w:val="22"/>
        </w:rPr>
      </w:pPr>
    </w:p>
    <w:p w14:paraId="2C31ADDF" w14:textId="77777777" w:rsidR="00EA7CE5" w:rsidRPr="0080728B" w:rsidRDefault="00EA7CE5" w:rsidP="0080728B">
      <w:pPr>
        <w:pStyle w:val="a6"/>
        <w:widowControl w:val="0"/>
        <w:jc w:val="left"/>
        <w:rPr>
          <w:rFonts w:ascii="Times New Roman" w:hAnsi="Times New Roman" w:cs="Times New Roman"/>
          <w:b/>
          <w:sz w:val="22"/>
          <w:szCs w:val="22"/>
        </w:rPr>
      </w:pPr>
    </w:p>
    <w:p w14:paraId="08E7FDEF" w14:textId="77777777" w:rsidR="00EA7CE5" w:rsidRPr="0080728B" w:rsidRDefault="00EA7CE5" w:rsidP="0080728B">
      <w:pPr>
        <w:pStyle w:val="a6"/>
        <w:widowControl w:val="0"/>
        <w:jc w:val="left"/>
        <w:rPr>
          <w:rFonts w:ascii="Times New Roman" w:hAnsi="Times New Roman" w:cs="Times New Roman"/>
          <w:b/>
          <w:sz w:val="22"/>
          <w:szCs w:val="22"/>
        </w:rPr>
      </w:pPr>
    </w:p>
    <w:p w14:paraId="47057CF6" w14:textId="77777777" w:rsidR="00EA7CE5" w:rsidRPr="0080728B" w:rsidRDefault="00EA7CE5" w:rsidP="0080728B">
      <w:pPr>
        <w:pStyle w:val="a6"/>
        <w:widowControl w:val="0"/>
        <w:jc w:val="left"/>
        <w:rPr>
          <w:rFonts w:ascii="Times New Roman" w:hAnsi="Times New Roman" w:cs="Times New Roman"/>
          <w:b/>
          <w:sz w:val="22"/>
          <w:szCs w:val="22"/>
        </w:rPr>
      </w:pPr>
    </w:p>
    <w:p w14:paraId="3897B99E" w14:textId="77777777" w:rsidR="0029737E" w:rsidRPr="0080728B" w:rsidRDefault="0029737E" w:rsidP="0080728B">
      <w:pPr>
        <w:pStyle w:val="a6"/>
        <w:widowControl w:val="0"/>
        <w:jc w:val="left"/>
        <w:rPr>
          <w:rFonts w:ascii="Times New Roman" w:hAnsi="Times New Roman" w:cs="Times New Roman"/>
          <w:b/>
          <w:sz w:val="22"/>
          <w:szCs w:val="22"/>
        </w:rPr>
      </w:pPr>
    </w:p>
    <w:p w14:paraId="2FB8AA7B" w14:textId="77777777" w:rsidR="00EA7CE5" w:rsidRPr="0080728B" w:rsidRDefault="00EA7CE5" w:rsidP="0080728B">
      <w:pPr>
        <w:pStyle w:val="a6"/>
        <w:widowControl w:val="0"/>
        <w:jc w:val="left"/>
        <w:rPr>
          <w:rFonts w:ascii="Times New Roman" w:hAnsi="Times New Roman" w:cs="Times New Roman"/>
          <w:b/>
          <w:sz w:val="22"/>
          <w:szCs w:val="22"/>
        </w:rPr>
      </w:pPr>
    </w:p>
    <w:p w14:paraId="5A71007B" w14:textId="77777777" w:rsidR="00EA7CE5" w:rsidRPr="0080728B" w:rsidRDefault="00EA7CE5" w:rsidP="0080728B">
      <w:pPr>
        <w:pStyle w:val="a6"/>
        <w:widowControl w:val="0"/>
        <w:jc w:val="left"/>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46AD36F9" w14:textId="77777777" w:rsidTr="00773FFF">
        <w:trPr>
          <w:trHeight w:val="1134"/>
          <w:jc w:val="center"/>
        </w:trPr>
        <w:tc>
          <w:tcPr>
            <w:tcW w:w="4536" w:type="dxa"/>
          </w:tcPr>
          <w:p w14:paraId="0C7950BD" w14:textId="77777777" w:rsidR="00EA7CE5" w:rsidRPr="0080728B" w:rsidRDefault="00EA7CE5" w:rsidP="0080728B">
            <w:pPr>
              <w:widowControl w:val="0"/>
              <w:ind w:left="33"/>
              <w:jc w:val="both"/>
              <w:rPr>
                <w:rFonts w:ascii="Times New Roman" w:hAnsi="Times New Roman" w:cs="Times New Roman"/>
                <w:b/>
                <w:sz w:val="22"/>
                <w:szCs w:val="22"/>
              </w:rPr>
            </w:pPr>
            <w:bookmarkStart w:id="216" w:name="_Hlt500758357"/>
            <w:bookmarkEnd w:id="216"/>
            <w:r w:rsidRPr="0080728B">
              <w:rPr>
                <w:rFonts w:ascii="Times New Roman" w:hAnsi="Times New Roman" w:cs="Times New Roman"/>
                <w:b/>
                <w:sz w:val="22"/>
                <w:szCs w:val="22"/>
              </w:rPr>
              <w:t>Подрядчик:</w:t>
            </w:r>
          </w:p>
          <w:p w14:paraId="251B250C" w14:textId="77777777" w:rsidR="00EA7CE5" w:rsidRPr="0080728B" w:rsidRDefault="00EA7CE5" w:rsidP="0080728B">
            <w:pPr>
              <w:widowControl w:val="0"/>
              <w:ind w:left="-567"/>
              <w:jc w:val="both"/>
              <w:rPr>
                <w:rFonts w:ascii="Times New Roman" w:hAnsi="Times New Roman" w:cs="Times New Roman"/>
                <w:b/>
                <w:sz w:val="22"/>
                <w:szCs w:val="22"/>
              </w:rPr>
            </w:pPr>
          </w:p>
          <w:p w14:paraId="1D6914A7" w14:textId="77777777" w:rsidR="00EA7CE5" w:rsidRPr="0080728B" w:rsidRDefault="00EA7CE5" w:rsidP="0080728B">
            <w:pPr>
              <w:widowControl w:val="0"/>
              <w:ind w:left="-567"/>
              <w:jc w:val="both"/>
              <w:rPr>
                <w:rFonts w:ascii="Times New Roman" w:hAnsi="Times New Roman" w:cs="Times New Roman"/>
                <w:b/>
                <w:sz w:val="22"/>
                <w:szCs w:val="22"/>
              </w:rPr>
            </w:pPr>
          </w:p>
          <w:p w14:paraId="634A1598"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2C2B5AA3"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640E0B4" w14:textId="77777777" w:rsidR="00EA7CE5" w:rsidRPr="0080728B" w:rsidRDefault="00EA7CE5" w:rsidP="0080728B">
            <w:pPr>
              <w:widowControl w:val="0"/>
              <w:ind w:left="-567"/>
              <w:jc w:val="both"/>
              <w:rPr>
                <w:rFonts w:ascii="Times New Roman" w:hAnsi="Times New Roman" w:cs="Times New Roman"/>
                <w:b/>
                <w:sz w:val="22"/>
                <w:szCs w:val="22"/>
              </w:rPr>
            </w:pPr>
          </w:p>
          <w:p w14:paraId="51F929CA" w14:textId="77777777" w:rsidR="00EA7CE5" w:rsidRPr="0080728B" w:rsidRDefault="00EA7CE5" w:rsidP="0080728B">
            <w:pPr>
              <w:widowControl w:val="0"/>
              <w:ind w:left="-567"/>
              <w:jc w:val="both"/>
              <w:rPr>
                <w:rFonts w:ascii="Times New Roman" w:hAnsi="Times New Roman" w:cs="Times New Roman"/>
                <w:b/>
                <w:sz w:val="22"/>
                <w:szCs w:val="22"/>
              </w:rPr>
            </w:pPr>
          </w:p>
          <w:p w14:paraId="5EC50066"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E22DA33" w14:textId="77777777" w:rsidR="00EA7CE5" w:rsidRPr="0080728B" w:rsidRDefault="00EA7CE5" w:rsidP="0080728B">
      <w:pPr>
        <w:widowControl w:val="0"/>
        <w:jc w:val="right"/>
        <w:rPr>
          <w:rFonts w:ascii="Times New Roman" w:hAnsi="Times New Roman" w:cs="Times New Roman"/>
          <w:b/>
          <w:i/>
          <w:sz w:val="22"/>
          <w:szCs w:val="22"/>
        </w:rPr>
      </w:pPr>
    </w:p>
    <w:p w14:paraId="1A19DE60"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11996323" w14:textId="77777777" w:rsidR="00C169DD" w:rsidRPr="0080728B" w:rsidRDefault="001526C4" w:rsidP="00C169DD">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217" w:name="RefSCH5"/>
      <w:bookmarkStart w:id="218" w:name="_Toc504140800"/>
      <w:bookmarkStart w:id="219" w:name="_Ref513218818"/>
      <w:bookmarkStart w:id="220" w:name="_Toc86761738"/>
      <w:r w:rsidRPr="0080728B">
        <w:rPr>
          <w:rFonts w:ascii="Times New Roman" w:eastAsiaTheme="minorEastAsia" w:hAnsi="Times New Roman" w:cs="Times New Roman"/>
          <w:b/>
          <w:i/>
          <w:color w:val="auto"/>
          <w:sz w:val="22"/>
          <w:szCs w:val="22"/>
        </w:rPr>
        <w:lastRenderedPageBreak/>
        <w:t xml:space="preserve">Приложение </w:t>
      </w:r>
      <w:bookmarkStart w:id="221" w:name="RefSCH5_No"/>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5</w:t>
      </w:r>
      <w:bookmarkEnd w:id="217"/>
      <w:bookmarkEnd w:id="221"/>
      <w:r w:rsidR="0011403A" w:rsidRPr="0080728B">
        <w:rPr>
          <w:rFonts w:ascii="Times New Roman" w:eastAsiaTheme="minorEastAsia" w:hAnsi="Times New Roman" w:cs="Times New Roman"/>
          <w:b/>
          <w:i/>
          <w:color w:val="auto"/>
          <w:sz w:val="22"/>
          <w:szCs w:val="22"/>
        </w:rPr>
        <w:br/>
      </w:r>
      <w:bookmarkStart w:id="222" w:name="RefSCH6_1"/>
      <w:bookmarkStart w:id="223" w:name="RefSCH6"/>
      <w:bookmarkStart w:id="224" w:name="_Toc504140801"/>
      <w:bookmarkStart w:id="225" w:name="_Ref513135089"/>
      <w:bookmarkStart w:id="226" w:name="_Ref513135321"/>
      <w:bookmarkEnd w:id="218"/>
      <w:bookmarkEnd w:id="219"/>
      <w:r w:rsidR="00C169DD" w:rsidRPr="0080728B">
        <w:rPr>
          <w:rFonts w:ascii="Times New Roman" w:eastAsiaTheme="minorEastAsia" w:hAnsi="Times New Roman" w:cs="Times New Roman"/>
          <w:b/>
          <w:color w:val="auto"/>
          <w:sz w:val="22"/>
          <w:szCs w:val="22"/>
        </w:rPr>
        <w:t>Гарантии и заверения</w:t>
      </w:r>
      <w:bookmarkEnd w:id="220"/>
      <w:bookmarkEnd w:id="222"/>
    </w:p>
    <w:p w14:paraId="447CDF9A" w14:textId="77777777" w:rsidR="00C169DD" w:rsidRPr="0080728B" w:rsidRDefault="00C169DD" w:rsidP="00C169DD">
      <w:pPr>
        <w:pStyle w:val="SCH"/>
        <w:widowControl w:val="0"/>
        <w:numPr>
          <w:ilvl w:val="0"/>
          <w:numId w:val="0"/>
        </w:numPr>
        <w:suppressAutoHyphens w:val="0"/>
        <w:spacing w:line="264" w:lineRule="auto"/>
        <w:jc w:val="left"/>
        <w:rPr>
          <w:rFonts w:ascii="Times New Roman" w:hAnsi="Times New Roman" w:cs="Times New Roman"/>
          <w:i w:val="0"/>
          <w:sz w:val="22"/>
          <w:szCs w:val="22"/>
        </w:rPr>
      </w:pPr>
    </w:p>
    <w:p w14:paraId="059ADF08" w14:textId="77777777" w:rsidR="00C169DD" w:rsidRPr="0080728B" w:rsidRDefault="00C169DD" w:rsidP="00C169DD">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Для целей настоящего Приложения Стороны договорились о том, что термины и определения имеют следующее значение:</w:t>
      </w:r>
    </w:p>
    <w:p w14:paraId="216ADF58" w14:textId="77777777" w:rsidR="00C169DD" w:rsidRPr="0080728B" w:rsidRDefault="00C169DD" w:rsidP="00C169DD">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 xml:space="preserve">«Должностное лицо Подрядчика» </w:t>
      </w:r>
      <w:r w:rsidRPr="0080728B">
        <w:rPr>
          <w:rFonts w:ascii="Times New Roman" w:hAnsi="Times New Roman" w:cs="Times New Roman"/>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 или совета директоров и лица, отвечающие за осуществление внутреннего контроля Подрядчика или его представителя-юридического лица.</w:t>
      </w:r>
    </w:p>
    <w:p w14:paraId="1C06F79B" w14:textId="77777777" w:rsidR="00C169DD" w:rsidRPr="0080728B" w:rsidRDefault="00C169DD" w:rsidP="00C169DD">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 xml:space="preserve">«Представители Подрядчика»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5255B778" w14:textId="77777777" w:rsidR="00C169DD" w:rsidRPr="0080728B" w:rsidRDefault="00C169DD" w:rsidP="00C169DD">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 xml:space="preserve">«Объекты Заказчика» </w:t>
      </w:r>
      <w:r w:rsidRPr="0080728B">
        <w:rPr>
          <w:rFonts w:ascii="Times New Roman" w:hAnsi="Times New Roman" w:cs="Times New Roman"/>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3D6C5F58" w14:textId="77777777" w:rsidR="00C169DD" w:rsidRPr="0080728B" w:rsidRDefault="00C169DD" w:rsidP="00C169DD">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14:paraId="01928A44" w14:textId="77777777" w:rsidR="00C169DD" w:rsidRPr="0080728B" w:rsidRDefault="00C169DD" w:rsidP="00C169DD">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6DCEF744" w14:textId="77777777" w:rsidR="00C169DD" w:rsidRPr="0080728B" w:rsidRDefault="00C169DD" w:rsidP="00C169DD">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37F0DE1F" w14:textId="77777777" w:rsidR="00C169DD" w:rsidRPr="0080728B" w:rsidRDefault="00C169DD" w:rsidP="00C169DD">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14:paraId="2E86185D" w14:textId="77777777" w:rsidR="00C169DD"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69617E1A" w14:textId="77777777" w:rsidR="00C169DD"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14:paraId="5C2F8EE0" w14:textId="77777777" w:rsidR="00C169DD"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278902A4" w14:textId="77777777" w:rsidR="00C169DD"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4E370A32" w14:textId="77777777" w:rsidR="00C169DD"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308EF7FB" w14:textId="77777777" w:rsidR="00C169DD"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77CC2D86" w14:textId="77777777" w:rsidR="00C169DD"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6EFB699C" w14:textId="77777777" w:rsidR="00C169DD"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настоящим гарантирует, что на дату вступления в силу Договора:</w:t>
      </w:r>
    </w:p>
    <w:p w14:paraId="3E0F704C" w14:textId="77777777" w:rsidR="00C169DD" w:rsidRPr="0080728B" w:rsidRDefault="00C169DD" w:rsidP="00C169DD">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7153D95D" w14:textId="77777777" w:rsidR="00C169DD" w:rsidRPr="0080728B" w:rsidRDefault="00C169DD" w:rsidP="00C169DD">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 (пятью) процентами акций / долей в уставном капитале Подрядчика или Представителей  и /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(пятидесяти) процентов долей участия;</w:t>
      </w:r>
    </w:p>
    <w:p w14:paraId="38C6C91C" w14:textId="77777777" w:rsidR="00C169DD" w:rsidRPr="0080728B" w:rsidRDefault="00C169DD" w:rsidP="00C169DD">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3D1E089F" w14:textId="77777777" w:rsidR="00C169DD" w:rsidRPr="0080728B" w:rsidRDefault="00C169DD" w:rsidP="00C169DD">
      <w:pPr>
        <w:widowControl w:val="0"/>
        <w:numPr>
          <w:ilvl w:val="0"/>
          <w:numId w:val="7"/>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в отношении Должностных лиц, Представителей Подрядчика  и /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443D803F" w14:textId="77777777" w:rsidR="00C169DD" w:rsidRPr="0080728B" w:rsidRDefault="00C169DD" w:rsidP="00C169DD">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 подтверждает, что ознакомлен со всей необходимой информацией, связанной с исполнением Договора, в том числе Задания на проектирование,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066DCB7B" w14:textId="77777777" w:rsidR="00C169DD" w:rsidRPr="0080728B" w:rsidRDefault="00C169DD" w:rsidP="00C169DD">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 </w:t>
      </w:r>
      <w:r w:rsidRPr="0080728B">
        <w:rPr>
          <w:rFonts w:ascii="Times New Roman" w:hAnsi="Times New Roman" w:cs="Times New Roman"/>
          <w:b/>
          <w:i/>
          <w:color w:val="C00000"/>
          <w:sz w:val="22"/>
          <w:szCs w:val="22"/>
          <w:lang w:eastAsia="en-US"/>
        </w:rPr>
        <w:t>[указать точное название корпоративного документа о Правилах корпоративного поведения и бизнес-этики Заказчика]</w:t>
      </w:r>
      <w:r w:rsidRPr="0080728B">
        <w:rPr>
          <w:rFonts w:ascii="Times New Roman" w:hAnsi="Times New Roman" w:cs="Times New Roman"/>
          <w:sz w:val="22"/>
          <w:szCs w:val="22"/>
          <w:lang w:eastAsia="en-US"/>
        </w:rPr>
        <w:t xml:space="preserve"> (доступным в электронном виде на веб-сайте Заказчика [</w:t>
      </w:r>
      <w:hyperlink r:id="rId19" w:history="1">
        <w:r w:rsidRPr="00CF4C3E">
          <w:rPr>
            <w:rStyle w:val="ad"/>
            <w:rFonts w:ascii="Times New Roman" w:hAnsi="Times New Roman" w:cs="Times New Roman"/>
            <w:sz w:val="22"/>
            <w:szCs w:val="22"/>
          </w:rPr>
          <w:t>http</w:t>
        </w:r>
        <w:r w:rsidRPr="00CF4C3E">
          <w:rPr>
            <w:rStyle w:val="ad"/>
            <w:rFonts w:ascii="Times New Roman" w:hAnsi="Times New Roman" w:cs="Times New Roman"/>
            <w:sz w:val="22"/>
            <w:szCs w:val="22"/>
            <w:lang w:val="en-US"/>
          </w:rPr>
          <w:t>s</w:t>
        </w:r>
        <w:r w:rsidRPr="00CF4C3E">
          <w:rPr>
            <w:rStyle w:val="ad"/>
            <w:rFonts w:ascii="Times New Roman" w:hAnsi="Times New Roman" w:cs="Times New Roman"/>
            <w:sz w:val="22"/>
            <w:szCs w:val="22"/>
          </w:rPr>
          <w:t>://www.irkutskenergo.ru/qa/6458.html</w:t>
        </w:r>
      </w:hyperlink>
      <w:r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3D23D1F3" w14:textId="77777777" w:rsidR="00C169DD"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223A2DD2" w14:textId="77777777" w:rsidR="00C169DD"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CFCA343" w14:textId="77777777" w:rsidR="00C169DD"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7310103D" w14:textId="77777777" w:rsidR="00C169DD" w:rsidRPr="0080728B" w:rsidRDefault="00C169DD" w:rsidP="00C169DD">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4A4BD844" w14:textId="77777777" w:rsidR="00C169DD" w:rsidRPr="0080728B" w:rsidRDefault="00C169DD" w:rsidP="00C169DD">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 xml:space="preserve">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w:t>
      </w:r>
      <w:r w:rsidRPr="0080728B">
        <w:rPr>
          <w:rFonts w:ascii="Times New Roman" w:hAnsi="Times New Roman" w:cs="Times New Roman"/>
          <w:sz w:val="22"/>
          <w:szCs w:val="22"/>
          <w:lang w:eastAsia="en-US"/>
        </w:rPr>
        <w:lastRenderedPageBreak/>
        <w:t>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5AB475F4" w14:textId="77777777" w:rsidR="00C169DD"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581DF5E5" w14:textId="77777777" w:rsidR="00C169DD"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В случае если у Заказчика есть основания полагать, что </w:t>
      </w:r>
      <w:r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w:t>
      </w:r>
      <w:r w:rsidRPr="00C169DD">
        <w:rPr>
          <w:rFonts w:ascii="Times New Roman" w:hAnsi="Times New Roman" w:cs="Times New Roman"/>
          <w:color w:val="FF0000"/>
          <w:sz w:val="22"/>
          <w:szCs w:val="22"/>
          <w:lang w:eastAsia="en-US"/>
        </w:rPr>
        <w:t>[●] ([●])</w:t>
      </w:r>
      <w:r w:rsidRPr="0080728B">
        <w:rPr>
          <w:rFonts w:ascii="Times New Roman" w:hAnsi="Times New Roman" w:cs="Times New Roman"/>
          <w:sz w:val="22"/>
          <w:szCs w:val="22"/>
          <w:lang w:eastAsia="en-US"/>
        </w:rPr>
        <w:t xml:space="preserve"> процентов от цены Договора в течение 10 (десяти) рабочих дней со дня получения соответствующего требования Заказчика.</w:t>
      </w:r>
    </w:p>
    <w:p w14:paraId="106F2D62" w14:textId="77777777" w:rsidR="00C169DD" w:rsidRPr="0080728B" w:rsidRDefault="00C169DD" w:rsidP="00C169DD">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142CBE41" w14:textId="77777777" w:rsidR="00C169DD"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138B7931" w14:textId="77777777" w:rsidR="00C169DD" w:rsidRPr="0080728B" w:rsidRDefault="00C169DD" w:rsidP="00C169DD">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Pr="0080728B">
        <w:rPr>
          <w:rFonts w:ascii="Times New Roman" w:eastAsia="Calibri" w:hAnsi="Times New Roman" w:cs="Times New Roman"/>
          <w:sz w:val="22"/>
          <w:szCs w:val="22"/>
          <w:lang w:eastAsia="en-US"/>
        </w:rPr>
        <w:t>обязуется:</w:t>
      </w:r>
    </w:p>
    <w:p w14:paraId="68B4FB67" w14:textId="77777777" w:rsidR="00C169DD" w:rsidRPr="0080728B" w:rsidRDefault="00C169DD" w:rsidP="00C169DD">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021D9DE0" w14:textId="77777777" w:rsidR="00C169DD" w:rsidRPr="0080728B" w:rsidRDefault="00C169DD" w:rsidP="00C169DD">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453E4CBA" w14:textId="77777777" w:rsidR="00C169DD" w:rsidRPr="0080728B" w:rsidRDefault="00C169DD" w:rsidP="00C169DD">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021257D0" w14:textId="77777777" w:rsidR="00C169DD" w:rsidRPr="0080728B" w:rsidRDefault="00C169DD" w:rsidP="00C169DD">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14BF81AF" w14:textId="77777777" w:rsidR="00C169DD" w:rsidRPr="0080728B" w:rsidRDefault="00C169DD" w:rsidP="00C169DD">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11DED61E" w14:textId="77777777" w:rsidR="00C169DD" w:rsidRPr="0080728B" w:rsidRDefault="00C169DD" w:rsidP="00C169DD">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2CC90894" w14:textId="77777777" w:rsidR="00C169DD" w:rsidRPr="0080728B" w:rsidRDefault="00C169DD" w:rsidP="00C169DD">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Pr="0080728B">
        <w:rPr>
          <w:rFonts w:ascii="Times New Roman" w:eastAsia="Calibri" w:hAnsi="Times New Roman" w:cs="Times New Roman"/>
          <w:sz w:val="22"/>
          <w:szCs w:val="22"/>
          <w:lang w:eastAsia="en-US"/>
        </w:rPr>
        <w:t>обязуется:</w:t>
      </w:r>
    </w:p>
    <w:p w14:paraId="375ADAC7" w14:textId="77777777" w:rsidR="00C169DD" w:rsidRPr="0080728B" w:rsidRDefault="00C169DD" w:rsidP="00C169DD">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пунктом; </w:t>
      </w:r>
    </w:p>
    <w:p w14:paraId="3387C2EF" w14:textId="77777777" w:rsidR="00C169DD" w:rsidRPr="0080728B" w:rsidRDefault="00C169DD" w:rsidP="00C169DD">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7A4E1EF7" w14:textId="77777777" w:rsidR="00C169DD"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2206E943" w14:textId="77777777" w:rsidR="00C169DD"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7E2F68CE" w14:textId="77777777" w:rsidR="00C169DD"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7BD4B340" w14:textId="77777777" w:rsidR="00C169DD" w:rsidRPr="0080728B" w:rsidRDefault="00C169DD" w:rsidP="00C169DD">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29ED8760" w14:textId="77777777" w:rsidR="00C169DD"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186F41B9" w14:textId="77777777" w:rsidR="00C169DD" w:rsidRPr="0080728B" w:rsidRDefault="00C169DD" w:rsidP="00C169DD">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7F39137F" w14:textId="77777777" w:rsidR="00C169DD" w:rsidRPr="0080728B" w:rsidRDefault="00C169DD" w:rsidP="00C169DD">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 обеспечивает соответствие выполняемых Работ требованиям Задания на проектирование, иным условиям Договора; действующему законодательству и Обязательным техническим правилам (в том числе, носящим рекомендательный характер).</w:t>
      </w:r>
    </w:p>
    <w:p w14:paraId="4BADDF4E" w14:textId="77777777" w:rsidR="00C169DD" w:rsidRPr="0080728B" w:rsidRDefault="00C169DD" w:rsidP="00C169DD">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685C8A07" w14:textId="77777777" w:rsidR="00C169DD" w:rsidRPr="0080728B" w:rsidRDefault="00C169DD" w:rsidP="00C169DD">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41280E74" w14:textId="77777777" w:rsidR="00C169DD" w:rsidRPr="0080728B" w:rsidRDefault="00C169DD" w:rsidP="00C169DD">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Результаты Работ, а также в любую сопутствующую документацию, требующиеся для законной коммерческой эксплуатации объекта, созданного на их основе.</w:t>
      </w:r>
    </w:p>
    <w:p w14:paraId="38BF3ECC" w14:textId="77777777" w:rsidR="00C169DD"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rPr>
        <w:t>В таком случае Подрядчик обязуется со своей стороны приложить все усилия для получения положительного заключения Экспертизы.</w:t>
      </w:r>
    </w:p>
    <w:p w14:paraId="1BD8FCF7" w14:textId="77777777" w:rsidR="00C169DD" w:rsidRPr="0080728B" w:rsidRDefault="00C169DD" w:rsidP="00C169DD">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6E6D55F0" w14:textId="77777777" w:rsidR="00C169DD"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w:t>
      </w:r>
      <w:r w:rsidRPr="0080728B">
        <w:rPr>
          <w:rFonts w:ascii="Times New Roman" w:hAnsi="Times New Roman" w:cs="Times New Roman"/>
          <w:sz w:val="22"/>
          <w:szCs w:val="22"/>
        </w:rPr>
        <w:lastRenderedPageBreak/>
        <w:t xml:space="preserve">понесенные или необходимые для внесения изменений в выполняемые Работы, в любую сопутствующую документацию,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7386B997" w14:textId="77777777" w:rsidR="00C169DD" w:rsidRPr="0080728B" w:rsidRDefault="00C169DD" w:rsidP="00C169DD">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Ответственность за нарушение Гарантий и заверений</w:t>
      </w:r>
    </w:p>
    <w:p w14:paraId="128ADB28" w14:textId="77777777" w:rsidR="00C169DD" w:rsidRPr="0080728B" w:rsidRDefault="00C169DD" w:rsidP="00C169DD">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4064666" w14:textId="77777777" w:rsidR="00C169DD" w:rsidRPr="0080728B" w:rsidRDefault="00C169DD" w:rsidP="00C169DD">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2FC7B217" w14:textId="77777777" w:rsidR="00C169DD" w:rsidRPr="0080728B" w:rsidRDefault="00C169DD" w:rsidP="00C169DD">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1B07D9B9" w14:textId="77777777" w:rsidR="00C169DD"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rPr>
        <w:t xml:space="preserve">уведомлен о том, что в случае нарушения настоящих Гарантий и заверений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каких-либо договоров в будущем, в том числе, но не ограничиваясь этим, отказать в приеме заявки </w:t>
      </w:r>
      <w:r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на участие в закупочных процедурах, проводимых Заказчиком.</w:t>
      </w:r>
    </w:p>
    <w:p w14:paraId="17385EFC" w14:textId="77777777" w:rsidR="00C169DD"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68A095AD" w14:textId="77777777" w:rsidR="00C169DD"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rPr>
        <w:t>.</w:t>
      </w:r>
    </w:p>
    <w:p w14:paraId="739B0D86" w14:textId="77777777" w:rsidR="00C169DD" w:rsidRPr="0080728B" w:rsidRDefault="00C169DD" w:rsidP="00C169DD">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14:paraId="1E62BB4D" w14:textId="77777777" w:rsidR="00C169DD" w:rsidRPr="0080728B" w:rsidRDefault="00C169DD" w:rsidP="00C169DD">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размере </w:t>
      </w:r>
      <w:r w:rsidRPr="00C169DD">
        <w:rPr>
          <w:rFonts w:ascii="Times New Roman" w:hAnsi="Times New Roman" w:cs="Times New Roman"/>
          <w:color w:val="FF0000"/>
          <w:sz w:val="22"/>
          <w:szCs w:val="22"/>
        </w:rPr>
        <w:t xml:space="preserve">[10 (десяти) процентов от общей Цены Работ] </w:t>
      </w:r>
      <w:r w:rsidRPr="0080728B">
        <w:rPr>
          <w:rFonts w:ascii="Times New Roman" w:hAnsi="Times New Roman" w:cs="Times New Roman"/>
          <w:sz w:val="22"/>
          <w:szCs w:val="22"/>
        </w:rPr>
        <w:t>по Договору.</w:t>
      </w:r>
    </w:p>
    <w:tbl>
      <w:tblPr>
        <w:tblW w:w="9287" w:type="dxa"/>
        <w:tblInd w:w="108" w:type="dxa"/>
        <w:tblLook w:val="01E0" w:firstRow="1" w:lastRow="1" w:firstColumn="1" w:lastColumn="1" w:noHBand="0" w:noVBand="0"/>
      </w:tblPr>
      <w:tblGrid>
        <w:gridCol w:w="4536"/>
        <w:gridCol w:w="4751"/>
      </w:tblGrid>
      <w:tr w:rsidR="00C169DD" w:rsidRPr="0080728B" w14:paraId="1E3FDBED" w14:textId="77777777" w:rsidTr="00A56517">
        <w:trPr>
          <w:trHeight w:val="1134"/>
        </w:trPr>
        <w:tc>
          <w:tcPr>
            <w:tcW w:w="4536" w:type="dxa"/>
          </w:tcPr>
          <w:p w14:paraId="4CB848EC" w14:textId="77777777" w:rsidR="00C169DD" w:rsidRPr="0080728B" w:rsidRDefault="00C169DD" w:rsidP="00A56517">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54D2584E" w14:textId="77777777" w:rsidR="00C169DD" w:rsidRPr="0080728B" w:rsidRDefault="00C169DD" w:rsidP="00A56517">
            <w:pPr>
              <w:widowControl w:val="0"/>
              <w:ind w:left="-567"/>
              <w:jc w:val="both"/>
              <w:rPr>
                <w:rFonts w:ascii="Times New Roman" w:hAnsi="Times New Roman" w:cs="Times New Roman"/>
                <w:b/>
                <w:sz w:val="22"/>
                <w:szCs w:val="22"/>
              </w:rPr>
            </w:pPr>
          </w:p>
          <w:p w14:paraId="2492889F" w14:textId="77777777" w:rsidR="00C169DD" w:rsidRPr="0080728B" w:rsidRDefault="00C169DD" w:rsidP="00A56517">
            <w:pPr>
              <w:widowControl w:val="0"/>
              <w:ind w:left="-567"/>
              <w:jc w:val="both"/>
              <w:rPr>
                <w:rFonts w:ascii="Times New Roman" w:hAnsi="Times New Roman" w:cs="Times New Roman"/>
                <w:b/>
                <w:sz w:val="22"/>
                <w:szCs w:val="22"/>
              </w:rPr>
            </w:pPr>
          </w:p>
          <w:p w14:paraId="248FFEE6" w14:textId="77777777" w:rsidR="00C169DD" w:rsidRPr="0080728B" w:rsidRDefault="00C169DD" w:rsidP="00A56517">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c>
          <w:tcPr>
            <w:tcW w:w="4751" w:type="dxa"/>
          </w:tcPr>
          <w:p w14:paraId="43328DCE" w14:textId="77777777" w:rsidR="00C169DD" w:rsidRPr="0080728B" w:rsidRDefault="00C169DD" w:rsidP="00A56517">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576DFEC" w14:textId="77777777" w:rsidR="00C169DD" w:rsidRPr="0080728B" w:rsidRDefault="00C169DD" w:rsidP="00A56517">
            <w:pPr>
              <w:widowControl w:val="0"/>
              <w:ind w:left="-567"/>
              <w:jc w:val="both"/>
              <w:rPr>
                <w:rFonts w:ascii="Times New Roman" w:hAnsi="Times New Roman" w:cs="Times New Roman"/>
                <w:b/>
                <w:sz w:val="22"/>
                <w:szCs w:val="22"/>
              </w:rPr>
            </w:pPr>
          </w:p>
          <w:p w14:paraId="3C790A2C" w14:textId="77777777" w:rsidR="00C169DD" w:rsidRPr="0080728B" w:rsidRDefault="00C169DD" w:rsidP="00A56517">
            <w:pPr>
              <w:widowControl w:val="0"/>
              <w:ind w:left="-567"/>
              <w:jc w:val="both"/>
              <w:rPr>
                <w:rFonts w:ascii="Times New Roman" w:hAnsi="Times New Roman" w:cs="Times New Roman"/>
                <w:b/>
                <w:sz w:val="22"/>
                <w:szCs w:val="22"/>
              </w:rPr>
            </w:pPr>
          </w:p>
          <w:p w14:paraId="0A87FE9F" w14:textId="77777777" w:rsidR="00C169DD" w:rsidRPr="0080728B" w:rsidRDefault="00C169DD" w:rsidP="00A56517">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r>
    </w:tbl>
    <w:p w14:paraId="12E4D57D" w14:textId="77777777" w:rsidR="00C169DD" w:rsidRPr="0080728B" w:rsidRDefault="00C169DD" w:rsidP="00C169DD">
      <w:pPr>
        <w:widowControl w:val="0"/>
        <w:jc w:val="right"/>
        <w:rPr>
          <w:rFonts w:ascii="Times New Roman" w:hAnsi="Times New Roman" w:cs="Times New Roman"/>
          <w:b/>
          <w:i/>
          <w:sz w:val="22"/>
          <w:szCs w:val="22"/>
        </w:rPr>
        <w:sectPr w:rsidR="00C169DD" w:rsidRPr="0080728B" w:rsidSect="00E11450">
          <w:pgSz w:w="11906" w:h="16838" w:code="9"/>
          <w:pgMar w:top="1134" w:right="851" w:bottom="1134" w:left="1701" w:header="709" w:footer="709" w:gutter="0"/>
          <w:cols w:space="708"/>
          <w:docGrid w:linePitch="360"/>
        </w:sectPr>
      </w:pPr>
    </w:p>
    <w:p w14:paraId="6D74C87D" w14:textId="6E894659" w:rsidR="00F33A42" w:rsidRPr="0080728B" w:rsidRDefault="00F33A42" w:rsidP="00F33A42">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3EA38855" w14:textId="77777777" w:rsidR="00C169DD" w:rsidRDefault="00AE533F" w:rsidP="00C169DD">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227" w:name="_Toc86761739"/>
      <w:r w:rsidRPr="0080728B">
        <w:rPr>
          <w:rFonts w:ascii="Times New Roman" w:eastAsiaTheme="minorEastAsia" w:hAnsi="Times New Roman" w:cs="Times New Roman"/>
          <w:b/>
          <w:i/>
          <w:color w:val="auto"/>
          <w:sz w:val="22"/>
          <w:szCs w:val="22"/>
        </w:rPr>
        <w:t xml:space="preserve">Приложение </w:t>
      </w:r>
      <w:bookmarkStart w:id="228" w:name="RefSCH6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6</w:t>
      </w:r>
      <w:bookmarkEnd w:id="223"/>
      <w:bookmarkEnd w:id="227"/>
      <w:bookmarkEnd w:id="228"/>
    </w:p>
    <w:p w14:paraId="51FAB96F" w14:textId="77777777" w:rsidR="00C169DD" w:rsidRPr="005A3588" w:rsidRDefault="00C169DD" w:rsidP="00C169DD">
      <w:pPr>
        <w:keepNext/>
        <w:widowControl w:val="0"/>
        <w:spacing w:after="60"/>
        <w:jc w:val="center"/>
        <w:outlineLvl w:val="0"/>
        <w:rPr>
          <w:rFonts w:ascii="Times New Roman" w:eastAsia="Times New Roman" w:hAnsi="Times New Roman" w:cs="Times New Roman"/>
          <w:bCs/>
          <w:kern w:val="32"/>
          <w:sz w:val="28"/>
          <w:szCs w:val="28"/>
        </w:rPr>
      </w:pPr>
      <w:bookmarkStart w:id="229" w:name="_Toc86761740"/>
      <w:r w:rsidRPr="005A3588">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5A3588">
        <w:rPr>
          <w:rFonts w:ascii="Times New Roman" w:eastAsia="Times New Roman" w:hAnsi="Times New Roman" w:cs="Times New Roman"/>
          <w:b/>
          <w:bCs/>
          <w:kern w:val="32"/>
          <w:sz w:val="22"/>
          <w:szCs w:val="22"/>
        </w:rPr>
        <w:t>, режима допуска и пребывания на территории Объектов Заказчика</w:t>
      </w:r>
      <w:bookmarkEnd w:id="229"/>
    </w:p>
    <w:p w14:paraId="1AA8B763" w14:textId="77777777" w:rsidR="00C169DD" w:rsidRPr="005A3588" w:rsidRDefault="00C169DD" w:rsidP="00C169DD">
      <w:pPr>
        <w:widowControl w:val="0"/>
        <w:spacing w:after="0" w:line="240" w:lineRule="auto"/>
        <w:jc w:val="right"/>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«___»________20___ г.</w:t>
      </w:r>
    </w:p>
    <w:p w14:paraId="7F7A5B46" w14:textId="77777777" w:rsidR="00EE53EC" w:rsidRPr="0080728B" w:rsidRDefault="00EE53EC" w:rsidP="00EE53EC">
      <w:pPr>
        <w:widowControl w:val="0"/>
        <w:jc w:val="both"/>
        <w:rPr>
          <w:rFonts w:ascii="Times New Roman" w:hAnsi="Times New Roman" w:cs="Times New Roman"/>
          <w:sz w:val="22"/>
          <w:szCs w:val="22"/>
        </w:rPr>
      </w:pPr>
      <w:r>
        <w:rPr>
          <w:rFonts w:ascii="Times New Roman" w:hAnsi="Times New Roman" w:cs="Times New Roman"/>
          <w:sz w:val="22"/>
          <w:szCs w:val="22"/>
        </w:rPr>
        <w:t>ООО «Байкальская энергетическая компания»</w:t>
      </w:r>
      <w:r w:rsidRPr="0080728B">
        <w:rPr>
          <w:rFonts w:ascii="Times New Roman" w:hAnsi="Times New Roman" w:cs="Times New Roman"/>
          <w:sz w:val="22"/>
          <w:szCs w:val="22"/>
        </w:rPr>
        <w:t>, именуемы</w:t>
      </w:r>
      <w:r>
        <w:rPr>
          <w:rFonts w:ascii="Times New Roman" w:hAnsi="Times New Roman" w:cs="Times New Roman"/>
          <w:sz w:val="22"/>
          <w:szCs w:val="22"/>
        </w:rPr>
        <w:t>й</w:t>
      </w:r>
      <w:r w:rsidRPr="0080728B">
        <w:rPr>
          <w:rFonts w:ascii="Times New Roman" w:hAnsi="Times New Roman" w:cs="Times New Roman"/>
          <w:sz w:val="22"/>
          <w:szCs w:val="22"/>
        </w:rPr>
        <w:t xml:space="preserve">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xml:space="preserve">», в лице </w:t>
      </w:r>
      <w:r>
        <w:rPr>
          <w:rFonts w:ascii="Times New Roman" w:hAnsi="Times New Roman" w:cs="Times New Roman"/>
          <w:sz w:val="22"/>
          <w:szCs w:val="22"/>
        </w:rPr>
        <w:t>директора ТЭЦ-10 Одякова Игоря Геннадьевича</w:t>
      </w:r>
      <w:r w:rsidRPr="0080728B">
        <w:rPr>
          <w:rFonts w:ascii="Times New Roman" w:hAnsi="Times New Roman" w:cs="Times New Roman"/>
          <w:sz w:val="22"/>
          <w:szCs w:val="22"/>
        </w:rPr>
        <w:t>, действующего</w:t>
      </w:r>
      <w:r>
        <w:rPr>
          <w:rFonts w:ascii="Times New Roman" w:hAnsi="Times New Roman" w:cs="Times New Roman"/>
          <w:sz w:val="22"/>
          <w:szCs w:val="22"/>
        </w:rPr>
        <w:t xml:space="preserve"> на основании доверенности от 01.09.2021 г. №254</w:t>
      </w:r>
      <w:r w:rsidRPr="0080728B">
        <w:rPr>
          <w:rFonts w:ascii="Times New Roman" w:hAnsi="Times New Roman" w:cs="Times New Roman"/>
          <w:sz w:val="22"/>
          <w:szCs w:val="22"/>
        </w:rPr>
        <w:t>, с одной стороны, и</w:t>
      </w:r>
    </w:p>
    <w:p w14:paraId="103DFDC7" w14:textId="140C7735" w:rsidR="00C169DD" w:rsidRPr="00EE53EC" w:rsidRDefault="00EE53EC" w:rsidP="00EE53EC">
      <w:pPr>
        <w:widowControl w:val="0"/>
        <w:spacing w:after="0" w:line="240" w:lineRule="auto"/>
        <w:jc w:val="both"/>
        <w:rPr>
          <w:rFonts w:ascii="Times New Roman" w:eastAsia="Times New Roman" w:hAnsi="Times New Roman" w:cs="Times New Roman"/>
          <w:b/>
          <w:color w:val="FF0000"/>
          <w:spacing w:val="-3"/>
          <w:sz w:val="22"/>
          <w:szCs w:val="22"/>
        </w:rPr>
      </w:pPr>
      <w:r w:rsidRPr="00EE53EC">
        <w:rPr>
          <w:rFonts w:ascii="Times New Roman" w:eastAsia="Times New Roman" w:hAnsi="Times New Roman" w:cs="Times New Roman"/>
          <w:color w:val="FF0000"/>
          <w:sz w:val="22"/>
          <w:szCs w:val="22"/>
        </w:rPr>
        <w:t xml:space="preserve"> </w:t>
      </w:r>
      <w:r w:rsidR="00C169DD" w:rsidRPr="00EE53EC">
        <w:rPr>
          <w:rFonts w:ascii="Times New Roman" w:eastAsia="Times New Roman" w:hAnsi="Times New Roman" w:cs="Times New Roman"/>
          <w:color w:val="FF0000"/>
          <w:sz w:val="22"/>
          <w:szCs w:val="22"/>
        </w:rPr>
        <w:t>[</w:t>
      </w:r>
      <w:r w:rsidR="00C169DD" w:rsidRPr="00EE53EC">
        <w:rPr>
          <w:rFonts w:ascii="Times New Roman" w:eastAsia="Times New Roman" w:hAnsi="Times New Roman" w:cs="Times New Roman"/>
          <w:b/>
          <w:i/>
          <w:color w:val="FF0000"/>
          <w:sz w:val="22"/>
          <w:szCs w:val="22"/>
        </w:rPr>
        <w:t>наименование подрядчика</w:t>
      </w:r>
      <w:r w:rsidR="00C169DD" w:rsidRPr="00EE53EC">
        <w:rPr>
          <w:rFonts w:ascii="Times New Roman" w:eastAsia="Times New Roman" w:hAnsi="Times New Roman" w:cs="Times New Roman"/>
          <w:color w:val="FF0000"/>
          <w:sz w:val="22"/>
          <w:szCs w:val="22"/>
        </w:rPr>
        <w:t xml:space="preserve">], именуемое в дальнейшем </w:t>
      </w:r>
      <w:r w:rsidR="00C169DD" w:rsidRPr="00EE53EC">
        <w:rPr>
          <w:rFonts w:ascii="Times New Roman" w:eastAsia="Times New Roman" w:hAnsi="Times New Roman" w:cs="Times New Roman"/>
          <w:b/>
          <w:color w:val="FF0000"/>
          <w:sz w:val="22"/>
          <w:szCs w:val="22"/>
        </w:rPr>
        <w:t>«Подрядчик»</w:t>
      </w:r>
      <w:r w:rsidR="00C169DD" w:rsidRPr="00EE53EC">
        <w:rPr>
          <w:rFonts w:ascii="Times New Roman" w:eastAsia="Times New Roman" w:hAnsi="Times New Roman" w:cs="Times New Roman"/>
          <w:color w:val="FF0000"/>
          <w:sz w:val="22"/>
          <w:szCs w:val="22"/>
        </w:rPr>
        <w:t>, в лице [</w:t>
      </w:r>
      <w:r w:rsidR="00C169DD" w:rsidRPr="00EE53EC">
        <w:rPr>
          <w:rFonts w:ascii="Times New Roman" w:eastAsia="Times New Roman" w:hAnsi="Times New Roman" w:cs="Times New Roman"/>
          <w:i/>
          <w:color w:val="FF0000"/>
          <w:sz w:val="22"/>
          <w:szCs w:val="22"/>
        </w:rPr>
        <w:t>ФИО, должность</w:t>
      </w:r>
      <w:r w:rsidR="00C169DD" w:rsidRPr="00EE53EC">
        <w:rPr>
          <w:rFonts w:ascii="Times New Roman" w:eastAsia="Times New Roman" w:hAnsi="Times New Roman" w:cs="Times New Roman"/>
          <w:color w:val="FF0000"/>
          <w:sz w:val="22"/>
          <w:szCs w:val="22"/>
        </w:rPr>
        <w:t xml:space="preserve">], действующего (-ей) на основании </w:t>
      </w:r>
      <w:r w:rsidR="00C169DD" w:rsidRPr="00EE53EC">
        <w:rPr>
          <w:rFonts w:ascii="Times New Roman" w:eastAsia="Times New Roman" w:hAnsi="Times New Roman" w:cs="Times New Roman"/>
          <w:bCs/>
          <w:color w:val="FF0000"/>
          <w:sz w:val="22"/>
          <w:szCs w:val="22"/>
        </w:rPr>
        <w:t>[</w:t>
      </w:r>
      <w:r w:rsidR="00C169DD" w:rsidRPr="00EE53EC">
        <w:rPr>
          <w:rFonts w:ascii="Times New Roman" w:eastAsia="Times New Roman" w:hAnsi="Times New Roman" w:cs="Times New Roman"/>
          <w:i/>
          <w:color w:val="FF0000"/>
          <w:sz w:val="22"/>
          <w:szCs w:val="22"/>
        </w:rPr>
        <w:t>наименование документа (если по доверенности, указать №, дату</w:t>
      </w:r>
      <w:r w:rsidR="00C169DD" w:rsidRPr="00EE53EC">
        <w:rPr>
          <w:rFonts w:ascii="Times New Roman" w:eastAsia="Times New Roman" w:hAnsi="Times New Roman" w:cs="Times New Roman"/>
          <w:bCs/>
          <w:color w:val="FF0000"/>
          <w:sz w:val="22"/>
          <w:szCs w:val="22"/>
        </w:rPr>
        <w:t>]</w:t>
      </w:r>
      <w:r w:rsidR="00C169DD" w:rsidRPr="00EE53EC">
        <w:rPr>
          <w:rFonts w:ascii="Times New Roman" w:eastAsia="Times New Roman" w:hAnsi="Times New Roman" w:cs="Times New Roman"/>
          <w:color w:val="FF0000"/>
          <w:sz w:val="22"/>
          <w:szCs w:val="22"/>
        </w:rPr>
        <w:t>, с другой стороны,</w:t>
      </w:r>
    </w:p>
    <w:p w14:paraId="353D8240" w14:textId="77777777" w:rsidR="00C169DD" w:rsidRPr="005A3588" w:rsidRDefault="00C169DD" w:rsidP="00C169DD">
      <w:pPr>
        <w:widowControl w:val="0"/>
        <w:spacing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xml:space="preserve">») к Договору подряда на выполнение ремонтных работ № </w:t>
      </w:r>
      <w:r w:rsidRPr="00EE53EC">
        <w:rPr>
          <w:rFonts w:ascii="Times New Roman" w:eastAsia="Times New Roman" w:hAnsi="Times New Roman" w:cs="Times New Roman"/>
          <w:color w:val="FF0000"/>
          <w:spacing w:val="4"/>
          <w:sz w:val="22"/>
          <w:szCs w:val="22"/>
        </w:rPr>
        <w:t>[</w:t>
      </w:r>
      <w:r w:rsidRPr="00EE53EC">
        <w:rPr>
          <w:rFonts w:ascii="Times New Roman" w:eastAsia="Times New Roman" w:hAnsi="Times New Roman" w:cs="Times New Roman"/>
          <w:i/>
          <w:color w:val="FF0000"/>
          <w:spacing w:val="4"/>
          <w:sz w:val="22"/>
          <w:szCs w:val="22"/>
        </w:rPr>
        <w:t>номер</w:t>
      </w:r>
      <w:r w:rsidRPr="00EE53EC">
        <w:rPr>
          <w:rFonts w:ascii="Times New Roman" w:eastAsia="Times New Roman" w:hAnsi="Times New Roman" w:cs="Times New Roman"/>
          <w:color w:val="FF0000"/>
          <w:spacing w:val="4"/>
          <w:sz w:val="22"/>
          <w:szCs w:val="22"/>
        </w:rPr>
        <w:t>] от [</w:t>
      </w:r>
      <w:r w:rsidRPr="00EE53EC">
        <w:rPr>
          <w:rFonts w:ascii="Times New Roman" w:eastAsia="Times New Roman" w:hAnsi="Times New Roman" w:cs="Times New Roman"/>
          <w:i/>
          <w:color w:val="FF0000"/>
          <w:spacing w:val="4"/>
          <w:sz w:val="22"/>
          <w:szCs w:val="22"/>
        </w:rPr>
        <w:t>дата</w:t>
      </w:r>
      <w:r w:rsidRPr="00EE53EC">
        <w:rPr>
          <w:rFonts w:ascii="Times New Roman" w:eastAsia="Times New Roman" w:hAnsi="Times New Roman" w:cs="Times New Roman"/>
          <w:color w:val="FF0000"/>
          <w:spacing w:val="4"/>
          <w:sz w:val="22"/>
          <w:szCs w:val="22"/>
        </w:rPr>
        <w:t xml:space="preserve">] </w:t>
      </w:r>
      <w:r w:rsidRPr="005A3588">
        <w:rPr>
          <w:rFonts w:ascii="Times New Roman" w:eastAsia="Times New Roman" w:hAnsi="Times New Roman" w:cs="Times New Roman"/>
          <w:spacing w:val="4"/>
          <w:sz w:val="22"/>
          <w:szCs w:val="22"/>
        </w:rPr>
        <w:t>(далее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13BAAB9E" w14:textId="77777777" w:rsidR="00C169DD" w:rsidRPr="005A3588" w:rsidRDefault="00C169DD" w:rsidP="00C169DD">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7B56821E" w14:textId="77777777" w:rsidR="00C169DD" w:rsidRPr="005A3588" w:rsidRDefault="00C169DD" w:rsidP="00C169DD">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40CAC22B"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3D87BC78"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1B562110"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523F11A4"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5894AE92" w14:textId="77777777" w:rsidR="00C169DD" w:rsidRPr="005A3588" w:rsidRDefault="00C169DD" w:rsidP="00C169DD">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AFA09C1" w14:textId="77777777" w:rsidR="00C169DD" w:rsidRPr="005A3588" w:rsidRDefault="00C169DD" w:rsidP="00C169DD">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5550E79" w14:textId="7DE6B2FB" w:rsidR="00C169DD" w:rsidRPr="005A3588" w:rsidRDefault="00C169DD" w:rsidP="00C169DD">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5A3588">
        <w:rPr>
          <w:rFonts w:ascii="Times New Roman" w:eastAsia="Times New Roman" w:hAnsi="Times New Roman" w:cs="Times New Roman"/>
          <w:b/>
          <w:i/>
          <w:color w:val="FF0000"/>
          <w:sz w:val="22"/>
          <w:szCs w:val="22"/>
        </w:rPr>
        <w:t xml:space="preserve"> </w:t>
      </w:r>
      <w:hyperlink r:id="rId20" w:history="1">
        <w:r w:rsidRPr="005A3588">
          <w:rPr>
            <w:rFonts w:ascii="Times New Roman" w:eastAsia="Times New Roman" w:hAnsi="Times New Roman" w:cs="Times New Roman"/>
            <w:b/>
            <w:i/>
            <w:color w:val="0000FF"/>
            <w:sz w:val="22"/>
            <w:szCs w:val="22"/>
            <w:u w:val="single"/>
            <w:lang w:eastAsia="en-US"/>
          </w:rPr>
          <w:t>http</w:t>
        </w:r>
        <w:r w:rsidRPr="005A3588">
          <w:rPr>
            <w:rFonts w:ascii="Times New Roman" w:eastAsia="Times New Roman" w:hAnsi="Times New Roman" w:cs="Times New Roman"/>
            <w:b/>
            <w:i/>
            <w:color w:val="0000FF"/>
            <w:sz w:val="22"/>
            <w:szCs w:val="22"/>
            <w:u w:val="single"/>
            <w:lang w:val="en-US" w:eastAsia="en-US"/>
          </w:rPr>
          <w:t>s</w:t>
        </w:r>
        <w:r w:rsidRPr="005A3588">
          <w:rPr>
            <w:rFonts w:ascii="Times New Roman" w:eastAsia="Times New Roman" w:hAnsi="Times New Roman" w:cs="Times New Roman"/>
            <w:b/>
            <w:i/>
            <w:color w:val="0000FF"/>
            <w:sz w:val="22"/>
            <w:szCs w:val="22"/>
            <w:u w:val="single"/>
            <w:lang w:eastAsia="en-US"/>
          </w:rPr>
          <w:t>://www.irkutskenergo.ru/qa/6458.html</w:t>
        </w:r>
      </w:hyperlink>
      <w:r w:rsidRPr="005A3588">
        <w:rPr>
          <w:rFonts w:ascii="Times New Roman" w:eastAsia="Times New Roman" w:hAnsi="Times New Roman" w:cs="Times New Roman"/>
          <w:b/>
          <w:i/>
          <w:sz w:val="22"/>
          <w:szCs w:val="22"/>
        </w:rPr>
        <w:t>.</w:t>
      </w:r>
    </w:p>
    <w:p w14:paraId="6B191E3B" w14:textId="77777777" w:rsidR="00C169DD" w:rsidRPr="005A3588" w:rsidRDefault="00C169DD" w:rsidP="00C169DD">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3DA9BB50" w14:textId="77777777" w:rsidR="00C169DD" w:rsidRPr="005A3588" w:rsidRDefault="00C169DD" w:rsidP="00C169DD">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3383CBE6" w14:textId="77777777" w:rsidR="00C169DD" w:rsidRPr="005A3588" w:rsidRDefault="00C169DD" w:rsidP="00C169DD">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231F63E" w14:textId="77777777" w:rsidR="00C169DD" w:rsidRPr="005A3588" w:rsidRDefault="00C169DD" w:rsidP="00C169DD">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31C09180" w14:textId="77777777" w:rsidR="00C169DD" w:rsidRPr="005A3588" w:rsidRDefault="00C169DD" w:rsidP="00C169DD">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39AA155" w14:textId="77777777" w:rsidR="00C169DD" w:rsidRPr="005A3588" w:rsidRDefault="00C169DD" w:rsidP="00C169DD">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1E2C1ECF" w14:textId="77777777" w:rsidR="00C169DD" w:rsidRPr="005A3588" w:rsidRDefault="00C169DD" w:rsidP="00C169DD">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1DA6B861" w14:textId="77777777" w:rsidR="00C169DD" w:rsidRPr="005A3588" w:rsidRDefault="00C169DD" w:rsidP="00C169DD">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1FFC182A" w14:textId="77777777" w:rsidR="00C169DD" w:rsidRPr="005A3588" w:rsidRDefault="00C169DD" w:rsidP="00C169DD">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2537BC35" w14:textId="77777777" w:rsidR="00C169DD" w:rsidRPr="005A3588" w:rsidRDefault="00C169DD" w:rsidP="00C169DD">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663BF287" w14:textId="77777777" w:rsidR="00C169DD" w:rsidRPr="005A3588" w:rsidRDefault="00C169DD" w:rsidP="00C169DD">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24D40481"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74BD8C12"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разрешенных проездов по территории;</w:t>
      </w:r>
    </w:p>
    <w:p w14:paraId="26B38C1F"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51134539"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необходимость и способы прокладки временных коммуникаций;</w:t>
      </w:r>
    </w:p>
    <w:p w14:paraId="6B536BE1"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необходимые средства индивидуальной защиты;</w:t>
      </w:r>
    </w:p>
    <w:p w14:paraId="7A5E7E36"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порядок действий в случае аварийных и нештатных ситуаций.</w:t>
      </w:r>
    </w:p>
    <w:p w14:paraId="161CD7FA" w14:textId="77777777" w:rsidR="00C169DD" w:rsidRPr="005A3588" w:rsidRDefault="00C169DD" w:rsidP="00C169DD">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6B965D1F" w14:textId="77777777" w:rsidR="00C169DD" w:rsidRPr="005A3588" w:rsidRDefault="00C169DD" w:rsidP="00C169DD">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027F5D29" w14:textId="77777777" w:rsidR="00C169DD" w:rsidRPr="005A3588" w:rsidRDefault="00C169DD" w:rsidP="00C169DD">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6B259AC6" w14:textId="77777777" w:rsidR="00C169DD" w:rsidRPr="005A3588" w:rsidRDefault="00C169DD" w:rsidP="00C169DD">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1CAF9692" w14:textId="77777777" w:rsidR="00C169DD" w:rsidRPr="005A3588" w:rsidRDefault="00C169DD" w:rsidP="00C169DD">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730142B" w14:textId="77777777" w:rsidR="00C169DD" w:rsidRPr="005A3588" w:rsidRDefault="00C169DD" w:rsidP="00C169DD">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2A8260C8" w14:textId="77777777" w:rsidR="00C169DD" w:rsidRPr="005A3588" w:rsidRDefault="00C169DD" w:rsidP="00C169DD">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w:t>
      </w:r>
      <w:r w:rsidRPr="005A3588">
        <w:rPr>
          <w:rFonts w:ascii="Times New Roman" w:eastAsia="Times New Roman" w:hAnsi="Times New Roman" w:cs="Times New Roman"/>
          <w:sz w:val="22"/>
          <w:szCs w:val="22"/>
        </w:rPr>
        <w:lastRenderedPageBreak/>
        <w:t>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66C7A41B" w14:textId="77777777" w:rsidR="00C169DD" w:rsidRPr="005A3588" w:rsidRDefault="00C169DD" w:rsidP="00C169DD">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охране труда.</w:t>
      </w:r>
    </w:p>
    <w:p w14:paraId="13EF9CA4" w14:textId="77777777" w:rsidR="00C169DD" w:rsidRPr="005A3588" w:rsidRDefault="00C169DD" w:rsidP="00C169DD">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A590A94" w14:textId="77777777" w:rsidR="00C169DD" w:rsidRPr="005A3588" w:rsidRDefault="00C169DD" w:rsidP="00C169DD">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74F7C926"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60EC9A88"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6FF14A9D"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16C868DE"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216BBBA1"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3D09E50F"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3FA5348F"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3FDE300F"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49E68EAF"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2CFCA43F"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любые виды отходов вне отведенных мест;</w:t>
      </w:r>
    </w:p>
    <w:p w14:paraId="7335C21A"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706448A4"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5243BCAE"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BAA37DB"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C2D7B77"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17E652D5"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7A047D9B"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953A769"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сжигание любых видов отходов на территории Заказчика;</w:t>
      </w:r>
    </w:p>
    <w:p w14:paraId="394A239D"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сброс и слив отходов в системы канализации, на грунт;</w:t>
      </w:r>
    </w:p>
    <w:p w14:paraId="6C4507E9"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2F4D7998"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4A3E911D"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утечки потребляемых видов энергоресурсов;</w:t>
      </w:r>
    </w:p>
    <w:p w14:paraId="5D51D7A8"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7CB24DF" w14:textId="77777777" w:rsidR="00C169DD" w:rsidRPr="005A3588" w:rsidRDefault="00C169DD" w:rsidP="00C169DD">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Отдельные требования </w:t>
      </w:r>
    </w:p>
    <w:p w14:paraId="37523483" w14:textId="77777777" w:rsidR="00C169DD" w:rsidRPr="005A3588" w:rsidRDefault="00C169DD" w:rsidP="00C169DD">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Средства индивидуальной защиты, транспорт:</w:t>
      </w:r>
    </w:p>
    <w:p w14:paraId="67B55397" w14:textId="77777777" w:rsidR="00C169DD" w:rsidRPr="005A3588" w:rsidRDefault="00C169DD" w:rsidP="00C169DD">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3254A511" w14:textId="77777777" w:rsidR="00C169DD" w:rsidRPr="005A3588" w:rsidRDefault="00C169DD" w:rsidP="00C169DD">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744D5583"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55D688B6"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выполнении грузоподъёмных работ и при перемещении грузов;</w:t>
      </w:r>
    </w:p>
    <w:p w14:paraId="22478D5A"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строительных работах;</w:t>
      </w:r>
    </w:p>
    <w:p w14:paraId="2E068A5E"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4BF6F55D"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зоне возможного контакта головы с электропроводкой;</w:t>
      </w:r>
    </w:p>
    <w:p w14:paraId="5C2FD9FC"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32CA7349" w14:textId="77777777" w:rsidR="00C169DD" w:rsidRPr="005A3588" w:rsidRDefault="00C169DD" w:rsidP="00C169DD">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1BB59016" w14:textId="77777777" w:rsidR="00C169DD" w:rsidRPr="005A3588" w:rsidRDefault="00C169DD" w:rsidP="00C169DD">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1F656A4B"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ручным инструментом ударного действия;</w:t>
      </w:r>
    </w:p>
    <w:p w14:paraId="10AB91F8"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210B9EF4"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электро- и газосварочных работах.</w:t>
      </w:r>
    </w:p>
    <w:p w14:paraId="55DDB189" w14:textId="77777777" w:rsidR="00C169DD" w:rsidRPr="005A3588" w:rsidRDefault="00C169DD" w:rsidP="00C169DD">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34F0A5C5" w14:textId="77777777" w:rsidR="00C169DD" w:rsidRPr="005A3588" w:rsidRDefault="00C169DD" w:rsidP="00C169DD">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транспортные средства Подрядчика, используемые при проведении Работ, должны быть оборудованы следующим:</w:t>
      </w:r>
    </w:p>
    <w:p w14:paraId="0F14379C"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15A60243"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аптечкой первой помощи;</w:t>
      </w:r>
    </w:p>
    <w:p w14:paraId="1CB18CB9"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огнетушителем;</w:t>
      </w:r>
    </w:p>
    <w:p w14:paraId="62705A84"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0B4D5478"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знаком аварийной остановки;</w:t>
      </w:r>
    </w:p>
    <w:p w14:paraId="30AE4341"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противооткатными башмаками;</w:t>
      </w:r>
    </w:p>
    <w:p w14:paraId="2856EF47"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искрогасителями (на территориях взрывопожароопасных объектов Заказчика);</w:t>
      </w:r>
    </w:p>
    <w:p w14:paraId="2A264864" w14:textId="77777777" w:rsidR="00C169DD" w:rsidRPr="005A3588" w:rsidRDefault="00C169DD" w:rsidP="00C169DD">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обеспечить:</w:t>
      </w:r>
    </w:p>
    <w:p w14:paraId="19B3F6C0"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280DF619"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проведение регулярных техосмотров транспортных средств;</w:t>
      </w:r>
    </w:p>
    <w:p w14:paraId="3AA6E876"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использование и применение транспортных средств по их назначению;</w:t>
      </w:r>
    </w:p>
    <w:p w14:paraId="3030C65E"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соблюдение внутриобъектового скоростного режима, установленного Заказчиком;</w:t>
      </w:r>
    </w:p>
    <w:p w14:paraId="5A36D345"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0453F714" w14:textId="77777777" w:rsidR="00C169DD" w:rsidRPr="005A3588" w:rsidRDefault="00C169DD" w:rsidP="00C169DD">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243A7B28"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предрейсовый медицинский осмотр водителей;</w:t>
      </w:r>
    </w:p>
    <w:p w14:paraId="72936C8B"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1CB8077C" w14:textId="77777777" w:rsidR="00C169DD" w:rsidRPr="005A3588" w:rsidRDefault="00C169DD" w:rsidP="00C169DD">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5B03E49B"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F65EFDE"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44AFDE28"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9EA7B73"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складировать и хранить несколько материалов в одном помещении с учетом </w:t>
      </w:r>
      <w:r w:rsidRPr="005A3588">
        <w:rPr>
          <w:rFonts w:ascii="Times New Roman" w:eastAsia="Times New Roman" w:hAnsi="Times New Roman" w:cs="Times New Roman"/>
          <w:sz w:val="22"/>
          <w:szCs w:val="22"/>
        </w:rPr>
        <w:lastRenderedPageBreak/>
        <w:t>безопасности их совместного хранения и обеспечения пожарной безопасности. Хранить баллоны с горючими газами только в установленных местах;</w:t>
      </w:r>
    </w:p>
    <w:p w14:paraId="238EB93B"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3564C6BB" w14:textId="77777777" w:rsidR="00C169DD" w:rsidRPr="005A3588" w:rsidRDefault="00C169DD" w:rsidP="00C169DD">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7628B38B" w14:textId="77777777" w:rsidR="00C169DD" w:rsidRPr="005A3588" w:rsidRDefault="00C169DD" w:rsidP="00C169DD">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127CE3DE" w14:textId="77777777" w:rsidR="00C169DD" w:rsidRPr="005A3588" w:rsidRDefault="00C169DD" w:rsidP="00C169DD">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Осведомленность</w:t>
      </w:r>
    </w:p>
    <w:p w14:paraId="5C3E859A" w14:textId="77777777" w:rsidR="00C169DD" w:rsidRPr="005A3588" w:rsidRDefault="00C169DD" w:rsidP="00C169DD">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6598497F" w14:textId="77777777" w:rsidR="00C169DD" w:rsidRPr="005A3588" w:rsidRDefault="00C169DD" w:rsidP="00C169DD">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1" w:history="1">
        <w:r w:rsidRPr="005A3588">
          <w:rPr>
            <w:rFonts w:ascii="Times New Roman" w:eastAsia="Times New Roman" w:hAnsi="Times New Roman" w:cs="Times New Roman"/>
            <w:b/>
            <w:i/>
            <w:color w:val="0000FF"/>
            <w:sz w:val="22"/>
            <w:szCs w:val="22"/>
            <w:u w:val="single"/>
            <w:lang w:eastAsia="en-US"/>
          </w:rPr>
          <w:t>http</w:t>
        </w:r>
        <w:r w:rsidRPr="005A3588">
          <w:rPr>
            <w:rFonts w:ascii="Times New Roman" w:eastAsia="Times New Roman" w:hAnsi="Times New Roman" w:cs="Times New Roman"/>
            <w:b/>
            <w:i/>
            <w:color w:val="0000FF"/>
            <w:sz w:val="22"/>
            <w:szCs w:val="22"/>
            <w:u w:val="single"/>
            <w:lang w:val="en-US" w:eastAsia="en-US"/>
          </w:rPr>
          <w:t>s</w:t>
        </w:r>
        <w:r w:rsidRPr="005A3588">
          <w:rPr>
            <w:rFonts w:ascii="Times New Roman" w:eastAsia="Times New Roman" w:hAnsi="Times New Roman" w:cs="Times New Roman"/>
            <w:b/>
            <w:i/>
            <w:color w:val="0000FF"/>
            <w:sz w:val="22"/>
            <w:szCs w:val="22"/>
            <w:u w:val="single"/>
            <w:lang w:eastAsia="en-US"/>
          </w:rPr>
          <w:t>://www.irkutskenergo.ru/qa/6458.html</w:t>
        </w:r>
      </w:hyperlink>
      <w:r w:rsidRPr="005A3588">
        <w:rPr>
          <w:rFonts w:ascii="Times New Roman" w:eastAsia="Times New Roman" w:hAnsi="Times New Roman" w:cs="Times New Roman"/>
          <w:b/>
          <w:i/>
          <w:sz w:val="22"/>
          <w:szCs w:val="22"/>
        </w:rPr>
        <w:t>.</w:t>
      </w:r>
    </w:p>
    <w:p w14:paraId="1E488433" w14:textId="77777777" w:rsidR="00C169DD" w:rsidRPr="005A3588" w:rsidRDefault="00C169DD" w:rsidP="00C169DD">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F04640E" w14:textId="77777777" w:rsidR="00C169DD" w:rsidRPr="005A3588" w:rsidRDefault="00C169DD" w:rsidP="00C169DD">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467F4A85" w14:textId="77777777" w:rsidR="00C169DD" w:rsidRPr="005A3588" w:rsidRDefault="00C169DD" w:rsidP="00C169DD">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взаимодействия Заказчика и Подрядчика</w:t>
      </w:r>
    </w:p>
    <w:p w14:paraId="1C5ABD90" w14:textId="77777777" w:rsidR="00C169DD" w:rsidRPr="005A3588" w:rsidRDefault="00C169DD" w:rsidP="00C169DD">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602710B5" w14:textId="77777777" w:rsidR="00C169DD" w:rsidRPr="005A3588" w:rsidRDefault="00C169DD" w:rsidP="00C169DD">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55B8CFF6" w14:textId="77777777" w:rsidR="00C169DD" w:rsidRPr="0041703F" w:rsidRDefault="00C169DD" w:rsidP="00C169DD">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Ответственность Подрядчика</w:t>
      </w:r>
    </w:p>
    <w:p w14:paraId="2E0EF2E6" w14:textId="77777777" w:rsidR="00C169DD" w:rsidRPr="0041703F" w:rsidRDefault="00C169DD" w:rsidP="00C169DD">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0E8935ED" w14:textId="77777777" w:rsidR="00C169DD" w:rsidRPr="0041703F" w:rsidRDefault="00C169DD" w:rsidP="00C169DD">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40E68CCE" w14:textId="77777777" w:rsidR="00C169DD" w:rsidRPr="0041703F" w:rsidRDefault="00C169DD" w:rsidP="00C169DD">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7B48E27" w14:textId="77777777" w:rsidR="00C169DD" w:rsidRPr="005A3588" w:rsidRDefault="00C169DD" w:rsidP="00C169DD">
      <w:pPr>
        <w:widowControl w:val="0"/>
        <w:numPr>
          <w:ilvl w:val="1"/>
          <w:numId w:val="19"/>
        </w:numPr>
        <w:tabs>
          <w:tab w:val="left" w:pos="1134"/>
        </w:tabs>
        <w:autoSpaceDE w:val="0"/>
        <w:autoSpaceDN w:val="0"/>
        <w:adjustRightInd w:val="0"/>
        <w:spacing w:after="0" w:line="240" w:lineRule="auto"/>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w:t>
      </w:r>
      <w:r w:rsidRPr="005A3588">
        <w:rPr>
          <w:rFonts w:ascii="Times New Roman" w:eastAsia="Times New Roman" w:hAnsi="Times New Roman" w:cs="Times New Roman"/>
          <w:sz w:val="22"/>
          <w:szCs w:val="22"/>
        </w:rPr>
        <w:t>, экологической, пожарной и иной безопасности и ответственность за их нарушение)</w:t>
      </w:r>
    </w:p>
    <w:p w14:paraId="14BE6DC6" w14:textId="77777777" w:rsidR="00C169DD" w:rsidRPr="005A3588" w:rsidRDefault="00C169DD" w:rsidP="00C169DD">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w:t>
      </w:r>
      <w:r w:rsidRPr="005A3588">
        <w:rPr>
          <w:rFonts w:ascii="Times New Roman" w:eastAsia="Times New Roman" w:hAnsi="Times New Roman" w:cs="Times New Roman"/>
          <w:sz w:val="22"/>
          <w:szCs w:val="22"/>
        </w:rPr>
        <w:lastRenderedPageBreak/>
        <w:t>немедленного устранение в процессе проверки по усмотрению Заказчика штраф может не начисляться.</w:t>
      </w:r>
    </w:p>
    <w:p w14:paraId="68860537" w14:textId="77777777" w:rsidR="00C169DD" w:rsidRPr="005A3588" w:rsidRDefault="00C169DD" w:rsidP="00C169DD">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8830956" w14:textId="77777777" w:rsidR="00C169DD" w:rsidRPr="005A3588" w:rsidRDefault="00C169DD" w:rsidP="00C169DD">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560A19D5" w14:textId="77777777" w:rsidR="00C169DD" w:rsidRPr="005A3588" w:rsidRDefault="00C169DD" w:rsidP="00C169DD">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C8DE84E" w14:textId="77777777" w:rsidR="00C169DD" w:rsidRPr="005A3588" w:rsidRDefault="00C169DD" w:rsidP="00C169DD">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4B15CFB4" w14:textId="77777777" w:rsidR="00C169DD" w:rsidRPr="005A3588" w:rsidRDefault="00C169DD" w:rsidP="00C169DD">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6.10. Заказчик вправе потребовать оплату штрафа от Подрядчика за каждый случай нарушения. </w:t>
      </w:r>
    </w:p>
    <w:p w14:paraId="1ECDFE4A" w14:textId="77777777" w:rsidR="00C169DD" w:rsidRPr="005A3588" w:rsidRDefault="00C169DD" w:rsidP="00C169DD">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5FA124D0" w14:textId="77777777" w:rsidR="00C169DD" w:rsidRPr="005A3588" w:rsidRDefault="00C169DD" w:rsidP="00C169DD">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bookmarkStart w:id="230" w:name="RefSCH7_1"/>
    </w:p>
    <w:p w14:paraId="440E27CA" w14:textId="77777777" w:rsidR="00C169DD" w:rsidRPr="005A3588" w:rsidRDefault="00C169DD" w:rsidP="00C169DD">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6E193D42" w14:textId="77777777" w:rsidR="00C169DD" w:rsidRPr="005A3588" w:rsidRDefault="00C169DD" w:rsidP="00C169DD">
      <w:pPr>
        <w:numPr>
          <w:ilvl w:val="0"/>
          <w:numId w:val="19"/>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bookmarkStart w:id="231" w:name="_Toc86761741"/>
      <w:r w:rsidRPr="005A3588">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30"/>
      <w:r w:rsidRPr="005A3588">
        <w:rPr>
          <w:rFonts w:ascii="Times New Roman" w:eastAsia="Times New Roman" w:hAnsi="Times New Roman" w:cs="Times New Roman"/>
          <w:b/>
          <w:sz w:val="22"/>
          <w:szCs w:val="22"/>
          <w:lang w:eastAsia="ar-SA"/>
        </w:rPr>
        <w:t>.</w:t>
      </w:r>
      <w:bookmarkEnd w:id="231"/>
    </w:p>
    <w:p w14:paraId="594FF4C0" w14:textId="77777777" w:rsidR="00C169DD" w:rsidRPr="005A3588" w:rsidRDefault="00C169DD" w:rsidP="00C169DD">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6B6D599E" w14:textId="77777777" w:rsidR="00C169DD" w:rsidRPr="005A3588" w:rsidRDefault="00C169DD" w:rsidP="00C169DD">
      <w:pPr>
        <w:numPr>
          <w:ilvl w:val="1"/>
          <w:numId w:val="38"/>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5D13E381" w14:textId="77777777" w:rsidR="00C169DD" w:rsidRPr="005A3588" w:rsidRDefault="00C169DD" w:rsidP="00C169DD">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C169DD" w:rsidRPr="005A3588" w14:paraId="7C39424A" w14:textId="77777777" w:rsidTr="00A56517">
        <w:tc>
          <w:tcPr>
            <w:tcW w:w="267" w:type="pct"/>
            <w:vMerge w:val="restart"/>
            <w:vAlign w:val="center"/>
          </w:tcPr>
          <w:p w14:paraId="5F0BB549" w14:textId="77777777" w:rsidR="00C169DD" w:rsidRPr="00363750" w:rsidRDefault="00C169DD" w:rsidP="00A56517">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5F36A129" w14:textId="77777777" w:rsidR="00C169DD" w:rsidRPr="00363750" w:rsidRDefault="00C169DD" w:rsidP="00A56517">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4DD19476" w14:textId="77777777" w:rsidR="00C169DD" w:rsidRPr="00363750" w:rsidRDefault="00C169DD" w:rsidP="00A56517">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C169DD" w:rsidRPr="005A3588" w14:paraId="2426F7B2" w14:textId="77777777" w:rsidTr="00A56517">
        <w:tc>
          <w:tcPr>
            <w:tcW w:w="267" w:type="pct"/>
            <w:vMerge/>
            <w:vAlign w:val="center"/>
          </w:tcPr>
          <w:p w14:paraId="3BB0FF67" w14:textId="77777777" w:rsidR="00C169DD" w:rsidRPr="00363750" w:rsidRDefault="00C169DD" w:rsidP="00A56517">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1042E943" w14:textId="77777777" w:rsidR="00C169DD" w:rsidRPr="00363750" w:rsidRDefault="00C169DD" w:rsidP="00A56517">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71FB76D2" w14:textId="77777777" w:rsidR="00C169DD" w:rsidRPr="00363750" w:rsidRDefault="00C169DD" w:rsidP="00A56517">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570A3B11" w14:textId="77777777" w:rsidR="00C169DD" w:rsidRPr="00363750" w:rsidRDefault="00C169DD" w:rsidP="00A56517">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3E88E0DB" w14:textId="77777777" w:rsidR="00C169DD" w:rsidRPr="00363750" w:rsidRDefault="00C169DD" w:rsidP="00A56517">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C169DD" w:rsidRPr="005A3588" w14:paraId="4625AE0A" w14:textId="77777777" w:rsidTr="00A56517">
        <w:tc>
          <w:tcPr>
            <w:tcW w:w="267" w:type="pct"/>
          </w:tcPr>
          <w:p w14:paraId="05F91BBE"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32" w:name="_Ref499613233"/>
          </w:p>
        </w:tc>
        <w:bookmarkEnd w:id="232"/>
        <w:tc>
          <w:tcPr>
            <w:tcW w:w="2117" w:type="pct"/>
          </w:tcPr>
          <w:p w14:paraId="40AA04B7"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5583BF44"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3A4D64ED"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C169DD" w:rsidRPr="005A3588" w14:paraId="2948590F" w14:textId="77777777" w:rsidTr="00A56517">
        <w:tc>
          <w:tcPr>
            <w:tcW w:w="267" w:type="pct"/>
          </w:tcPr>
          <w:p w14:paraId="2E929C96"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98DEFFF"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53CEABE"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D066472"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C169DD" w:rsidRPr="005A3588" w14:paraId="3753B0B2" w14:textId="77777777" w:rsidTr="00A56517">
        <w:tc>
          <w:tcPr>
            <w:tcW w:w="267" w:type="pct"/>
          </w:tcPr>
          <w:p w14:paraId="578D60CD"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5C775D5"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правил по охране труда и промышленной безопасности при проведении грузоподъёмных работ и </w:t>
            </w:r>
            <w:r w:rsidRPr="00363750">
              <w:rPr>
                <w:rFonts w:ascii="Times New Roman" w:eastAsia="Times New Roman" w:hAnsi="Times New Roman" w:cs="Times New Roman"/>
                <w:sz w:val="16"/>
                <w:szCs w:val="16"/>
                <w:lang w:val="x-none"/>
              </w:rPr>
              <w:lastRenderedPageBreak/>
              <w:t>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300052A8"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lastRenderedPageBreak/>
              <w:t>50</w:t>
            </w:r>
          </w:p>
        </w:tc>
        <w:tc>
          <w:tcPr>
            <w:tcW w:w="2107" w:type="pct"/>
          </w:tcPr>
          <w:p w14:paraId="176FCE8D"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C169DD" w:rsidRPr="005A3588" w14:paraId="1FCB593D" w14:textId="77777777" w:rsidTr="00A56517">
        <w:tc>
          <w:tcPr>
            <w:tcW w:w="267" w:type="pct"/>
          </w:tcPr>
          <w:p w14:paraId="20AE5C5B"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C19D1AB"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658D7951"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F73FD5A"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C169DD" w:rsidRPr="005A3588" w14:paraId="1591B67D" w14:textId="77777777" w:rsidTr="00A56517">
        <w:tc>
          <w:tcPr>
            <w:tcW w:w="267" w:type="pct"/>
          </w:tcPr>
          <w:p w14:paraId="572B303B"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2EE634AE"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507FCA9B"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518C7C84"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C169DD" w:rsidRPr="005A3588" w14:paraId="4A2B3F16" w14:textId="77777777" w:rsidTr="00A56517">
        <w:tc>
          <w:tcPr>
            <w:tcW w:w="267" w:type="pct"/>
            <w:vMerge w:val="restart"/>
          </w:tcPr>
          <w:p w14:paraId="1212876B"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6BE1DB93"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52B19016"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00F1753C"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p>
        </w:tc>
      </w:tr>
      <w:tr w:rsidR="00C169DD" w:rsidRPr="005A3588" w14:paraId="750CD1AB" w14:textId="77777777" w:rsidTr="00A56517">
        <w:tc>
          <w:tcPr>
            <w:tcW w:w="267" w:type="pct"/>
            <w:vMerge/>
          </w:tcPr>
          <w:p w14:paraId="782002FC" w14:textId="77777777" w:rsidR="00C169DD" w:rsidRPr="00363750" w:rsidRDefault="00C169DD" w:rsidP="00A56517">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7F1F7A99"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75AF45ED"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01A8929"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C169DD" w:rsidRPr="005A3588" w14:paraId="7A059663" w14:textId="77777777" w:rsidTr="00A56517">
        <w:trPr>
          <w:trHeight w:val="542"/>
        </w:trPr>
        <w:tc>
          <w:tcPr>
            <w:tcW w:w="267" w:type="pct"/>
            <w:vMerge/>
          </w:tcPr>
          <w:p w14:paraId="07D47CEB" w14:textId="77777777" w:rsidR="00C169DD" w:rsidRPr="00363750" w:rsidRDefault="00C169DD" w:rsidP="00A56517">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7DC8F725"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21BE33FD"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18DD39F8"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C169DD" w:rsidRPr="005A3588" w14:paraId="0D0F829A" w14:textId="77777777" w:rsidTr="00A56517">
        <w:tc>
          <w:tcPr>
            <w:tcW w:w="267" w:type="pct"/>
          </w:tcPr>
          <w:p w14:paraId="4367561E"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E5F8401"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615802A9"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086B079B"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C169DD" w:rsidRPr="005A3588" w14:paraId="7F577FB3" w14:textId="77777777" w:rsidTr="00A56517">
        <w:tc>
          <w:tcPr>
            <w:tcW w:w="267" w:type="pct"/>
          </w:tcPr>
          <w:p w14:paraId="271217C0"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C25F75D"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78FAA16"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D7CFF36"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C169DD" w:rsidRPr="005A3588" w14:paraId="5BA23C70" w14:textId="77777777" w:rsidTr="00A56517">
        <w:tc>
          <w:tcPr>
            <w:tcW w:w="267" w:type="pct"/>
          </w:tcPr>
          <w:p w14:paraId="5ACAE1FF"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44CEA19"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05BDA198"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6ECF5E5"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C169DD" w:rsidRPr="005A3588" w14:paraId="2FBFD4EC" w14:textId="77777777" w:rsidTr="00A56517">
        <w:tc>
          <w:tcPr>
            <w:tcW w:w="267" w:type="pct"/>
          </w:tcPr>
          <w:p w14:paraId="79F58441"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33" w:name="_Ref496878534"/>
          </w:p>
        </w:tc>
        <w:bookmarkEnd w:id="233"/>
        <w:tc>
          <w:tcPr>
            <w:tcW w:w="2117" w:type="pct"/>
          </w:tcPr>
          <w:p w14:paraId="5ADF9D36"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4F9EF429"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009B70B"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C169DD" w:rsidRPr="005A3588" w14:paraId="35E9603A" w14:textId="77777777" w:rsidTr="00A56517">
        <w:tc>
          <w:tcPr>
            <w:tcW w:w="267" w:type="pct"/>
          </w:tcPr>
          <w:p w14:paraId="6D5836DA"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C3D3038"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r w:rsidRPr="00363750">
              <w:rPr>
                <w:rFonts w:ascii="Times New Roman" w:eastAsia="Times New Roman" w:hAnsi="Times New Roman" w:cs="Times New Roman"/>
                <w:sz w:val="16"/>
                <w:szCs w:val="16"/>
                <w:lang w:val="x-none"/>
              </w:rPr>
              <w:t>атериалов.</w:t>
            </w:r>
          </w:p>
        </w:tc>
        <w:tc>
          <w:tcPr>
            <w:tcW w:w="509" w:type="pct"/>
          </w:tcPr>
          <w:p w14:paraId="026FCB42"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15D560A5"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C169DD" w:rsidRPr="005A3588" w14:paraId="541314F0" w14:textId="77777777" w:rsidTr="00A56517">
        <w:tc>
          <w:tcPr>
            <w:tcW w:w="267" w:type="pct"/>
          </w:tcPr>
          <w:p w14:paraId="551D6A16"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47B9FBD"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захламление рабочих мест и т.п</w:t>
            </w:r>
            <w:r w:rsidRPr="00363750">
              <w:rPr>
                <w:rFonts w:ascii="Times New Roman" w:eastAsia="Times New Roman" w:hAnsi="Times New Roman" w:cs="Times New Roman"/>
                <w:sz w:val="16"/>
                <w:szCs w:val="16"/>
                <w:lang w:val="x-none"/>
              </w:rPr>
              <w:t xml:space="preserve"> и т.д.). </w:t>
            </w:r>
          </w:p>
        </w:tc>
        <w:tc>
          <w:tcPr>
            <w:tcW w:w="509" w:type="pct"/>
          </w:tcPr>
          <w:p w14:paraId="75ABF604"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6109E7EB"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C169DD" w:rsidRPr="005A3588" w14:paraId="08F3C42B" w14:textId="77777777" w:rsidTr="00A56517">
        <w:tc>
          <w:tcPr>
            <w:tcW w:w="267" w:type="pct"/>
          </w:tcPr>
          <w:p w14:paraId="7B170A9C"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DFEF131" w14:textId="77777777" w:rsidR="00C169DD" w:rsidRPr="00363750" w:rsidRDefault="00C169DD" w:rsidP="00A56517">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7877BBA4"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2466706D"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C169DD" w:rsidRPr="005A3588" w14:paraId="1BF104C1" w14:textId="77777777" w:rsidTr="00A56517">
        <w:tc>
          <w:tcPr>
            <w:tcW w:w="267" w:type="pct"/>
          </w:tcPr>
          <w:p w14:paraId="0AB94C70"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1B61B9D"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24E0EFB"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47A18ED3"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C169DD" w:rsidRPr="005A3588" w14:paraId="55E0EDD1" w14:textId="77777777" w:rsidTr="00A56517">
        <w:tc>
          <w:tcPr>
            <w:tcW w:w="267" w:type="pct"/>
          </w:tcPr>
          <w:p w14:paraId="08501A43"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40C2E05"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624E39B3"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E087798"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C169DD" w:rsidRPr="005A3588" w14:paraId="6800A3B7" w14:textId="77777777" w:rsidTr="00A56517">
        <w:tc>
          <w:tcPr>
            <w:tcW w:w="267" w:type="pct"/>
          </w:tcPr>
          <w:p w14:paraId="31103E79"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7396FBD"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51807FF3"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49B96265"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C169DD" w:rsidRPr="005A3588" w14:paraId="21779A56" w14:textId="77777777" w:rsidTr="00A56517">
        <w:tc>
          <w:tcPr>
            <w:tcW w:w="267" w:type="pct"/>
          </w:tcPr>
          <w:p w14:paraId="7B959A50"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54DF26A"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0A599006"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8F6DC8B"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C169DD" w:rsidRPr="005A3588" w14:paraId="6AE0FE9F" w14:textId="77777777" w:rsidTr="00A56517">
        <w:tc>
          <w:tcPr>
            <w:tcW w:w="267" w:type="pct"/>
          </w:tcPr>
          <w:p w14:paraId="0468A6EB"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DD83866"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2AF86F48"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17D1E8E9" w14:textId="77777777" w:rsidR="00C169DD" w:rsidRPr="00363750" w:rsidRDefault="00C169DD" w:rsidP="00A56517">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C169DD" w:rsidRPr="005A3588" w14:paraId="3E8D8A63" w14:textId="77777777" w:rsidTr="00A56517">
        <w:tc>
          <w:tcPr>
            <w:tcW w:w="267" w:type="pct"/>
          </w:tcPr>
          <w:p w14:paraId="5494FAA5"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2606088"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76644461"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7FA02A8E"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C169DD" w:rsidRPr="005A3588" w14:paraId="72B3CBA1" w14:textId="77777777" w:rsidTr="00A56517">
        <w:tc>
          <w:tcPr>
            <w:tcW w:w="267" w:type="pct"/>
          </w:tcPr>
          <w:p w14:paraId="5702DB18"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39C0D79"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34BDA80F"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AE51DC4"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C169DD" w:rsidRPr="005A3588" w14:paraId="6A15B2AC" w14:textId="77777777" w:rsidTr="00A56517">
        <w:tc>
          <w:tcPr>
            <w:tcW w:w="267" w:type="pct"/>
          </w:tcPr>
          <w:p w14:paraId="7697E130"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BA6D876"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0ACB019C"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9096FE0"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C169DD" w:rsidRPr="005A3588" w14:paraId="3E0B3255" w14:textId="77777777" w:rsidTr="00A56517">
        <w:tc>
          <w:tcPr>
            <w:tcW w:w="267" w:type="pct"/>
          </w:tcPr>
          <w:p w14:paraId="5D746991"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602CDE5" w14:textId="77777777" w:rsidR="00C169DD" w:rsidRPr="00363750" w:rsidRDefault="00C169DD" w:rsidP="00A56517">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r w:rsidRPr="00363750">
              <w:rPr>
                <w:rFonts w:ascii="Times New Roman" w:eastAsia="Times New Roman" w:hAnsi="Times New Roman" w:cs="Times New Roman"/>
                <w:i/>
                <w:sz w:val="16"/>
                <w:szCs w:val="16"/>
                <w:lang w:val="x-none"/>
              </w:rPr>
              <w:t>роверка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44A1AB73"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093B2BC7"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C169DD" w:rsidRPr="005A3588" w14:paraId="2FE0F973" w14:textId="77777777" w:rsidTr="00A56517">
        <w:tc>
          <w:tcPr>
            <w:tcW w:w="267" w:type="pct"/>
          </w:tcPr>
          <w:p w14:paraId="4E96B3D4"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34" w:name="_Ref499613281"/>
          </w:p>
        </w:tc>
        <w:bookmarkEnd w:id="234"/>
        <w:tc>
          <w:tcPr>
            <w:tcW w:w="2117" w:type="pct"/>
          </w:tcPr>
          <w:p w14:paraId="067DBAC3"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r w:rsidRPr="00363750">
              <w:rPr>
                <w:rFonts w:ascii="Times New Roman" w:eastAsia="Times New Roman" w:hAnsi="Times New Roman" w:cs="Times New Roman"/>
                <w:sz w:val="16"/>
                <w:szCs w:val="16"/>
                <w:lang w:val="x-none"/>
              </w:rPr>
              <w:t>вух) часов.</w:t>
            </w:r>
          </w:p>
        </w:tc>
        <w:tc>
          <w:tcPr>
            <w:tcW w:w="509" w:type="pct"/>
          </w:tcPr>
          <w:p w14:paraId="20729027"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610DC51"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C169DD" w:rsidRPr="005A3588" w14:paraId="42624CC0" w14:textId="77777777" w:rsidTr="00A56517">
        <w:tc>
          <w:tcPr>
            <w:tcW w:w="267" w:type="pct"/>
          </w:tcPr>
          <w:p w14:paraId="64CE8B70"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2C83FA5"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Иные нарушения требований охраны труда, промышленной, экологической, пожарной и иной безопасности, не указанные в п</w:t>
            </w:r>
            <w:r>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 xml:space="preserve">п.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Pr="00363750">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373E95BA"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7702D2EA"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C169DD" w:rsidRPr="005A3588" w14:paraId="3A434BCB" w14:textId="77777777" w:rsidTr="00A56517">
        <w:tc>
          <w:tcPr>
            <w:tcW w:w="267" w:type="pct"/>
          </w:tcPr>
          <w:p w14:paraId="50273166"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A9EF31F"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0EE1904E"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7E69C1F8"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C169DD" w:rsidRPr="005A3588" w14:paraId="76414C1E" w14:textId="77777777" w:rsidTr="00A56517">
        <w:trPr>
          <w:trHeight w:val="1339"/>
        </w:trPr>
        <w:tc>
          <w:tcPr>
            <w:tcW w:w="267" w:type="pct"/>
          </w:tcPr>
          <w:p w14:paraId="42BF7899"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68254DB"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10FE3625"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036FE217"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C169DD" w:rsidRPr="005A3588" w14:paraId="2285F643" w14:textId="77777777" w:rsidTr="00A56517">
        <w:trPr>
          <w:trHeight w:val="246"/>
        </w:trPr>
        <w:tc>
          <w:tcPr>
            <w:tcW w:w="267" w:type="pct"/>
          </w:tcPr>
          <w:p w14:paraId="42120AD7"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936C255"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54CA03C1"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64FEEAE3"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C169DD" w:rsidRPr="005A3588" w14:paraId="441478CE" w14:textId="77777777" w:rsidTr="00A56517">
        <w:trPr>
          <w:trHeight w:val="246"/>
        </w:trPr>
        <w:tc>
          <w:tcPr>
            <w:tcW w:w="267" w:type="pct"/>
          </w:tcPr>
          <w:p w14:paraId="08451C1E"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E547214"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68A95888"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43B64F7E"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C169DD" w:rsidRPr="005A3588" w14:paraId="678B33A0" w14:textId="77777777" w:rsidTr="00A56517">
        <w:trPr>
          <w:trHeight w:val="246"/>
        </w:trPr>
        <w:tc>
          <w:tcPr>
            <w:tcW w:w="267" w:type="pct"/>
          </w:tcPr>
          <w:p w14:paraId="606B3D1E" w14:textId="77777777" w:rsidR="00C169DD" w:rsidRPr="00363750" w:rsidRDefault="00C169DD" w:rsidP="00A56517">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D149047"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68EFA83E" w14:textId="77777777" w:rsidR="00C169DD" w:rsidRPr="00363750" w:rsidRDefault="00C169DD" w:rsidP="00A56517">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4D16320E" w14:textId="77777777" w:rsidR="00C169DD" w:rsidRPr="00363750" w:rsidRDefault="00C169DD" w:rsidP="00A56517">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62487A95" w14:textId="77777777" w:rsidR="00C169DD" w:rsidRPr="005A3588" w:rsidRDefault="00C169DD" w:rsidP="00C169DD">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235" w:name="_Ref499613849"/>
    </w:p>
    <w:bookmarkEnd w:id="235"/>
    <w:p w14:paraId="119390D4" w14:textId="77777777" w:rsidR="00C169DD" w:rsidRPr="005A3588" w:rsidRDefault="00C169DD" w:rsidP="00C169DD">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527E1AA" w14:textId="77777777" w:rsidR="00C169DD" w:rsidRPr="005A3588" w:rsidRDefault="00C169DD" w:rsidP="00C169DD">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C169DD" w:rsidRPr="005A3588" w14:paraId="5EA577E7" w14:textId="77777777" w:rsidTr="00A56517">
        <w:tc>
          <w:tcPr>
            <w:tcW w:w="308" w:type="pct"/>
          </w:tcPr>
          <w:p w14:paraId="46092FFE" w14:textId="77777777" w:rsidR="00C169DD" w:rsidRPr="005A3588" w:rsidRDefault="00C169DD" w:rsidP="00A56517">
            <w:pPr>
              <w:spacing w:before="120" w:after="0" w:line="240" w:lineRule="auto"/>
              <w:ind w:left="63"/>
              <w:jc w:val="center"/>
              <w:rPr>
                <w:rFonts w:ascii="Times New Roman" w:eastAsia="Times New Roman" w:hAnsi="Times New Roman" w:cs="Times New Roman"/>
                <w:sz w:val="16"/>
                <w:szCs w:val="22"/>
              </w:rPr>
            </w:pPr>
          </w:p>
        </w:tc>
        <w:tc>
          <w:tcPr>
            <w:tcW w:w="2231" w:type="pct"/>
          </w:tcPr>
          <w:p w14:paraId="6982F910" w14:textId="77777777" w:rsidR="00C169DD" w:rsidRPr="005A3588" w:rsidRDefault="00C169DD" w:rsidP="00A56517">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6099DA30" w14:textId="77777777" w:rsidR="00C169DD" w:rsidRPr="005A3588" w:rsidRDefault="00C169DD" w:rsidP="00A56517">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09545B8D" w14:textId="77777777" w:rsidR="00C169DD" w:rsidRPr="005A3588" w:rsidRDefault="00C169DD" w:rsidP="00A56517">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0448EA39" w14:textId="77777777" w:rsidR="00C169DD" w:rsidRPr="005A3588" w:rsidRDefault="00C169DD" w:rsidP="00A56517">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7C4E3072" w14:textId="77777777" w:rsidR="00C169DD" w:rsidRPr="005A3588" w:rsidRDefault="00C169DD" w:rsidP="00A56517">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C169DD" w:rsidRPr="005A3588" w14:paraId="3902DC66" w14:textId="77777777" w:rsidTr="00A56517">
        <w:tc>
          <w:tcPr>
            <w:tcW w:w="308" w:type="pct"/>
          </w:tcPr>
          <w:p w14:paraId="0CF5C7BE" w14:textId="77777777" w:rsidR="00C169DD" w:rsidRPr="005A3588" w:rsidRDefault="00C169DD" w:rsidP="00A56517">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36" w:name="_Ref499613827"/>
          </w:p>
        </w:tc>
        <w:bookmarkEnd w:id="236"/>
        <w:tc>
          <w:tcPr>
            <w:tcW w:w="2231" w:type="pct"/>
          </w:tcPr>
          <w:p w14:paraId="4BFC69F0" w14:textId="77777777" w:rsidR="00C169DD" w:rsidRPr="005A3588" w:rsidRDefault="00C169DD" w:rsidP="00A56517">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2D78F295"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13FF022B"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C169DD" w:rsidRPr="005A3588" w14:paraId="0E777285" w14:textId="77777777" w:rsidTr="00A56517">
        <w:tc>
          <w:tcPr>
            <w:tcW w:w="308" w:type="pct"/>
          </w:tcPr>
          <w:p w14:paraId="3DCE1869" w14:textId="77777777" w:rsidR="00C169DD" w:rsidRPr="005A3588" w:rsidRDefault="00C169DD" w:rsidP="00A56517">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68B4871" w14:textId="77777777" w:rsidR="00C169DD" w:rsidRPr="005A3588" w:rsidRDefault="00C169DD" w:rsidP="00A56517">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866D7CA"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2C7137D3"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w:t>
            </w:r>
            <w:r w:rsidRPr="005A3588">
              <w:rPr>
                <w:rFonts w:ascii="Times New Roman" w:eastAsia="Times New Roman" w:hAnsi="Times New Roman" w:cs="Times New Roman"/>
                <w:sz w:val="16"/>
                <w:szCs w:val="22"/>
              </w:rPr>
              <w:lastRenderedPageBreak/>
              <w:t>повторного совершения этого правонарушения этим же лицом.</w:t>
            </w:r>
          </w:p>
        </w:tc>
      </w:tr>
      <w:tr w:rsidR="00C169DD" w:rsidRPr="005A3588" w14:paraId="4B3502DE" w14:textId="77777777" w:rsidTr="00A56517">
        <w:tc>
          <w:tcPr>
            <w:tcW w:w="308" w:type="pct"/>
          </w:tcPr>
          <w:p w14:paraId="17711C21" w14:textId="77777777" w:rsidR="00C169DD" w:rsidRPr="005A3588" w:rsidRDefault="00C169DD" w:rsidP="00A56517">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6950E039" w14:textId="77777777" w:rsidR="00C169DD" w:rsidRPr="005A3588" w:rsidRDefault="00C169DD" w:rsidP="00A56517">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5EB6DA6C"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27E65AC5"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C169DD" w:rsidRPr="005A3588" w14:paraId="5576BE83" w14:textId="77777777" w:rsidTr="00A56517">
        <w:tc>
          <w:tcPr>
            <w:tcW w:w="308" w:type="pct"/>
          </w:tcPr>
          <w:p w14:paraId="4BBBED8B" w14:textId="77777777" w:rsidR="00C169DD" w:rsidRPr="005A3588" w:rsidRDefault="00C169DD" w:rsidP="00A56517">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37" w:name="_Ref496877736"/>
          </w:p>
        </w:tc>
        <w:bookmarkEnd w:id="237"/>
        <w:tc>
          <w:tcPr>
            <w:tcW w:w="2231" w:type="pct"/>
          </w:tcPr>
          <w:p w14:paraId="0394C0BF" w14:textId="77777777" w:rsidR="00C169DD" w:rsidRPr="005A3588" w:rsidRDefault="00C169DD" w:rsidP="00A56517">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7CB30B4B"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7BC52704"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169DD" w:rsidRPr="005A3588" w14:paraId="5CCACD93" w14:textId="77777777" w:rsidTr="00A56517">
        <w:tc>
          <w:tcPr>
            <w:tcW w:w="308" w:type="pct"/>
          </w:tcPr>
          <w:p w14:paraId="47777D62" w14:textId="77777777" w:rsidR="00C169DD" w:rsidRPr="005A3588" w:rsidRDefault="00C169DD" w:rsidP="00A56517">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11F19E" w14:textId="77777777" w:rsidR="00C169DD" w:rsidRPr="005A3588" w:rsidRDefault="00C169DD" w:rsidP="00A56517">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16F0C26"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C31C7CD"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C169DD" w:rsidRPr="005A3588" w14:paraId="06751F9C" w14:textId="77777777" w:rsidTr="00A56517">
        <w:tc>
          <w:tcPr>
            <w:tcW w:w="308" w:type="pct"/>
          </w:tcPr>
          <w:p w14:paraId="6B3D72E4" w14:textId="77777777" w:rsidR="00C169DD" w:rsidRPr="005A3588" w:rsidRDefault="00C169DD" w:rsidP="00A56517">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6D83A6" w14:textId="77777777" w:rsidR="00C169DD" w:rsidRPr="005A3588" w:rsidRDefault="00C169DD" w:rsidP="00A56517">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176043A9"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3106164"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C169DD" w:rsidRPr="005A3588" w14:paraId="36616A06" w14:textId="77777777" w:rsidTr="00A56517">
        <w:tc>
          <w:tcPr>
            <w:tcW w:w="308" w:type="pct"/>
          </w:tcPr>
          <w:p w14:paraId="564A54D3" w14:textId="77777777" w:rsidR="00C169DD" w:rsidRPr="005A3588" w:rsidRDefault="00C169DD" w:rsidP="00A56517">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CA5027B" w14:textId="77777777" w:rsidR="00C169DD" w:rsidRPr="005A3588" w:rsidRDefault="00C169DD" w:rsidP="00A56517">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615D3519"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4FCAE935"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C169DD" w:rsidRPr="005A3588" w14:paraId="23D72FF4" w14:textId="77777777" w:rsidTr="00A56517">
        <w:tc>
          <w:tcPr>
            <w:tcW w:w="308" w:type="pct"/>
          </w:tcPr>
          <w:p w14:paraId="522D44DD" w14:textId="77777777" w:rsidR="00C169DD" w:rsidRPr="005A3588" w:rsidRDefault="00C169DD" w:rsidP="00A56517">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DB7C693" w14:textId="77777777" w:rsidR="00C169DD" w:rsidRPr="005A3588" w:rsidRDefault="00C169DD" w:rsidP="00A56517">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7E49CBA4"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70165566"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C169DD" w:rsidRPr="005A3588" w14:paraId="0E6F405E" w14:textId="77777777" w:rsidTr="00A56517">
        <w:tc>
          <w:tcPr>
            <w:tcW w:w="308" w:type="pct"/>
          </w:tcPr>
          <w:p w14:paraId="11576DE6" w14:textId="77777777" w:rsidR="00C169DD" w:rsidRPr="005A3588" w:rsidRDefault="00C169DD" w:rsidP="00A56517">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621FC441" w14:textId="77777777" w:rsidR="00C169DD" w:rsidRPr="005A3588" w:rsidRDefault="00C169DD" w:rsidP="00A56517">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77B8D830"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094A9CD5"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C169DD" w:rsidRPr="005A3588" w14:paraId="594A7ED9" w14:textId="77777777" w:rsidTr="00A56517">
        <w:tc>
          <w:tcPr>
            <w:tcW w:w="308" w:type="pct"/>
          </w:tcPr>
          <w:p w14:paraId="5D051756" w14:textId="77777777" w:rsidR="00C169DD" w:rsidRPr="005A3588" w:rsidRDefault="00C169DD" w:rsidP="00A56517">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75D1922" w14:textId="77777777" w:rsidR="00C169DD" w:rsidRPr="005A3588" w:rsidRDefault="00C169DD" w:rsidP="00A56517">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999ED7E"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6138C0D4"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C169DD" w:rsidRPr="005A3588" w14:paraId="7B4A32CC" w14:textId="77777777" w:rsidTr="00A56517">
        <w:tc>
          <w:tcPr>
            <w:tcW w:w="308" w:type="pct"/>
          </w:tcPr>
          <w:p w14:paraId="19F13203" w14:textId="77777777" w:rsidR="00C169DD" w:rsidRPr="005A3588" w:rsidRDefault="00C169DD" w:rsidP="00A56517">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38" w:name="_Ref496878826"/>
          </w:p>
        </w:tc>
        <w:bookmarkEnd w:id="238"/>
        <w:tc>
          <w:tcPr>
            <w:tcW w:w="2231" w:type="pct"/>
          </w:tcPr>
          <w:p w14:paraId="55185523" w14:textId="77777777" w:rsidR="00C169DD" w:rsidRPr="005A3588" w:rsidRDefault="00C169DD" w:rsidP="00A56517">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2186F476"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15D170D" w14:textId="77777777" w:rsidR="00C169DD" w:rsidRPr="005A3588" w:rsidRDefault="00C169DD" w:rsidP="00A56517">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169DD" w:rsidRPr="005A3588" w14:paraId="55DB895B" w14:textId="77777777" w:rsidTr="00A56517">
        <w:tc>
          <w:tcPr>
            <w:tcW w:w="308" w:type="pct"/>
          </w:tcPr>
          <w:p w14:paraId="688BBD95" w14:textId="77777777" w:rsidR="00C169DD" w:rsidRPr="005A3588" w:rsidRDefault="00C169DD" w:rsidP="00A56517">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39" w:name="_Ref496879343"/>
          </w:p>
        </w:tc>
        <w:bookmarkEnd w:id="239"/>
        <w:tc>
          <w:tcPr>
            <w:tcW w:w="2231" w:type="pct"/>
          </w:tcPr>
          <w:p w14:paraId="53F4F889" w14:textId="77777777" w:rsidR="00C169DD" w:rsidRPr="005A3588" w:rsidRDefault="00C169DD" w:rsidP="00A56517">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77EF7FD3"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3A07BC9C"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C169DD" w:rsidRPr="005A3588" w14:paraId="7F979EB9" w14:textId="77777777" w:rsidTr="00A56517">
        <w:tc>
          <w:tcPr>
            <w:tcW w:w="308" w:type="pct"/>
          </w:tcPr>
          <w:p w14:paraId="62315C58" w14:textId="77777777" w:rsidR="00C169DD" w:rsidRPr="005A3588" w:rsidRDefault="00C169DD" w:rsidP="00A56517">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40" w:name="_Ref499613830"/>
          </w:p>
        </w:tc>
        <w:bookmarkEnd w:id="240"/>
        <w:tc>
          <w:tcPr>
            <w:tcW w:w="2231" w:type="pct"/>
          </w:tcPr>
          <w:p w14:paraId="1AB09894" w14:textId="77777777" w:rsidR="00C169DD" w:rsidRPr="005A3588" w:rsidRDefault="00C169DD" w:rsidP="00A56517">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03DA1BDE"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616BCCAB"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169DD" w:rsidRPr="005A3588" w14:paraId="3A55BFE5" w14:textId="77777777" w:rsidTr="00A56517">
        <w:tc>
          <w:tcPr>
            <w:tcW w:w="308" w:type="pct"/>
          </w:tcPr>
          <w:p w14:paraId="76B120E8" w14:textId="77777777" w:rsidR="00C169DD" w:rsidRPr="005A3588" w:rsidRDefault="00C169DD" w:rsidP="00A56517">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4484E4F" w14:textId="77777777" w:rsidR="00C169DD" w:rsidRPr="005A3588" w:rsidRDefault="00C169DD" w:rsidP="00A56517">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64F0E112"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7F76E79"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C169DD" w:rsidRPr="005A3588" w14:paraId="471C8F2D" w14:textId="77777777" w:rsidTr="00A56517">
        <w:tc>
          <w:tcPr>
            <w:tcW w:w="308" w:type="pct"/>
          </w:tcPr>
          <w:p w14:paraId="06AF86EB" w14:textId="77777777" w:rsidR="00C169DD" w:rsidRPr="005A3588" w:rsidRDefault="00C169DD" w:rsidP="00A56517">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6D786DE" w14:textId="77777777" w:rsidR="00C169DD" w:rsidRPr="005A3588" w:rsidRDefault="00C169DD" w:rsidP="00A56517">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655DAD8A"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55D77E7E"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C169DD" w:rsidRPr="005A3588" w14:paraId="47F56D4A" w14:textId="77777777" w:rsidTr="00A56517">
        <w:tc>
          <w:tcPr>
            <w:tcW w:w="308" w:type="pct"/>
          </w:tcPr>
          <w:p w14:paraId="2DAD7E4D" w14:textId="77777777" w:rsidR="00C169DD" w:rsidRPr="005A3588" w:rsidRDefault="00C169DD" w:rsidP="00A56517">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3D3185A"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Однократное нарушение установленного пропускного и внутриобъектового режима на Объекте.</w:t>
            </w:r>
          </w:p>
        </w:tc>
        <w:tc>
          <w:tcPr>
            <w:tcW w:w="692" w:type="pct"/>
          </w:tcPr>
          <w:p w14:paraId="045A205F"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109890BD"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C169DD" w:rsidRPr="005A3588" w14:paraId="78F7297E" w14:textId="77777777" w:rsidTr="00A56517">
        <w:tc>
          <w:tcPr>
            <w:tcW w:w="308" w:type="pct"/>
          </w:tcPr>
          <w:p w14:paraId="2D6E866D" w14:textId="77777777" w:rsidR="00C169DD" w:rsidRPr="005A3588" w:rsidRDefault="00C169DD" w:rsidP="00A56517">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427D593" w14:textId="77777777" w:rsidR="00C169DD" w:rsidRPr="005A3588" w:rsidRDefault="00C169DD" w:rsidP="00A56517">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073910F1"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334BAB4B"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C169DD" w:rsidRPr="005A3588" w14:paraId="4261E77F" w14:textId="77777777" w:rsidTr="00A56517">
        <w:tc>
          <w:tcPr>
            <w:tcW w:w="308" w:type="pct"/>
          </w:tcPr>
          <w:p w14:paraId="3CFFD164" w14:textId="77777777" w:rsidR="00C169DD" w:rsidRPr="005A3588" w:rsidRDefault="00C169DD" w:rsidP="00A56517">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D10C4AB"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475597B5"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39A9CE73"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169DD" w:rsidRPr="005A3588" w14:paraId="04BA8C13" w14:textId="77777777" w:rsidTr="00A56517">
        <w:tc>
          <w:tcPr>
            <w:tcW w:w="308" w:type="pct"/>
          </w:tcPr>
          <w:p w14:paraId="40FAC52F" w14:textId="77777777" w:rsidR="00C169DD" w:rsidRPr="005A3588" w:rsidRDefault="00C169DD" w:rsidP="00A56517">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6F6B71F1"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r w:rsidRPr="00363750">
              <w:rPr>
                <w:rFonts w:ascii="Times New Roman" w:eastAsia="Times New Roman" w:hAnsi="Times New Roman" w:cs="Times New Roman"/>
                <w:sz w:val="16"/>
                <w:szCs w:val="22"/>
              </w:rPr>
              <w:t xml:space="preserve">п.п.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07FF0A8A"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5E43F778"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p>
          <w:p w14:paraId="70799E4B" w14:textId="77777777" w:rsidR="00C169DD" w:rsidRPr="005A3588" w:rsidRDefault="00C169DD" w:rsidP="00A56517">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C169DD" w:rsidRPr="005A3588" w14:paraId="63570707" w14:textId="77777777" w:rsidTr="00A56517">
        <w:tc>
          <w:tcPr>
            <w:tcW w:w="308" w:type="pct"/>
          </w:tcPr>
          <w:p w14:paraId="039C6CE1" w14:textId="77777777" w:rsidR="00C169DD" w:rsidRPr="005A3588" w:rsidRDefault="00C169DD" w:rsidP="00A56517">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3099B27"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4291EF79"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739CD9A8"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C169DD" w:rsidRPr="005A3588" w14:paraId="1B8987CE" w14:textId="77777777" w:rsidTr="00A56517">
        <w:tc>
          <w:tcPr>
            <w:tcW w:w="308" w:type="pct"/>
          </w:tcPr>
          <w:p w14:paraId="1CB58145" w14:textId="77777777" w:rsidR="00C169DD" w:rsidRPr="005A3588" w:rsidRDefault="00C169DD" w:rsidP="00A56517">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A2CF2DA"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296D9DA4"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6D456D93"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C169DD" w:rsidRPr="005A3588" w14:paraId="55D8F678" w14:textId="77777777" w:rsidTr="00A56517">
        <w:tc>
          <w:tcPr>
            <w:tcW w:w="308" w:type="pct"/>
          </w:tcPr>
          <w:p w14:paraId="062BB6CB" w14:textId="77777777" w:rsidR="00C169DD" w:rsidRPr="005A3588" w:rsidRDefault="00C169DD" w:rsidP="00A56517">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6102BC3" w14:textId="77777777" w:rsidR="00C169DD" w:rsidRPr="005A3588" w:rsidRDefault="00C169DD" w:rsidP="00A56517">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456BC383"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238531A"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169DD" w:rsidRPr="005A3588" w14:paraId="3373A045" w14:textId="77777777" w:rsidTr="00A56517">
        <w:tc>
          <w:tcPr>
            <w:tcW w:w="308" w:type="pct"/>
          </w:tcPr>
          <w:p w14:paraId="7F743441" w14:textId="77777777" w:rsidR="00C169DD" w:rsidRPr="005A3588" w:rsidRDefault="00C169DD" w:rsidP="00A56517">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8059993" w14:textId="77777777" w:rsidR="00C169DD" w:rsidRPr="005A3588" w:rsidRDefault="00C169DD" w:rsidP="00A56517">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79E16EE5"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586846DE" w14:textId="77777777" w:rsidR="00C169DD" w:rsidRPr="005A3588" w:rsidRDefault="00C169DD" w:rsidP="00A56517">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C169DD" w:rsidRPr="005A3588" w14:paraId="2C3239EB" w14:textId="77777777" w:rsidTr="00A56517">
        <w:tc>
          <w:tcPr>
            <w:tcW w:w="308" w:type="pct"/>
          </w:tcPr>
          <w:p w14:paraId="75D846F0" w14:textId="77777777" w:rsidR="00C169DD" w:rsidRPr="005A3588" w:rsidRDefault="00C169DD" w:rsidP="00A56517">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5265728" w14:textId="77777777" w:rsidR="00C169DD" w:rsidRPr="005A3588" w:rsidRDefault="00C169DD" w:rsidP="00A56517">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2AEA57A6" w14:textId="77777777" w:rsidR="00C169DD" w:rsidRPr="005A3588" w:rsidRDefault="00C169DD" w:rsidP="00A56517">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7B314508" w14:textId="77777777" w:rsidR="00C169DD" w:rsidRPr="005A3588" w:rsidRDefault="00C169DD" w:rsidP="00A56517">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1DE4C982" w14:textId="77777777" w:rsidR="00C169DD" w:rsidRPr="005A3588" w:rsidRDefault="00C169DD" w:rsidP="00C169DD">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6D135199" w14:textId="77777777" w:rsidR="00C169DD" w:rsidRPr="005A3588" w:rsidRDefault="00C169DD" w:rsidP="00C169DD">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92E3E77" w14:textId="77777777" w:rsidR="00C169DD" w:rsidRPr="005A3588" w:rsidRDefault="00C169DD" w:rsidP="00C169DD">
      <w:pPr>
        <w:tabs>
          <w:tab w:val="left" w:pos="284"/>
        </w:tabs>
        <w:spacing w:before="120" w:after="0" w:line="240" w:lineRule="auto"/>
        <w:ind w:left="4678"/>
        <w:jc w:val="center"/>
        <w:rPr>
          <w:rFonts w:ascii="Times New Roman" w:eastAsia="Times New Roman" w:hAnsi="Times New Roman" w:cs="Times New Roman"/>
          <w:b/>
          <w:sz w:val="22"/>
          <w:szCs w:val="22"/>
        </w:rPr>
      </w:pPr>
    </w:p>
    <w:p w14:paraId="1E1F13A7" w14:textId="77777777" w:rsidR="00C169DD" w:rsidRPr="005A3588" w:rsidRDefault="00C169DD" w:rsidP="00C169DD">
      <w:pPr>
        <w:numPr>
          <w:ilvl w:val="0"/>
          <w:numId w:val="19"/>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2941BEE4" w14:textId="77777777" w:rsidR="00C169DD" w:rsidRPr="00EE53EC" w:rsidRDefault="00C169DD" w:rsidP="00C169DD">
      <w:pPr>
        <w:numPr>
          <w:ilvl w:val="1"/>
          <w:numId w:val="19"/>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 xml:space="preserve">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EE53EC">
        <w:rPr>
          <w:rFonts w:ascii="Times New Roman" w:eastAsia="Times New Roman" w:hAnsi="Times New Roman" w:cs="Times New Roman"/>
          <w:color w:val="FF0000"/>
          <w:sz w:val="22"/>
          <w:szCs w:val="22"/>
        </w:rPr>
        <w:t>(</w:t>
      </w:r>
      <w:r w:rsidRPr="00EE53EC">
        <w:rPr>
          <w:rFonts w:ascii="Times New Roman" w:eastAsia="Times New Roman" w:hAnsi="Times New Roman" w:cs="Times New Roman"/>
          <w:b/>
          <w:i/>
          <w:color w:val="FF0000"/>
          <w:sz w:val="22"/>
          <w:szCs w:val="22"/>
        </w:rPr>
        <w:t>форма Акта прилагается ОБРАЗЕЦ 1</w:t>
      </w:r>
      <w:r w:rsidRPr="00EE53EC">
        <w:rPr>
          <w:rFonts w:ascii="Times New Roman" w:eastAsia="Times New Roman" w:hAnsi="Times New Roman" w:cs="Times New Roman"/>
          <w:b/>
          <w:color w:val="FF0000"/>
          <w:sz w:val="22"/>
          <w:szCs w:val="22"/>
        </w:rPr>
        <w:t xml:space="preserve">). </w:t>
      </w:r>
    </w:p>
    <w:p w14:paraId="5A4506C5" w14:textId="77777777" w:rsidR="00C169DD" w:rsidRPr="005A3588" w:rsidRDefault="00C169DD" w:rsidP="00C169DD">
      <w:pPr>
        <w:numPr>
          <w:ilvl w:val="1"/>
          <w:numId w:val="19"/>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5219A85" w14:textId="77777777" w:rsidR="00C169DD" w:rsidRPr="005A3588" w:rsidRDefault="00C169DD" w:rsidP="00C169DD">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1531A9D3" w14:textId="77777777" w:rsidR="00C169DD" w:rsidRPr="005A3588" w:rsidRDefault="00C169DD" w:rsidP="00C169DD">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2D4CBE66" w14:textId="77777777" w:rsidR="00C169DD" w:rsidRPr="005A3588" w:rsidRDefault="00C169DD" w:rsidP="00C169DD">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видеофиксации; </w:t>
      </w:r>
    </w:p>
    <w:p w14:paraId="7431121D" w14:textId="77777777" w:rsidR="00C169DD" w:rsidRPr="005A3588" w:rsidRDefault="00C169DD" w:rsidP="00C169DD">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8.3.3. В Акте проверки описываются выявленные нарушения. </w:t>
      </w:r>
    </w:p>
    <w:p w14:paraId="1990D22E" w14:textId="77777777" w:rsidR="00C169DD" w:rsidRPr="005A3588" w:rsidRDefault="00C169DD" w:rsidP="00C169DD">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63DBFB10" w14:textId="77777777" w:rsidR="00C169DD" w:rsidRPr="005A3588" w:rsidRDefault="00C169DD" w:rsidP="00C169DD">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  нарушения устранены в ходе проверки;</w:t>
      </w:r>
    </w:p>
    <w:p w14:paraId="093B722D" w14:textId="77777777" w:rsidR="00C169DD" w:rsidRPr="005A3588" w:rsidRDefault="00C169DD" w:rsidP="00C169DD">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4897E843" w14:textId="77777777" w:rsidR="00C169DD" w:rsidRPr="005A3588" w:rsidRDefault="00C169DD" w:rsidP="00C169DD">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06B629DC" w14:textId="77777777" w:rsidR="00C169DD" w:rsidRPr="005A3588" w:rsidRDefault="00C169DD" w:rsidP="00C169DD">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15709665" w14:textId="77777777" w:rsidR="00C169DD" w:rsidRPr="005A3588" w:rsidRDefault="00C169DD" w:rsidP="00C169DD">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B466062" w14:textId="77777777" w:rsidR="00C169DD" w:rsidRPr="005A3588" w:rsidRDefault="00C169DD" w:rsidP="00C169DD">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75EC5236" w14:textId="77777777" w:rsidR="00C169DD" w:rsidRPr="005A3588" w:rsidRDefault="00C169DD" w:rsidP="00C169DD">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61ACDD1" w14:textId="77777777" w:rsidR="00C169DD" w:rsidRPr="00957AB4" w:rsidRDefault="00C169DD" w:rsidP="00C169DD">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t xml:space="preserve">направляется по юридическому адресу, указанному в ЕГРЮЛ Подрядчика заказным письмом с уведомлением о вручении.  </w:t>
      </w:r>
    </w:p>
    <w:p w14:paraId="4D56897E" w14:textId="77777777" w:rsidR="00C169DD" w:rsidRPr="00957AB4" w:rsidRDefault="00C169DD" w:rsidP="00C169DD">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0BE573F4" w14:textId="77777777" w:rsidR="00C169DD" w:rsidRPr="00957AB4" w:rsidRDefault="00C169DD" w:rsidP="00C169DD">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7C9E0E8F" w14:textId="77777777" w:rsidR="00C169DD" w:rsidRPr="00957AB4" w:rsidRDefault="00C169DD" w:rsidP="00C169DD">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56A1899F" w14:textId="77777777" w:rsidR="00C169DD" w:rsidRPr="00957AB4" w:rsidRDefault="00C169DD" w:rsidP="00C169DD">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0E297467" w14:textId="77777777" w:rsidR="00C169DD" w:rsidRPr="005A3588" w:rsidRDefault="00C169DD" w:rsidP="00C169DD">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67634C83" w14:textId="77777777" w:rsidR="00C169DD" w:rsidRPr="005A3588" w:rsidRDefault="00C169DD" w:rsidP="00C169DD">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677B2729" w14:textId="77777777" w:rsidR="00C169DD" w:rsidRPr="005A3588" w:rsidRDefault="00C169DD" w:rsidP="00C169DD">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A9A4D79" w14:textId="77777777" w:rsidR="00C169DD" w:rsidRPr="005A3588" w:rsidRDefault="00C169DD" w:rsidP="00C169DD">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0C9B0549" w14:textId="77777777" w:rsidR="00C169DD" w:rsidRPr="005A3588" w:rsidRDefault="00C169DD" w:rsidP="00C169DD">
      <w:pPr>
        <w:widowControl w:val="0"/>
        <w:autoSpaceDE w:val="0"/>
        <w:autoSpaceDN w:val="0"/>
        <w:adjustRightInd w:val="0"/>
        <w:spacing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11. Подписи Сторон</w:t>
      </w:r>
    </w:p>
    <w:p w14:paraId="32266B68" w14:textId="77777777" w:rsidR="00C169DD" w:rsidRPr="005A3588" w:rsidRDefault="00C169DD" w:rsidP="00C169DD">
      <w:pPr>
        <w:widowControl w:val="0"/>
        <w:spacing w:after="0" w:line="240" w:lineRule="auto"/>
        <w:ind w:left="357"/>
        <w:jc w:val="center"/>
        <w:rPr>
          <w:rFonts w:ascii="Times New Roman" w:eastAsia="Times New Roman" w:hAnsi="Times New Roman" w:cs="Times New Roman"/>
          <w:b/>
          <w:sz w:val="22"/>
          <w:szCs w:val="22"/>
        </w:rPr>
      </w:pPr>
    </w:p>
    <w:tbl>
      <w:tblPr>
        <w:tblW w:w="9429" w:type="dxa"/>
        <w:tblInd w:w="108" w:type="dxa"/>
        <w:tblLook w:val="01E0" w:firstRow="1" w:lastRow="1" w:firstColumn="1" w:lastColumn="1" w:noHBand="0" w:noVBand="0"/>
      </w:tblPr>
      <w:tblGrid>
        <w:gridCol w:w="4678"/>
        <w:gridCol w:w="4751"/>
      </w:tblGrid>
      <w:tr w:rsidR="00C169DD" w:rsidRPr="005A3588" w14:paraId="1FABA056" w14:textId="77777777" w:rsidTr="00A56517">
        <w:trPr>
          <w:trHeight w:val="1134"/>
        </w:trPr>
        <w:tc>
          <w:tcPr>
            <w:tcW w:w="4678" w:type="dxa"/>
          </w:tcPr>
          <w:p w14:paraId="06F33CDE" w14:textId="77777777" w:rsidR="00C169DD" w:rsidRPr="005A3588" w:rsidRDefault="00C169DD" w:rsidP="00A56517">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Подрядчик:</w:t>
            </w:r>
          </w:p>
          <w:p w14:paraId="3C72BA16" w14:textId="77777777" w:rsidR="00C169DD" w:rsidRPr="005A3588" w:rsidRDefault="00C169DD" w:rsidP="00A56517">
            <w:pPr>
              <w:widowControl w:val="0"/>
              <w:spacing w:after="0" w:line="240" w:lineRule="auto"/>
              <w:jc w:val="both"/>
              <w:rPr>
                <w:rFonts w:ascii="Times New Roman" w:eastAsia="Times New Roman" w:hAnsi="Times New Roman" w:cs="Times New Roman"/>
                <w:b/>
                <w:sz w:val="22"/>
                <w:szCs w:val="22"/>
              </w:rPr>
            </w:pPr>
          </w:p>
          <w:p w14:paraId="1859A2A1" w14:textId="77777777" w:rsidR="00C169DD" w:rsidRPr="005A3588" w:rsidRDefault="00C169DD" w:rsidP="00A56517">
            <w:pPr>
              <w:widowControl w:val="0"/>
              <w:spacing w:after="0" w:line="240" w:lineRule="auto"/>
              <w:jc w:val="both"/>
              <w:rPr>
                <w:rFonts w:ascii="Times New Roman" w:eastAsia="Times New Roman" w:hAnsi="Times New Roman" w:cs="Times New Roman"/>
                <w:b/>
                <w:sz w:val="22"/>
                <w:szCs w:val="22"/>
              </w:rPr>
            </w:pPr>
          </w:p>
          <w:p w14:paraId="41C0BCA6" w14:textId="77777777" w:rsidR="00C169DD" w:rsidRPr="005A3588" w:rsidRDefault="00C169DD" w:rsidP="00A56517">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c>
          <w:tcPr>
            <w:tcW w:w="4751" w:type="dxa"/>
          </w:tcPr>
          <w:p w14:paraId="1A12150F" w14:textId="77777777" w:rsidR="00C169DD" w:rsidRPr="005A3588" w:rsidRDefault="00C169DD" w:rsidP="00A56517">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Заказчик:</w:t>
            </w:r>
          </w:p>
          <w:p w14:paraId="42BE9161" w14:textId="77777777" w:rsidR="00C169DD" w:rsidRPr="005A3588" w:rsidRDefault="00C169DD" w:rsidP="00A56517">
            <w:pPr>
              <w:widowControl w:val="0"/>
              <w:spacing w:after="0" w:line="240" w:lineRule="auto"/>
              <w:jc w:val="both"/>
              <w:rPr>
                <w:rFonts w:ascii="Times New Roman" w:eastAsia="Times New Roman" w:hAnsi="Times New Roman" w:cs="Times New Roman"/>
                <w:b/>
                <w:sz w:val="22"/>
                <w:szCs w:val="22"/>
              </w:rPr>
            </w:pPr>
          </w:p>
          <w:p w14:paraId="23DC012B" w14:textId="77777777" w:rsidR="00C169DD" w:rsidRPr="005A3588" w:rsidRDefault="00C169DD" w:rsidP="00A56517">
            <w:pPr>
              <w:widowControl w:val="0"/>
              <w:spacing w:after="0" w:line="240" w:lineRule="auto"/>
              <w:jc w:val="both"/>
              <w:rPr>
                <w:rFonts w:ascii="Times New Roman" w:eastAsia="Times New Roman" w:hAnsi="Times New Roman" w:cs="Times New Roman"/>
                <w:b/>
                <w:sz w:val="22"/>
                <w:szCs w:val="22"/>
              </w:rPr>
            </w:pPr>
          </w:p>
          <w:p w14:paraId="6A2A0698" w14:textId="77777777" w:rsidR="00C169DD" w:rsidRDefault="00C169DD" w:rsidP="00A56517">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p w14:paraId="2BCBCE21" w14:textId="77777777" w:rsidR="00EE53EC" w:rsidRDefault="00EE53EC" w:rsidP="00A56517">
            <w:pPr>
              <w:widowControl w:val="0"/>
              <w:spacing w:after="0" w:line="240" w:lineRule="auto"/>
              <w:jc w:val="both"/>
              <w:rPr>
                <w:rFonts w:ascii="Times New Roman" w:eastAsia="Times New Roman" w:hAnsi="Times New Roman" w:cs="Times New Roman"/>
                <w:b/>
                <w:sz w:val="22"/>
                <w:szCs w:val="22"/>
              </w:rPr>
            </w:pPr>
          </w:p>
          <w:p w14:paraId="62705D95" w14:textId="77777777" w:rsidR="00EE53EC" w:rsidRDefault="00EE53EC" w:rsidP="00A56517">
            <w:pPr>
              <w:widowControl w:val="0"/>
              <w:spacing w:after="0" w:line="240" w:lineRule="auto"/>
              <w:jc w:val="both"/>
              <w:rPr>
                <w:rFonts w:ascii="Times New Roman" w:eastAsia="Times New Roman" w:hAnsi="Times New Roman" w:cs="Times New Roman"/>
                <w:b/>
                <w:sz w:val="22"/>
                <w:szCs w:val="22"/>
              </w:rPr>
            </w:pPr>
          </w:p>
          <w:p w14:paraId="790F9383" w14:textId="77777777" w:rsidR="00EE53EC" w:rsidRDefault="00EE53EC" w:rsidP="00A56517">
            <w:pPr>
              <w:widowControl w:val="0"/>
              <w:spacing w:after="0" w:line="240" w:lineRule="auto"/>
              <w:jc w:val="both"/>
              <w:rPr>
                <w:rFonts w:ascii="Times New Roman" w:eastAsia="Times New Roman" w:hAnsi="Times New Roman" w:cs="Times New Roman"/>
                <w:b/>
                <w:sz w:val="22"/>
                <w:szCs w:val="22"/>
              </w:rPr>
            </w:pPr>
          </w:p>
          <w:p w14:paraId="3A3BA3EE" w14:textId="77777777" w:rsidR="00EE53EC" w:rsidRDefault="00EE53EC" w:rsidP="00A56517">
            <w:pPr>
              <w:widowControl w:val="0"/>
              <w:spacing w:after="0" w:line="240" w:lineRule="auto"/>
              <w:jc w:val="both"/>
              <w:rPr>
                <w:rFonts w:ascii="Times New Roman" w:eastAsia="Times New Roman" w:hAnsi="Times New Roman" w:cs="Times New Roman"/>
                <w:b/>
                <w:sz w:val="22"/>
                <w:szCs w:val="22"/>
              </w:rPr>
            </w:pPr>
          </w:p>
          <w:p w14:paraId="631E568E" w14:textId="77777777" w:rsidR="00EE53EC" w:rsidRDefault="00EE53EC" w:rsidP="00A56517">
            <w:pPr>
              <w:widowControl w:val="0"/>
              <w:spacing w:after="0" w:line="240" w:lineRule="auto"/>
              <w:jc w:val="both"/>
              <w:rPr>
                <w:rFonts w:ascii="Times New Roman" w:eastAsia="Times New Roman" w:hAnsi="Times New Roman" w:cs="Times New Roman"/>
                <w:b/>
                <w:sz w:val="22"/>
                <w:szCs w:val="22"/>
              </w:rPr>
            </w:pPr>
          </w:p>
          <w:p w14:paraId="4A259AAC" w14:textId="63C6F7D3" w:rsidR="00EE53EC" w:rsidRPr="005A3588" w:rsidRDefault="00EE53EC" w:rsidP="00A56517">
            <w:pPr>
              <w:widowControl w:val="0"/>
              <w:spacing w:after="0" w:line="240" w:lineRule="auto"/>
              <w:jc w:val="both"/>
              <w:rPr>
                <w:rFonts w:ascii="Times New Roman" w:eastAsia="Times New Roman" w:hAnsi="Times New Roman" w:cs="Times New Roman"/>
                <w:b/>
                <w:sz w:val="22"/>
                <w:szCs w:val="22"/>
              </w:rPr>
            </w:pPr>
          </w:p>
        </w:tc>
      </w:tr>
    </w:tbl>
    <w:p w14:paraId="5378B209" w14:textId="15044901" w:rsidR="00EE53EC" w:rsidRPr="00957AB4" w:rsidRDefault="00EE53EC" w:rsidP="00EE53E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lastRenderedPageBreak/>
        <w:t xml:space="preserve">Приложение № 1 к Приложению № </w:t>
      </w:r>
      <w:r w:rsidR="00B27E77">
        <w:rPr>
          <w:rFonts w:ascii="Times New Roman" w:eastAsia="Times New Roman" w:hAnsi="Times New Roman" w:cs="Times New Roman"/>
        </w:rPr>
        <w:t>6</w:t>
      </w:r>
      <w:r>
        <w:rPr>
          <w:rFonts w:ascii="Times New Roman" w:eastAsia="Times New Roman" w:hAnsi="Times New Roman" w:cs="Times New Roman"/>
        </w:rPr>
        <w:t xml:space="preserve"> к Договору</w:t>
      </w:r>
      <w:r w:rsidRPr="005A3588">
        <w:rPr>
          <w:rFonts w:ascii="Times New Roman" w:eastAsia="Times New Roman" w:hAnsi="Times New Roman" w:cs="Times New Roman"/>
          <w:sz w:val="28"/>
          <w:szCs w:val="28"/>
        </w:rPr>
        <w:t xml:space="preserve">  </w:t>
      </w:r>
    </w:p>
    <w:p w14:paraId="5852F263" w14:textId="77777777" w:rsidR="00EE53EC" w:rsidRPr="005A3588" w:rsidRDefault="00EE53EC" w:rsidP="00EE53EC">
      <w:pPr>
        <w:spacing w:after="0" w:line="240" w:lineRule="auto"/>
        <w:jc w:val="right"/>
        <w:rPr>
          <w:rFonts w:ascii="Times New Roman" w:eastAsia="Calibri" w:hAnsi="Times New Roman" w:cs="Times New Roman"/>
        </w:rPr>
      </w:pPr>
      <w:r w:rsidRPr="005A3588">
        <w:rPr>
          <w:rFonts w:ascii="Times New Roman" w:eastAsia="Times New Roman" w:hAnsi="Times New Roman" w:cs="Times New Roman"/>
        </w:rPr>
        <w:t xml:space="preserve">ОБРАЗЕЦ № 1     </w:t>
      </w:r>
    </w:p>
    <w:p w14:paraId="0129A81F" w14:textId="77777777" w:rsidR="00EE53EC" w:rsidRPr="005A3588" w:rsidRDefault="00EE53EC" w:rsidP="00EE53EC">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36234CCF" w14:textId="77777777" w:rsidR="00EE53EC" w:rsidRPr="00957AB4" w:rsidRDefault="00EE53EC" w:rsidP="00EE53EC">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034666BD" w14:textId="77777777" w:rsidR="00EE53EC" w:rsidRPr="00957AB4" w:rsidRDefault="00EE53EC" w:rsidP="00EE53EC">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_________от  «____»___________20___</w:t>
      </w:r>
    </w:p>
    <w:p w14:paraId="3EE00ED1" w14:textId="77777777" w:rsidR="00EE53EC" w:rsidRPr="00957AB4" w:rsidRDefault="00EE53EC" w:rsidP="00EE53EC">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34A53D92" w14:textId="77777777" w:rsidR="00EE53EC" w:rsidRPr="00957AB4" w:rsidRDefault="00EE53EC" w:rsidP="00EE53EC">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4237EC1F" w14:textId="77777777" w:rsidR="00EE53EC" w:rsidRPr="00957AB4" w:rsidRDefault="00EE53EC" w:rsidP="00EE53EC">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766A322E" w14:textId="77777777" w:rsidR="00EE53EC" w:rsidRPr="00957AB4" w:rsidRDefault="00EE53EC" w:rsidP="00EE53EC">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 ____________ 20___г.  ___:__ч.</w:t>
      </w:r>
    </w:p>
    <w:p w14:paraId="63141581" w14:textId="77777777" w:rsidR="00EE53EC" w:rsidRPr="00957AB4" w:rsidRDefault="00EE53EC" w:rsidP="00EE53EC">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1489ED60" w14:textId="77777777" w:rsidR="00EE53EC" w:rsidRPr="00957AB4" w:rsidRDefault="00EE53EC" w:rsidP="00EE53EC">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A644ADA" w14:textId="77777777" w:rsidR="00EE53EC" w:rsidRPr="00957AB4" w:rsidRDefault="00EE53EC" w:rsidP="00EE53EC">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449851E8" w14:textId="77777777" w:rsidR="00EE53EC" w:rsidRPr="00957AB4" w:rsidRDefault="00EE53EC" w:rsidP="00EE53EC">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228AFA6A" w14:textId="77777777" w:rsidR="00EE53EC" w:rsidRPr="005A3588" w:rsidRDefault="00EE53EC" w:rsidP="00EE53EC">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48B572C6" w14:textId="77777777" w:rsidR="00EE53EC" w:rsidRPr="005A3588" w:rsidRDefault="00EE53EC" w:rsidP="00EE53EC">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7400ED98" w14:textId="77777777" w:rsidR="00EE53EC" w:rsidRPr="005A3588" w:rsidRDefault="00EE53EC" w:rsidP="00EE53EC">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62A7CDFD" w14:textId="77777777" w:rsidR="00EE53EC" w:rsidRPr="005A3588" w:rsidRDefault="00EE53EC" w:rsidP="00EE53EC">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5A9640CB" w14:textId="77777777" w:rsidR="00EE53EC" w:rsidRPr="005A3588" w:rsidRDefault="00EE53EC" w:rsidP="00EE53EC">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51409C70" w14:textId="77777777" w:rsidR="00EE53EC" w:rsidRPr="005A3588" w:rsidRDefault="00EE53EC" w:rsidP="00EE53EC">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6BE55B8" w14:textId="77777777" w:rsidR="00EE53EC" w:rsidRPr="005A3588" w:rsidRDefault="00EE53EC" w:rsidP="00EE53EC">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EE53EC" w:rsidRPr="005A3588" w14:paraId="2C217242" w14:textId="77777777" w:rsidTr="00A56517">
        <w:tc>
          <w:tcPr>
            <w:tcW w:w="546" w:type="dxa"/>
            <w:tcBorders>
              <w:top w:val="single" w:sz="4" w:space="0" w:color="auto"/>
              <w:left w:val="single" w:sz="4" w:space="0" w:color="auto"/>
              <w:bottom w:val="single" w:sz="4" w:space="0" w:color="auto"/>
              <w:right w:val="single" w:sz="4" w:space="0" w:color="auto"/>
            </w:tcBorders>
            <w:shd w:val="clear" w:color="auto" w:fill="auto"/>
          </w:tcPr>
          <w:p w14:paraId="3EEB564D" w14:textId="77777777" w:rsidR="00EE53EC" w:rsidRPr="005A3588" w:rsidRDefault="00EE53EC" w:rsidP="00A56517">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655A955F" w14:textId="77777777" w:rsidR="00EE53EC" w:rsidRPr="005A3588" w:rsidRDefault="00EE53EC" w:rsidP="00A56517">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5F214FB3" w14:textId="77777777" w:rsidR="00EE53EC" w:rsidRPr="005A3588" w:rsidRDefault="00EE53EC" w:rsidP="00A56517">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BFB7F57" w14:textId="77777777" w:rsidR="00EE53EC" w:rsidRPr="005A3588" w:rsidRDefault="00EE53EC" w:rsidP="00A56517">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1A50E302" w14:textId="77777777" w:rsidR="00EE53EC" w:rsidRPr="005A3588" w:rsidRDefault="00EE53EC" w:rsidP="00A56517">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EE53EC" w:rsidRPr="005A3588" w14:paraId="5ADC4052" w14:textId="77777777" w:rsidTr="00A56517">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A29201A" w14:textId="77777777" w:rsidR="00EE53EC" w:rsidRPr="005A3588" w:rsidRDefault="00EE53EC" w:rsidP="00A56517">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36C13BEB" w14:textId="77777777" w:rsidR="00EE53EC" w:rsidRPr="005A3588" w:rsidRDefault="00EE53EC" w:rsidP="00A56517">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2E24823C" w14:textId="77777777" w:rsidR="00EE53EC" w:rsidRPr="005A3588" w:rsidRDefault="00EE53EC" w:rsidP="00A56517">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49A505CC" w14:textId="77777777" w:rsidR="00EE53EC" w:rsidRPr="005A3588" w:rsidRDefault="00EE53EC" w:rsidP="00A56517">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EE53EC" w:rsidRPr="005A3588" w14:paraId="122698C3" w14:textId="77777777" w:rsidTr="00A56517">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E9C6221" w14:textId="77777777" w:rsidR="00EE53EC" w:rsidRPr="005A3588" w:rsidRDefault="00EE53EC" w:rsidP="00A56517">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606D6BBF" w14:textId="77777777" w:rsidR="00EE53EC" w:rsidRPr="005A3588" w:rsidRDefault="00EE53EC" w:rsidP="00A56517">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0CB5D78" w14:textId="77777777" w:rsidR="00EE53EC" w:rsidRPr="005A3588" w:rsidRDefault="00EE53EC" w:rsidP="00A56517">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4CDB1B0" w14:textId="77777777" w:rsidR="00EE53EC" w:rsidRPr="005A3588" w:rsidRDefault="00EE53EC" w:rsidP="00A56517">
            <w:pPr>
              <w:spacing w:after="0" w:line="240" w:lineRule="auto"/>
              <w:jc w:val="both"/>
              <w:rPr>
                <w:rFonts w:ascii="Times New Roman" w:eastAsia="Times New Roman" w:hAnsi="Times New Roman" w:cs="Times New Roman"/>
                <w:sz w:val="23"/>
                <w:szCs w:val="23"/>
              </w:rPr>
            </w:pPr>
          </w:p>
        </w:tc>
      </w:tr>
      <w:tr w:rsidR="00EE53EC" w:rsidRPr="005A3588" w14:paraId="6439312A" w14:textId="77777777" w:rsidTr="00A56517">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DBF3300" w14:textId="77777777" w:rsidR="00EE53EC" w:rsidRPr="005A3588" w:rsidRDefault="00EE53EC" w:rsidP="00A56517">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B146FC0" w14:textId="77777777" w:rsidR="00EE53EC" w:rsidRPr="005A3588" w:rsidRDefault="00EE53EC" w:rsidP="00A56517">
            <w:pPr>
              <w:spacing w:after="0" w:line="240" w:lineRule="auto"/>
              <w:jc w:val="both"/>
              <w:rPr>
                <w:rFonts w:ascii="Times New Roman" w:eastAsia="Times New Roman" w:hAnsi="Times New Roman" w:cs="Times New Roman"/>
                <w:sz w:val="23"/>
                <w:szCs w:val="23"/>
              </w:rPr>
            </w:pPr>
          </w:p>
          <w:p w14:paraId="3A0FF031" w14:textId="77777777" w:rsidR="00EE53EC" w:rsidRPr="005A3588" w:rsidRDefault="00EE53EC" w:rsidP="00A56517">
            <w:pPr>
              <w:spacing w:after="0" w:line="240" w:lineRule="auto"/>
              <w:jc w:val="both"/>
              <w:rPr>
                <w:rFonts w:ascii="Times New Roman" w:eastAsia="Times New Roman" w:hAnsi="Times New Roman" w:cs="Times New Roman"/>
                <w:sz w:val="23"/>
                <w:szCs w:val="23"/>
              </w:rPr>
            </w:pPr>
          </w:p>
          <w:p w14:paraId="107E60AB" w14:textId="77777777" w:rsidR="00EE53EC" w:rsidRPr="005A3588" w:rsidRDefault="00EE53EC" w:rsidP="00A56517">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B4F43EE" w14:textId="77777777" w:rsidR="00EE53EC" w:rsidRPr="005A3588" w:rsidRDefault="00EE53EC" w:rsidP="00A56517">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AEDEA10" w14:textId="77777777" w:rsidR="00EE53EC" w:rsidRPr="005A3588" w:rsidRDefault="00EE53EC" w:rsidP="00A56517">
            <w:pPr>
              <w:spacing w:after="0" w:line="240" w:lineRule="auto"/>
              <w:jc w:val="both"/>
              <w:rPr>
                <w:rFonts w:ascii="Times New Roman" w:eastAsia="Times New Roman" w:hAnsi="Times New Roman" w:cs="Times New Roman"/>
                <w:sz w:val="23"/>
                <w:szCs w:val="23"/>
              </w:rPr>
            </w:pPr>
          </w:p>
        </w:tc>
      </w:tr>
      <w:tr w:rsidR="00EE53EC" w:rsidRPr="005A3588" w14:paraId="478B4CEB" w14:textId="77777777" w:rsidTr="00A56517">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12011CC" w14:textId="77777777" w:rsidR="00EE53EC" w:rsidRPr="005A3588" w:rsidRDefault="00EE53EC" w:rsidP="00A56517">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4657640D" w14:textId="77777777" w:rsidR="00EE53EC" w:rsidRPr="005A3588" w:rsidRDefault="00EE53EC" w:rsidP="00A56517">
            <w:pPr>
              <w:spacing w:after="0" w:line="240" w:lineRule="auto"/>
              <w:jc w:val="both"/>
              <w:rPr>
                <w:rFonts w:ascii="Times New Roman" w:eastAsia="Times New Roman" w:hAnsi="Times New Roman" w:cs="Times New Roman"/>
                <w:sz w:val="23"/>
                <w:szCs w:val="23"/>
              </w:rPr>
            </w:pPr>
          </w:p>
          <w:p w14:paraId="21A60F42" w14:textId="77777777" w:rsidR="00EE53EC" w:rsidRPr="005A3588" w:rsidRDefault="00EE53EC" w:rsidP="00A56517">
            <w:pPr>
              <w:spacing w:after="0" w:line="240" w:lineRule="auto"/>
              <w:jc w:val="both"/>
              <w:rPr>
                <w:rFonts w:ascii="Times New Roman" w:eastAsia="Times New Roman" w:hAnsi="Times New Roman" w:cs="Times New Roman"/>
                <w:sz w:val="23"/>
                <w:szCs w:val="23"/>
              </w:rPr>
            </w:pPr>
          </w:p>
          <w:p w14:paraId="7AA40F52" w14:textId="77777777" w:rsidR="00EE53EC" w:rsidRPr="005A3588" w:rsidRDefault="00EE53EC" w:rsidP="00A56517">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2ECAD69" w14:textId="77777777" w:rsidR="00EE53EC" w:rsidRPr="005A3588" w:rsidRDefault="00EE53EC" w:rsidP="00A56517">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CC548EB" w14:textId="77777777" w:rsidR="00EE53EC" w:rsidRPr="005A3588" w:rsidRDefault="00EE53EC" w:rsidP="00A56517">
            <w:pPr>
              <w:spacing w:after="0" w:line="240" w:lineRule="auto"/>
              <w:jc w:val="both"/>
              <w:rPr>
                <w:rFonts w:ascii="Times New Roman" w:eastAsia="Times New Roman" w:hAnsi="Times New Roman" w:cs="Times New Roman"/>
                <w:sz w:val="23"/>
                <w:szCs w:val="23"/>
              </w:rPr>
            </w:pPr>
          </w:p>
        </w:tc>
      </w:tr>
    </w:tbl>
    <w:p w14:paraId="4612B347" w14:textId="77777777" w:rsidR="00EE53EC" w:rsidRPr="005A3588" w:rsidRDefault="00EE53EC" w:rsidP="00EE53EC">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567497D0" w14:textId="77777777" w:rsidR="00EE53EC" w:rsidRPr="005A3588" w:rsidRDefault="00EE53EC" w:rsidP="00EE53EC">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51F0EB6A" w14:textId="77777777" w:rsidR="00EE53EC" w:rsidRPr="005A3588" w:rsidRDefault="00EE53EC" w:rsidP="00EE53EC">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22842E15" w14:textId="77777777" w:rsidR="00EE53EC" w:rsidRPr="005A3588" w:rsidRDefault="00EE53EC" w:rsidP="00EE53EC">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43E896AC" w14:textId="77777777" w:rsidR="00EE53EC" w:rsidRPr="005A3588" w:rsidRDefault="00EE53EC" w:rsidP="00EE53EC">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Подписи членов комиссии:   Должность  _______________________/Ф.И.О.</w:t>
      </w:r>
    </w:p>
    <w:p w14:paraId="4CE9236B" w14:textId="77777777" w:rsidR="00EE53EC" w:rsidRPr="00957AB4" w:rsidRDefault="00EE53EC" w:rsidP="00EE53EC">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27009F08" w14:textId="77777777" w:rsidR="00EE53EC" w:rsidRPr="00957AB4" w:rsidRDefault="00EE53EC" w:rsidP="00EE53EC">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5DE1C39B" w14:textId="77777777" w:rsidR="00EE53EC" w:rsidRPr="00957AB4" w:rsidRDefault="00EE53EC" w:rsidP="00EE53EC">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3919F903" w14:textId="77777777" w:rsidR="00EE53EC" w:rsidRPr="00957AB4" w:rsidRDefault="00EE53EC" w:rsidP="00EE53EC">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3472AA8D" w14:textId="77777777" w:rsidR="00EE53EC" w:rsidRPr="00957AB4" w:rsidRDefault="00EE53EC" w:rsidP="00EE53EC">
      <w:pPr>
        <w:spacing w:after="0" w:line="240" w:lineRule="auto"/>
        <w:jc w:val="both"/>
        <w:rPr>
          <w:rFonts w:ascii="Times New Roman" w:eastAsia="Times New Roman" w:hAnsi="Times New Roman" w:cs="Times New Roman"/>
          <w:sz w:val="23"/>
          <w:szCs w:val="23"/>
        </w:rPr>
      </w:pPr>
    </w:p>
    <w:p w14:paraId="2E05C17C" w14:textId="77777777" w:rsidR="00EE53EC" w:rsidRPr="00957AB4" w:rsidRDefault="00EE53EC" w:rsidP="00EE53EC">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(В случае отказа представителя Подрядной организации об ознакомлении с актом):</w:t>
      </w:r>
    </w:p>
    <w:p w14:paraId="2DDC78DB" w14:textId="77777777" w:rsidR="00EE53EC" w:rsidRPr="00957AB4" w:rsidRDefault="00EE53EC" w:rsidP="00EE53EC">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7E1535FB" w14:textId="77777777" w:rsidR="00EE53EC" w:rsidRPr="00957AB4" w:rsidRDefault="00EE53EC" w:rsidP="00EE53EC">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Обстоятельства, причины отказа:__________________________________________</w:t>
      </w:r>
    </w:p>
    <w:p w14:paraId="0EC4E8E1" w14:textId="77777777" w:rsidR="00EE53EC" w:rsidRPr="00957AB4" w:rsidRDefault="00EE53EC" w:rsidP="00EE53EC">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Подписи членов комиссии:   Должность  _______________________/Ф.И.О.</w:t>
      </w:r>
    </w:p>
    <w:p w14:paraId="08C3D60D" w14:textId="7696521E" w:rsidR="00506F98" w:rsidRPr="0080728B" w:rsidRDefault="00EE53EC" w:rsidP="00EE53EC">
      <w:pPr>
        <w:pStyle w:val="1"/>
        <w:keepNext w:val="0"/>
        <w:keepLines w:val="0"/>
        <w:widowControl w:val="0"/>
        <w:spacing w:before="0" w:after="120" w:line="264" w:lineRule="auto"/>
        <w:ind w:firstLine="6804"/>
        <w:jc w:val="center"/>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r w:rsidRPr="00957AB4">
        <w:rPr>
          <w:rFonts w:ascii="Times New Roman" w:eastAsia="Times New Roman" w:hAnsi="Times New Roman" w:cs="Times New Roman"/>
          <w:sz w:val="23"/>
          <w:szCs w:val="23"/>
        </w:rPr>
        <w:t xml:space="preserve">                                                  </w:t>
      </w:r>
      <w:r w:rsidR="0011403A" w:rsidRPr="0080728B">
        <w:rPr>
          <w:rFonts w:ascii="Times New Roman" w:eastAsiaTheme="minorEastAsia" w:hAnsi="Times New Roman" w:cs="Times New Roman"/>
          <w:b/>
          <w:i/>
          <w:color w:val="auto"/>
          <w:sz w:val="22"/>
          <w:szCs w:val="22"/>
        </w:rPr>
        <w:br/>
      </w:r>
      <w:bookmarkEnd w:id="224"/>
      <w:bookmarkEnd w:id="225"/>
      <w:bookmarkEnd w:id="226"/>
    </w:p>
    <w:p w14:paraId="48CCBDD2" w14:textId="77777777" w:rsidR="00B27E77" w:rsidRDefault="00AE533F" w:rsidP="00F33A42">
      <w:pPr>
        <w:pStyle w:val="1"/>
        <w:keepNext w:val="0"/>
        <w:keepLines w:val="0"/>
        <w:widowControl w:val="0"/>
        <w:spacing w:before="0" w:after="120" w:line="264" w:lineRule="auto"/>
        <w:ind w:firstLine="6804"/>
        <w:jc w:val="center"/>
        <w:rPr>
          <w:rFonts w:ascii="Times New Roman" w:hAnsi="Times New Roman" w:cs="Times New Roman"/>
          <w:b/>
          <w:i/>
          <w:color w:val="auto"/>
          <w:sz w:val="22"/>
          <w:szCs w:val="22"/>
        </w:rPr>
      </w:pPr>
      <w:bookmarkStart w:id="241" w:name="RefSCH7"/>
      <w:bookmarkStart w:id="242" w:name="_Toc86761742"/>
      <w:bookmarkStart w:id="243" w:name="_Toc504140802"/>
      <w:bookmarkStart w:id="244" w:name="_Ref513221922"/>
      <w:bookmarkStart w:id="245" w:name="_Ref513221966"/>
      <w:bookmarkStart w:id="246" w:name="_Ref513223794"/>
      <w:bookmarkStart w:id="247" w:name="_Ref513223971"/>
      <w:bookmarkStart w:id="248" w:name="_Ref513481846"/>
      <w:bookmarkStart w:id="249" w:name="_Ref513481950"/>
      <w:bookmarkStart w:id="250" w:name="_Ref513482739"/>
      <w:bookmarkStart w:id="251" w:name="_Ref513482749"/>
      <w:r w:rsidRPr="0080728B">
        <w:rPr>
          <w:rFonts w:ascii="Times New Roman" w:hAnsi="Times New Roman" w:cs="Times New Roman"/>
          <w:b/>
          <w:i/>
          <w:color w:val="auto"/>
          <w:sz w:val="22"/>
          <w:szCs w:val="22"/>
        </w:rPr>
        <w:lastRenderedPageBreak/>
        <w:t xml:space="preserve">Приложение </w:t>
      </w:r>
      <w:bookmarkStart w:id="252" w:name="RefSCH7_No"/>
      <w:r w:rsidRPr="0080728B">
        <w:rPr>
          <w:rFonts w:ascii="Times New Roman" w:hAnsi="Times New Roman" w:cs="Times New Roman"/>
          <w:b/>
          <w:i/>
          <w:color w:val="auto"/>
          <w:sz w:val="22"/>
          <w:szCs w:val="22"/>
        </w:rPr>
        <w:t>№</w:t>
      </w:r>
      <w:r w:rsidR="003D1A69" w:rsidRPr="0080728B">
        <w:rPr>
          <w:rFonts w:ascii="Times New Roman" w:hAnsi="Times New Roman" w:cs="Times New Roman"/>
          <w:b/>
          <w:i/>
          <w:color w:val="auto"/>
          <w:sz w:val="22"/>
          <w:szCs w:val="22"/>
        </w:rPr>
        <w:t> </w:t>
      </w:r>
      <w:r w:rsidRPr="0080728B">
        <w:rPr>
          <w:rFonts w:ascii="Times New Roman" w:hAnsi="Times New Roman" w:cs="Times New Roman"/>
          <w:b/>
          <w:i/>
          <w:color w:val="auto"/>
          <w:sz w:val="22"/>
          <w:szCs w:val="22"/>
        </w:rPr>
        <w:t>7</w:t>
      </w:r>
      <w:bookmarkEnd w:id="241"/>
      <w:bookmarkEnd w:id="242"/>
      <w:bookmarkEnd w:id="252"/>
    </w:p>
    <w:p w14:paraId="1C4378C2" w14:textId="77777777" w:rsidR="00B27E77" w:rsidRPr="005A3588" w:rsidRDefault="00B27E77" w:rsidP="00EB3E6D">
      <w:pPr>
        <w:suppressAutoHyphens/>
        <w:autoSpaceDE w:val="0"/>
        <w:spacing w:line="240" w:lineRule="auto"/>
        <w:outlineLvl w:val="0"/>
        <w:rPr>
          <w:rFonts w:ascii="Times New Roman" w:eastAsia="Times New Roman" w:hAnsi="Times New Roman" w:cs="Times New Roman"/>
          <w:b/>
          <w:sz w:val="22"/>
          <w:szCs w:val="22"/>
          <w:lang w:eastAsia="ar-SA"/>
        </w:rPr>
      </w:pPr>
      <w:bookmarkStart w:id="253" w:name="_Toc86761743"/>
      <w:r w:rsidRPr="005A3588">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bookmarkEnd w:id="253"/>
    </w:p>
    <w:p w14:paraId="637C71BB" w14:textId="77777777" w:rsidR="00B27E77" w:rsidRPr="005A3588" w:rsidRDefault="00B27E77" w:rsidP="00B27E77">
      <w:pPr>
        <w:suppressAutoHyphens/>
        <w:spacing w:after="0" w:line="240" w:lineRule="auto"/>
        <w:jc w:val="right"/>
        <w:rPr>
          <w:rFonts w:ascii="Times New Roman" w:eastAsia="Times New Roman" w:hAnsi="Times New Roman" w:cs="Times New Roman"/>
          <w:b/>
          <w:spacing w:val="-3"/>
          <w:sz w:val="24"/>
          <w:szCs w:val="24"/>
        </w:rPr>
      </w:pPr>
      <w:r w:rsidRPr="005A3588">
        <w:rPr>
          <w:rFonts w:ascii="Times New Roman" w:eastAsia="Times New Roman" w:hAnsi="Times New Roman" w:cs="Times New Roman"/>
          <w:b/>
          <w:sz w:val="24"/>
          <w:szCs w:val="24"/>
        </w:rPr>
        <w:t xml:space="preserve"> « ___»________20___ г.</w:t>
      </w:r>
    </w:p>
    <w:p w14:paraId="3824092C" w14:textId="77777777" w:rsidR="00B27E77" w:rsidRPr="005A3588" w:rsidRDefault="00B27E77" w:rsidP="00B27E77">
      <w:pPr>
        <w:suppressAutoHyphens/>
        <w:spacing w:after="0" w:line="240" w:lineRule="auto"/>
        <w:ind w:firstLine="709"/>
        <w:jc w:val="both"/>
        <w:rPr>
          <w:rFonts w:ascii="Times New Roman" w:eastAsia="Times New Roman" w:hAnsi="Times New Roman" w:cs="Times New Roman"/>
          <w:b/>
          <w:spacing w:val="-3"/>
          <w:sz w:val="24"/>
          <w:szCs w:val="24"/>
        </w:rPr>
      </w:pPr>
    </w:p>
    <w:p w14:paraId="71B58543" w14:textId="77777777" w:rsidR="00EB3E6D" w:rsidRPr="0080728B" w:rsidRDefault="00EB3E6D" w:rsidP="00EB3E6D">
      <w:pPr>
        <w:widowControl w:val="0"/>
        <w:jc w:val="both"/>
        <w:rPr>
          <w:rFonts w:ascii="Times New Roman" w:hAnsi="Times New Roman" w:cs="Times New Roman"/>
          <w:sz w:val="22"/>
          <w:szCs w:val="22"/>
        </w:rPr>
      </w:pPr>
      <w:r>
        <w:rPr>
          <w:rFonts w:ascii="Times New Roman" w:hAnsi="Times New Roman" w:cs="Times New Roman"/>
          <w:sz w:val="22"/>
          <w:szCs w:val="22"/>
        </w:rPr>
        <w:t>ООО «Байкальская энергетическая компания»</w:t>
      </w:r>
      <w:r w:rsidRPr="0080728B">
        <w:rPr>
          <w:rFonts w:ascii="Times New Roman" w:hAnsi="Times New Roman" w:cs="Times New Roman"/>
          <w:sz w:val="22"/>
          <w:szCs w:val="22"/>
        </w:rPr>
        <w:t>, именуемы</w:t>
      </w:r>
      <w:r>
        <w:rPr>
          <w:rFonts w:ascii="Times New Roman" w:hAnsi="Times New Roman" w:cs="Times New Roman"/>
          <w:sz w:val="22"/>
          <w:szCs w:val="22"/>
        </w:rPr>
        <w:t>й</w:t>
      </w:r>
      <w:r w:rsidRPr="0080728B">
        <w:rPr>
          <w:rFonts w:ascii="Times New Roman" w:hAnsi="Times New Roman" w:cs="Times New Roman"/>
          <w:sz w:val="22"/>
          <w:szCs w:val="22"/>
        </w:rPr>
        <w:t xml:space="preserve">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xml:space="preserve">», в лице </w:t>
      </w:r>
      <w:r>
        <w:rPr>
          <w:rFonts w:ascii="Times New Roman" w:hAnsi="Times New Roman" w:cs="Times New Roman"/>
          <w:sz w:val="22"/>
          <w:szCs w:val="22"/>
        </w:rPr>
        <w:t>директора ТЭЦ-10 Одякова Игоря Геннадьевича</w:t>
      </w:r>
      <w:r w:rsidRPr="0080728B">
        <w:rPr>
          <w:rFonts w:ascii="Times New Roman" w:hAnsi="Times New Roman" w:cs="Times New Roman"/>
          <w:sz w:val="22"/>
          <w:szCs w:val="22"/>
        </w:rPr>
        <w:t>, действующего</w:t>
      </w:r>
      <w:r>
        <w:rPr>
          <w:rFonts w:ascii="Times New Roman" w:hAnsi="Times New Roman" w:cs="Times New Roman"/>
          <w:sz w:val="22"/>
          <w:szCs w:val="22"/>
        </w:rPr>
        <w:t xml:space="preserve"> на основании доверенности от 01.09.2021 г. №254</w:t>
      </w:r>
      <w:r w:rsidRPr="0080728B">
        <w:rPr>
          <w:rFonts w:ascii="Times New Roman" w:hAnsi="Times New Roman" w:cs="Times New Roman"/>
          <w:sz w:val="22"/>
          <w:szCs w:val="22"/>
        </w:rPr>
        <w:t>, с одной стороны, и</w:t>
      </w:r>
    </w:p>
    <w:p w14:paraId="37D066E6" w14:textId="5BC6553F" w:rsidR="00B27E77" w:rsidRPr="005A3588" w:rsidRDefault="00EB3E6D" w:rsidP="00EB3E6D">
      <w:pPr>
        <w:suppressAutoHyphens/>
        <w:spacing w:before="120"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 xml:space="preserve"> </w:t>
      </w:r>
      <w:r w:rsidR="00B27E77" w:rsidRPr="00EB3E6D">
        <w:rPr>
          <w:rFonts w:ascii="Times New Roman" w:eastAsia="Times New Roman" w:hAnsi="Times New Roman" w:cs="Times New Roman"/>
          <w:color w:val="FF0000"/>
          <w:sz w:val="22"/>
          <w:szCs w:val="22"/>
        </w:rPr>
        <w:t>[</w:t>
      </w:r>
      <w:r w:rsidR="00B27E77" w:rsidRPr="00EB3E6D">
        <w:rPr>
          <w:rFonts w:ascii="Times New Roman" w:eastAsia="Times New Roman" w:hAnsi="Times New Roman" w:cs="Times New Roman"/>
          <w:b/>
          <w:i/>
          <w:color w:val="FF0000"/>
          <w:sz w:val="22"/>
          <w:szCs w:val="22"/>
        </w:rPr>
        <w:t>наименование подрядчика</w:t>
      </w:r>
      <w:r w:rsidR="00B27E77" w:rsidRPr="00EB3E6D">
        <w:rPr>
          <w:rFonts w:ascii="Times New Roman" w:eastAsia="Times New Roman" w:hAnsi="Times New Roman" w:cs="Times New Roman"/>
          <w:color w:val="FF0000"/>
          <w:sz w:val="22"/>
          <w:szCs w:val="22"/>
        </w:rPr>
        <w:t xml:space="preserve">], именуемое в дальнейшем </w:t>
      </w:r>
      <w:r w:rsidR="00B27E77" w:rsidRPr="00EB3E6D">
        <w:rPr>
          <w:rFonts w:ascii="Times New Roman" w:eastAsia="Times New Roman" w:hAnsi="Times New Roman" w:cs="Times New Roman"/>
          <w:b/>
          <w:color w:val="FF0000"/>
          <w:sz w:val="22"/>
          <w:szCs w:val="22"/>
        </w:rPr>
        <w:t>«Подрядчик»</w:t>
      </w:r>
      <w:r w:rsidR="00B27E77" w:rsidRPr="00EB3E6D">
        <w:rPr>
          <w:rFonts w:ascii="Times New Roman" w:eastAsia="Times New Roman" w:hAnsi="Times New Roman" w:cs="Times New Roman"/>
          <w:color w:val="FF0000"/>
          <w:sz w:val="22"/>
          <w:szCs w:val="22"/>
        </w:rPr>
        <w:t>, в лице [</w:t>
      </w:r>
      <w:r w:rsidR="00B27E77" w:rsidRPr="00EB3E6D">
        <w:rPr>
          <w:rFonts w:ascii="Times New Roman" w:eastAsia="Times New Roman" w:hAnsi="Times New Roman" w:cs="Times New Roman"/>
          <w:i/>
          <w:color w:val="FF0000"/>
          <w:sz w:val="22"/>
          <w:szCs w:val="22"/>
        </w:rPr>
        <w:t>ФИО, должность</w:t>
      </w:r>
      <w:r w:rsidR="00B27E77" w:rsidRPr="00EB3E6D">
        <w:rPr>
          <w:rFonts w:ascii="Times New Roman" w:eastAsia="Times New Roman" w:hAnsi="Times New Roman" w:cs="Times New Roman"/>
          <w:color w:val="FF0000"/>
          <w:sz w:val="22"/>
          <w:szCs w:val="22"/>
        </w:rPr>
        <w:t xml:space="preserve">], действующего(-ей) на основании </w:t>
      </w:r>
      <w:r w:rsidR="00B27E77" w:rsidRPr="00EB3E6D">
        <w:rPr>
          <w:rFonts w:ascii="Times New Roman" w:eastAsia="Times New Roman" w:hAnsi="Times New Roman" w:cs="Times New Roman"/>
          <w:bCs/>
          <w:color w:val="FF0000"/>
          <w:sz w:val="22"/>
          <w:szCs w:val="22"/>
        </w:rPr>
        <w:t>[</w:t>
      </w:r>
      <w:r w:rsidR="00B27E77" w:rsidRPr="00EB3E6D">
        <w:rPr>
          <w:rFonts w:ascii="Times New Roman" w:eastAsia="Times New Roman" w:hAnsi="Times New Roman" w:cs="Times New Roman"/>
          <w:i/>
          <w:color w:val="FF0000"/>
          <w:sz w:val="22"/>
          <w:szCs w:val="22"/>
        </w:rPr>
        <w:t>наименование документа (если по доверенности, указать №, дату</w:t>
      </w:r>
      <w:r w:rsidR="00B27E77" w:rsidRPr="00EB3E6D">
        <w:rPr>
          <w:rFonts w:ascii="Times New Roman" w:eastAsia="Times New Roman" w:hAnsi="Times New Roman" w:cs="Times New Roman"/>
          <w:bCs/>
          <w:color w:val="FF0000"/>
          <w:sz w:val="22"/>
          <w:szCs w:val="22"/>
        </w:rPr>
        <w:t>]</w:t>
      </w:r>
      <w:r w:rsidR="00B27E77" w:rsidRPr="00EB3E6D">
        <w:rPr>
          <w:rFonts w:ascii="Times New Roman" w:eastAsia="Times New Roman" w:hAnsi="Times New Roman" w:cs="Times New Roman"/>
          <w:color w:val="FF0000"/>
          <w:sz w:val="22"/>
          <w:szCs w:val="22"/>
        </w:rPr>
        <w:t>, с другой стороны,</w:t>
      </w:r>
      <w:r w:rsidR="00B27E77" w:rsidRPr="005A3588">
        <w:rPr>
          <w:rFonts w:ascii="Times New Roman" w:eastAsia="Times New Roman" w:hAnsi="Times New Roman" w:cs="Times New Roman"/>
          <w:b/>
          <w:spacing w:val="-3"/>
          <w:sz w:val="22"/>
          <w:szCs w:val="22"/>
        </w:rPr>
        <w:tab/>
      </w:r>
    </w:p>
    <w:p w14:paraId="51084851" w14:textId="77777777" w:rsidR="00B27E77" w:rsidRPr="005A3588" w:rsidRDefault="00B27E77" w:rsidP="00B27E77">
      <w:pPr>
        <w:suppressAutoHyphens/>
        <w:spacing w:before="120"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xml:space="preserve">») к Договору подряда на ремонтные работы </w:t>
      </w:r>
      <w:r w:rsidRPr="00EB3E6D">
        <w:rPr>
          <w:rFonts w:ascii="Times New Roman" w:eastAsia="Times New Roman" w:hAnsi="Times New Roman" w:cs="Times New Roman"/>
          <w:color w:val="FF0000"/>
          <w:spacing w:val="4"/>
          <w:sz w:val="22"/>
          <w:szCs w:val="22"/>
        </w:rPr>
        <w:t>№ [</w:t>
      </w:r>
      <w:r w:rsidRPr="00EB3E6D">
        <w:rPr>
          <w:rFonts w:ascii="Times New Roman" w:eastAsia="Times New Roman" w:hAnsi="Times New Roman" w:cs="Times New Roman"/>
          <w:i/>
          <w:color w:val="FF0000"/>
          <w:spacing w:val="4"/>
          <w:sz w:val="22"/>
          <w:szCs w:val="22"/>
        </w:rPr>
        <w:t>номер</w:t>
      </w:r>
      <w:r w:rsidRPr="00EB3E6D">
        <w:rPr>
          <w:rFonts w:ascii="Times New Roman" w:eastAsia="Times New Roman" w:hAnsi="Times New Roman" w:cs="Times New Roman"/>
          <w:color w:val="FF0000"/>
          <w:spacing w:val="4"/>
          <w:sz w:val="22"/>
          <w:szCs w:val="22"/>
        </w:rPr>
        <w:t>] от [</w:t>
      </w:r>
      <w:r w:rsidRPr="00EB3E6D">
        <w:rPr>
          <w:rFonts w:ascii="Times New Roman" w:eastAsia="Times New Roman" w:hAnsi="Times New Roman" w:cs="Times New Roman"/>
          <w:i/>
          <w:color w:val="FF0000"/>
          <w:spacing w:val="4"/>
          <w:sz w:val="22"/>
          <w:szCs w:val="22"/>
        </w:rPr>
        <w:t>дата</w:t>
      </w:r>
      <w:r w:rsidRPr="00EB3E6D">
        <w:rPr>
          <w:rFonts w:ascii="Times New Roman" w:eastAsia="Times New Roman" w:hAnsi="Times New Roman" w:cs="Times New Roman"/>
          <w:color w:val="FF0000"/>
          <w:spacing w:val="4"/>
          <w:sz w:val="22"/>
          <w:szCs w:val="22"/>
        </w:rPr>
        <w:t>] (</w:t>
      </w:r>
      <w:r w:rsidRPr="005A3588">
        <w:rPr>
          <w:rFonts w:ascii="Times New Roman" w:eastAsia="Times New Roman" w:hAnsi="Times New Roman" w:cs="Times New Roman"/>
          <w:spacing w:val="4"/>
          <w:sz w:val="22"/>
          <w:szCs w:val="22"/>
        </w:rPr>
        <w:t>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45CB1F32" w14:textId="77777777" w:rsidR="00B27E77" w:rsidRPr="005A3588" w:rsidRDefault="00B27E77" w:rsidP="00B27E77">
      <w:pPr>
        <w:spacing w:after="0" w:line="240" w:lineRule="auto"/>
        <w:ind w:left="360"/>
        <w:jc w:val="center"/>
        <w:rPr>
          <w:rFonts w:ascii="Times New Roman" w:eastAsia="Times New Roman" w:hAnsi="Times New Roman" w:cs="Times New Roman"/>
          <w:b/>
          <w:sz w:val="22"/>
          <w:szCs w:val="22"/>
        </w:rPr>
      </w:pPr>
    </w:p>
    <w:p w14:paraId="1C789DDA" w14:textId="77777777" w:rsidR="00B27E77" w:rsidRPr="005A3588" w:rsidRDefault="00B27E77" w:rsidP="00B27E77">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5A4C821F" w14:textId="77777777" w:rsidR="00B27E77" w:rsidRPr="005A3588" w:rsidRDefault="00B27E77" w:rsidP="00B27E77">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Pr="005A3588">
        <w:rPr>
          <w:rFonts w:ascii="Times New Roman" w:eastAsia="Times New Roman" w:hAnsi="Times New Roman" w:cs="Times New Roman"/>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4428B581" w14:textId="77777777" w:rsidR="00B27E77" w:rsidRPr="005A3588" w:rsidRDefault="00B27E77" w:rsidP="00B27E77">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68C7F253" w14:textId="77777777" w:rsidR="00B27E77" w:rsidRPr="00957AB4" w:rsidRDefault="00B27E77" w:rsidP="00B27E77">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2" w:history="1">
        <w:r w:rsidRPr="00957AB4">
          <w:rPr>
            <w:rFonts w:ascii="Times New Roman" w:eastAsia="Times New Roman" w:hAnsi="Times New Roman" w:cs="Times New Roman"/>
            <w:b/>
            <w:i/>
            <w:color w:val="0000FF"/>
            <w:sz w:val="22"/>
            <w:szCs w:val="22"/>
            <w:u w:val="single"/>
            <w:lang w:eastAsia="en-US"/>
          </w:rPr>
          <w:t>http</w:t>
        </w:r>
        <w:r w:rsidRPr="00957AB4">
          <w:rPr>
            <w:rFonts w:ascii="Times New Roman" w:eastAsia="Times New Roman" w:hAnsi="Times New Roman" w:cs="Times New Roman"/>
            <w:b/>
            <w:i/>
            <w:color w:val="0000FF"/>
            <w:sz w:val="22"/>
            <w:szCs w:val="22"/>
            <w:u w:val="single"/>
            <w:lang w:val="en-US" w:eastAsia="en-US"/>
          </w:rPr>
          <w:t>s</w:t>
        </w:r>
        <w:r w:rsidRPr="00957AB4">
          <w:rPr>
            <w:rFonts w:ascii="Times New Roman" w:eastAsia="Times New Roman" w:hAnsi="Times New Roman" w:cs="Times New Roman"/>
            <w:b/>
            <w:i/>
            <w:color w:val="0000FF"/>
            <w:sz w:val="22"/>
            <w:szCs w:val="22"/>
            <w:u w:val="single"/>
            <w:lang w:eastAsia="en-US"/>
          </w:rPr>
          <w:t>://www.irkutskenergo.ru/qa/6458.html</w:t>
        </w:r>
      </w:hyperlink>
      <w:r w:rsidRPr="00957AB4">
        <w:rPr>
          <w:rFonts w:ascii="Times New Roman" w:eastAsia="Times New Roman" w:hAnsi="Times New Roman" w:cs="Times New Roman"/>
          <w:b/>
          <w:i/>
          <w:sz w:val="22"/>
          <w:szCs w:val="22"/>
        </w:rPr>
        <w:t xml:space="preserve">. </w:t>
      </w:r>
    </w:p>
    <w:p w14:paraId="59A83989" w14:textId="77777777" w:rsidR="00B27E77" w:rsidRPr="00957AB4" w:rsidRDefault="00B27E77" w:rsidP="00B27E77">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5B41F61" w14:textId="77777777" w:rsidR="00B27E77" w:rsidRPr="005A3588" w:rsidRDefault="00B27E77" w:rsidP="00B27E77">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пунктом 24.4 Договора.</w:t>
      </w:r>
    </w:p>
    <w:p w14:paraId="0A248137" w14:textId="77777777" w:rsidR="00B27E77" w:rsidRPr="005A3588" w:rsidRDefault="00B27E77" w:rsidP="00B27E77">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357DDE91" w14:textId="77777777" w:rsidR="00B27E77" w:rsidRPr="005A3588" w:rsidRDefault="00B27E77" w:rsidP="00B27E77">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38D0345F" w14:textId="77777777" w:rsidR="00B27E77" w:rsidRPr="005A3588" w:rsidRDefault="00B27E77" w:rsidP="00B27E77">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2675F63B" w14:textId="77777777" w:rsidR="00B27E77" w:rsidRPr="005A3588" w:rsidRDefault="00B27E77" w:rsidP="00B27E77">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1674077C" w14:textId="77777777" w:rsidR="00B27E77" w:rsidRPr="005A3588" w:rsidRDefault="00B27E77" w:rsidP="00B27E77">
      <w:pPr>
        <w:tabs>
          <w:tab w:val="left" w:pos="900"/>
        </w:tabs>
        <w:spacing w:line="240" w:lineRule="auto"/>
        <w:ind w:firstLine="54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7C4FCF8C" w14:textId="77777777" w:rsidR="00B27E77" w:rsidRPr="005A3588" w:rsidRDefault="00B27E77" w:rsidP="00B27E77">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CDA3435" w14:textId="77777777" w:rsidR="00B27E77" w:rsidRPr="005A3588" w:rsidRDefault="00B27E77" w:rsidP="00B27E77">
      <w:pPr>
        <w:widowControl w:val="0"/>
        <w:numPr>
          <w:ilvl w:val="2"/>
          <w:numId w:val="23"/>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Pr="00EB3E6D">
        <w:rPr>
          <w:rFonts w:ascii="Times New Roman" w:eastAsia="Times New Roman" w:hAnsi="Times New Roman" w:cs="Times New Roman"/>
          <w:iCs/>
          <w:color w:val="FF0000"/>
          <w:sz w:val="22"/>
          <w:szCs w:val="22"/>
        </w:rPr>
        <w:t>[●]</w:t>
      </w:r>
      <w:r w:rsidRPr="005A3588">
        <w:rPr>
          <w:rFonts w:ascii="Times New Roman" w:eastAsia="Times New Roman" w:hAnsi="Times New Roman" w:cs="Times New Roman"/>
          <w:iCs/>
          <w:sz w:val="22"/>
          <w:szCs w:val="22"/>
        </w:rPr>
        <w:t xml:space="preserve">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7A11A2F4" w14:textId="77777777" w:rsidR="00B27E77" w:rsidRPr="005A3588" w:rsidRDefault="00B27E77" w:rsidP="00B27E77">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списки лиц, официально трудоустроенных на момент подачи заявки, силами которых предполагается выполнение работ;</w:t>
      </w:r>
    </w:p>
    <w:p w14:paraId="11A55258" w14:textId="77777777" w:rsidR="00B27E77" w:rsidRPr="005A3588" w:rsidRDefault="00B27E77" w:rsidP="00B27E77">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заверенные копии паспортов, трудовых договоров с Подрядчиком, разрешения на работу для иностранных граждан.</w:t>
      </w:r>
    </w:p>
    <w:p w14:paraId="0E54BC6F" w14:textId="77777777" w:rsidR="00B27E77" w:rsidRPr="005A3588" w:rsidRDefault="00B27E77" w:rsidP="00B27E77">
      <w:pPr>
        <w:widowControl w:val="0"/>
        <w:numPr>
          <w:ilvl w:val="2"/>
          <w:numId w:val="23"/>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63CDA638" w14:textId="77777777" w:rsidR="00B27E77" w:rsidRPr="005A3588" w:rsidRDefault="00B27E77" w:rsidP="00B27E77">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636E9F83" w14:textId="77777777" w:rsidR="00B27E77" w:rsidRPr="005A3588" w:rsidRDefault="00B27E77" w:rsidP="00B27E77">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25EA5762" w14:textId="77777777" w:rsidR="00B27E77" w:rsidRPr="005A3588" w:rsidRDefault="00B27E77" w:rsidP="00B27E77">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2A270892" w14:textId="77777777" w:rsidR="00B27E77" w:rsidRPr="005A3588" w:rsidRDefault="00B27E77" w:rsidP="00B27E77">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368084D5" w14:textId="77777777" w:rsidR="00B27E77" w:rsidRPr="005A3588" w:rsidRDefault="00B27E77" w:rsidP="00B27E77">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7B74B744" w14:textId="77777777" w:rsidR="00B27E77" w:rsidRPr="005A3588" w:rsidRDefault="00B27E77" w:rsidP="00B27E77">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7A7AE61" w14:textId="77777777" w:rsidR="00B27E77" w:rsidRPr="005A3588" w:rsidRDefault="00B27E77" w:rsidP="00B27E77">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06D990B0" w14:textId="77777777" w:rsidR="00B27E77" w:rsidRPr="005A3588" w:rsidRDefault="00B27E77" w:rsidP="00B27E77">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6390746C" w14:textId="77777777" w:rsidR="00B27E77" w:rsidRPr="005A3588" w:rsidRDefault="00B27E77" w:rsidP="00B27E77">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37CF2DD3" w14:textId="77777777" w:rsidR="00B27E77" w:rsidRPr="005A3588" w:rsidRDefault="00B27E77" w:rsidP="00B27E77">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221DC248" w14:textId="77777777" w:rsidR="00B27E77" w:rsidRPr="005A3588" w:rsidRDefault="00B27E77" w:rsidP="00B27E77">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6AB31AB2" w14:textId="77777777" w:rsidR="00B27E77" w:rsidRPr="005A3588" w:rsidRDefault="00B27E77" w:rsidP="00B27E77">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741416FF" w14:textId="77777777" w:rsidR="00B27E77" w:rsidRPr="005A3588" w:rsidRDefault="00B27E77" w:rsidP="00B27E77">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41C329E6" w14:textId="77777777" w:rsidR="00B27E77" w:rsidRPr="005A3588" w:rsidRDefault="00B27E77" w:rsidP="00B27E77">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772B40BB" w14:textId="77777777" w:rsidR="00B27E77" w:rsidRPr="005A3588" w:rsidRDefault="00B27E77" w:rsidP="00B27E77">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515F4084" w14:textId="77777777" w:rsidR="00B27E77" w:rsidRPr="005A3588" w:rsidRDefault="00B27E77" w:rsidP="00B27E77">
      <w:pPr>
        <w:tabs>
          <w:tab w:val="left" w:pos="900"/>
        </w:tabs>
        <w:spacing w:after="0" w:line="240" w:lineRule="auto"/>
        <w:jc w:val="both"/>
        <w:rPr>
          <w:rFonts w:ascii="Times New Roman" w:eastAsia="Times New Roman" w:hAnsi="Times New Roman" w:cs="Times New Roman"/>
          <w:sz w:val="22"/>
          <w:szCs w:val="22"/>
        </w:rPr>
      </w:pPr>
    </w:p>
    <w:p w14:paraId="4E3AE816" w14:textId="77777777" w:rsidR="00B27E77" w:rsidRPr="0041703F" w:rsidRDefault="00B27E77" w:rsidP="00B27E77">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44E66F8E" w14:textId="77777777" w:rsidR="00B27E77" w:rsidRPr="0041703F" w:rsidRDefault="00B27E77" w:rsidP="00B27E77">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57527313" w14:textId="77777777" w:rsidR="00B27E77" w:rsidRPr="0041703F" w:rsidRDefault="00B27E77" w:rsidP="00B27E77">
      <w:pPr>
        <w:spacing w:after="0" w:line="240" w:lineRule="auto"/>
        <w:rPr>
          <w:rFonts w:ascii="Times New Roman" w:eastAsia="Times New Roman" w:hAnsi="Times New Roman" w:cs="Times New Roman"/>
          <w:sz w:val="22"/>
          <w:szCs w:val="22"/>
        </w:rPr>
      </w:pPr>
    </w:p>
    <w:p w14:paraId="11158D9A" w14:textId="77777777" w:rsidR="00B27E77" w:rsidRPr="0041703F" w:rsidRDefault="00B27E77" w:rsidP="00B27E77">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02E5FD6E" w14:textId="77777777" w:rsidR="00B27E77" w:rsidRPr="0041703F" w:rsidRDefault="00B27E77" w:rsidP="00B27E77">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4C380614" w14:textId="7143E78A" w:rsidR="00B27E77" w:rsidRPr="0041703F" w:rsidRDefault="00B27E77" w:rsidP="00B27E77">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3" w:history="1">
        <w:r w:rsidRPr="0041703F">
          <w:rPr>
            <w:rFonts w:ascii="Times New Roman" w:eastAsia="Times New Roman" w:hAnsi="Times New Roman" w:cs="Times New Roman"/>
            <w:color w:val="0000FF"/>
            <w:sz w:val="22"/>
            <w:szCs w:val="22"/>
            <w:u w:val="single"/>
            <w:lang w:eastAsia="en-US"/>
          </w:rPr>
          <w:t>http</w:t>
        </w:r>
        <w:r w:rsidRPr="0041703F">
          <w:rPr>
            <w:rFonts w:ascii="Times New Roman" w:eastAsia="Times New Roman" w:hAnsi="Times New Roman" w:cs="Times New Roman"/>
            <w:color w:val="0000FF"/>
            <w:sz w:val="22"/>
            <w:szCs w:val="22"/>
            <w:u w:val="single"/>
            <w:lang w:val="en-US" w:eastAsia="en-US"/>
          </w:rPr>
          <w:t>s</w:t>
        </w:r>
        <w:r w:rsidRPr="0041703F">
          <w:rPr>
            <w:rFonts w:ascii="Times New Roman" w:eastAsia="Times New Roman" w:hAnsi="Times New Roman" w:cs="Times New Roman"/>
            <w:color w:val="0000FF"/>
            <w:sz w:val="22"/>
            <w:szCs w:val="22"/>
            <w:u w:val="single"/>
            <w:lang w:eastAsia="en-US"/>
          </w:rPr>
          <w:t>://www.irkutskenergo.ru/qa/6458.html</w:t>
        </w:r>
      </w:hyperlink>
      <w:r w:rsidRPr="0041703F">
        <w:rPr>
          <w:rFonts w:ascii="Times New Roman" w:eastAsia="Times New Roman" w:hAnsi="Times New Roman" w:cs="Times New Roman"/>
          <w:sz w:val="22"/>
          <w:szCs w:val="22"/>
        </w:rPr>
        <w:t>.</w:t>
      </w:r>
    </w:p>
    <w:p w14:paraId="1C4E120D" w14:textId="77777777" w:rsidR="00B27E77" w:rsidRPr="0041703F" w:rsidRDefault="00B27E77" w:rsidP="00B27E77">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7A172C99" w14:textId="77777777" w:rsidR="00B27E77" w:rsidRPr="0041703F" w:rsidRDefault="00B27E77" w:rsidP="00B27E77">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6616EC68" w14:textId="77777777" w:rsidR="00B27E77" w:rsidRPr="0041703F" w:rsidRDefault="00B27E77" w:rsidP="00B27E77">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18783151" w14:textId="77777777" w:rsidR="00B27E77" w:rsidRPr="0041703F" w:rsidRDefault="00B27E77" w:rsidP="00B27E77">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Порядок взаимодействия Заказчика и Подрядчика</w:t>
      </w:r>
    </w:p>
    <w:p w14:paraId="5608BA9B" w14:textId="77777777" w:rsidR="00B27E77" w:rsidRPr="0041703F" w:rsidRDefault="00B27E77" w:rsidP="00B27E77">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lastRenderedPageBreak/>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27EB9F68" w14:textId="77777777" w:rsidR="00B27E77" w:rsidRPr="00B23412" w:rsidRDefault="00B27E77" w:rsidP="00B27E77">
      <w:pPr>
        <w:spacing w:after="0" w:line="240" w:lineRule="auto"/>
        <w:ind w:left="357"/>
        <w:jc w:val="center"/>
        <w:rPr>
          <w:rFonts w:ascii="Times New Roman" w:eastAsia="Times New Roman" w:hAnsi="Times New Roman" w:cs="Times New Roman"/>
          <w:b/>
          <w:sz w:val="22"/>
          <w:szCs w:val="22"/>
        </w:rPr>
      </w:pPr>
    </w:p>
    <w:p w14:paraId="154F1D1E" w14:textId="77777777" w:rsidR="00B27E77" w:rsidRPr="00B23412" w:rsidRDefault="00B27E77" w:rsidP="00B27E77">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171CD48E" w14:textId="5DD54B1E" w:rsidR="00B27E77" w:rsidRPr="00B23412" w:rsidRDefault="00B27E77" w:rsidP="00B27E77">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EB3E6D">
        <w:rPr>
          <w:rFonts w:ascii="Times New Roman" w:eastAsia="Times New Roman" w:hAnsi="Times New Roman" w:cs="Times New Roman"/>
          <w:sz w:val="22"/>
          <w:szCs w:val="22"/>
        </w:rPr>
        <w:t>6</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4812F818" w14:textId="77777777" w:rsidR="00B27E77" w:rsidRPr="00B23412" w:rsidRDefault="00B27E77" w:rsidP="00B27E77">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AC48684" w14:textId="39FC658E" w:rsidR="00B27E77" w:rsidRPr="00B23412" w:rsidRDefault="00B27E77" w:rsidP="00B27E77">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C82607">
        <w:rPr>
          <w:rFonts w:ascii="Times New Roman" w:eastAsia="Times New Roman" w:hAnsi="Times New Roman" w:cs="Times New Roman"/>
          <w:sz w:val="22"/>
          <w:szCs w:val="22"/>
        </w:rPr>
        <w:t>6</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069289C" w14:textId="77777777" w:rsidR="00B27E77" w:rsidRPr="00B23412" w:rsidRDefault="00B27E77" w:rsidP="00B27E77">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5D47940E" w14:textId="77777777" w:rsidR="00B27E77" w:rsidRPr="00B23412" w:rsidRDefault="00B27E77" w:rsidP="00B27E77">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1E07BD73" w14:textId="77777777" w:rsidR="00B27E77" w:rsidRPr="00B23412" w:rsidRDefault="00B27E77" w:rsidP="00B27E77">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29FB96E8" w14:textId="546E3876" w:rsidR="00B27E77" w:rsidRPr="00B23412" w:rsidRDefault="00B27E77" w:rsidP="00B27E77">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C82607">
        <w:rPr>
          <w:rFonts w:ascii="Times New Roman" w:eastAsia="Times New Roman" w:hAnsi="Times New Roman" w:cs="Times New Roman"/>
          <w:sz w:val="22"/>
          <w:szCs w:val="22"/>
        </w:rPr>
        <w:t>6</w:t>
      </w:r>
      <w:r w:rsidRPr="00B23412">
        <w:rPr>
          <w:rFonts w:ascii="Times New Roman" w:eastAsia="Times New Roman" w:hAnsi="Times New Roman" w:cs="Times New Roman"/>
          <w:sz w:val="22"/>
          <w:szCs w:val="22"/>
        </w:rPr>
        <w:t xml:space="preserve"> настоящего Соглашения.</w:t>
      </w:r>
    </w:p>
    <w:p w14:paraId="33D9099D" w14:textId="77777777" w:rsidR="00B27E77" w:rsidRPr="00B23412" w:rsidRDefault="00B27E77" w:rsidP="00B27E77">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2852A2E1" w14:textId="77777777" w:rsidR="00B27E77" w:rsidRPr="00B23412" w:rsidRDefault="00B27E77" w:rsidP="00B27E77">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6.10. Заказчик вправе потребовать оплату штрафа от Подрядчика за каждый случай нарушения.</w:t>
      </w:r>
    </w:p>
    <w:p w14:paraId="053F5939" w14:textId="77777777" w:rsidR="00B27E77" w:rsidRPr="00B23412" w:rsidRDefault="00B27E77" w:rsidP="00B27E77">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6A4E9E1F" w14:textId="77777777" w:rsidR="00B27E77" w:rsidRPr="00B23412" w:rsidRDefault="00B27E77" w:rsidP="00B27E77">
      <w:pPr>
        <w:tabs>
          <w:tab w:val="left" w:pos="1276"/>
        </w:tabs>
        <w:spacing w:after="0" w:line="240" w:lineRule="auto"/>
        <w:ind w:firstLine="709"/>
        <w:jc w:val="both"/>
        <w:rPr>
          <w:rFonts w:ascii="Times New Roman" w:eastAsia="Times New Roman" w:hAnsi="Times New Roman" w:cs="Times New Roman"/>
          <w:sz w:val="22"/>
          <w:szCs w:val="22"/>
        </w:rPr>
      </w:pPr>
    </w:p>
    <w:p w14:paraId="6514F0DD" w14:textId="77777777" w:rsidR="00B27E77" w:rsidRPr="00B23412" w:rsidRDefault="00B27E77" w:rsidP="00B27E77">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lastRenderedPageBreak/>
        <w:t>7. Порядок фиксации нарушений, совершенных Подрядчиком (работниками Подрядчика, работниками Субподрядных организаций)</w:t>
      </w:r>
    </w:p>
    <w:p w14:paraId="6F6933CF" w14:textId="0C3FABC8" w:rsidR="00B27E77" w:rsidRPr="00B23412" w:rsidRDefault="00B27E77" w:rsidP="00B27E77">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 xml:space="preserve">форма Акта ОБРАЗЕЦ 1 содержится в Приложении № </w:t>
      </w:r>
      <w:r w:rsidR="00B02BB2">
        <w:rPr>
          <w:rFonts w:ascii="Times New Roman" w:eastAsia="Times New Roman" w:hAnsi="Times New Roman" w:cs="Times New Roman"/>
          <w:b/>
          <w:i/>
          <w:sz w:val="22"/>
          <w:szCs w:val="22"/>
        </w:rPr>
        <w:t>6</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31F59120" w14:textId="77777777" w:rsidR="00B27E77" w:rsidRPr="00B23412" w:rsidRDefault="00B27E77" w:rsidP="00B27E77">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4CD3518" w14:textId="77777777" w:rsidR="00B27E77" w:rsidRPr="00B23412" w:rsidRDefault="00B27E77" w:rsidP="00B27E77">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3F7AA399" w14:textId="77777777" w:rsidR="00B27E77" w:rsidRPr="00923739" w:rsidRDefault="00B27E77" w:rsidP="00B27E77">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5EE3022A" w14:textId="77777777" w:rsidR="00B27E77" w:rsidRPr="00923739" w:rsidRDefault="00B27E77" w:rsidP="00B27E77">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видеофиксации; </w:t>
      </w:r>
    </w:p>
    <w:p w14:paraId="45D70071" w14:textId="77777777" w:rsidR="00B27E77" w:rsidRPr="00923739" w:rsidRDefault="00B27E77" w:rsidP="00B27E77">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6438BA34" w14:textId="77777777" w:rsidR="00B27E77" w:rsidRPr="00923739" w:rsidRDefault="00B27E77" w:rsidP="00B27E77">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6F4C3DD8" w14:textId="77777777" w:rsidR="00B27E77" w:rsidRPr="00923739" w:rsidRDefault="00B27E77" w:rsidP="00B27E77">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5AED8951" w14:textId="77777777" w:rsidR="00B27E77" w:rsidRPr="00923739" w:rsidRDefault="00B27E77" w:rsidP="00B27E77">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65B9E062" w14:textId="77777777" w:rsidR="00B27E77" w:rsidRPr="00923739" w:rsidRDefault="00B27E77" w:rsidP="00B27E77">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26E20863" w14:textId="77777777" w:rsidR="00B27E77" w:rsidRPr="00923739" w:rsidRDefault="00B27E77" w:rsidP="00B27E77">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48689050" w14:textId="77777777" w:rsidR="00B27E77" w:rsidRPr="00923739" w:rsidRDefault="00B27E77" w:rsidP="00B27E77">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E751870" w14:textId="77777777" w:rsidR="00B27E77" w:rsidRPr="00923739" w:rsidRDefault="00B27E77" w:rsidP="00B27E77">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1D37768D" w14:textId="77777777" w:rsidR="00B27E77" w:rsidRPr="00923739" w:rsidRDefault="00B27E77" w:rsidP="00B27E77">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73CBCE6B" w14:textId="77777777" w:rsidR="00B27E77" w:rsidRPr="00923739" w:rsidRDefault="00B27E77" w:rsidP="00B27E77">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6CBADED9" w14:textId="2D054F7C" w:rsidR="00B27E77" w:rsidRPr="00923739" w:rsidRDefault="00B27E77" w:rsidP="00B27E77">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7 Приложения № </w:t>
      </w:r>
      <w:r w:rsidR="00B02BB2">
        <w:rPr>
          <w:rFonts w:ascii="Times New Roman" w:eastAsia="Times New Roman" w:hAnsi="Times New Roman" w:cs="Times New Roman"/>
          <w:sz w:val="22"/>
          <w:szCs w:val="22"/>
        </w:rPr>
        <w:t>6</w:t>
      </w:r>
      <w:r w:rsidRPr="00923739">
        <w:rPr>
          <w:rFonts w:ascii="Times New Roman" w:eastAsia="Times New Roman" w:hAnsi="Times New Roman" w:cs="Times New Roman"/>
          <w:sz w:val="22"/>
          <w:szCs w:val="22"/>
        </w:rPr>
        <w:t xml:space="preserve"> к Договору и пункты </w:t>
      </w:r>
      <w:r w:rsidRPr="00923739">
        <w:rPr>
          <w:rFonts w:ascii="Times New Roman" w:eastAsia="Times New Roman" w:hAnsi="Times New Roman" w:cs="Times New Roman"/>
          <w:sz w:val="22"/>
          <w:szCs w:val="22"/>
        </w:rPr>
        <w:lastRenderedPageBreak/>
        <w:t xml:space="preserve">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58040DF6" w14:textId="77777777" w:rsidR="00B27E77" w:rsidRPr="00923739" w:rsidRDefault="00B27E77" w:rsidP="00B27E77">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2E987C32" w14:textId="77777777" w:rsidR="00B27E77" w:rsidRPr="00923739" w:rsidRDefault="00B27E77" w:rsidP="00B27E77">
      <w:pPr>
        <w:tabs>
          <w:tab w:val="left" w:pos="851"/>
        </w:tabs>
        <w:spacing w:before="120" w:line="240" w:lineRule="auto"/>
        <w:ind w:firstLine="709"/>
        <w:jc w:val="both"/>
        <w:rPr>
          <w:rFonts w:ascii="Times New Roman" w:eastAsia="Times New Roman" w:hAnsi="Times New Roman" w:cs="Times New Roman"/>
          <w:sz w:val="22"/>
          <w:szCs w:val="22"/>
        </w:rPr>
      </w:pPr>
    </w:p>
    <w:p w14:paraId="2AE15E3C" w14:textId="77777777" w:rsidR="00B27E77" w:rsidRPr="00923739" w:rsidRDefault="00B27E77" w:rsidP="00B27E77">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22E8F5FF" w14:textId="77777777" w:rsidR="00B27E77" w:rsidRPr="00923739" w:rsidRDefault="00B27E77" w:rsidP="00B27E77">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E31F514" w14:textId="77777777" w:rsidR="00B27E77" w:rsidRPr="00923739" w:rsidRDefault="00B27E77" w:rsidP="00B27E77">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3D93D802" w14:textId="77777777" w:rsidR="00B27E77" w:rsidRPr="00923739" w:rsidRDefault="00B27E77" w:rsidP="00B27E77">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BD29319" w14:textId="77777777" w:rsidR="00B27E77" w:rsidRPr="00923739" w:rsidRDefault="00B27E77" w:rsidP="00B27E77">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08622623" w14:textId="77777777" w:rsidR="00B27E77" w:rsidRPr="00923739" w:rsidRDefault="00B27E77" w:rsidP="00B27E77">
      <w:pPr>
        <w:spacing w:after="0" w:line="240" w:lineRule="auto"/>
        <w:ind w:firstLine="709"/>
        <w:jc w:val="both"/>
        <w:rPr>
          <w:rFonts w:ascii="Times New Roman" w:eastAsia="Times New Roman" w:hAnsi="Times New Roman" w:cs="Times New Roman"/>
          <w:sz w:val="22"/>
          <w:szCs w:val="22"/>
          <w:lang w:val="en-US"/>
        </w:rPr>
      </w:pPr>
    </w:p>
    <w:p w14:paraId="385DD087" w14:textId="77777777" w:rsidR="00B27E77" w:rsidRPr="00923739" w:rsidRDefault="00B27E77" w:rsidP="00B27E77">
      <w:pPr>
        <w:widowControl w:val="0"/>
        <w:numPr>
          <w:ilvl w:val="0"/>
          <w:numId w:val="39"/>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02158D49" w14:textId="77777777" w:rsidR="00B27E77" w:rsidRPr="00923739" w:rsidRDefault="00B27E77" w:rsidP="00B27E77">
      <w:pPr>
        <w:spacing w:before="120" w:line="240" w:lineRule="auto"/>
        <w:jc w:val="center"/>
        <w:rPr>
          <w:rFonts w:ascii="Times New Roman" w:eastAsia="Times New Roman" w:hAnsi="Times New Roman" w:cs="Times New Roman"/>
          <w:b/>
          <w:sz w:val="22"/>
          <w:szCs w:val="22"/>
        </w:rPr>
      </w:pPr>
    </w:p>
    <w:tbl>
      <w:tblPr>
        <w:tblW w:w="9287" w:type="dxa"/>
        <w:tblInd w:w="108" w:type="dxa"/>
        <w:tblLook w:val="01E0" w:firstRow="1" w:lastRow="1" w:firstColumn="1" w:lastColumn="1" w:noHBand="0" w:noVBand="0"/>
      </w:tblPr>
      <w:tblGrid>
        <w:gridCol w:w="4536"/>
        <w:gridCol w:w="4751"/>
      </w:tblGrid>
      <w:tr w:rsidR="00B27E77" w:rsidRPr="00923739" w14:paraId="1839DCC5" w14:textId="77777777" w:rsidTr="00A56517">
        <w:trPr>
          <w:trHeight w:val="1134"/>
        </w:trPr>
        <w:tc>
          <w:tcPr>
            <w:tcW w:w="4536" w:type="dxa"/>
          </w:tcPr>
          <w:p w14:paraId="0FD9CC84" w14:textId="77777777" w:rsidR="00B27E77" w:rsidRPr="00923739" w:rsidRDefault="00B27E77" w:rsidP="00A56517">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Подрядчик:</w:t>
            </w:r>
          </w:p>
          <w:p w14:paraId="318790C4" w14:textId="77777777" w:rsidR="00B27E77" w:rsidRPr="00923739" w:rsidRDefault="00B27E77" w:rsidP="00A56517">
            <w:pPr>
              <w:spacing w:before="120" w:line="240" w:lineRule="auto"/>
              <w:jc w:val="both"/>
              <w:rPr>
                <w:rFonts w:ascii="Times New Roman" w:eastAsia="Times New Roman" w:hAnsi="Times New Roman" w:cs="Times New Roman"/>
                <w:b/>
                <w:sz w:val="22"/>
                <w:szCs w:val="22"/>
              </w:rPr>
            </w:pPr>
          </w:p>
          <w:p w14:paraId="38C96B26" w14:textId="77777777" w:rsidR="00B27E77" w:rsidRPr="00923739" w:rsidRDefault="00B27E77" w:rsidP="00A56517">
            <w:pPr>
              <w:spacing w:before="120" w:line="240" w:lineRule="auto"/>
              <w:jc w:val="both"/>
              <w:rPr>
                <w:rFonts w:ascii="Times New Roman" w:eastAsia="Times New Roman" w:hAnsi="Times New Roman" w:cs="Times New Roman"/>
                <w:b/>
                <w:sz w:val="22"/>
                <w:szCs w:val="22"/>
              </w:rPr>
            </w:pPr>
          </w:p>
          <w:p w14:paraId="22205045" w14:textId="77777777" w:rsidR="00B27E77" w:rsidRPr="00923739" w:rsidRDefault="00B27E77" w:rsidP="00A56517">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___________________/______________/</w:t>
            </w:r>
          </w:p>
        </w:tc>
        <w:tc>
          <w:tcPr>
            <w:tcW w:w="4751" w:type="dxa"/>
          </w:tcPr>
          <w:p w14:paraId="4CB43B23" w14:textId="77777777" w:rsidR="00B27E77" w:rsidRPr="00923739" w:rsidRDefault="00B27E77" w:rsidP="00A56517">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Заказчик:</w:t>
            </w:r>
          </w:p>
          <w:p w14:paraId="394D7FE9" w14:textId="77777777" w:rsidR="00B27E77" w:rsidRPr="00923739" w:rsidRDefault="00B27E77" w:rsidP="00A56517">
            <w:pPr>
              <w:spacing w:before="120" w:line="240" w:lineRule="auto"/>
              <w:jc w:val="both"/>
              <w:rPr>
                <w:rFonts w:ascii="Times New Roman" w:eastAsia="Times New Roman" w:hAnsi="Times New Roman" w:cs="Times New Roman"/>
                <w:b/>
                <w:sz w:val="22"/>
                <w:szCs w:val="22"/>
              </w:rPr>
            </w:pPr>
          </w:p>
          <w:p w14:paraId="6D30F172" w14:textId="77777777" w:rsidR="00B27E77" w:rsidRPr="00923739" w:rsidRDefault="00B27E77" w:rsidP="00A56517">
            <w:pPr>
              <w:spacing w:before="120" w:line="240" w:lineRule="auto"/>
              <w:jc w:val="both"/>
              <w:rPr>
                <w:rFonts w:ascii="Times New Roman" w:eastAsia="Times New Roman" w:hAnsi="Times New Roman" w:cs="Times New Roman"/>
                <w:b/>
                <w:sz w:val="22"/>
                <w:szCs w:val="22"/>
              </w:rPr>
            </w:pPr>
          </w:p>
          <w:p w14:paraId="09ABA086" w14:textId="77777777" w:rsidR="00B27E77" w:rsidRPr="00923739" w:rsidRDefault="00B27E77" w:rsidP="00A56517">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___________________/______________/</w:t>
            </w:r>
          </w:p>
        </w:tc>
      </w:tr>
    </w:tbl>
    <w:p w14:paraId="7ED72BDB" w14:textId="77777777" w:rsidR="00B27E77" w:rsidRPr="00923739" w:rsidRDefault="00B27E77" w:rsidP="00B27E77">
      <w:pPr>
        <w:pStyle w:val="1"/>
        <w:keepNext w:val="0"/>
        <w:keepLines w:val="0"/>
        <w:widowControl w:val="0"/>
        <w:spacing w:before="0" w:after="120" w:line="264" w:lineRule="auto"/>
        <w:ind w:firstLine="6804"/>
        <w:jc w:val="center"/>
        <w:rPr>
          <w:rFonts w:ascii="Times New Roman" w:hAnsi="Times New Roman" w:cs="Times New Roman"/>
          <w:i/>
          <w:sz w:val="22"/>
          <w:szCs w:val="22"/>
          <w:lang w:val="en-US"/>
        </w:rPr>
      </w:pPr>
    </w:p>
    <w:p w14:paraId="2172B641" w14:textId="02B08436" w:rsidR="00506F98" w:rsidRPr="0080728B" w:rsidRDefault="0011403A" w:rsidP="00F33A42">
      <w:pPr>
        <w:pStyle w:val="1"/>
        <w:keepNext w:val="0"/>
        <w:keepLines w:val="0"/>
        <w:widowControl w:val="0"/>
        <w:spacing w:before="0" w:after="120" w:line="264" w:lineRule="auto"/>
        <w:ind w:firstLine="6804"/>
        <w:jc w:val="center"/>
        <w:rPr>
          <w:rFonts w:ascii="Times New Roman" w:hAnsi="Times New Roman" w:cs="Times New Roman"/>
          <w:b/>
          <w:i/>
          <w:sz w:val="22"/>
          <w:szCs w:val="22"/>
        </w:rPr>
        <w:sectPr w:rsidR="00506F98" w:rsidRPr="0080728B" w:rsidSect="00D4666C">
          <w:pgSz w:w="11906" w:h="16838" w:code="9"/>
          <w:pgMar w:top="993" w:right="851" w:bottom="1134" w:left="1701" w:header="709" w:footer="709" w:gutter="0"/>
          <w:cols w:space="708"/>
          <w:docGrid w:linePitch="360"/>
        </w:sectPr>
      </w:pPr>
      <w:r w:rsidRPr="0080728B">
        <w:rPr>
          <w:rFonts w:ascii="Times New Roman" w:hAnsi="Times New Roman" w:cs="Times New Roman"/>
          <w:b/>
          <w:color w:val="auto"/>
          <w:sz w:val="22"/>
          <w:szCs w:val="22"/>
        </w:rPr>
        <w:br/>
      </w:r>
      <w:bookmarkEnd w:id="243"/>
      <w:bookmarkEnd w:id="244"/>
      <w:bookmarkEnd w:id="245"/>
      <w:bookmarkEnd w:id="246"/>
      <w:bookmarkEnd w:id="247"/>
      <w:bookmarkEnd w:id="248"/>
      <w:bookmarkEnd w:id="249"/>
      <w:bookmarkEnd w:id="250"/>
      <w:bookmarkEnd w:id="251"/>
    </w:p>
    <w:p w14:paraId="363AADF0" w14:textId="77777777" w:rsidR="00114CF1" w:rsidRDefault="000D3D93" w:rsidP="005A3588">
      <w:pPr>
        <w:pStyle w:val="1"/>
        <w:keepNext w:val="0"/>
        <w:keepLines w:val="0"/>
        <w:widowControl w:val="0"/>
        <w:spacing w:before="0" w:after="120" w:line="264" w:lineRule="auto"/>
        <w:ind w:firstLine="6804"/>
        <w:jc w:val="center"/>
        <w:rPr>
          <w:rStyle w:val="10"/>
          <w:rFonts w:ascii="Times New Roman" w:hAnsi="Times New Roman" w:cs="Times New Roman"/>
          <w:b/>
          <w:i/>
          <w:color w:val="auto"/>
          <w:sz w:val="22"/>
          <w:szCs w:val="22"/>
        </w:rPr>
      </w:pPr>
      <w:bookmarkStart w:id="254" w:name="RefSCH8"/>
      <w:bookmarkStart w:id="255" w:name="_Toc86761744"/>
      <w:bookmarkStart w:id="256" w:name="_Toc504140804"/>
      <w:bookmarkStart w:id="257" w:name="_Ref513219871"/>
      <w:bookmarkStart w:id="258" w:name="_Ref513220116"/>
      <w:bookmarkStart w:id="259" w:name="_Ref513220194"/>
      <w:r w:rsidRPr="0080728B">
        <w:rPr>
          <w:rStyle w:val="10"/>
          <w:rFonts w:ascii="Times New Roman" w:hAnsi="Times New Roman" w:cs="Times New Roman"/>
          <w:b/>
          <w:i/>
          <w:color w:val="auto"/>
          <w:sz w:val="22"/>
          <w:szCs w:val="22"/>
        </w:rPr>
        <w:lastRenderedPageBreak/>
        <w:t xml:space="preserve">Приложение </w:t>
      </w:r>
      <w:bookmarkStart w:id="260" w:name="RefSCH8_No"/>
      <w:r w:rsidRPr="0080728B">
        <w:rPr>
          <w:rStyle w:val="10"/>
          <w:rFonts w:ascii="Times New Roman" w:hAnsi="Times New Roman" w:cs="Times New Roman"/>
          <w:b/>
          <w:i/>
          <w:color w:val="auto"/>
          <w:sz w:val="22"/>
          <w:szCs w:val="22"/>
        </w:rPr>
        <w:t>№</w:t>
      </w:r>
      <w:r w:rsidR="003D1A69" w:rsidRPr="0080728B">
        <w:rPr>
          <w:rStyle w:val="10"/>
          <w:rFonts w:ascii="Times New Roman" w:hAnsi="Times New Roman" w:cs="Times New Roman"/>
          <w:b/>
          <w:i/>
          <w:color w:val="auto"/>
          <w:sz w:val="22"/>
          <w:szCs w:val="22"/>
        </w:rPr>
        <w:t> </w:t>
      </w:r>
      <w:r w:rsidR="000350AE" w:rsidRPr="0080728B">
        <w:rPr>
          <w:rStyle w:val="10"/>
          <w:rFonts w:ascii="Times New Roman" w:hAnsi="Times New Roman" w:cs="Times New Roman"/>
          <w:b/>
          <w:i/>
          <w:color w:val="auto"/>
          <w:sz w:val="22"/>
          <w:szCs w:val="22"/>
        </w:rPr>
        <w:t>8</w:t>
      </w:r>
      <w:bookmarkEnd w:id="254"/>
      <w:bookmarkEnd w:id="255"/>
      <w:bookmarkEnd w:id="260"/>
    </w:p>
    <w:p w14:paraId="6CE58D5D" w14:textId="77777777" w:rsidR="00114CF1" w:rsidRDefault="00114CF1" w:rsidP="00114CF1">
      <w:pPr>
        <w:pStyle w:val="1"/>
        <w:keepNext w:val="0"/>
        <w:keepLines w:val="0"/>
        <w:widowControl w:val="0"/>
        <w:spacing w:before="0" w:after="120" w:line="264" w:lineRule="auto"/>
        <w:jc w:val="center"/>
        <w:rPr>
          <w:rStyle w:val="10"/>
          <w:rFonts w:ascii="Times New Roman" w:hAnsi="Times New Roman" w:cs="Times New Roman"/>
          <w:b/>
          <w:color w:val="auto"/>
          <w:sz w:val="22"/>
          <w:szCs w:val="22"/>
        </w:rPr>
      </w:pPr>
      <w:bookmarkStart w:id="261" w:name="RefSCH13_1"/>
      <w:bookmarkStart w:id="262" w:name="_Toc86761745"/>
      <w:r w:rsidRPr="00923739">
        <w:rPr>
          <w:rStyle w:val="10"/>
          <w:rFonts w:ascii="Times New Roman" w:hAnsi="Times New Roman" w:cs="Times New Roman"/>
          <w:b/>
          <w:color w:val="auto"/>
          <w:sz w:val="22"/>
          <w:szCs w:val="22"/>
        </w:rPr>
        <w:t>Календарный график выполнения работ</w:t>
      </w:r>
      <w:bookmarkEnd w:id="261"/>
      <w:bookmarkEnd w:id="262"/>
    </w:p>
    <w:tbl>
      <w:tblPr>
        <w:tblW w:w="10308" w:type="dxa"/>
        <w:tblInd w:w="-861" w:type="dxa"/>
        <w:tblLook w:val="04A0" w:firstRow="1" w:lastRow="0" w:firstColumn="1" w:lastColumn="0" w:noHBand="0" w:noVBand="1"/>
      </w:tblPr>
      <w:tblGrid>
        <w:gridCol w:w="1020"/>
        <w:gridCol w:w="6068"/>
        <w:gridCol w:w="1420"/>
        <w:gridCol w:w="1800"/>
      </w:tblGrid>
      <w:tr w:rsidR="00114CF1" w:rsidRPr="00DC1B08" w14:paraId="3B7920D9" w14:textId="77777777" w:rsidTr="00A56517">
        <w:trPr>
          <w:trHeight w:val="253"/>
        </w:trPr>
        <w:tc>
          <w:tcPr>
            <w:tcW w:w="1020" w:type="dxa"/>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14:paraId="3D6D13B5" w14:textId="77777777" w:rsidR="00114CF1" w:rsidRPr="00DC1B08" w:rsidRDefault="00114CF1" w:rsidP="00A56517">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 этапа</w:t>
            </w:r>
          </w:p>
        </w:tc>
        <w:tc>
          <w:tcPr>
            <w:tcW w:w="6068" w:type="dxa"/>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14:paraId="1C99E863" w14:textId="77777777" w:rsidR="00114CF1" w:rsidRPr="00DC1B08" w:rsidRDefault="00114CF1" w:rsidP="00A56517">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Наименование работ, этапы их выполнения</w:t>
            </w:r>
          </w:p>
        </w:tc>
        <w:tc>
          <w:tcPr>
            <w:tcW w:w="3220" w:type="dxa"/>
            <w:gridSpan w:val="2"/>
            <w:vMerge w:val="restart"/>
            <w:tcBorders>
              <w:top w:val="single" w:sz="8" w:space="0" w:color="auto"/>
              <w:left w:val="single" w:sz="4" w:space="0" w:color="auto"/>
              <w:bottom w:val="single" w:sz="4" w:space="0" w:color="auto"/>
              <w:right w:val="single" w:sz="8" w:space="0" w:color="000000"/>
            </w:tcBorders>
            <w:shd w:val="clear" w:color="auto" w:fill="auto"/>
            <w:vAlign w:val="center"/>
            <w:hideMark/>
          </w:tcPr>
          <w:p w14:paraId="5774EB71" w14:textId="77777777" w:rsidR="00114CF1" w:rsidRPr="00DC1B08" w:rsidRDefault="00114CF1" w:rsidP="00A56517">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Сроки выполнения</w:t>
            </w:r>
          </w:p>
        </w:tc>
      </w:tr>
      <w:tr w:rsidR="00114CF1" w:rsidRPr="00DC1B08" w14:paraId="4CBB8727" w14:textId="77777777" w:rsidTr="00A56517">
        <w:trPr>
          <w:trHeight w:val="389"/>
        </w:trPr>
        <w:tc>
          <w:tcPr>
            <w:tcW w:w="1020" w:type="dxa"/>
            <w:vMerge/>
            <w:tcBorders>
              <w:top w:val="single" w:sz="8" w:space="0" w:color="auto"/>
              <w:left w:val="single" w:sz="8" w:space="0" w:color="auto"/>
              <w:bottom w:val="single" w:sz="8" w:space="0" w:color="000000"/>
              <w:right w:val="single" w:sz="4" w:space="0" w:color="000000"/>
            </w:tcBorders>
            <w:vAlign w:val="center"/>
            <w:hideMark/>
          </w:tcPr>
          <w:p w14:paraId="30EDF3A8" w14:textId="77777777" w:rsidR="00114CF1" w:rsidRPr="00DC1B08" w:rsidRDefault="00114CF1" w:rsidP="00A56517">
            <w:pPr>
              <w:spacing w:after="0" w:line="240" w:lineRule="auto"/>
              <w:rPr>
                <w:rFonts w:ascii="Times New Roman" w:eastAsia="Times New Roman" w:hAnsi="Times New Roman" w:cs="Times New Roman"/>
                <w:sz w:val="22"/>
                <w:szCs w:val="22"/>
              </w:rPr>
            </w:pPr>
          </w:p>
        </w:tc>
        <w:tc>
          <w:tcPr>
            <w:tcW w:w="6068" w:type="dxa"/>
            <w:vMerge/>
            <w:tcBorders>
              <w:top w:val="single" w:sz="8" w:space="0" w:color="auto"/>
              <w:left w:val="single" w:sz="4" w:space="0" w:color="auto"/>
              <w:bottom w:val="single" w:sz="8" w:space="0" w:color="000000"/>
              <w:right w:val="single" w:sz="4" w:space="0" w:color="000000"/>
            </w:tcBorders>
            <w:vAlign w:val="center"/>
            <w:hideMark/>
          </w:tcPr>
          <w:p w14:paraId="33A9512B" w14:textId="77777777" w:rsidR="00114CF1" w:rsidRPr="00DC1B08" w:rsidRDefault="00114CF1" w:rsidP="00A56517">
            <w:pPr>
              <w:spacing w:after="0" w:line="240" w:lineRule="auto"/>
              <w:rPr>
                <w:rFonts w:ascii="Times New Roman" w:eastAsia="Times New Roman" w:hAnsi="Times New Roman" w:cs="Times New Roman"/>
                <w:sz w:val="22"/>
                <w:szCs w:val="22"/>
              </w:rPr>
            </w:pPr>
          </w:p>
        </w:tc>
        <w:tc>
          <w:tcPr>
            <w:tcW w:w="3220" w:type="dxa"/>
            <w:gridSpan w:val="2"/>
            <w:vMerge/>
            <w:tcBorders>
              <w:top w:val="single" w:sz="8" w:space="0" w:color="auto"/>
              <w:left w:val="single" w:sz="4" w:space="0" w:color="auto"/>
              <w:bottom w:val="single" w:sz="4" w:space="0" w:color="auto"/>
              <w:right w:val="single" w:sz="8" w:space="0" w:color="000000"/>
            </w:tcBorders>
            <w:vAlign w:val="center"/>
            <w:hideMark/>
          </w:tcPr>
          <w:p w14:paraId="019BAFFF" w14:textId="77777777" w:rsidR="00114CF1" w:rsidRPr="00DC1B08" w:rsidRDefault="00114CF1" w:rsidP="00A56517">
            <w:pPr>
              <w:spacing w:after="0" w:line="240" w:lineRule="auto"/>
              <w:rPr>
                <w:rFonts w:ascii="Times New Roman" w:eastAsia="Times New Roman" w:hAnsi="Times New Roman" w:cs="Times New Roman"/>
                <w:sz w:val="22"/>
                <w:szCs w:val="22"/>
              </w:rPr>
            </w:pPr>
          </w:p>
        </w:tc>
      </w:tr>
      <w:tr w:rsidR="00114CF1" w:rsidRPr="00DC1B08" w14:paraId="5BA90956" w14:textId="77777777" w:rsidTr="00A56517">
        <w:trPr>
          <w:trHeight w:val="480"/>
        </w:trPr>
        <w:tc>
          <w:tcPr>
            <w:tcW w:w="1020" w:type="dxa"/>
            <w:vMerge/>
            <w:tcBorders>
              <w:top w:val="single" w:sz="8" w:space="0" w:color="auto"/>
              <w:left w:val="single" w:sz="8" w:space="0" w:color="auto"/>
              <w:bottom w:val="single" w:sz="8" w:space="0" w:color="000000"/>
              <w:right w:val="single" w:sz="4" w:space="0" w:color="000000"/>
            </w:tcBorders>
            <w:vAlign w:val="center"/>
            <w:hideMark/>
          </w:tcPr>
          <w:p w14:paraId="513CC1E1" w14:textId="77777777" w:rsidR="00114CF1" w:rsidRPr="00DC1B08" w:rsidRDefault="00114CF1" w:rsidP="00A56517">
            <w:pPr>
              <w:spacing w:after="0" w:line="240" w:lineRule="auto"/>
              <w:rPr>
                <w:rFonts w:ascii="Times New Roman" w:eastAsia="Times New Roman" w:hAnsi="Times New Roman" w:cs="Times New Roman"/>
                <w:sz w:val="22"/>
                <w:szCs w:val="22"/>
              </w:rPr>
            </w:pPr>
          </w:p>
        </w:tc>
        <w:tc>
          <w:tcPr>
            <w:tcW w:w="6068" w:type="dxa"/>
            <w:vMerge/>
            <w:tcBorders>
              <w:top w:val="single" w:sz="8" w:space="0" w:color="auto"/>
              <w:left w:val="single" w:sz="4" w:space="0" w:color="auto"/>
              <w:bottom w:val="single" w:sz="8" w:space="0" w:color="000000"/>
              <w:right w:val="single" w:sz="4" w:space="0" w:color="000000"/>
            </w:tcBorders>
            <w:vAlign w:val="center"/>
            <w:hideMark/>
          </w:tcPr>
          <w:p w14:paraId="22E6AA75" w14:textId="77777777" w:rsidR="00114CF1" w:rsidRPr="00DC1B08" w:rsidRDefault="00114CF1" w:rsidP="00A56517">
            <w:pPr>
              <w:spacing w:after="0" w:line="240" w:lineRule="auto"/>
              <w:rPr>
                <w:rFonts w:ascii="Times New Roman" w:eastAsia="Times New Roman" w:hAnsi="Times New Roman" w:cs="Times New Roman"/>
                <w:sz w:val="22"/>
                <w:szCs w:val="22"/>
              </w:rPr>
            </w:pPr>
          </w:p>
        </w:tc>
        <w:tc>
          <w:tcPr>
            <w:tcW w:w="1420" w:type="dxa"/>
            <w:tcBorders>
              <w:top w:val="nil"/>
              <w:left w:val="nil"/>
              <w:bottom w:val="single" w:sz="8" w:space="0" w:color="auto"/>
              <w:right w:val="single" w:sz="4" w:space="0" w:color="auto"/>
            </w:tcBorders>
            <w:shd w:val="clear" w:color="000000" w:fill="FFFFFF"/>
            <w:vAlign w:val="center"/>
            <w:hideMark/>
          </w:tcPr>
          <w:p w14:paraId="06261C8E" w14:textId="77777777" w:rsidR="00114CF1" w:rsidRPr="00DC1B08" w:rsidRDefault="00114CF1" w:rsidP="00A56517">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Начало работ</w:t>
            </w:r>
          </w:p>
        </w:tc>
        <w:tc>
          <w:tcPr>
            <w:tcW w:w="1800" w:type="dxa"/>
            <w:tcBorders>
              <w:top w:val="nil"/>
              <w:left w:val="nil"/>
              <w:bottom w:val="single" w:sz="8" w:space="0" w:color="auto"/>
              <w:right w:val="single" w:sz="8" w:space="0" w:color="auto"/>
            </w:tcBorders>
            <w:shd w:val="clear" w:color="000000" w:fill="FFFFFF"/>
            <w:vAlign w:val="center"/>
            <w:hideMark/>
          </w:tcPr>
          <w:p w14:paraId="7F222316" w14:textId="77777777" w:rsidR="00114CF1" w:rsidRPr="00DC1B08" w:rsidRDefault="00114CF1" w:rsidP="00A56517">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Окончание работ</w:t>
            </w:r>
          </w:p>
        </w:tc>
      </w:tr>
      <w:tr w:rsidR="00114CF1" w:rsidRPr="00DC1B08" w14:paraId="6C8AE7FD" w14:textId="77777777" w:rsidTr="00A56517">
        <w:trPr>
          <w:trHeight w:val="480"/>
        </w:trPr>
        <w:tc>
          <w:tcPr>
            <w:tcW w:w="1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ED81C4D" w14:textId="77777777" w:rsidR="00114CF1" w:rsidRPr="00DC1B08" w:rsidRDefault="00114CF1" w:rsidP="00A56517">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1</w:t>
            </w:r>
          </w:p>
        </w:tc>
        <w:tc>
          <w:tcPr>
            <w:tcW w:w="6068" w:type="dxa"/>
            <w:tcBorders>
              <w:top w:val="single" w:sz="4" w:space="0" w:color="auto"/>
              <w:left w:val="nil"/>
              <w:bottom w:val="single" w:sz="4" w:space="0" w:color="auto"/>
              <w:right w:val="single" w:sz="4" w:space="0" w:color="auto"/>
            </w:tcBorders>
            <w:shd w:val="clear" w:color="auto" w:fill="auto"/>
            <w:vAlign w:val="center"/>
            <w:hideMark/>
          </w:tcPr>
          <w:p w14:paraId="43C2C409" w14:textId="77777777" w:rsidR="00114CF1" w:rsidRPr="00DC1B08" w:rsidRDefault="00114CF1" w:rsidP="00A56517">
            <w:pPr>
              <w:spacing w:after="0" w:line="240" w:lineRule="auto"/>
              <w:rPr>
                <w:rFonts w:ascii="Times New Roman" w:eastAsia="Times New Roman" w:hAnsi="Times New Roman" w:cs="Times New Roman"/>
              </w:rPr>
            </w:pPr>
            <w:r w:rsidRPr="00DC1B08">
              <w:rPr>
                <w:rFonts w:ascii="Times New Roman" w:eastAsia="Times New Roman" w:hAnsi="Times New Roman" w:cs="Times New Roman"/>
              </w:rPr>
              <w:t>Проведение инженерно-экологических изысканий</w:t>
            </w:r>
          </w:p>
        </w:tc>
        <w:tc>
          <w:tcPr>
            <w:tcW w:w="142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1E77619" w14:textId="77777777" w:rsidR="00114CF1" w:rsidRPr="00DC1B08" w:rsidRDefault="00114CF1" w:rsidP="00A56517">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с момента подписания договора</w:t>
            </w:r>
          </w:p>
        </w:tc>
        <w:tc>
          <w:tcPr>
            <w:tcW w:w="1800" w:type="dxa"/>
            <w:tcBorders>
              <w:top w:val="single" w:sz="4" w:space="0" w:color="auto"/>
              <w:left w:val="nil"/>
              <w:bottom w:val="single" w:sz="4" w:space="0" w:color="auto"/>
              <w:right w:val="single" w:sz="8" w:space="0" w:color="auto"/>
            </w:tcBorders>
            <w:shd w:val="clear" w:color="000000" w:fill="FFFFFF"/>
            <w:vAlign w:val="center"/>
            <w:hideMark/>
          </w:tcPr>
          <w:p w14:paraId="47AA54FA" w14:textId="77777777" w:rsidR="00114CF1" w:rsidRPr="00DC1B08" w:rsidRDefault="00114CF1" w:rsidP="00A56517">
            <w:pPr>
              <w:spacing w:after="0" w:line="240" w:lineRule="auto"/>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28.02.2022</w:t>
            </w:r>
          </w:p>
        </w:tc>
      </w:tr>
      <w:tr w:rsidR="00114CF1" w:rsidRPr="00DC1B08" w14:paraId="38FC5F66" w14:textId="77777777" w:rsidTr="00A56517">
        <w:trPr>
          <w:trHeight w:val="480"/>
        </w:trPr>
        <w:tc>
          <w:tcPr>
            <w:tcW w:w="1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7F2C7B4" w14:textId="77777777" w:rsidR="00114CF1" w:rsidRPr="00DC1B08" w:rsidRDefault="00114CF1" w:rsidP="00A56517">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2</w:t>
            </w:r>
          </w:p>
        </w:tc>
        <w:tc>
          <w:tcPr>
            <w:tcW w:w="6068" w:type="dxa"/>
            <w:tcBorders>
              <w:top w:val="single" w:sz="4" w:space="0" w:color="auto"/>
              <w:left w:val="nil"/>
              <w:bottom w:val="single" w:sz="4" w:space="0" w:color="auto"/>
              <w:right w:val="single" w:sz="4" w:space="0" w:color="auto"/>
            </w:tcBorders>
            <w:shd w:val="clear" w:color="auto" w:fill="auto"/>
            <w:vAlign w:val="center"/>
            <w:hideMark/>
          </w:tcPr>
          <w:p w14:paraId="27E4025C" w14:textId="77777777" w:rsidR="00114CF1" w:rsidRPr="00DC1B08" w:rsidRDefault="00114CF1" w:rsidP="00A56517">
            <w:pPr>
              <w:spacing w:after="0" w:line="240" w:lineRule="auto"/>
              <w:rPr>
                <w:rFonts w:ascii="Times New Roman" w:eastAsia="Times New Roman" w:hAnsi="Times New Roman" w:cs="Times New Roman"/>
              </w:rPr>
            </w:pPr>
            <w:r w:rsidRPr="00DC1B08">
              <w:rPr>
                <w:rFonts w:ascii="Times New Roman" w:eastAsia="Times New Roman" w:hAnsi="Times New Roman" w:cs="Times New Roman"/>
              </w:rPr>
              <w:t>Разработка проектной документации</w:t>
            </w:r>
          </w:p>
        </w:tc>
        <w:tc>
          <w:tcPr>
            <w:tcW w:w="1420" w:type="dxa"/>
            <w:vMerge/>
            <w:tcBorders>
              <w:top w:val="nil"/>
              <w:left w:val="single" w:sz="4" w:space="0" w:color="auto"/>
              <w:bottom w:val="single" w:sz="4" w:space="0" w:color="000000"/>
              <w:right w:val="single" w:sz="4" w:space="0" w:color="auto"/>
            </w:tcBorders>
            <w:vAlign w:val="center"/>
            <w:hideMark/>
          </w:tcPr>
          <w:p w14:paraId="713B3F36" w14:textId="77777777" w:rsidR="00114CF1" w:rsidRPr="00DC1B08" w:rsidRDefault="00114CF1" w:rsidP="00A56517">
            <w:pPr>
              <w:spacing w:after="0" w:line="240" w:lineRule="auto"/>
              <w:rPr>
                <w:rFonts w:ascii="Times New Roman" w:eastAsia="Times New Roman" w:hAnsi="Times New Roman" w:cs="Times New Roman"/>
                <w:sz w:val="22"/>
                <w:szCs w:val="22"/>
              </w:rPr>
            </w:pPr>
          </w:p>
        </w:tc>
        <w:tc>
          <w:tcPr>
            <w:tcW w:w="1800" w:type="dxa"/>
            <w:tcBorders>
              <w:top w:val="nil"/>
              <w:left w:val="nil"/>
              <w:bottom w:val="single" w:sz="4" w:space="0" w:color="auto"/>
              <w:right w:val="single" w:sz="8" w:space="0" w:color="auto"/>
            </w:tcBorders>
            <w:shd w:val="clear" w:color="000000" w:fill="FFFFFF"/>
            <w:vAlign w:val="center"/>
            <w:hideMark/>
          </w:tcPr>
          <w:p w14:paraId="08F4F8E0" w14:textId="77777777" w:rsidR="00114CF1" w:rsidRPr="00DC1B08" w:rsidRDefault="00114CF1" w:rsidP="00A56517">
            <w:pPr>
              <w:spacing w:after="0" w:line="240" w:lineRule="auto"/>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28.02.2022</w:t>
            </w:r>
          </w:p>
        </w:tc>
      </w:tr>
      <w:tr w:rsidR="00114CF1" w:rsidRPr="00DC1B08" w14:paraId="06EEE5A6" w14:textId="77777777" w:rsidTr="00A56517">
        <w:trPr>
          <w:trHeight w:val="435"/>
        </w:trPr>
        <w:tc>
          <w:tcPr>
            <w:tcW w:w="1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4E4A478" w14:textId="77777777" w:rsidR="00114CF1" w:rsidRPr="00DC1B08" w:rsidRDefault="00114CF1" w:rsidP="00A56517">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3</w:t>
            </w:r>
          </w:p>
        </w:tc>
        <w:tc>
          <w:tcPr>
            <w:tcW w:w="6068" w:type="dxa"/>
            <w:tcBorders>
              <w:top w:val="single" w:sz="4" w:space="0" w:color="auto"/>
              <w:left w:val="nil"/>
              <w:bottom w:val="single" w:sz="4" w:space="0" w:color="auto"/>
              <w:right w:val="single" w:sz="4" w:space="0" w:color="auto"/>
            </w:tcBorders>
            <w:shd w:val="clear" w:color="auto" w:fill="auto"/>
            <w:vAlign w:val="center"/>
            <w:hideMark/>
          </w:tcPr>
          <w:p w14:paraId="12867653" w14:textId="77777777" w:rsidR="00114CF1" w:rsidRPr="00DC1B08" w:rsidRDefault="00114CF1" w:rsidP="00A56517">
            <w:pPr>
              <w:spacing w:after="0" w:line="240" w:lineRule="auto"/>
              <w:rPr>
                <w:rFonts w:ascii="Times New Roman" w:eastAsia="Times New Roman" w:hAnsi="Times New Roman" w:cs="Times New Roman"/>
              </w:rPr>
            </w:pPr>
            <w:r w:rsidRPr="00DC1B08">
              <w:rPr>
                <w:rFonts w:ascii="Times New Roman" w:eastAsia="Times New Roman" w:hAnsi="Times New Roman" w:cs="Times New Roman"/>
              </w:rPr>
              <w:t>Прохождение государственной экологической экспертизы</w:t>
            </w:r>
          </w:p>
        </w:tc>
        <w:tc>
          <w:tcPr>
            <w:tcW w:w="1420" w:type="dxa"/>
            <w:tcBorders>
              <w:top w:val="nil"/>
              <w:left w:val="nil"/>
              <w:bottom w:val="single" w:sz="4" w:space="0" w:color="auto"/>
              <w:right w:val="single" w:sz="4" w:space="0" w:color="auto"/>
            </w:tcBorders>
            <w:shd w:val="clear" w:color="000000" w:fill="FFFFFF"/>
            <w:vAlign w:val="center"/>
            <w:hideMark/>
          </w:tcPr>
          <w:p w14:paraId="4B7602C0" w14:textId="77777777" w:rsidR="00114CF1" w:rsidRPr="00DC1B08" w:rsidRDefault="00114CF1" w:rsidP="00A56517">
            <w:pPr>
              <w:spacing w:after="0" w:line="240" w:lineRule="auto"/>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01</w:t>
            </w:r>
            <w:r w:rsidRPr="00DC1B08">
              <w:rPr>
                <w:rFonts w:ascii="Times New Roman" w:eastAsia="Times New Roman" w:hAnsi="Times New Roman" w:cs="Times New Roman"/>
                <w:sz w:val="22"/>
                <w:szCs w:val="22"/>
              </w:rPr>
              <w:t>.</w:t>
            </w:r>
            <w:r>
              <w:rPr>
                <w:rFonts w:ascii="Times New Roman" w:eastAsia="Times New Roman" w:hAnsi="Times New Roman" w:cs="Times New Roman"/>
                <w:sz w:val="22"/>
                <w:szCs w:val="22"/>
              </w:rPr>
              <w:t>03</w:t>
            </w:r>
            <w:r w:rsidRPr="00DC1B08">
              <w:rPr>
                <w:rFonts w:ascii="Times New Roman" w:eastAsia="Times New Roman" w:hAnsi="Times New Roman" w:cs="Times New Roman"/>
                <w:sz w:val="22"/>
                <w:szCs w:val="22"/>
              </w:rPr>
              <w:t>.202</w:t>
            </w:r>
            <w:r>
              <w:rPr>
                <w:rFonts w:ascii="Times New Roman" w:eastAsia="Times New Roman" w:hAnsi="Times New Roman" w:cs="Times New Roman"/>
                <w:sz w:val="22"/>
                <w:szCs w:val="22"/>
              </w:rPr>
              <w:t>2</w:t>
            </w:r>
          </w:p>
        </w:tc>
        <w:tc>
          <w:tcPr>
            <w:tcW w:w="1800" w:type="dxa"/>
            <w:tcBorders>
              <w:top w:val="nil"/>
              <w:left w:val="nil"/>
              <w:bottom w:val="single" w:sz="4" w:space="0" w:color="auto"/>
              <w:right w:val="single" w:sz="8" w:space="0" w:color="auto"/>
            </w:tcBorders>
            <w:shd w:val="clear" w:color="000000" w:fill="FFFFFF"/>
            <w:vAlign w:val="center"/>
            <w:hideMark/>
          </w:tcPr>
          <w:p w14:paraId="09546D39" w14:textId="77777777" w:rsidR="00114CF1" w:rsidRPr="00DC1B08" w:rsidRDefault="00114CF1" w:rsidP="00A56517">
            <w:pPr>
              <w:spacing w:after="0" w:line="240" w:lineRule="auto"/>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15</w:t>
            </w:r>
            <w:r w:rsidRPr="00DC1B08">
              <w:rPr>
                <w:rFonts w:ascii="Times New Roman" w:eastAsia="Times New Roman" w:hAnsi="Times New Roman" w:cs="Times New Roman"/>
                <w:sz w:val="22"/>
                <w:szCs w:val="22"/>
              </w:rPr>
              <w:t>.</w:t>
            </w:r>
            <w:r>
              <w:rPr>
                <w:rFonts w:ascii="Times New Roman" w:eastAsia="Times New Roman" w:hAnsi="Times New Roman" w:cs="Times New Roman"/>
                <w:sz w:val="22"/>
                <w:szCs w:val="22"/>
              </w:rPr>
              <w:t>07</w:t>
            </w:r>
            <w:r w:rsidRPr="00DC1B08">
              <w:rPr>
                <w:rFonts w:ascii="Times New Roman" w:eastAsia="Times New Roman" w:hAnsi="Times New Roman" w:cs="Times New Roman"/>
                <w:sz w:val="22"/>
                <w:szCs w:val="22"/>
              </w:rPr>
              <w:t>.202</w:t>
            </w:r>
            <w:r>
              <w:rPr>
                <w:rFonts w:ascii="Times New Roman" w:eastAsia="Times New Roman" w:hAnsi="Times New Roman" w:cs="Times New Roman"/>
                <w:sz w:val="22"/>
                <w:szCs w:val="22"/>
              </w:rPr>
              <w:t>2</w:t>
            </w:r>
          </w:p>
        </w:tc>
      </w:tr>
      <w:tr w:rsidR="00114CF1" w:rsidRPr="00DC1B08" w14:paraId="748A2075" w14:textId="77777777" w:rsidTr="00A56517">
        <w:trPr>
          <w:trHeight w:val="435"/>
        </w:trPr>
        <w:tc>
          <w:tcPr>
            <w:tcW w:w="1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5ECBECA" w14:textId="77777777" w:rsidR="00114CF1" w:rsidRPr="00DC1B08" w:rsidRDefault="00114CF1" w:rsidP="00A56517">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4</w:t>
            </w:r>
          </w:p>
        </w:tc>
        <w:tc>
          <w:tcPr>
            <w:tcW w:w="6068" w:type="dxa"/>
            <w:tcBorders>
              <w:top w:val="single" w:sz="4" w:space="0" w:color="auto"/>
              <w:left w:val="nil"/>
              <w:bottom w:val="single" w:sz="4" w:space="0" w:color="auto"/>
              <w:right w:val="single" w:sz="4" w:space="0" w:color="auto"/>
            </w:tcBorders>
            <w:shd w:val="clear" w:color="auto" w:fill="auto"/>
            <w:vAlign w:val="center"/>
            <w:hideMark/>
          </w:tcPr>
          <w:p w14:paraId="366008AD" w14:textId="77777777" w:rsidR="00114CF1" w:rsidRPr="00DC1B08" w:rsidRDefault="00114CF1" w:rsidP="00A56517">
            <w:pPr>
              <w:spacing w:after="0" w:line="240" w:lineRule="auto"/>
              <w:rPr>
                <w:rFonts w:ascii="Times New Roman" w:eastAsia="Times New Roman" w:hAnsi="Times New Roman" w:cs="Times New Roman"/>
              </w:rPr>
            </w:pPr>
            <w:r w:rsidRPr="00DC1B08">
              <w:rPr>
                <w:rFonts w:ascii="Times New Roman" w:eastAsia="Times New Roman" w:hAnsi="Times New Roman" w:cs="Times New Roman"/>
              </w:rPr>
              <w:t>Разработка рабочей и сметной документации</w:t>
            </w:r>
          </w:p>
        </w:tc>
        <w:tc>
          <w:tcPr>
            <w:tcW w:w="1420" w:type="dxa"/>
            <w:tcBorders>
              <w:top w:val="nil"/>
              <w:left w:val="nil"/>
              <w:bottom w:val="single" w:sz="4" w:space="0" w:color="auto"/>
              <w:right w:val="single" w:sz="4" w:space="0" w:color="auto"/>
            </w:tcBorders>
            <w:shd w:val="clear" w:color="000000" w:fill="FFFFFF"/>
            <w:vAlign w:val="center"/>
            <w:hideMark/>
          </w:tcPr>
          <w:p w14:paraId="1D399EA8" w14:textId="77777777" w:rsidR="00114CF1" w:rsidRPr="00DC1B08" w:rsidRDefault="00114CF1" w:rsidP="00A56517">
            <w:pPr>
              <w:spacing w:after="0" w:line="240" w:lineRule="auto"/>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01</w:t>
            </w:r>
            <w:r w:rsidRPr="00DC1B08">
              <w:rPr>
                <w:rFonts w:ascii="Times New Roman" w:eastAsia="Times New Roman" w:hAnsi="Times New Roman" w:cs="Times New Roman"/>
                <w:sz w:val="22"/>
                <w:szCs w:val="22"/>
              </w:rPr>
              <w:t>.</w:t>
            </w:r>
            <w:r>
              <w:rPr>
                <w:rFonts w:ascii="Times New Roman" w:eastAsia="Times New Roman" w:hAnsi="Times New Roman" w:cs="Times New Roman"/>
                <w:sz w:val="22"/>
                <w:szCs w:val="22"/>
              </w:rPr>
              <w:t>03</w:t>
            </w:r>
            <w:r w:rsidRPr="00DC1B08">
              <w:rPr>
                <w:rFonts w:ascii="Times New Roman" w:eastAsia="Times New Roman" w:hAnsi="Times New Roman" w:cs="Times New Roman"/>
                <w:sz w:val="22"/>
                <w:szCs w:val="22"/>
              </w:rPr>
              <w:t>.202</w:t>
            </w:r>
            <w:r>
              <w:rPr>
                <w:rFonts w:ascii="Times New Roman" w:eastAsia="Times New Roman" w:hAnsi="Times New Roman" w:cs="Times New Roman"/>
                <w:sz w:val="22"/>
                <w:szCs w:val="22"/>
              </w:rPr>
              <w:t>2</w:t>
            </w:r>
          </w:p>
        </w:tc>
        <w:tc>
          <w:tcPr>
            <w:tcW w:w="1800" w:type="dxa"/>
            <w:tcBorders>
              <w:top w:val="nil"/>
              <w:left w:val="nil"/>
              <w:bottom w:val="single" w:sz="4" w:space="0" w:color="auto"/>
              <w:right w:val="single" w:sz="8" w:space="0" w:color="auto"/>
            </w:tcBorders>
            <w:shd w:val="clear" w:color="000000" w:fill="FFFFFF"/>
            <w:vAlign w:val="center"/>
            <w:hideMark/>
          </w:tcPr>
          <w:p w14:paraId="46884349" w14:textId="77777777" w:rsidR="00114CF1" w:rsidRPr="00DC1B08" w:rsidRDefault="00114CF1" w:rsidP="00A56517">
            <w:pPr>
              <w:spacing w:after="0" w:line="240" w:lineRule="auto"/>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31</w:t>
            </w:r>
            <w:r w:rsidRPr="00DC1B08">
              <w:rPr>
                <w:rFonts w:ascii="Times New Roman" w:eastAsia="Times New Roman" w:hAnsi="Times New Roman" w:cs="Times New Roman"/>
                <w:sz w:val="22"/>
                <w:szCs w:val="22"/>
              </w:rPr>
              <w:t>.</w:t>
            </w:r>
            <w:r>
              <w:rPr>
                <w:rFonts w:ascii="Times New Roman" w:eastAsia="Times New Roman" w:hAnsi="Times New Roman" w:cs="Times New Roman"/>
                <w:sz w:val="22"/>
                <w:szCs w:val="22"/>
              </w:rPr>
              <w:t>03</w:t>
            </w:r>
            <w:r w:rsidRPr="00DC1B08">
              <w:rPr>
                <w:rFonts w:ascii="Times New Roman" w:eastAsia="Times New Roman" w:hAnsi="Times New Roman" w:cs="Times New Roman"/>
                <w:sz w:val="22"/>
                <w:szCs w:val="22"/>
              </w:rPr>
              <w:t>.202</w:t>
            </w:r>
            <w:r>
              <w:rPr>
                <w:rFonts w:ascii="Times New Roman" w:eastAsia="Times New Roman" w:hAnsi="Times New Roman" w:cs="Times New Roman"/>
                <w:sz w:val="22"/>
                <w:szCs w:val="22"/>
              </w:rPr>
              <w:t>2</w:t>
            </w:r>
          </w:p>
        </w:tc>
      </w:tr>
      <w:tr w:rsidR="00114CF1" w:rsidRPr="00DC1B08" w14:paraId="5F0B2A08" w14:textId="77777777" w:rsidTr="00A56517">
        <w:trPr>
          <w:trHeight w:val="435"/>
        </w:trPr>
        <w:tc>
          <w:tcPr>
            <w:tcW w:w="102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720C19A5" w14:textId="77777777" w:rsidR="00114CF1" w:rsidRPr="00DC1B08" w:rsidRDefault="00114CF1" w:rsidP="00A56517">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5</w:t>
            </w:r>
          </w:p>
        </w:tc>
        <w:tc>
          <w:tcPr>
            <w:tcW w:w="6068" w:type="dxa"/>
            <w:tcBorders>
              <w:top w:val="single" w:sz="4" w:space="0" w:color="auto"/>
              <w:left w:val="nil"/>
              <w:bottom w:val="single" w:sz="8" w:space="0" w:color="auto"/>
              <w:right w:val="single" w:sz="4" w:space="0" w:color="auto"/>
            </w:tcBorders>
            <w:shd w:val="clear" w:color="auto" w:fill="auto"/>
            <w:vAlign w:val="center"/>
            <w:hideMark/>
          </w:tcPr>
          <w:p w14:paraId="5540B392" w14:textId="77777777" w:rsidR="00114CF1" w:rsidRPr="00DC1B08" w:rsidRDefault="00114CF1" w:rsidP="00A56517">
            <w:pPr>
              <w:spacing w:after="0" w:line="240" w:lineRule="auto"/>
              <w:rPr>
                <w:rFonts w:ascii="Times New Roman" w:eastAsia="Times New Roman" w:hAnsi="Times New Roman" w:cs="Times New Roman"/>
              </w:rPr>
            </w:pPr>
            <w:r w:rsidRPr="00DC1B08">
              <w:rPr>
                <w:rFonts w:ascii="Times New Roman" w:eastAsia="Times New Roman" w:hAnsi="Times New Roman" w:cs="Times New Roman"/>
              </w:rPr>
              <w:t>Конечный срок выполнения работ</w:t>
            </w:r>
          </w:p>
        </w:tc>
        <w:tc>
          <w:tcPr>
            <w:tcW w:w="3220" w:type="dxa"/>
            <w:gridSpan w:val="2"/>
            <w:tcBorders>
              <w:top w:val="single" w:sz="4" w:space="0" w:color="auto"/>
              <w:left w:val="nil"/>
              <w:bottom w:val="single" w:sz="8" w:space="0" w:color="auto"/>
              <w:right w:val="single" w:sz="8" w:space="0" w:color="000000"/>
            </w:tcBorders>
            <w:shd w:val="clear" w:color="000000" w:fill="FFFFFF"/>
            <w:vAlign w:val="center"/>
            <w:hideMark/>
          </w:tcPr>
          <w:p w14:paraId="2E35BFC8" w14:textId="77777777" w:rsidR="00114CF1" w:rsidRPr="00DC1B08" w:rsidRDefault="00114CF1" w:rsidP="00A56517">
            <w:pPr>
              <w:spacing w:after="0" w:line="240" w:lineRule="auto"/>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15</w:t>
            </w:r>
            <w:r w:rsidRPr="00DC1B08">
              <w:rPr>
                <w:rFonts w:ascii="Times New Roman" w:eastAsia="Times New Roman" w:hAnsi="Times New Roman" w:cs="Times New Roman"/>
                <w:sz w:val="22"/>
                <w:szCs w:val="22"/>
              </w:rPr>
              <w:t>.</w:t>
            </w:r>
            <w:r>
              <w:rPr>
                <w:rFonts w:ascii="Times New Roman" w:eastAsia="Times New Roman" w:hAnsi="Times New Roman" w:cs="Times New Roman"/>
                <w:sz w:val="22"/>
                <w:szCs w:val="22"/>
              </w:rPr>
              <w:t>07</w:t>
            </w:r>
            <w:r w:rsidRPr="00DC1B08">
              <w:rPr>
                <w:rFonts w:ascii="Times New Roman" w:eastAsia="Times New Roman" w:hAnsi="Times New Roman" w:cs="Times New Roman"/>
                <w:sz w:val="22"/>
                <w:szCs w:val="22"/>
              </w:rPr>
              <w:t>.202</w:t>
            </w:r>
            <w:r>
              <w:rPr>
                <w:rFonts w:ascii="Times New Roman" w:eastAsia="Times New Roman" w:hAnsi="Times New Roman" w:cs="Times New Roman"/>
                <w:sz w:val="22"/>
                <w:szCs w:val="22"/>
              </w:rPr>
              <w:t>2</w:t>
            </w:r>
          </w:p>
        </w:tc>
      </w:tr>
      <w:bookmarkEnd w:id="256"/>
      <w:bookmarkEnd w:id="257"/>
      <w:bookmarkEnd w:id="258"/>
      <w:bookmarkEnd w:id="259"/>
    </w:tbl>
    <w:p w14:paraId="0C61A0E5" w14:textId="755D584A" w:rsidR="005A3588" w:rsidRPr="005A3588" w:rsidRDefault="005A3588" w:rsidP="00114CF1">
      <w:pPr>
        <w:pStyle w:val="1"/>
        <w:keepNext w:val="0"/>
        <w:keepLines w:val="0"/>
        <w:widowControl w:val="0"/>
        <w:spacing w:before="0" w:after="120" w:line="264" w:lineRule="auto"/>
        <w:rPr>
          <w:rFonts w:ascii="Times New Roman" w:eastAsia="Times New Roman" w:hAnsi="Times New Roman" w:cs="Times New Roman"/>
          <w:b/>
          <w:i/>
          <w:sz w:val="22"/>
          <w:szCs w:val="22"/>
        </w:rPr>
        <w:sectPr w:rsidR="005A3588" w:rsidRPr="005A3588" w:rsidSect="005A3588">
          <w:pgSz w:w="11906" w:h="16838" w:code="9"/>
          <w:pgMar w:top="1134" w:right="851" w:bottom="1134" w:left="1701" w:header="709" w:footer="709" w:gutter="0"/>
          <w:cols w:space="708"/>
          <w:docGrid w:linePitch="360"/>
        </w:sectPr>
      </w:pPr>
    </w:p>
    <w:p w14:paraId="4F041A96" w14:textId="51242A9D" w:rsidR="00F4447D" w:rsidRDefault="004A2C61" w:rsidP="004A2C61">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bookmarkStart w:id="263" w:name="_Toc86761746"/>
      <w:r w:rsidRPr="004A2C61">
        <w:rPr>
          <w:rFonts w:ascii="Times New Roman" w:eastAsia="Times New Roman" w:hAnsi="Times New Roman" w:cs="Times New Roman"/>
          <w:b/>
          <w:i/>
          <w:sz w:val="22"/>
          <w:szCs w:val="22"/>
          <w:lang w:eastAsia="ar-SA"/>
        </w:rPr>
        <w:lastRenderedPageBreak/>
        <w:t>Приложение №</w:t>
      </w:r>
      <w:r w:rsidRPr="004A2C61">
        <w:rPr>
          <w:rFonts w:ascii="Times New Roman" w:eastAsia="Times New Roman" w:hAnsi="Times New Roman" w:cs="Times New Roman"/>
          <w:b/>
          <w:i/>
          <w:sz w:val="22"/>
          <w:szCs w:val="22"/>
          <w:lang w:val="en-US" w:eastAsia="ar-SA"/>
        </w:rPr>
        <w:t> </w:t>
      </w:r>
      <w:r w:rsidR="00114CF1">
        <w:rPr>
          <w:rFonts w:ascii="Times New Roman" w:eastAsia="Times New Roman" w:hAnsi="Times New Roman" w:cs="Times New Roman"/>
          <w:b/>
          <w:i/>
          <w:sz w:val="22"/>
          <w:szCs w:val="22"/>
          <w:lang w:eastAsia="ar-SA"/>
        </w:rPr>
        <w:t>9</w:t>
      </w:r>
      <w:r>
        <w:rPr>
          <w:rFonts w:ascii="Times New Roman" w:eastAsia="Times New Roman" w:hAnsi="Times New Roman" w:cs="Times New Roman"/>
          <w:b/>
          <w:i/>
          <w:sz w:val="22"/>
          <w:szCs w:val="22"/>
          <w:lang w:eastAsia="ar-SA"/>
        </w:rPr>
        <w:t xml:space="preserve"> к договору </w:t>
      </w:r>
      <w:r w:rsidR="00F4447D">
        <w:rPr>
          <w:rFonts w:ascii="Times New Roman" w:eastAsia="Times New Roman" w:hAnsi="Times New Roman" w:cs="Times New Roman"/>
          <w:b/>
          <w:i/>
          <w:sz w:val="22"/>
          <w:szCs w:val="22"/>
          <w:lang w:eastAsia="ar-SA"/>
        </w:rPr>
        <w:t>подряда на выполнение проектных и изыскательских работ</w:t>
      </w:r>
      <w:bookmarkEnd w:id="263"/>
    </w:p>
    <w:p w14:paraId="4F97884E" w14:textId="5C5B9541" w:rsidR="004A2C61" w:rsidRDefault="004A2C61" w:rsidP="004A2C61">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bookmarkStart w:id="264" w:name="_Toc86761747"/>
      <w:r>
        <w:rPr>
          <w:rFonts w:ascii="Times New Roman" w:eastAsia="Times New Roman" w:hAnsi="Times New Roman" w:cs="Times New Roman"/>
          <w:b/>
          <w:i/>
          <w:sz w:val="22"/>
          <w:szCs w:val="22"/>
          <w:lang w:eastAsia="ar-SA"/>
        </w:rPr>
        <w:t xml:space="preserve">_____ от ____ </w:t>
      </w:r>
      <w:r w:rsidR="00F4447D">
        <w:rPr>
          <w:rFonts w:ascii="Times New Roman" w:eastAsia="Times New Roman" w:hAnsi="Times New Roman" w:cs="Times New Roman"/>
          <w:b/>
          <w:i/>
          <w:sz w:val="22"/>
          <w:szCs w:val="22"/>
          <w:lang w:eastAsia="ar-SA"/>
        </w:rPr>
        <w:br/>
      </w:r>
      <w:r>
        <w:rPr>
          <w:rFonts w:ascii="Times New Roman" w:eastAsia="Times New Roman" w:hAnsi="Times New Roman" w:cs="Times New Roman"/>
          <w:b/>
          <w:i/>
          <w:sz w:val="22"/>
          <w:szCs w:val="22"/>
          <w:lang w:eastAsia="ar-SA"/>
        </w:rPr>
        <w:t>№ _________</w:t>
      </w:r>
      <w:bookmarkEnd w:id="264"/>
    </w:p>
    <w:p w14:paraId="31CFE428" w14:textId="77777777" w:rsidR="004A2C61" w:rsidRDefault="004A2C61" w:rsidP="004A2C61">
      <w:pPr>
        <w:suppressAutoHyphens/>
        <w:autoSpaceDE w:val="0"/>
        <w:spacing w:before="120" w:line="240" w:lineRule="auto"/>
        <w:ind w:firstLine="6804"/>
        <w:jc w:val="center"/>
        <w:outlineLvl w:val="0"/>
        <w:rPr>
          <w:rFonts w:ascii="Times New Roman" w:eastAsia="Times New Roman" w:hAnsi="Times New Roman" w:cs="Times New Roman"/>
          <w:b/>
          <w:sz w:val="22"/>
          <w:szCs w:val="22"/>
          <w:highlight w:val="green"/>
        </w:rPr>
      </w:pPr>
    </w:p>
    <w:p w14:paraId="05D6028E" w14:textId="71BB198B" w:rsidR="004A2C61" w:rsidRPr="004A2C61" w:rsidRDefault="004A2C61" w:rsidP="004A2C61">
      <w:pPr>
        <w:suppressAutoHyphens/>
        <w:autoSpaceDE w:val="0"/>
        <w:spacing w:before="120" w:line="240" w:lineRule="auto"/>
        <w:ind w:hanging="426"/>
        <w:jc w:val="center"/>
        <w:outlineLvl w:val="0"/>
        <w:rPr>
          <w:rFonts w:ascii="Times New Roman" w:eastAsia="Times New Roman" w:hAnsi="Times New Roman" w:cs="Times New Roman"/>
          <w:b/>
          <w:sz w:val="22"/>
          <w:szCs w:val="22"/>
        </w:rPr>
      </w:pPr>
      <w:bookmarkStart w:id="265" w:name="_Toc86761748"/>
      <w:r w:rsidRPr="004A2C61">
        <w:rPr>
          <w:rFonts w:ascii="Times New Roman" w:eastAsia="Times New Roman" w:hAnsi="Times New Roman" w:cs="Times New Roman"/>
          <w:b/>
          <w:sz w:val="22"/>
          <w:szCs w:val="22"/>
          <w:highlight w:val="cyan"/>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bookmarkEnd w:id="265"/>
    </w:p>
    <w:p w14:paraId="7E2CBCB3" w14:textId="77777777" w:rsidR="004A2C61" w:rsidRPr="004A2C61" w:rsidRDefault="004A2C61" w:rsidP="004A2C61">
      <w:pPr>
        <w:keepNext/>
        <w:keepLines/>
        <w:spacing w:before="120" w:line="240" w:lineRule="auto"/>
        <w:rPr>
          <w:rFonts w:ascii="Cambria" w:eastAsia="Times New Roman" w:hAnsi="Cambria" w:cs="Times New Roman"/>
          <w:b/>
          <w:bCs/>
          <w:color w:val="365F91"/>
          <w:sz w:val="28"/>
          <w:szCs w:val="28"/>
        </w:rPr>
      </w:pPr>
    </w:p>
    <w:p w14:paraId="15502B4C" w14:textId="77777777" w:rsidR="004A2C61" w:rsidRPr="004A2C61" w:rsidRDefault="004A2C61" w:rsidP="004A2C61">
      <w:pPr>
        <w:keepNext/>
        <w:keepLines/>
        <w:numPr>
          <w:ilvl w:val="0"/>
          <w:numId w:val="34"/>
        </w:numPr>
        <w:spacing w:before="120" w:after="0" w:line="259" w:lineRule="auto"/>
        <w:ind w:left="0"/>
        <w:outlineLvl w:val="0"/>
        <w:rPr>
          <w:rFonts w:ascii="Times New Roman" w:eastAsia="Times New Roman" w:hAnsi="Times New Roman" w:cs="Times New Roman"/>
          <w:bCs/>
          <w:kern w:val="32"/>
          <w:sz w:val="24"/>
          <w:szCs w:val="24"/>
        </w:rPr>
      </w:pPr>
      <w:bookmarkStart w:id="266" w:name="_Toc61878704"/>
      <w:bookmarkStart w:id="267" w:name="_Toc86761749"/>
      <w:r w:rsidRPr="004A2C61">
        <w:rPr>
          <w:rFonts w:ascii="Times New Roman" w:eastAsia="Times New Roman" w:hAnsi="Times New Roman" w:cs="Times New Roman"/>
          <w:b/>
          <w:bCs/>
          <w:kern w:val="32"/>
          <w:sz w:val="24"/>
          <w:szCs w:val="24"/>
        </w:rPr>
        <w:t>Общие положения</w:t>
      </w:r>
      <w:bookmarkEnd w:id="266"/>
      <w:bookmarkEnd w:id="267"/>
    </w:p>
    <w:p w14:paraId="3F99B749" w14:textId="77777777" w:rsidR="004A2C61" w:rsidRPr="004A2C61" w:rsidRDefault="004A2C61" w:rsidP="004A2C61">
      <w:pPr>
        <w:numPr>
          <w:ilvl w:val="1"/>
          <w:numId w:val="34"/>
        </w:numPr>
        <w:spacing w:before="120" w:after="0" w:line="240" w:lineRule="auto"/>
        <w:contextualSpacing/>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Настоящая Методика устанавливает единый порядок определения коэффициента частоты травм с утратой трудоспособности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всеми организациями Группы с разделением на Сотрудников и Подрядчиков.</w:t>
      </w:r>
    </w:p>
    <w:p w14:paraId="07193999" w14:textId="77777777" w:rsidR="004A2C61" w:rsidRPr="004A2C61" w:rsidRDefault="004A2C61" w:rsidP="004A2C61">
      <w:pPr>
        <w:keepNext/>
        <w:keepLines/>
        <w:numPr>
          <w:ilvl w:val="0"/>
          <w:numId w:val="34"/>
        </w:numPr>
        <w:spacing w:before="120" w:after="0" w:line="259" w:lineRule="auto"/>
        <w:ind w:left="0"/>
        <w:outlineLvl w:val="0"/>
        <w:rPr>
          <w:rFonts w:ascii="Times New Roman" w:eastAsia="Times New Roman" w:hAnsi="Times New Roman" w:cs="Times New Roman"/>
          <w:bCs/>
          <w:kern w:val="32"/>
          <w:sz w:val="24"/>
          <w:szCs w:val="24"/>
        </w:rPr>
      </w:pPr>
      <w:bookmarkStart w:id="268" w:name="_Toc61878705"/>
      <w:bookmarkStart w:id="269" w:name="_Toc86761750"/>
      <w:r w:rsidRPr="004A2C61">
        <w:rPr>
          <w:rFonts w:ascii="Times New Roman" w:eastAsia="Times New Roman" w:hAnsi="Times New Roman" w:cs="Times New Roman"/>
          <w:b/>
          <w:bCs/>
          <w:kern w:val="32"/>
          <w:sz w:val="24"/>
          <w:szCs w:val="24"/>
        </w:rPr>
        <w:t>Термины и определения</w:t>
      </w:r>
      <w:bookmarkEnd w:id="268"/>
      <w:bookmarkEnd w:id="269"/>
    </w:p>
    <w:p w14:paraId="6DC36065" w14:textId="77777777" w:rsidR="004A2C61" w:rsidRPr="004A2C61" w:rsidRDefault="004A2C61" w:rsidP="004A2C61">
      <w:pPr>
        <w:numPr>
          <w:ilvl w:val="1"/>
          <w:numId w:val="34"/>
        </w:numPr>
        <w:spacing w:before="120" w:after="0" w:line="240" w:lineRule="auto"/>
        <w:contextualSpacing/>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Ниже приводятся термины/сокращения и определения, используемые для целей исполнения положений данной Методики:</w:t>
      </w:r>
    </w:p>
    <w:tbl>
      <w:tblPr>
        <w:tblStyle w:val="12"/>
        <w:tblW w:w="5000" w:type="pct"/>
        <w:tblLook w:val="04A0" w:firstRow="1" w:lastRow="0" w:firstColumn="1" w:lastColumn="0" w:noHBand="0" w:noVBand="1"/>
      </w:tblPr>
      <w:tblGrid>
        <w:gridCol w:w="596"/>
        <w:gridCol w:w="2577"/>
        <w:gridCol w:w="6171"/>
      </w:tblGrid>
      <w:tr w:rsidR="004A2C61" w:rsidRPr="004A2C61" w14:paraId="188492BD" w14:textId="77777777" w:rsidTr="006C3BAB">
        <w:tc>
          <w:tcPr>
            <w:tcW w:w="319" w:type="pct"/>
          </w:tcPr>
          <w:p w14:paraId="7B55FD45" w14:textId="77777777" w:rsidR="004A2C61" w:rsidRPr="004A2C61" w:rsidRDefault="004A2C61" w:rsidP="006E0F32">
            <w:pPr>
              <w:spacing w:before="60" w:after="60"/>
              <w:jc w:val="center"/>
              <w:rPr>
                <w:rFonts w:ascii="Times New Roman" w:hAnsi="Times New Roman"/>
                <w:sz w:val="24"/>
                <w:szCs w:val="24"/>
              </w:rPr>
            </w:pPr>
            <w:r w:rsidRPr="004A2C61">
              <w:rPr>
                <w:rFonts w:ascii="Times New Roman" w:hAnsi="Times New Roman"/>
                <w:sz w:val="24"/>
                <w:szCs w:val="24"/>
              </w:rPr>
              <w:t>№ п/п</w:t>
            </w:r>
          </w:p>
        </w:tc>
        <w:tc>
          <w:tcPr>
            <w:tcW w:w="1379" w:type="pct"/>
          </w:tcPr>
          <w:p w14:paraId="2CE24690" w14:textId="77777777" w:rsidR="004A2C61" w:rsidRPr="004A2C61" w:rsidRDefault="004A2C61" w:rsidP="004A2C61">
            <w:pPr>
              <w:spacing w:before="60" w:after="60"/>
              <w:jc w:val="center"/>
              <w:rPr>
                <w:rFonts w:ascii="Times New Roman" w:hAnsi="Times New Roman"/>
                <w:sz w:val="24"/>
                <w:szCs w:val="24"/>
              </w:rPr>
            </w:pPr>
            <w:r w:rsidRPr="004A2C61">
              <w:rPr>
                <w:rFonts w:ascii="Times New Roman" w:hAnsi="Times New Roman"/>
                <w:sz w:val="24"/>
                <w:szCs w:val="24"/>
              </w:rPr>
              <w:t>Термин/сокращение</w:t>
            </w:r>
          </w:p>
        </w:tc>
        <w:tc>
          <w:tcPr>
            <w:tcW w:w="3302" w:type="pct"/>
          </w:tcPr>
          <w:p w14:paraId="7FB9DDF2" w14:textId="77777777" w:rsidR="004A2C61" w:rsidRPr="004A2C61" w:rsidRDefault="004A2C61" w:rsidP="004A2C61">
            <w:pPr>
              <w:spacing w:before="60" w:after="60"/>
              <w:jc w:val="center"/>
              <w:rPr>
                <w:rFonts w:ascii="Times New Roman" w:hAnsi="Times New Roman"/>
                <w:sz w:val="24"/>
                <w:szCs w:val="24"/>
              </w:rPr>
            </w:pPr>
            <w:r w:rsidRPr="004A2C61">
              <w:rPr>
                <w:rFonts w:ascii="Times New Roman" w:hAnsi="Times New Roman"/>
                <w:sz w:val="24"/>
                <w:szCs w:val="24"/>
              </w:rPr>
              <w:t>Определение</w:t>
            </w:r>
          </w:p>
        </w:tc>
      </w:tr>
      <w:tr w:rsidR="004A2C61" w:rsidRPr="004A2C61" w14:paraId="73CA4F44" w14:textId="77777777" w:rsidTr="006C3BAB">
        <w:tc>
          <w:tcPr>
            <w:tcW w:w="319" w:type="pct"/>
          </w:tcPr>
          <w:p w14:paraId="30FE2006" w14:textId="77777777" w:rsidR="004A2C61" w:rsidRPr="004A2C61" w:rsidRDefault="004A2C61" w:rsidP="006E0F32">
            <w:pPr>
              <w:numPr>
                <w:ilvl w:val="0"/>
                <w:numId w:val="35"/>
              </w:numPr>
              <w:spacing w:before="60" w:after="60"/>
              <w:ind w:left="0" w:right="314" w:firstLine="0"/>
              <w:contextualSpacing/>
              <w:jc w:val="center"/>
              <w:rPr>
                <w:rFonts w:ascii="Times New Roman" w:hAnsi="Times New Roman"/>
                <w:b/>
                <w:i/>
                <w:color w:val="FF0000"/>
                <w:sz w:val="24"/>
                <w:szCs w:val="24"/>
              </w:rPr>
            </w:pPr>
          </w:p>
        </w:tc>
        <w:tc>
          <w:tcPr>
            <w:tcW w:w="1379" w:type="pct"/>
          </w:tcPr>
          <w:p w14:paraId="201F44F9"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Группа</w:t>
            </w:r>
          </w:p>
        </w:tc>
        <w:tc>
          <w:tcPr>
            <w:tcW w:w="3302" w:type="pct"/>
          </w:tcPr>
          <w:p w14:paraId="6AA5C02C"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Совокупность юридических лиц, связанных отношениями экономической и корпоративной зависимости с МК ПАО «ЭН+ ГРУП», за исключением нерезидентов и юридических лиц, учитываемых в периметре ОК «РУСАЛ» для целей подготовки отчетности по охране труда</w:t>
            </w:r>
          </w:p>
        </w:tc>
      </w:tr>
      <w:tr w:rsidR="004A2C61" w:rsidRPr="004A2C61" w14:paraId="0983EADF" w14:textId="77777777" w:rsidTr="006C3BAB">
        <w:tc>
          <w:tcPr>
            <w:tcW w:w="319" w:type="pct"/>
          </w:tcPr>
          <w:p w14:paraId="334FEA80"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1BE401A6"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Менеджмент Группы</w:t>
            </w:r>
          </w:p>
        </w:tc>
        <w:tc>
          <w:tcPr>
            <w:tcW w:w="3302" w:type="pct"/>
          </w:tcPr>
          <w:p w14:paraId="15200C48"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lang w:val="ru-RU"/>
              </w:rPr>
              <w:t xml:space="preserve">Работники,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«ЭН+ ГРУП» (генеральный директор АО «ЕвроСибЭнерго», директор по устойчивому развитию </w:t>
            </w:r>
            <w:r w:rsidRPr="004A2C61">
              <w:rPr>
                <w:rFonts w:ascii="Times New Roman" w:hAnsi="Times New Roman"/>
                <w:sz w:val="24"/>
                <w:szCs w:val="24"/>
              </w:rPr>
              <w:t>МКООО «Эн+ Холдинг» и другие)</w:t>
            </w:r>
          </w:p>
        </w:tc>
      </w:tr>
      <w:tr w:rsidR="004A2C61" w:rsidRPr="004A2C61" w14:paraId="1B4AA8D4" w14:textId="77777777" w:rsidTr="006C3BAB">
        <w:tc>
          <w:tcPr>
            <w:tcW w:w="319" w:type="pct"/>
          </w:tcPr>
          <w:p w14:paraId="24D60FC8"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rPr>
            </w:pPr>
          </w:p>
        </w:tc>
        <w:tc>
          <w:tcPr>
            <w:tcW w:w="1379" w:type="pct"/>
          </w:tcPr>
          <w:p w14:paraId="432829EC"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Дирекция по охране труда (ДОТ) </w:t>
            </w:r>
          </w:p>
        </w:tc>
        <w:tc>
          <w:tcPr>
            <w:tcW w:w="3302" w:type="pct"/>
          </w:tcPr>
          <w:p w14:paraId="76DD1A66"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Структурное подразделение, осуществляющее  в числе прочих функции методического руководства и контроля в части определения </w:t>
            </w:r>
            <w:r w:rsidRPr="004A2C61">
              <w:rPr>
                <w:rFonts w:ascii="Times New Roman" w:hAnsi="Times New Roman"/>
                <w:sz w:val="24"/>
                <w:szCs w:val="24"/>
              </w:rPr>
              <w:t>LTIFR</w:t>
            </w:r>
            <w:r w:rsidRPr="004A2C61">
              <w:rPr>
                <w:rFonts w:ascii="Times New Roman" w:hAnsi="Times New Roman"/>
                <w:sz w:val="24"/>
                <w:szCs w:val="24"/>
                <w:lang w:val="ru-RU"/>
              </w:rPr>
              <w:t xml:space="preserve"> Группы при исполнении положений настоящей Методики</w:t>
            </w:r>
          </w:p>
        </w:tc>
      </w:tr>
      <w:tr w:rsidR="004A2C61" w:rsidRPr="004A2C61" w14:paraId="57AC1916" w14:textId="77777777" w:rsidTr="006C3BAB">
        <w:tc>
          <w:tcPr>
            <w:tcW w:w="319" w:type="pct"/>
          </w:tcPr>
          <w:p w14:paraId="1A3B848A"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78586C75"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Департамент по правовым вопросам ООО «УСЦ ЕвроСибЭнерго»</w:t>
            </w:r>
          </w:p>
        </w:tc>
        <w:tc>
          <w:tcPr>
            <w:tcW w:w="3302" w:type="pct"/>
          </w:tcPr>
          <w:p w14:paraId="7345CBE6"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Структурное подразделение, осуществляющее в числе прочих функции по учету актуальной структуры Группы при исполнении положений настоящей Методики</w:t>
            </w:r>
          </w:p>
        </w:tc>
      </w:tr>
      <w:tr w:rsidR="004A2C61" w:rsidRPr="004A2C61" w14:paraId="29B4498D" w14:textId="77777777" w:rsidTr="006C3BAB">
        <w:tc>
          <w:tcPr>
            <w:tcW w:w="319" w:type="pct"/>
          </w:tcPr>
          <w:p w14:paraId="004B3571"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604DD85C"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Финансовый департамент АО «ЕвроСибЭнерго»</w:t>
            </w:r>
          </w:p>
        </w:tc>
        <w:tc>
          <w:tcPr>
            <w:tcW w:w="3302" w:type="pct"/>
          </w:tcPr>
          <w:p w14:paraId="257236FD"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Структурное подразделение, осуществляющее в числе прочих функции по управлению бизнес-планированием Бизнесов/Организаций </w:t>
            </w:r>
          </w:p>
        </w:tc>
      </w:tr>
      <w:tr w:rsidR="004A2C61" w:rsidRPr="004A2C61" w14:paraId="489D08F9" w14:textId="77777777" w:rsidTr="006C3BAB">
        <w:tc>
          <w:tcPr>
            <w:tcW w:w="319" w:type="pct"/>
          </w:tcPr>
          <w:p w14:paraId="04765E33"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4C0871F0"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Ответственный работник</w:t>
            </w:r>
          </w:p>
        </w:tc>
        <w:tc>
          <w:tcPr>
            <w:tcW w:w="3302" w:type="pct"/>
          </w:tcPr>
          <w:p w14:paraId="7B07F2DA"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Лицо, ответственное за подготовку информации по Бизнесу/Организации в соответствии с Регламентом. </w:t>
            </w:r>
          </w:p>
          <w:p w14:paraId="7AFCA042" w14:textId="77777777" w:rsidR="004A2C61" w:rsidRPr="004A2C61" w:rsidRDefault="004A2C61" w:rsidP="004A2C61">
            <w:pPr>
              <w:spacing w:before="60" w:after="60"/>
              <w:jc w:val="both"/>
              <w:rPr>
                <w:rFonts w:ascii="Times New Roman" w:hAnsi="Times New Roman"/>
                <w:b/>
                <w:sz w:val="24"/>
                <w:szCs w:val="24"/>
                <w:lang w:val="ru-RU"/>
              </w:rPr>
            </w:pPr>
            <w:r w:rsidRPr="004A2C61">
              <w:rPr>
                <w:rFonts w:ascii="Times New Roman" w:hAnsi="Times New Roman"/>
                <w:b/>
                <w:sz w:val="24"/>
                <w:szCs w:val="24"/>
                <w:lang w:val="ru-RU"/>
              </w:rPr>
              <w:t xml:space="preserve">Внимание! В случае, если ответственное лицо не закреплено Регламентом (организация не </w:t>
            </w:r>
            <w:r w:rsidRPr="004A2C61">
              <w:rPr>
                <w:rFonts w:ascii="Times New Roman" w:hAnsi="Times New Roman"/>
                <w:b/>
                <w:sz w:val="24"/>
                <w:szCs w:val="24"/>
                <w:lang w:val="ru-RU"/>
              </w:rPr>
              <w:lastRenderedPageBreak/>
              <w:t>предоставляет единую отчетность по охране труда в установленном порядке),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Бизнеса/Организации.</w:t>
            </w:r>
          </w:p>
        </w:tc>
      </w:tr>
      <w:tr w:rsidR="004A2C61" w:rsidRPr="004A2C61" w14:paraId="2D756213" w14:textId="77777777" w:rsidTr="006C3BAB">
        <w:tc>
          <w:tcPr>
            <w:tcW w:w="319" w:type="pct"/>
          </w:tcPr>
          <w:p w14:paraId="4B6E222E"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5B2223DD"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Бизнес</w:t>
            </w:r>
          </w:p>
        </w:tc>
        <w:tc>
          <w:tcPr>
            <w:tcW w:w="3302" w:type="pct"/>
          </w:tcPr>
          <w:p w14:paraId="47C6B75E"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Совокупность юридических лиц Группы, сгруппированных в управленческих целях по функциональному направлению деятельности, составляющая промежуточный уровень детализации при исполнении положений настоящей Методики (при необходимости)</w:t>
            </w:r>
          </w:p>
        </w:tc>
      </w:tr>
      <w:tr w:rsidR="004A2C61" w:rsidRPr="004A2C61" w14:paraId="7C985556" w14:textId="77777777" w:rsidTr="006C3BAB">
        <w:tc>
          <w:tcPr>
            <w:tcW w:w="319" w:type="pct"/>
          </w:tcPr>
          <w:p w14:paraId="0B402CFA"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380A1D88"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Организация</w:t>
            </w:r>
          </w:p>
        </w:tc>
        <w:tc>
          <w:tcPr>
            <w:tcW w:w="3302" w:type="pct"/>
          </w:tcPr>
          <w:p w14:paraId="771BB269"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Юридическое лицо Группы, составляющее нижний уровень детализации при исполнении положений настоящей Методики</w:t>
            </w:r>
          </w:p>
        </w:tc>
      </w:tr>
      <w:tr w:rsidR="004A2C61" w:rsidRPr="004A2C61" w14:paraId="0737FD70" w14:textId="77777777" w:rsidTr="006C3BAB">
        <w:tc>
          <w:tcPr>
            <w:tcW w:w="319" w:type="pct"/>
          </w:tcPr>
          <w:p w14:paraId="7B0EB35C"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7E03B8A5"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Сотрудник</w:t>
            </w:r>
          </w:p>
        </w:tc>
        <w:tc>
          <w:tcPr>
            <w:tcW w:w="3302" w:type="pct"/>
          </w:tcPr>
          <w:p w14:paraId="6FCF8541"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Любое лицо, занятое деятельностью в Организации, в течение полного или неполного рабочего времени и получающее за это соответствующую оплату от Организации, состоящее в трудовых отношениях с Организацией</w:t>
            </w:r>
          </w:p>
        </w:tc>
      </w:tr>
      <w:tr w:rsidR="004A2C61" w:rsidRPr="004A2C61" w14:paraId="44255D91" w14:textId="77777777" w:rsidTr="006C3BAB">
        <w:tc>
          <w:tcPr>
            <w:tcW w:w="319" w:type="pct"/>
          </w:tcPr>
          <w:p w14:paraId="0A0257AE"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16EA6536"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Подрядчик</w:t>
            </w:r>
          </w:p>
        </w:tc>
        <w:tc>
          <w:tcPr>
            <w:tcW w:w="3302" w:type="pct"/>
          </w:tcPr>
          <w:p w14:paraId="39398888"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Любой работник компании, осуществляющей работу или предоставляющей услуги для Организации по договору подряда или субподряда, работающий на территории Организации или выполняющий задание по поручению Организации (за исключением Сотрудников).</w:t>
            </w:r>
          </w:p>
          <w:p w14:paraId="6F37A0EC" w14:textId="77777777" w:rsidR="004A2C61" w:rsidRPr="004A2C61" w:rsidRDefault="004A2C61" w:rsidP="004A2C61">
            <w:pPr>
              <w:spacing w:before="60" w:after="60"/>
              <w:jc w:val="both"/>
              <w:rPr>
                <w:rFonts w:ascii="Times New Roman" w:hAnsi="Times New Roman"/>
                <w:b/>
                <w:sz w:val="24"/>
                <w:szCs w:val="24"/>
                <w:lang w:val="ru-RU"/>
              </w:rPr>
            </w:pPr>
            <w:r w:rsidRPr="004A2C61">
              <w:rPr>
                <w:rFonts w:ascii="Times New Roman" w:hAnsi="Times New Roman"/>
                <w:b/>
                <w:sz w:val="24"/>
                <w:szCs w:val="24"/>
                <w:lang w:val="ru-RU"/>
              </w:rPr>
              <w:t xml:space="preserve">Внимание! Для целей корректного определения </w:t>
            </w:r>
            <w:r w:rsidRPr="004A2C61">
              <w:rPr>
                <w:rFonts w:ascii="Times New Roman" w:hAnsi="Times New Roman"/>
                <w:b/>
                <w:sz w:val="24"/>
                <w:szCs w:val="24"/>
              </w:rPr>
              <w:t>LTIFR</w:t>
            </w:r>
            <w:r w:rsidRPr="004A2C61">
              <w:rPr>
                <w:rFonts w:ascii="Times New Roman" w:hAnsi="Times New Roman"/>
                <w:b/>
                <w:sz w:val="24"/>
                <w:szCs w:val="24"/>
                <w:lang w:val="ru-RU"/>
              </w:rPr>
              <w:t xml:space="preserve"> (исключения двойного учета)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w:t>
            </w:r>
          </w:p>
        </w:tc>
      </w:tr>
      <w:tr w:rsidR="004A2C61" w:rsidRPr="004A2C61" w14:paraId="627C906E" w14:textId="77777777" w:rsidTr="006C3BAB">
        <w:tc>
          <w:tcPr>
            <w:tcW w:w="319" w:type="pct"/>
          </w:tcPr>
          <w:p w14:paraId="688369CD"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147ECD6B"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Регламент</w:t>
            </w:r>
          </w:p>
        </w:tc>
        <w:tc>
          <w:tcPr>
            <w:tcW w:w="3302" w:type="pct"/>
          </w:tcPr>
          <w:p w14:paraId="5F9B4395"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Действующая на момент подготовки отчетных данных редакция регламента единой отчетности по охране труда ГК «ЕвроСибЭнерго»</w:t>
            </w:r>
          </w:p>
        </w:tc>
      </w:tr>
      <w:tr w:rsidR="004A2C61" w:rsidRPr="004A2C61" w14:paraId="6B90D6DA" w14:textId="77777777" w:rsidTr="006C3BAB">
        <w:tc>
          <w:tcPr>
            <w:tcW w:w="319" w:type="pct"/>
          </w:tcPr>
          <w:p w14:paraId="5FBDBBFA"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0CE154DE"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LTI (Lost Time Injury)</w:t>
            </w:r>
          </w:p>
        </w:tc>
        <w:tc>
          <w:tcPr>
            <w:tcW w:w="3302" w:type="pct"/>
          </w:tcPr>
          <w:p w14:paraId="3B818378"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Травма, повлекшая временную или стойкую утрату трудоспособности.</w:t>
            </w:r>
          </w:p>
          <w:p w14:paraId="729D5C9F"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19F72B49"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3A445C2C"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b/>
                <w:sz w:val="24"/>
                <w:szCs w:val="24"/>
                <w:lang w:val="ru-RU"/>
              </w:rPr>
              <w:t xml:space="preserve">Внимание! Для целей корректного определения </w:t>
            </w:r>
            <w:r w:rsidRPr="004A2C61">
              <w:rPr>
                <w:rFonts w:ascii="Times New Roman" w:hAnsi="Times New Roman"/>
                <w:b/>
                <w:sz w:val="24"/>
                <w:szCs w:val="24"/>
              </w:rPr>
              <w:t>LTIFR</w:t>
            </w:r>
            <w:r w:rsidRPr="004A2C61">
              <w:rPr>
                <w:rFonts w:ascii="Times New Roman" w:hAnsi="Times New Roman"/>
                <w:b/>
                <w:sz w:val="24"/>
                <w:szCs w:val="24"/>
                <w:lang w:val="ru-RU"/>
              </w:rPr>
              <w:t xml:space="preserve"> (исключения двойного учета) при исполнении </w:t>
            </w:r>
            <w:r w:rsidRPr="004A2C61">
              <w:rPr>
                <w:rFonts w:ascii="Times New Roman" w:hAnsi="Times New Roman"/>
                <w:b/>
                <w:sz w:val="24"/>
                <w:szCs w:val="24"/>
                <w:lang w:val="ru-RU"/>
              </w:rPr>
              <w:lastRenderedPageBreak/>
              <w:t xml:space="preserve">положений настоящей Методики количество </w:t>
            </w:r>
            <w:r w:rsidRPr="004A2C61">
              <w:rPr>
                <w:rFonts w:ascii="Times New Roman" w:hAnsi="Times New Roman"/>
                <w:b/>
                <w:sz w:val="24"/>
                <w:szCs w:val="24"/>
              </w:rPr>
              <w:t>LTI</w:t>
            </w:r>
            <w:r w:rsidRPr="004A2C61">
              <w:rPr>
                <w:rFonts w:ascii="Times New Roman" w:hAnsi="Times New Roman"/>
                <w:b/>
                <w:sz w:val="24"/>
                <w:szCs w:val="24"/>
                <w:lang w:val="ru-RU"/>
              </w:rPr>
              <w:t xml:space="preserve"> определяется без учета травм, повлекших смерть пострадавшего.</w:t>
            </w:r>
          </w:p>
        </w:tc>
      </w:tr>
      <w:tr w:rsidR="004A2C61" w:rsidRPr="004A2C61" w14:paraId="63F0473F" w14:textId="77777777" w:rsidTr="006C3BAB">
        <w:tc>
          <w:tcPr>
            <w:tcW w:w="319" w:type="pct"/>
          </w:tcPr>
          <w:p w14:paraId="2E8F655A"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4E3006C9"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F (Fatality)</w:t>
            </w:r>
          </w:p>
        </w:tc>
        <w:tc>
          <w:tcPr>
            <w:tcW w:w="3302" w:type="pct"/>
          </w:tcPr>
          <w:p w14:paraId="238125BD"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Травма, повлекшая смерть пострадавшего.</w:t>
            </w:r>
          </w:p>
          <w:p w14:paraId="2C917989"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Учитываются случаи смерти, наступившей в результате получения производственной травмы.</w:t>
            </w:r>
          </w:p>
        </w:tc>
      </w:tr>
      <w:tr w:rsidR="004A2C61" w:rsidRPr="004A2C61" w14:paraId="629B1F9B" w14:textId="77777777" w:rsidTr="006C3BAB">
        <w:tc>
          <w:tcPr>
            <w:tcW w:w="319" w:type="pct"/>
          </w:tcPr>
          <w:p w14:paraId="13EA2ADC"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197AEDC6"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LTIFR (Lost Time Incident Frequency Rate)</w:t>
            </w:r>
          </w:p>
        </w:tc>
        <w:tc>
          <w:tcPr>
            <w:tcW w:w="3302" w:type="pct"/>
          </w:tcPr>
          <w:p w14:paraId="1C009315"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Коэффициент частоты травм с утратой трудоспособности (на каждые 200</w:t>
            </w:r>
            <w:r w:rsidRPr="004A2C61">
              <w:rPr>
                <w:rFonts w:ascii="Times New Roman" w:hAnsi="Times New Roman"/>
                <w:sz w:val="24"/>
                <w:szCs w:val="24"/>
              </w:rPr>
              <w:t> </w:t>
            </w:r>
            <w:r w:rsidRPr="004A2C61">
              <w:rPr>
                <w:rFonts w:ascii="Times New Roman" w:hAnsi="Times New Roman"/>
                <w:sz w:val="24"/>
                <w:szCs w:val="24"/>
                <w:lang w:val="ru-RU"/>
              </w:rPr>
              <w:t>000 человеко-часов), определяемый по формуле:</w:t>
            </w:r>
          </w:p>
          <w:p w14:paraId="5D175169"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LTIFR = (LTI+F)/ФЧЧ</w:t>
            </w:r>
            <w:r w:rsidRPr="004A2C61">
              <w:rPr>
                <w:rFonts w:ascii="Times New Roman" w:hAnsi="Times New Roman"/>
                <w:sz w:val="24"/>
                <w:szCs w:val="24"/>
              </w:rPr>
              <w:sym w:font="Symbol" w:char="F0D7"/>
            </w:r>
            <w:r w:rsidRPr="004A2C61">
              <w:rPr>
                <w:rFonts w:ascii="Times New Roman" w:hAnsi="Times New Roman"/>
                <w:sz w:val="24"/>
                <w:szCs w:val="24"/>
              </w:rPr>
              <w:t>200000</w:t>
            </w:r>
          </w:p>
        </w:tc>
      </w:tr>
      <w:tr w:rsidR="004A2C61" w:rsidRPr="004A2C61" w14:paraId="60996142" w14:textId="77777777" w:rsidTr="006C3BAB">
        <w:tc>
          <w:tcPr>
            <w:tcW w:w="319" w:type="pct"/>
          </w:tcPr>
          <w:p w14:paraId="74185DD0"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rPr>
            </w:pPr>
          </w:p>
        </w:tc>
        <w:tc>
          <w:tcPr>
            <w:tcW w:w="1379" w:type="pct"/>
          </w:tcPr>
          <w:p w14:paraId="65D3F2F7"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LTIFR_план_1</w:t>
            </w:r>
          </w:p>
        </w:tc>
        <w:tc>
          <w:tcPr>
            <w:tcW w:w="3302" w:type="pct"/>
          </w:tcPr>
          <w:p w14:paraId="0F1CD80F" w14:textId="77777777" w:rsidR="004A2C61" w:rsidRPr="004A2C61" w:rsidRDefault="004A2C61" w:rsidP="004A2C61">
            <w:pPr>
              <w:spacing w:before="60" w:after="60"/>
              <w:jc w:val="both"/>
              <w:rPr>
                <w:rFonts w:ascii="Times New Roman" w:hAnsi="Times New Roman"/>
                <w:szCs w:val="24"/>
                <w:lang w:val="ru-RU"/>
              </w:rPr>
            </w:pPr>
            <w:r w:rsidRPr="004A2C61">
              <w:rPr>
                <w:rFonts w:ascii="Times New Roman" w:hAnsi="Times New Roman"/>
                <w:sz w:val="24"/>
                <w:szCs w:val="24"/>
                <w:lang w:val="ru-RU"/>
              </w:rPr>
              <w:t xml:space="preserve">Плановый показатель </w:t>
            </w:r>
            <w:r w:rsidRPr="004A2C61">
              <w:rPr>
                <w:rFonts w:ascii="Times New Roman" w:hAnsi="Times New Roman"/>
                <w:sz w:val="24"/>
                <w:szCs w:val="24"/>
              </w:rPr>
              <w:t>LTIFR</w:t>
            </w:r>
            <w:r w:rsidRPr="004A2C61">
              <w:rPr>
                <w:rFonts w:ascii="Times New Roman" w:hAnsi="Times New Roman"/>
                <w:sz w:val="24"/>
                <w:szCs w:val="24"/>
                <w:lang w:val="ru-RU"/>
              </w:rPr>
              <w:t xml:space="preserve"> Организации в текущем году</w:t>
            </w:r>
          </w:p>
        </w:tc>
      </w:tr>
      <w:tr w:rsidR="004A2C61" w:rsidRPr="004A2C61" w14:paraId="6CAD6E95" w14:textId="77777777" w:rsidTr="006C3BAB">
        <w:tc>
          <w:tcPr>
            <w:tcW w:w="319" w:type="pct"/>
          </w:tcPr>
          <w:p w14:paraId="77350873"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48921E0F"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LTIFR_план_2</w:t>
            </w:r>
          </w:p>
        </w:tc>
        <w:tc>
          <w:tcPr>
            <w:tcW w:w="3302" w:type="pct"/>
          </w:tcPr>
          <w:p w14:paraId="28981013"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Плановый показатель </w:t>
            </w:r>
            <w:r w:rsidRPr="004A2C61">
              <w:rPr>
                <w:rFonts w:ascii="Times New Roman" w:hAnsi="Times New Roman"/>
                <w:sz w:val="24"/>
                <w:szCs w:val="24"/>
              </w:rPr>
              <w:t>LTIFR</w:t>
            </w:r>
            <w:r w:rsidRPr="004A2C61">
              <w:rPr>
                <w:rFonts w:ascii="Times New Roman" w:hAnsi="Times New Roman"/>
                <w:sz w:val="24"/>
                <w:szCs w:val="24"/>
                <w:lang w:val="ru-RU"/>
              </w:rPr>
              <w:t xml:space="preserve"> Организации на следующий год</w:t>
            </w:r>
          </w:p>
        </w:tc>
      </w:tr>
      <w:tr w:rsidR="004A2C61" w:rsidRPr="004A2C61" w14:paraId="279A9973" w14:textId="77777777" w:rsidTr="006C3BAB">
        <w:tc>
          <w:tcPr>
            <w:tcW w:w="319" w:type="pct"/>
          </w:tcPr>
          <w:p w14:paraId="5478477C"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255B358B"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ФЧЧ (фактически отработанные человеко-часы)</w:t>
            </w:r>
          </w:p>
        </w:tc>
        <w:tc>
          <w:tcPr>
            <w:tcW w:w="3302" w:type="pct"/>
          </w:tcPr>
          <w:p w14:paraId="3721D2A3"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Суммарное количество рабочих часов, фактически отработанных Сотрудниками или Подрядчиками, включая оплачиваемые сверхурочные, но исключая отпуска, больничные и т.п.</w:t>
            </w:r>
          </w:p>
        </w:tc>
      </w:tr>
    </w:tbl>
    <w:p w14:paraId="70FD8945" w14:textId="77777777" w:rsidR="004A2C61" w:rsidRPr="004A2C61" w:rsidRDefault="004A2C61" w:rsidP="004A2C61">
      <w:pPr>
        <w:keepNext/>
        <w:keepLines/>
        <w:numPr>
          <w:ilvl w:val="0"/>
          <w:numId w:val="34"/>
        </w:numPr>
        <w:spacing w:before="120" w:after="0" w:line="259" w:lineRule="auto"/>
        <w:ind w:left="0"/>
        <w:outlineLvl w:val="0"/>
        <w:rPr>
          <w:rFonts w:ascii="Times New Roman" w:eastAsia="Times New Roman" w:hAnsi="Times New Roman" w:cs="Times New Roman"/>
          <w:bCs/>
          <w:kern w:val="32"/>
          <w:sz w:val="24"/>
          <w:szCs w:val="24"/>
        </w:rPr>
      </w:pPr>
      <w:bookmarkStart w:id="270" w:name="_Toc61878706"/>
      <w:bookmarkStart w:id="271" w:name="_Toc86761751"/>
      <w:r w:rsidRPr="004A2C61">
        <w:rPr>
          <w:rFonts w:ascii="Times New Roman" w:eastAsia="Times New Roman" w:hAnsi="Times New Roman" w:cs="Times New Roman"/>
          <w:b/>
          <w:bCs/>
          <w:kern w:val="32"/>
          <w:sz w:val="24"/>
          <w:szCs w:val="24"/>
        </w:rPr>
        <w:t>Планирование</w:t>
      </w:r>
      <w:bookmarkEnd w:id="270"/>
      <w:bookmarkEnd w:id="271"/>
    </w:p>
    <w:p w14:paraId="49881A9F" w14:textId="77777777" w:rsidR="004A2C61" w:rsidRPr="004A2C61" w:rsidRDefault="004A2C61" w:rsidP="004A2C61">
      <w:pPr>
        <w:numPr>
          <w:ilvl w:val="1"/>
          <w:numId w:val="34"/>
        </w:numPr>
        <w:spacing w:before="120" w:after="0" w:line="240" w:lineRule="auto"/>
        <w:jc w:val="both"/>
        <w:rPr>
          <w:rFonts w:ascii="Times New Roman" w:eastAsia="Times New Roman" w:hAnsi="Times New Roman" w:cs="Times New Roman"/>
          <w:b/>
          <w:color w:val="FF0000"/>
          <w:sz w:val="24"/>
          <w:szCs w:val="24"/>
        </w:rPr>
      </w:pPr>
      <w:r w:rsidRPr="004A2C61">
        <w:rPr>
          <w:rFonts w:ascii="Times New Roman" w:eastAsia="Times New Roman" w:hAnsi="Times New Roman" w:cs="Times New Roman"/>
          <w:b/>
          <w:i/>
          <w:color w:val="FF0000"/>
          <w:sz w:val="24"/>
          <w:szCs w:val="24"/>
        </w:rPr>
        <w:t>По Энергетическому сегменту Группы</w:t>
      </w:r>
    </w:p>
    <w:p w14:paraId="057217AA"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Плановый (целевой) показатель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по Группе в целом утверждается приказом по Группе.</w:t>
      </w:r>
    </w:p>
    <w:p w14:paraId="05027654"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Финансовый департамент АО «ЕвроСибЭнерго» предоставляет в ДОТ целевой показатель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утвержденный приказом по Группе, в течение 3-х рабочих дней с момента утверждения.</w:t>
      </w:r>
    </w:p>
    <w:p w14:paraId="4A823661" w14:textId="77777777" w:rsidR="004A2C61" w:rsidRPr="004A2C61" w:rsidRDefault="004A2C61" w:rsidP="004A2C61">
      <w:pPr>
        <w:numPr>
          <w:ilvl w:val="1"/>
          <w:numId w:val="34"/>
        </w:numPr>
        <w:spacing w:before="120" w:after="0" w:line="240" w:lineRule="auto"/>
        <w:jc w:val="both"/>
        <w:rPr>
          <w:rFonts w:ascii="Times New Roman" w:eastAsia="Times New Roman" w:hAnsi="Times New Roman" w:cs="Times New Roman"/>
          <w:b/>
          <w:color w:val="FF0000"/>
          <w:sz w:val="24"/>
          <w:szCs w:val="24"/>
        </w:rPr>
      </w:pPr>
      <w:r w:rsidRPr="004A2C61">
        <w:rPr>
          <w:rFonts w:ascii="Times New Roman" w:eastAsia="Times New Roman" w:hAnsi="Times New Roman" w:cs="Times New Roman"/>
          <w:b/>
          <w:i/>
          <w:color w:val="FF0000"/>
          <w:sz w:val="24"/>
          <w:szCs w:val="24"/>
        </w:rPr>
        <w:t>По Бизнесам/Организациям</w:t>
      </w:r>
    </w:p>
    <w:p w14:paraId="006CF41E"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Департамент по правовым вопросам ООО «УСЦ ЕвроСибЭнерго» представляет в ДОТ полный перечень юридических лиц Бизнесов Группы в срок до 1 декабря, предшествующего планируемому.</w:t>
      </w:r>
    </w:p>
    <w:p w14:paraId="6EDDE44F"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в планируемом периоде, и подготавливает предложения генеральному директору АО «ЕвроСибЭнерго» по корректировке бизнес-процесса в случае выявления отклонений в срок до 10 декабря года, предшествующего планируемому.</w:t>
      </w:r>
    </w:p>
    <w:p w14:paraId="518C9A7E"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i/>
          <w:color w:val="FF0000"/>
          <w:sz w:val="24"/>
          <w:szCs w:val="24"/>
        </w:rPr>
      </w:pPr>
      <w:r w:rsidRPr="004A2C61">
        <w:rPr>
          <w:rFonts w:ascii="Times New Roman" w:eastAsia="Times New Roman" w:hAnsi="Times New Roman" w:cs="Times New Roman"/>
          <w:b/>
          <w:i/>
          <w:color w:val="FF0000"/>
          <w:sz w:val="24"/>
          <w:szCs w:val="24"/>
        </w:rPr>
        <w:t xml:space="preserve">ДОТ представляет генеральному директору АО «ЕвроСибЭнерго» предложения по целевым показателям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в разрезе Бизнесов/Организаций для использования в целях бизнес-планирования в срок до 25 декабря года, предшествующего планируемому, в следующем порядке:</w:t>
      </w:r>
    </w:p>
    <w:p w14:paraId="1A0FB974" w14:textId="77777777" w:rsidR="004A2C61" w:rsidRPr="004A2C61" w:rsidRDefault="004A2C61" w:rsidP="004A2C61">
      <w:pPr>
        <w:numPr>
          <w:ilvl w:val="3"/>
          <w:numId w:val="34"/>
        </w:numPr>
        <w:spacing w:before="120" w:after="0" w:line="240" w:lineRule="auto"/>
        <w:ind w:firstLine="0"/>
        <w:contextualSpacing/>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Определяется прогноз фактически отработанных человеко-часов ФЧЧ_прогноз по Организациям на конец года, предшествующего планируемому:</w:t>
      </w:r>
    </w:p>
    <w:tbl>
      <w:tblPr>
        <w:tblStyle w:val="12"/>
        <w:tblW w:w="0" w:type="auto"/>
        <w:tblLook w:val="04A0" w:firstRow="1" w:lastRow="0" w:firstColumn="1" w:lastColumn="0" w:noHBand="0" w:noVBand="1"/>
      </w:tblPr>
      <w:tblGrid>
        <w:gridCol w:w="4672"/>
        <w:gridCol w:w="4672"/>
      </w:tblGrid>
      <w:tr w:rsidR="004A2C61" w:rsidRPr="004A2C61" w14:paraId="159EC7B5" w14:textId="77777777" w:rsidTr="006C3BAB">
        <w:tc>
          <w:tcPr>
            <w:tcW w:w="4672" w:type="dxa"/>
          </w:tcPr>
          <w:p w14:paraId="684A5D45" w14:textId="77777777" w:rsidR="004A2C61" w:rsidRPr="004A2C61" w:rsidRDefault="004A2C61" w:rsidP="004A2C61">
            <w:pPr>
              <w:spacing w:before="60" w:after="60"/>
              <w:jc w:val="center"/>
              <w:rPr>
                <w:rFonts w:ascii="Times New Roman" w:hAnsi="Times New Roman"/>
                <w:sz w:val="24"/>
                <w:szCs w:val="24"/>
                <w:lang w:val="ru-RU"/>
              </w:rPr>
            </w:pPr>
            <w:r w:rsidRPr="004A2C61">
              <w:rPr>
                <w:rFonts w:ascii="Times New Roman" w:hAnsi="Times New Roman"/>
                <w:sz w:val="24"/>
                <w:szCs w:val="24"/>
                <w:lang w:val="ru-RU"/>
              </w:rPr>
              <w:t xml:space="preserve">Для Бизнесов/Организаций, осуществляющих ежемесячную подготовку отчетности по охране труда (в </w:t>
            </w:r>
            <w:r w:rsidRPr="004A2C61">
              <w:rPr>
                <w:rFonts w:ascii="Times New Roman" w:hAnsi="Times New Roman"/>
                <w:sz w:val="24"/>
                <w:szCs w:val="24"/>
                <w:lang w:val="ru-RU"/>
              </w:rPr>
              <w:lastRenderedPageBreak/>
              <w:t>соответствии с п. 4.2.1 настоящей Методики)</w:t>
            </w:r>
          </w:p>
        </w:tc>
        <w:tc>
          <w:tcPr>
            <w:tcW w:w="4673" w:type="dxa"/>
          </w:tcPr>
          <w:p w14:paraId="07E920DF" w14:textId="77777777" w:rsidR="004A2C61" w:rsidRPr="004A2C61" w:rsidRDefault="004A2C61" w:rsidP="004A2C61">
            <w:pPr>
              <w:spacing w:before="60" w:after="60"/>
              <w:jc w:val="center"/>
              <w:rPr>
                <w:rFonts w:ascii="Times New Roman" w:hAnsi="Times New Roman"/>
                <w:sz w:val="24"/>
                <w:szCs w:val="24"/>
                <w:lang w:val="ru-RU"/>
              </w:rPr>
            </w:pPr>
            <w:r w:rsidRPr="004A2C61">
              <w:rPr>
                <w:rFonts w:ascii="Times New Roman" w:hAnsi="Times New Roman"/>
                <w:sz w:val="24"/>
                <w:szCs w:val="24"/>
                <w:lang w:val="ru-RU"/>
              </w:rPr>
              <w:lastRenderedPageBreak/>
              <w:t xml:space="preserve">Для Бизнесов/Организаций, осуществляющих ежеквартальную подготовку отчетности по охране труда (в </w:t>
            </w:r>
            <w:r w:rsidRPr="004A2C61">
              <w:rPr>
                <w:rFonts w:ascii="Times New Roman" w:hAnsi="Times New Roman"/>
                <w:sz w:val="24"/>
                <w:szCs w:val="24"/>
                <w:lang w:val="ru-RU"/>
              </w:rPr>
              <w:lastRenderedPageBreak/>
              <w:t>соответствии с п. 4.2.1 настоящей Методики)</w:t>
            </w:r>
          </w:p>
        </w:tc>
      </w:tr>
      <w:tr w:rsidR="004A2C61" w:rsidRPr="004A2C61" w14:paraId="744E4037" w14:textId="77777777" w:rsidTr="006C3BAB">
        <w:tc>
          <w:tcPr>
            <w:tcW w:w="4672" w:type="dxa"/>
          </w:tcPr>
          <w:p w14:paraId="0760232E" w14:textId="77777777" w:rsidR="004A2C61" w:rsidRPr="004A2C61" w:rsidRDefault="004A2C61" w:rsidP="004A2C61">
            <w:pPr>
              <w:spacing w:before="60" w:after="60"/>
              <w:jc w:val="both"/>
              <w:rPr>
                <w:rFonts w:ascii="Times New Roman" w:hAnsi="Times New Roman"/>
                <w:b/>
                <w:i/>
                <w:sz w:val="24"/>
                <w:szCs w:val="24"/>
                <w:lang w:val="ru-RU"/>
              </w:rPr>
            </w:pPr>
            <w:r w:rsidRPr="004A2C61">
              <w:rPr>
                <w:rFonts w:ascii="Times New Roman" w:hAnsi="Times New Roman"/>
                <w:b/>
                <w:i/>
                <w:sz w:val="24"/>
                <w:szCs w:val="24"/>
                <w:lang w:val="ru-RU"/>
              </w:rPr>
              <w:lastRenderedPageBreak/>
              <w:t>ФЧЧ_прогноз = ФЧЧ_факт</w:t>
            </w:r>
            <w:r w:rsidRPr="004A2C61">
              <w:rPr>
                <w:rFonts w:ascii="Times New Roman" w:hAnsi="Times New Roman"/>
                <w:b/>
                <w:i/>
                <w:sz w:val="24"/>
                <w:szCs w:val="24"/>
              </w:rPr>
              <w:sym w:font="Symbol" w:char="F0D7"/>
            </w:r>
            <w:r w:rsidRPr="004A2C61">
              <w:rPr>
                <w:rFonts w:ascii="Times New Roman" w:hAnsi="Times New Roman"/>
                <w:b/>
                <w:i/>
                <w:sz w:val="24"/>
                <w:szCs w:val="24"/>
                <w:lang w:val="ru-RU"/>
              </w:rPr>
              <w:t>12/11            (1)</w:t>
            </w:r>
          </w:p>
          <w:p w14:paraId="0E324693"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где ФЧЧ_факт – суммарное количество фактически отработанных человеко-часов за 11 месяцев года в текущем году</w:t>
            </w:r>
          </w:p>
        </w:tc>
        <w:tc>
          <w:tcPr>
            <w:tcW w:w="4673" w:type="dxa"/>
          </w:tcPr>
          <w:p w14:paraId="39CA24FC" w14:textId="77777777" w:rsidR="004A2C61" w:rsidRPr="004A2C61" w:rsidRDefault="004A2C61" w:rsidP="004A2C61">
            <w:pPr>
              <w:spacing w:before="60" w:after="60"/>
              <w:jc w:val="both"/>
              <w:rPr>
                <w:rFonts w:ascii="Times New Roman" w:hAnsi="Times New Roman"/>
                <w:b/>
                <w:i/>
                <w:sz w:val="24"/>
                <w:szCs w:val="24"/>
                <w:lang w:val="ru-RU"/>
              </w:rPr>
            </w:pPr>
            <w:r w:rsidRPr="004A2C61">
              <w:rPr>
                <w:rFonts w:ascii="Times New Roman" w:hAnsi="Times New Roman"/>
                <w:b/>
                <w:i/>
                <w:sz w:val="24"/>
                <w:szCs w:val="24"/>
                <w:lang w:val="ru-RU"/>
              </w:rPr>
              <w:t>ФЧЧ_прогноз = ФЧЧ_факт</w:t>
            </w:r>
            <w:r w:rsidRPr="004A2C61">
              <w:rPr>
                <w:rFonts w:ascii="Times New Roman" w:hAnsi="Times New Roman"/>
                <w:b/>
                <w:i/>
                <w:sz w:val="24"/>
                <w:szCs w:val="24"/>
              </w:rPr>
              <w:sym w:font="Symbol" w:char="F0D7"/>
            </w:r>
            <w:r w:rsidRPr="004A2C61">
              <w:rPr>
                <w:rFonts w:ascii="Times New Roman" w:hAnsi="Times New Roman"/>
                <w:b/>
                <w:i/>
                <w:sz w:val="24"/>
                <w:szCs w:val="24"/>
                <w:lang w:val="ru-RU"/>
              </w:rPr>
              <w:t>4/3                 (2)</w:t>
            </w:r>
          </w:p>
          <w:p w14:paraId="1AF99823" w14:textId="77777777" w:rsidR="004A2C61" w:rsidRPr="004A2C61" w:rsidRDefault="004A2C61" w:rsidP="004A2C61">
            <w:pPr>
              <w:spacing w:before="60" w:after="60"/>
              <w:jc w:val="both"/>
              <w:rPr>
                <w:rFonts w:ascii="Times New Roman" w:hAnsi="Times New Roman"/>
                <w:b/>
                <w:i/>
                <w:sz w:val="24"/>
                <w:szCs w:val="24"/>
                <w:lang w:val="ru-RU"/>
              </w:rPr>
            </w:pPr>
            <w:r w:rsidRPr="004A2C61">
              <w:rPr>
                <w:rFonts w:ascii="Times New Roman" w:hAnsi="Times New Roman"/>
                <w:sz w:val="24"/>
                <w:szCs w:val="24"/>
                <w:lang w:val="ru-RU"/>
              </w:rPr>
              <w:t>где ФЧЧ_факт – суммарное количество фактически отработанных человеко-часов за 3 квартала текущего года</w:t>
            </w:r>
          </w:p>
        </w:tc>
      </w:tr>
    </w:tbl>
    <w:p w14:paraId="79028573" w14:textId="77777777" w:rsidR="004A2C61" w:rsidRPr="004A2C61" w:rsidRDefault="004A2C61" w:rsidP="004A2C61">
      <w:pPr>
        <w:widowControl w:val="0"/>
        <w:autoSpaceDE w:val="0"/>
        <w:autoSpaceDN w:val="0"/>
        <w:adjustRightInd w:val="0"/>
        <w:spacing w:before="120" w:line="240" w:lineRule="auto"/>
        <w:jc w:val="both"/>
        <w:rPr>
          <w:rFonts w:ascii="Times New Roman" w:eastAsia="Times New Roman" w:hAnsi="Times New Roman" w:cs="Times New Roman"/>
          <w:b/>
          <w:i/>
          <w:color w:val="FF0000"/>
          <w:sz w:val="24"/>
          <w:szCs w:val="24"/>
        </w:rPr>
      </w:pPr>
    </w:p>
    <w:p w14:paraId="70C67633" w14:textId="77777777" w:rsidR="004A2C61" w:rsidRPr="004A2C61" w:rsidRDefault="004A2C61" w:rsidP="004A2C61">
      <w:pPr>
        <w:numPr>
          <w:ilvl w:val="3"/>
          <w:numId w:val="34"/>
        </w:numPr>
        <w:spacing w:before="120" w:after="0" w:line="240" w:lineRule="auto"/>
        <w:ind w:firstLine="0"/>
        <w:contextualSpacing/>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Определяется прогнозное значение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по Организациям в году, предшествующему планируемому:</w:t>
      </w:r>
    </w:p>
    <w:p w14:paraId="08B17240" w14:textId="77777777" w:rsidR="004A2C61" w:rsidRPr="004A2C61" w:rsidRDefault="004A2C61" w:rsidP="004A2C61">
      <w:pPr>
        <w:spacing w:before="120" w:line="240" w:lineRule="auto"/>
        <w:jc w:val="both"/>
        <w:rPr>
          <w:rFonts w:ascii="Times New Roman" w:eastAsia="Times New Roman" w:hAnsi="Times New Roman" w:cs="Times New Roman"/>
          <w:b/>
          <w:i/>
          <w:sz w:val="24"/>
          <w:szCs w:val="24"/>
        </w:rPr>
      </w:pPr>
      <w:r w:rsidRPr="004A2C61">
        <w:rPr>
          <w:rFonts w:ascii="Times New Roman" w:eastAsia="Times New Roman" w:hAnsi="Times New Roman" w:cs="Times New Roman"/>
          <w:b/>
          <w:i/>
          <w:sz w:val="24"/>
          <w:szCs w:val="24"/>
          <w:lang w:val="en-US"/>
        </w:rPr>
        <w:t>LTIFR</w:t>
      </w:r>
      <w:r w:rsidRPr="004A2C61">
        <w:rPr>
          <w:rFonts w:ascii="Times New Roman" w:eastAsia="Times New Roman" w:hAnsi="Times New Roman" w:cs="Times New Roman"/>
          <w:b/>
          <w:i/>
          <w:sz w:val="24"/>
          <w:szCs w:val="24"/>
        </w:rPr>
        <w:t>_прогноз = (</w:t>
      </w:r>
      <w:r w:rsidRPr="004A2C61">
        <w:rPr>
          <w:rFonts w:ascii="Times New Roman" w:eastAsia="Times New Roman" w:hAnsi="Times New Roman" w:cs="Times New Roman"/>
          <w:b/>
          <w:i/>
          <w:sz w:val="24"/>
          <w:szCs w:val="24"/>
          <w:lang w:val="en-US"/>
        </w:rPr>
        <w:t>LTI</w:t>
      </w:r>
      <w:r w:rsidRPr="004A2C61">
        <w:rPr>
          <w:rFonts w:ascii="Times New Roman" w:eastAsia="Times New Roman" w:hAnsi="Times New Roman" w:cs="Times New Roman"/>
          <w:b/>
          <w:i/>
          <w:sz w:val="24"/>
          <w:szCs w:val="24"/>
        </w:rPr>
        <w:t xml:space="preserve">_факт + </w:t>
      </w:r>
      <w:r w:rsidRPr="004A2C61">
        <w:rPr>
          <w:rFonts w:ascii="Times New Roman" w:eastAsia="Times New Roman" w:hAnsi="Times New Roman" w:cs="Times New Roman"/>
          <w:b/>
          <w:i/>
          <w:sz w:val="24"/>
          <w:szCs w:val="24"/>
          <w:lang w:val="en-US"/>
        </w:rPr>
        <w:t>F</w:t>
      </w:r>
      <w:r w:rsidRPr="004A2C61">
        <w:rPr>
          <w:rFonts w:ascii="Times New Roman" w:eastAsia="Times New Roman" w:hAnsi="Times New Roman" w:cs="Times New Roman"/>
          <w:b/>
          <w:i/>
          <w:sz w:val="24"/>
          <w:szCs w:val="24"/>
        </w:rPr>
        <w:t xml:space="preserve">_факт)/ФЧЧ_прогноз </w:t>
      </w:r>
      <w:r w:rsidRPr="004A2C61">
        <w:rPr>
          <w:rFonts w:ascii="Times New Roman" w:eastAsia="Times New Roman" w:hAnsi="Times New Roman" w:cs="Times New Roman"/>
          <w:b/>
          <w:i/>
        </w:rPr>
        <w:sym w:font="Symbol" w:char="F0D7"/>
      </w:r>
      <w:r w:rsidRPr="004A2C61">
        <w:rPr>
          <w:rFonts w:ascii="Times New Roman" w:eastAsia="Times New Roman" w:hAnsi="Times New Roman" w:cs="Times New Roman"/>
          <w:b/>
          <w:i/>
          <w:sz w:val="24"/>
          <w:szCs w:val="24"/>
        </w:rPr>
        <w:t xml:space="preserve"> 200 000</w:t>
      </w:r>
      <w:r w:rsidRPr="004A2C61">
        <w:rPr>
          <w:rFonts w:ascii="Times New Roman" w:eastAsia="Times New Roman" w:hAnsi="Times New Roman" w:cs="Times New Roman"/>
          <w:b/>
          <w:i/>
          <w:sz w:val="24"/>
          <w:szCs w:val="24"/>
        </w:rPr>
        <w:tab/>
      </w:r>
      <w:r w:rsidRPr="004A2C61">
        <w:rPr>
          <w:rFonts w:ascii="Times New Roman" w:eastAsia="Times New Roman" w:hAnsi="Times New Roman" w:cs="Times New Roman"/>
          <w:b/>
          <w:i/>
          <w:sz w:val="24"/>
          <w:szCs w:val="24"/>
        </w:rPr>
        <w:tab/>
      </w:r>
      <w:r w:rsidRPr="004A2C61">
        <w:rPr>
          <w:rFonts w:ascii="Times New Roman" w:eastAsia="Times New Roman" w:hAnsi="Times New Roman" w:cs="Times New Roman"/>
          <w:b/>
          <w:i/>
          <w:sz w:val="24"/>
          <w:szCs w:val="24"/>
        </w:rPr>
        <w:tab/>
        <w:t xml:space="preserve">         (3)</w:t>
      </w:r>
    </w:p>
    <w:p w14:paraId="1A78AE22" w14:textId="77777777" w:rsidR="004A2C61" w:rsidRPr="004A2C61" w:rsidRDefault="004A2C61" w:rsidP="004A2C61">
      <w:pPr>
        <w:spacing w:before="120" w:line="240" w:lineRule="auto"/>
        <w:jc w:val="both"/>
        <w:rPr>
          <w:rFonts w:ascii="Times New Roman" w:eastAsia="Times New Roman" w:hAnsi="Times New Roman" w:cs="Times New Roman"/>
          <w:sz w:val="24"/>
          <w:szCs w:val="24"/>
        </w:rPr>
      </w:pPr>
      <w:r w:rsidRPr="004A2C61">
        <w:rPr>
          <w:rFonts w:ascii="Times New Roman" w:eastAsia="Times New Roman" w:hAnsi="Times New Roman" w:cs="Times New Roman"/>
          <w:sz w:val="24"/>
          <w:szCs w:val="24"/>
        </w:rPr>
        <w:t xml:space="preserve">где </w:t>
      </w:r>
      <w:r w:rsidRPr="004A2C61">
        <w:rPr>
          <w:rFonts w:ascii="Times New Roman" w:eastAsia="Times New Roman" w:hAnsi="Times New Roman" w:cs="Times New Roman"/>
          <w:b/>
          <w:i/>
          <w:sz w:val="24"/>
          <w:szCs w:val="24"/>
          <w:lang w:val="en-US"/>
        </w:rPr>
        <w:t>LTI</w:t>
      </w:r>
      <w:r w:rsidRPr="004A2C61">
        <w:rPr>
          <w:rFonts w:ascii="Times New Roman" w:eastAsia="Times New Roman" w:hAnsi="Times New Roman" w:cs="Times New Roman"/>
          <w:b/>
          <w:i/>
          <w:sz w:val="24"/>
          <w:szCs w:val="24"/>
        </w:rPr>
        <w:t>_факт</w:t>
      </w:r>
      <w:r w:rsidRPr="004A2C61">
        <w:rPr>
          <w:rFonts w:ascii="Times New Roman" w:eastAsia="Times New Roman" w:hAnsi="Times New Roman" w:cs="Times New Roman"/>
          <w:sz w:val="24"/>
          <w:szCs w:val="24"/>
        </w:rPr>
        <w:t xml:space="preserve"> и </w:t>
      </w:r>
      <w:r w:rsidRPr="004A2C61">
        <w:rPr>
          <w:rFonts w:ascii="Times New Roman" w:eastAsia="Times New Roman" w:hAnsi="Times New Roman" w:cs="Times New Roman"/>
          <w:b/>
          <w:i/>
          <w:sz w:val="24"/>
          <w:szCs w:val="24"/>
          <w:lang w:val="en-US"/>
        </w:rPr>
        <w:t>F</w:t>
      </w:r>
      <w:r w:rsidRPr="004A2C61">
        <w:rPr>
          <w:rFonts w:ascii="Times New Roman" w:eastAsia="Times New Roman" w:hAnsi="Times New Roman" w:cs="Times New Roman"/>
          <w:b/>
          <w:i/>
          <w:sz w:val="24"/>
          <w:szCs w:val="24"/>
        </w:rPr>
        <w:t>_факт</w:t>
      </w:r>
      <w:r w:rsidRPr="004A2C61">
        <w:rPr>
          <w:rFonts w:ascii="Times New Roman" w:eastAsia="Times New Roman" w:hAnsi="Times New Roman" w:cs="Times New Roman"/>
          <w:sz w:val="24"/>
          <w:szCs w:val="24"/>
        </w:rPr>
        <w:t xml:space="preserve"> – фактическое количество зафиксированных ДОТ случаев </w:t>
      </w:r>
      <w:r w:rsidRPr="004A2C61">
        <w:rPr>
          <w:rFonts w:ascii="Times New Roman" w:eastAsia="Times New Roman" w:hAnsi="Times New Roman" w:cs="Times New Roman"/>
          <w:sz w:val="24"/>
          <w:szCs w:val="24"/>
          <w:lang w:val="en-US"/>
        </w:rPr>
        <w:t>LTI</w:t>
      </w:r>
      <w:r w:rsidRPr="004A2C61">
        <w:rPr>
          <w:rFonts w:ascii="Times New Roman" w:eastAsia="Times New Roman" w:hAnsi="Times New Roman" w:cs="Times New Roman"/>
          <w:sz w:val="24"/>
          <w:szCs w:val="24"/>
        </w:rPr>
        <w:t xml:space="preserve"> и </w:t>
      </w:r>
      <w:r w:rsidRPr="004A2C61">
        <w:rPr>
          <w:rFonts w:ascii="Times New Roman" w:eastAsia="Times New Roman" w:hAnsi="Times New Roman" w:cs="Times New Roman"/>
          <w:sz w:val="24"/>
          <w:szCs w:val="24"/>
          <w:lang w:val="en-US"/>
        </w:rPr>
        <w:t>F</w:t>
      </w:r>
      <w:r w:rsidRPr="004A2C61">
        <w:rPr>
          <w:rFonts w:ascii="Times New Roman" w:eastAsia="Times New Roman" w:hAnsi="Times New Roman" w:cs="Times New Roman"/>
          <w:sz w:val="24"/>
          <w:szCs w:val="24"/>
        </w:rPr>
        <w:t xml:space="preserve"> на момент выполнения расчета.</w:t>
      </w:r>
    </w:p>
    <w:p w14:paraId="22BD20A0" w14:textId="77777777" w:rsidR="004A2C61" w:rsidRPr="004A2C61" w:rsidRDefault="004A2C61" w:rsidP="004A2C61">
      <w:pPr>
        <w:numPr>
          <w:ilvl w:val="3"/>
          <w:numId w:val="34"/>
        </w:numPr>
        <w:spacing w:before="120" w:after="0" w:line="240" w:lineRule="auto"/>
        <w:ind w:firstLine="0"/>
        <w:contextualSpacing/>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Определяется плановое значение показателя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на следующий год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_план_2 в разрезе Организаций:</w:t>
      </w:r>
    </w:p>
    <w:tbl>
      <w:tblPr>
        <w:tblStyle w:val="12"/>
        <w:tblW w:w="0" w:type="auto"/>
        <w:tblLook w:val="04A0" w:firstRow="1" w:lastRow="0" w:firstColumn="1" w:lastColumn="0" w:noHBand="0" w:noVBand="1"/>
      </w:tblPr>
      <w:tblGrid>
        <w:gridCol w:w="2263"/>
        <w:gridCol w:w="2835"/>
        <w:gridCol w:w="4246"/>
      </w:tblGrid>
      <w:tr w:rsidR="004A2C61" w:rsidRPr="004A2C61" w14:paraId="6A8CA813" w14:textId="77777777" w:rsidTr="006C3BAB">
        <w:tc>
          <w:tcPr>
            <w:tcW w:w="2263" w:type="dxa"/>
            <w:vMerge w:val="restart"/>
            <w:vAlign w:val="center"/>
          </w:tcPr>
          <w:p w14:paraId="4C995E89" w14:textId="77777777" w:rsidR="004A2C61" w:rsidRPr="004A2C61" w:rsidRDefault="004A2C61" w:rsidP="004A2C61">
            <w:pPr>
              <w:spacing w:before="60" w:after="60"/>
              <w:jc w:val="center"/>
              <w:rPr>
                <w:rFonts w:ascii="Times New Roman" w:hAnsi="Times New Roman"/>
                <w:sz w:val="24"/>
                <w:szCs w:val="24"/>
                <w:lang w:val="ru-RU"/>
              </w:rPr>
            </w:pPr>
            <w:r w:rsidRPr="004A2C61">
              <w:rPr>
                <w:rFonts w:ascii="Times New Roman" w:hAnsi="Times New Roman"/>
                <w:sz w:val="24"/>
                <w:szCs w:val="24"/>
                <w:lang w:val="ru-RU"/>
              </w:rPr>
              <w:t xml:space="preserve">Если в текущем году по Организации не был установлен целевой показатель </w:t>
            </w:r>
            <w:r w:rsidRPr="004A2C61">
              <w:rPr>
                <w:rFonts w:ascii="Times New Roman" w:hAnsi="Times New Roman"/>
                <w:sz w:val="24"/>
                <w:szCs w:val="24"/>
              </w:rPr>
              <w:t>LTIFR</w:t>
            </w:r>
          </w:p>
        </w:tc>
        <w:tc>
          <w:tcPr>
            <w:tcW w:w="7082" w:type="dxa"/>
            <w:gridSpan w:val="2"/>
            <w:vAlign w:val="center"/>
          </w:tcPr>
          <w:p w14:paraId="32CC8164" w14:textId="77777777" w:rsidR="004A2C61" w:rsidRPr="004A2C61" w:rsidRDefault="004A2C61" w:rsidP="004A2C61">
            <w:pPr>
              <w:spacing w:before="60" w:after="60"/>
              <w:jc w:val="center"/>
              <w:rPr>
                <w:rFonts w:ascii="Times New Roman" w:hAnsi="Times New Roman"/>
                <w:sz w:val="24"/>
                <w:szCs w:val="24"/>
                <w:lang w:val="ru-RU"/>
              </w:rPr>
            </w:pPr>
            <w:r w:rsidRPr="004A2C61">
              <w:rPr>
                <w:rFonts w:ascii="Times New Roman" w:hAnsi="Times New Roman"/>
                <w:sz w:val="24"/>
                <w:szCs w:val="24"/>
                <w:lang w:val="ru-RU"/>
              </w:rPr>
              <w:t xml:space="preserve">Если в текущем году по Организации был установлен целевой показатель </w:t>
            </w:r>
            <w:r w:rsidRPr="004A2C61">
              <w:rPr>
                <w:rFonts w:ascii="Times New Roman" w:hAnsi="Times New Roman"/>
                <w:sz w:val="24"/>
                <w:szCs w:val="24"/>
              </w:rPr>
              <w:t>LTIFR</w:t>
            </w:r>
            <w:r w:rsidRPr="004A2C61">
              <w:rPr>
                <w:rFonts w:ascii="Times New Roman" w:hAnsi="Times New Roman"/>
                <w:sz w:val="24"/>
                <w:szCs w:val="24"/>
                <w:lang w:val="ru-RU"/>
              </w:rPr>
              <w:t xml:space="preserve"> (</w:t>
            </w:r>
            <w:r w:rsidRPr="004A2C61">
              <w:rPr>
                <w:rFonts w:ascii="Times New Roman" w:hAnsi="Times New Roman"/>
                <w:b/>
                <w:i/>
                <w:sz w:val="24"/>
                <w:szCs w:val="24"/>
              </w:rPr>
              <w:t>LTIFR</w:t>
            </w:r>
            <w:r w:rsidRPr="004A2C61">
              <w:rPr>
                <w:rFonts w:ascii="Times New Roman" w:hAnsi="Times New Roman"/>
                <w:b/>
                <w:i/>
                <w:sz w:val="24"/>
                <w:szCs w:val="24"/>
                <w:lang w:val="ru-RU"/>
              </w:rPr>
              <w:t>_план_1)</w:t>
            </w:r>
          </w:p>
        </w:tc>
      </w:tr>
      <w:tr w:rsidR="004A2C61" w:rsidRPr="004A2C61" w14:paraId="672C5F31" w14:textId="77777777" w:rsidTr="006C3BAB">
        <w:tc>
          <w:tcPr>
            <w:tcW w:w="2263" w:type="dxa"/>
            <w:vMerge/>
            <w:vAlign w:val="center"/>
          </w:tcPr>
          <w:p w14:paraId="3118DD6F" w14:textId="77777777" w:rsidR="004A2C61" w:rsidRPr="004A2C61" w:rsidRDefault="004A2C61" w:rsidP="004A2C61">
            <w:pPr>
              <w:spacing w:before="60" w:after="60"/>
              <w:jc w:val="center"/>
              <w:rPr>
                <w:rFonts w:ascii="Times New Roman" w:hAnsi="Times New Roman"/>
                <w:sz w:val="24"/>
                <w:szCs w:val="24"/>
                <w:lang w:val="ru-RU"/>
              </w:rPr>
            </w:pPr>
          </w:p>
        </w:tc>
        <w:tc>
          <w:tcPr>
            <w:tcW w:w="2835" w:type="dxa"/>
            <w:vAlign w:val="center"/>
          </w:tcPr>
          <w:p w14:paraId="21F3C0D2" w14:textId="77777777" w:rsidR="004A2C61" w:rsidRPr="004A2C61" w:rsidRDefault="004A2C61" w:rsidP="004A2C61">
            <w:pPr>
              <w:spacing w:before="60" w:after="60"/>
              <w:jc w:val="center"/>
              <w:rPr>
                <w:rFonts w:ascii="Times New Roman" w:hAnsi="Times New Roman"/>
                <w:sz w:val="24"/>
                <w:szCs w:val="24"/>
                <w:lang w:val="ru-RU"/>
              </w:rPr>
            </w:pPr>
            <w:r w:rsidRPr="004A2C61">
              <w:rPr>
                <w:rFonts w:ascii="Times New Roman" w:hAnsi="Times New Roman"/>
                <w:sz w:val="24"/>
                <w:szCs w:val="24"/>
                <w:lang w:val="ru-RU"/>
              </w:rPr>
              <w:t xml:space="preserve">Если по итогам текущего года ожидается выполнение целевого показателя </w:t>
            </w:r>
            <w:r w:rsidRPr="004A2C61">
              <w:rPr>
                <w:rFonts w:ascii="Times New Roman" w:hAnsi="Times New Roman"/>
                <w:sz w:val="24"/>
                <w:szCs w:val="24"/>
              </w:rPr>
              <w:t>LTIFR</w:t>
            </w:r>
            <w:r w:rsidRPr="004A2C61">
              <w:rPr>
                <w:rFonts w:ascii="Times New Roman" w:hAnsi="Times New Roman"/>
                <w:sz w:val="24"/>
                <w:szCs w:val="24"/>
                <w:lang w:val="ru-RU"/>
              </w:rPr>
              <w:t xml:space="preserve"> (</w:t>
            </w:r>
            <w:r w:rsidRPr="004A2C61">
              <w:rPr>
                <w:rFonts w:ascii="Times New Roman" w:hAnsi="Times New Roman"/>
                <w:b/>
                <w:i/>
                <w:sz w:val="24"/>
                <w:szCs w:val="24"/>
              </w:rPr>
              <w:t>LTIFR</w:t>
            </w:r>
            <w:r w:rsidRPr="004A2C61">
              <w:rPr>
                <w:rFonts w:ascii="Times New Roman" w:hAnsi="Times New Roman"/>
                <w:b/>
                <w:i/>
                <w:sz w:val="24"/>
                <w:szCs w:val="24"/>
                <w:lang w:val="ru-RU"/>
              </w:rPr>
              <w:t xml:space="preserve">_прогноз &lt;= </w:t>
            </w:r>
            <w:r w:rsidRPr="004A2C61">
              <w:rPr>
                <w:rFonts w:ascii="Times New Roman" w:hAnsi="Times New Roman"/>
                <w:b/>
                <w:i/>
                <w:sz w:val="24"/>
                <w:szCs w:val="24"/>
              </w:rPr>
              <w:t>LTIFR</w:t>
            </w:r>
            <w:r w:rsidRPr="004A2C61">
              <w:rPr>
                <w:rFonts w:ascii="Times New Roman" w:hAnsi="Times New Roman"/>
                <w:b/>
                <w:i/>
                <w:sz w:val="24"/>
                <w:szCs w:val="24"/>
                <w:lang w:val="ru-RU"/>
              </w:rPr>
              <w:t>_план_1</w:t>
            </w:r>
            <w:r w:rsidRPr="004A2C61">
              <w:rPr>
                <w:rFonts w:ascii="Times New Roman" w:hAnsi="Times New Roman"/>
                <w:sz w:val="24"/>
                <w:szCs w:val="24"/>
                <w:lang w:val="ru-RU"/>
              </w:rPr>
              <w:t>)</w:t>
            </w:r>
          </w:p>
        </w:tc>
        <w:tc>
          <w:tcPr>
            <w:tcW w:w="4247" w:type="dxa"/>
            <w:vAlign w:val="center"/>
          </w:tcPr>
          <w:p w14:paraId="1F38F56F" w14:textId="77777777" w:rsidR="004A2C61" w:rsidRPr="004A2C61" w:rsidRDefault="004A2C61" w:rsidP="004A2C61">
            <w:pPr>
              <w:spacing w:before="60" w:after="60"/>
              <w:jc w:val="center"/>
              <w:rPr>
                <w:rFonts w:ascii="Times New Roman" w:hAnsi="Times New Roman"/>
                <w:sz w:val="24"/>
                <w:szCs w:val="24"/>
                <w:lang w:val="ru-RU"/>
              </w:rPr>
            </w:pPr>
            <w:r w:rsidRPr="004A2C61">
              <w:rPr>
                <w:rFonts w:ascii="Times New Roman" w:hAnsi="Times New Roman"/>
                <w:sz w:val="24"/>
                <w:szCs w:val="24"/>
                <w:lang w:val="ru-RU"/>
              </w:rPr>
              <w:t xml:space="preserve">Если по итогам текущего года ожидается невыполнение целевого показателя </w:t>
            </w:r>
            <w:r w:rsidRPr="004A2C61">
              <w:rPr>
                <w:rFonts w:ascii="Times New Roman" w:hAnsi="Times New Roman"/>
                <w:sz w:val="24"/>
                <w:szCs w:val="24"/>
              </w:rPr>
              <w:t>LTIFR</w:t>
            </w:r>
            <w:r w:rsidRPr="004A2C61">
              <w:rPr>
                <w:rFonts w:ascii="Times New Roman" w:hAnsi="Times New Roman"/>
                <w:sz w:val="24"/>
                <w:szCs w:val="24"/>
                <w:lang w:val="ru-RU"/>
              </w:rPr>
              <w:t xml:space="preserve"> (</w:t>
            </w:r>
            <w:r w:rsidRPr="004A2C61">
              <w:rPr>
                <w:rFonts w:ascii="Times New Roman" w:hAnsi="Times New Roman"/>
                <w:b/>
                <w:i/>
                <w:sz w:val="24"/>
                <w:szCs w:val="24"/>
              </w:rPr>
              <w:t>LTIFR</w:t>
            </w:r>
            <w:r w:rsidRPr="004A2C61">
              <w:rPr>
                <w:rFonts w:ascii="Times New Roman" w:hAnsi="Times New Roman"/>
                <w:b/>
                <w:i/>
                <w:sz w:val="24"/>
                <w:szCs w:val="24"/>
                <w:lang w:val="ru-RU"/>
              </w:rPr>
              <w:t xml:space="preserve">_прогноз &gt; </w:t>
            </w:r>
            <w:r w:rsidRPr="004A2C61">
              <w:rPr>
                <w:rFonts w:ascii="Times New Roman" w:hAnsi="Times New Roman"/>
                <w:b/>
                <w:i/>
                <w:sz w:val="24"/>
                <w:szCs w:val="24"/>
              </w:rPr>
              <w:t>LTIFR</w:t>
            </w:r>
            <w:r w:rsidRPr="004A2C61">
              <w:rPr>
                <w:rFonts w:ascii="Times New Roman" w:hAnsi="Times New Roman"/>
                <w:b/>
                <w:i/>
                <w:sz w:val="24"/>
                <w:szCs w:val="24"/>
                <w:lang w:val="ru-RU"/>
              </w:rPr>
              <w:t>_план_1</w:t>
            </w:r>
            <w:r w:rsidRPr="004A2C61">
              <w:rPr>
                <w:rFonts w:ascii="Times New Roman" w:hAnsi="Times New Roman"/>
                <w:sz w:val="24"/>
                <w:szCs w:val="24"/>
                <w:lang w:val="ru-RU"/>
              </w:rPr>
              <w:t>)</w:t>
            </w:r>
          </w:p>
        </w:tc>
      </w:tr>
      <w:tr w:rsidR="004A2C61" w:rsidRPr="004A2C61" w14:paraId="16352C51" w14:textId="77777777" w:rsidTr="006C3BAB">
        <w:tc>
          <w:tcPr>
            <w:tcW w:w="5098" w:type="dxa"/>
            <w:gridSpan w:val="2"/>
          </w:tcPr>
          <w:p w14:paraId="2C4CB9A9" w14:textId="77777777" w:rsidR="004A2C61" w:rsidRPr="004A2C61" w:rsidRDefault="004A2C61" w:rsidP="004A2C61">
            <w:pPr>
              <w:spacing w:before="60" w:after="60"/>
              <w:jc w:val="both"/>
              <w:rPr>
                <w:rFonts w:ascii="Times New Roman" w:hAnsi="Times New Roman"/>
                <w:b/>
                <w:i/>
                <w:sz w:val="24"/>
                <w:szCs w:val="24"/>
              </w:rPr>
            </w:pPr>
            <w:r w:rsidRPr="004A2C61">
              <w:rPr>
                <w:rFonts w:ascii="Times New Roman" w:hAnsi="Times New Roman"/>
                <w:b/>
                <w:i/>
                <w:sz w:val="24"/>
                <w:szCs w:val="24"/>
              </w:rPr>
              <w:t>LTIFR_план_2 = LTIFR_прогноз</w:t>
            </w:r>
            <w:r w:rsidRPr="004A2C61">
              <w:rPr>
                <w:rFonts w:ascii="Times New Roman" w:hAnsi="Times New Roman"/>
                <w:b/>
                <w:i/>
                <w:sz w:val="24"/>
                <w:szCs w:val="24"/>
              </w:rPr>
              <w:sym w:font="Symbol" w:char="F0D7"/>
            </w:r>
            <w:r w:rsidRPr="004A2C61">
              <w:rPr>
                <w:rFonts w:ascii="Times New Roman" w:hAnsi="Times New Roman"/>
                <w:b/>
                <w:i/>
                <w:sz w:val="24"/>
                <w:szCs w:val="24"/>
              </w:rPr>
              <w:t xml:space="preserve"> 90%             (4)</w:t>
            </w:r>
          </w:p>
        </w:tc>
        <w:tc>
          <w:tcPr>
            <w:tcW w:w="4247" w:type="dxa"/>
          </w:tcPr>
          <w:p w14:paraId="167B6097" w14:textId="77777777" w:rsidR="004A2C61" w:rsidRPr="004A2C61" w:rsidRDefault="004A2C61" w:rsidP="004A2C61">
            <w:pPr>
              <w:spacing w:before="60" w:after="60"/>
              <w:rPr>
                <w:rFonts w:ascii="Times New Roman" w:hAnsi="Times New Roman"/>
                <w:b/>
                <w:i/>
                <w:sz w:val="24"/>
                <w:szCs w:val="24"/>
              </w:rPr>
            </w:pPr>
            <w:r w:rsidRPr="004A2C61">
              <w:rPr>
                <w:rFonts w:ascii="Times New Roman" w:hAnsi="Times New Roman"/>
                <w:b/>
                <w:i/>
                <w:sz w:val="24"/>
                <w:szCs w:val="24"/>
              </w:rPr>
              <w:t>LTIFR_план_2 = LTIFR_план_1     (5)</w:t>
            </w:r>
          </w:p>
        </w:tc>
      </w:tr>
    </w:tbl>
    <w:p w14:paraId="10F1E064" w14:textId="77777777" w:rsidR="004A2C61" w:rsidRPr="004A2C61" w:rsidRDefault="004A2C61" w:rsidP="004A2C61">
      <w:pPr>
        <w:numPr>
          <w:ilvl w:val="3"/>
          <w:numId w:val="34"/>
        </w:numPr>
        <w:spacing w:before="120" w:after="0" w:line="240" w:lineRule="auto"/>
        <w:ind w:firstLine="0"/>
        <w:contextualSpacing/>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Для Организаций, которые укрупняются в Бизнесы и предоставляют отчетность в соответствии с Регламентом, осуществляется соответствующее укрупнение целевых показателей до уровня Бизнеса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_биз_2:</w:t>
      </w:r>
    </w:p>
    <w:p w14:paraId="2A3A2250" w14:textId="77777777" w:rsidR="004A2C61" w:rsidRPr="004A2C61" w:rsidRDefault="004A2C61" w:rsidP="004A2C61">
      <w:pPr>
        <w:spacing w:before="120" w:line="240" w:lineRule="auto"/>
        <w:jc w:val="both"/>
        <w:rPr>
          <w:rFonts w:ascii="Times New Roman" w:eastAsia="Times New Roman" w:hAnsi="Times New Roman" w:cs="Times New Roman"/>
          <w:b/>
          <w:i/>
          <w:sz w:val="24"/>
          <w:szCs w:val="24"/>
        </w:rPr>
      </w:pPr>
      <w:r w:rsidRPr="004A2C61">
        <w:rPr>
          <w:rFonts w:ascii="Times New Roman" w:eastAsia="Times New Roman" w:hAnsi="Times New Roman" w:cs="Times New Roman"/>
          <w:b/>
          <w:i/>
          <w:sz w:val="24"/>
          <w:szCs w:val="24"/>
          <w:lang w:val="en-US"/>
        </w:rPr>
        <w:t>LTIFR</w:t>
      </w:r>
      <w:r w:rsidRPr="004A2C61">
        <w:rPr>
          <w:rFonts w:ascii="Times New Roman" w:eastAsia="Times New Roman" w:hAnsi="Times New Roman" w:cs="Times New Roman"/>
          <w:b/>
          <w:i/>
          <w:sz w:val="24"/>
          <w:szCs w:val="24"/>
        </w:rPr>
        <w:t>_биз_2 = ∑(</w:t>
      </w:r>
      <w:r w:rsidRPr="004A2C61">
        <w:rPr>
          <w:rFonts w:ascii="Times New Roman" w:eastAsia="Times New Roman" w:hAnsi="Times New Roman" w:cs="Times New Roman"/>
          <w:b/>
          <w:i/>
          <w:sz w:val="24"/>
          <w:szCs w:val="24"/>
          <w:lang w:val="en-US"/>
        </w:rPr>
        <w:t>LTIFR</w:t>
      </w:r>
      <w:r w:rsidRPr="004A2C61">
        <w:rPr>
          <w:rFonts w:ascii="Times New Roman" w:eastAsia="Times New Roman" w:hAnsi="Times New Roman" w:cs="Times New Roman"/>
          <w:b/>
          <w:i/>
          <w:sz w:val="24"/>
          <w:szCs w:val="24"/>
        </w:rPr>
        <w:t xml:space="preserve">_план_2 </w:t>
      </w:r>
      <w:r w:rsidRPr="004A2C61">
        <w:rPr>
          <w:rFonts w:ascii="Times New Roman" w:eastAsia="Times New Roman" w:hAnsi="Times New Roman" w:cs="Times New Roman"/>
          <w:b/>
          <w:i/>
          <w:sz w:val="24"/>
          <w:szCs w:val="24"/>
          <w:lang w:val="en-US"/>
        </w:rPr>
        <w:sym w:font="Symbol" w:char="F0D7"/>
      </w:r>
      <w:r w:rsidRPr="004A2C61">
        <w:rPr>
          <w:rFonts w:ascii="Times New Roman" w:eastAsia="Times New Roman" w:hAnsi="Times New Roman" w:cs="Times New Roman"/>
          <w:b/>
          <w:i/>
          <w:sz w:val="24"/>
          <w:szCs w:val="24"/>
        </w:rPr>
        <w:t xml:space="preserve"> ФЧЧ_прогноз)/ ∑(ФЧЧ_прогноз) </w:t>
      </w:r>
      <w:r w:rsidRPr="004A2C61">
        <w:rPr>
          <w:rFonts w:ascii="Times New Roman" w:eastAsia="Times New Roman" w:hAnsi="Times New Roman" w:cs="Times New Roman"/>
          <w:b/>
          <w:i/>
          <w:sz w:val="24"/>
          <w:szCs w:val="24"/>
        </w:rPr>
        <w:tab/>
      </w:r>
      <w:r w:rsidRPr="004A2C61">
        <w:rPr>
          <w:rFonts w:ascii="Times New Roman" w:eastAsia="Times New Roman" w:hAnsi="Times New Roman" w:cs="Times New Roman"/>
          <w:b/>
          <w:i/>
          <w:sz w:val="24"/>
          <w:szCs w:val="24"/>
        </w:rPr>
        <w:tab/>
        <w:t xml:space="preserve">         (6)</w:t>
      </w:r>
    </w:p>
    <w:p w14:paraId="13432391" w14:textId="77777777" w:rsidR="004A2C61" w:rsidRPr="004A2C61" w:rsidRDefault="004A2C61" w:rsidP="004A2C61">
      <w:pPr>
        <w:numPr>
          <w:ilvl w:val="3"/>
          <w:numId w:val="34"/>
        </w:numPr>
        <w:spacing w:before="120" w:after="0" w:line="240" w:lineRule="auto"/>
        <w:ind w:firstLine="0"/>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В случае, если плановый показатель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Бизнеса (п. 3.2.3.4) превышает плановый показатель по Группе (п. 3.1.3) или иной лимит, установленный Менеджментом Группы (при наличии), ДОТ осуществляет корректировку плановых показателей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Организаций в объеме, необходимом для соблюдения установленных требований.</w:t>
      </w:r>
    </w:p>
    <w:p w14:paraId="11B8369D"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После согласования генеральным директором АО «ЕвроСибЭнерго» ДОТ направляет в Финансовый департамент АО «ЕвроСибЭнерго» предложения по целевым показателям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в разрезе Бизнесов/Организаций для включения в КПЭ Бизнесов/Организаций.</w:t>
      </w:r>
    </w:p>
    <w:p w14:paraId="6313DCB4"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Финансовый департамент АО «ЕвроСибЭнерго» в срок до 20 февраля отчетного года направляет в ДОТ консолидированный перечень утвержденных целевых показателей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на отчетный год по всем Бизнесам/Организациям, которые осуществляли планирование данного показателя.</w:t>
      </w:r>
    </w:p>
    <w:p w14:paraId="0C06E406" w14:textId="77777777" w:rsidR="004A2C61" w:rsidRPr="004A2C61" w:rsidRDefault="004A2C61" w:rsidP="004A2C61">
      <w:pPr>
        <w:keepNext/>
        <w:keepLines/>
        <w:numPr>
          <w:ilvl w:val="0"/>
          <w:numId w:val="34"/>
        </w:numPr>
        <w:spacing w:before="120" w:after="0" w:line="259" w:lineRule="auto"/>
        <w:ind w:left="0"/>
        <w:outlineLvl w:val="0"/>
        <w:rPr>
          <w:rFonts w:ascii="Times New Roman" w:eastAsia="Times New Roman" w:hAnsi="Times New Roman" w:cs="Times New Roman"/>
          <w:bCs/>
          <w:kern w:val="32"/>
          <w:sz w:val="24"/>
          <w:szCs w:val="24"/>
        </w:rPr>
      </w:pPr>
      <w:bookmarkStart w:id="272" w:name="_Toc61878707"/>
      <w:bookmarkStart w:id="273" w:name="_Toc86761752"/>
      <w:r w:rsidRPr="004A2C61">
        <w:rPr>
          <w:rFonts w:ascii="Times New Roman" w:eastAsia="Times New Roman" w:hAnsi="Times New Roman" w:cs="Times New Roman"/>
          <w:b/>
          <w:bCs/>
          <w:kern w:val="32"/>
          <w:sz w:val="24"/>
          <w:szCs w:val="24"/>
        </w:rPr>
        <w:t>Отчетность</w:t>
      </w:r>
      <w:bookmarkEnd w:id="272"/>
      <w:bookmarkEnd w:id="273"/>
    </w:p>
    <w:p w14:paraId="7F666C9A" w14:textId="77777777" w:rsidR="004A2C61" w:rsidRPr="004A2C61" w:rsidRDefault="004A2C61" w:rsidP="004A2C61">
      <w:pPr>
        <w:numPr>
          <w:ilvl w:val="1"/>
          <w:numId w:val="34"/>
        </w:numPr>
        <w:spacing w:before="120" w:after="0" w:line="240" w:lineRule="auto"/>
        <w:jc w:val="both"/>
        <w:rPr>
          <w:rFonts w:ascii="Times New Roman" w:eastAsia="Times New Roman" w:hAnsi="Times New Roman" w:cs="Times New Roman"/>
          <w:b/>
          <w:color w:val="FF0000"/>
          <w:sz w:val="24"/>
          <w:szCs w:val="24"/>
        </w:rPr>
      </w:pPr>
      <w:r w:rsidRPr="004A2C61">
        <w:rPr>
          <w:rFonts w:ascii="Times New Roman" w:eastAsia="Times New Roman" w:hAnsi="Times New Roman" w:cs="Times New Roman"/>
          <w:b/>
          <w:i/>
          <w:color w:val="FF0000"/>
          <w:sz w:val="24"/>
          <w:szCs w:val="24"/>
        </w:rPr>
        <w:t>По Энергетическому сегменту Группы</w:t>
      </w:r>
    </w:p>
    <w:p w14:paraId="17615984"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lastRenderedPageBreak/>
        <w:t>Департамент по правовым вопросам ООО «УСЦ ЕвроСибЭнерго» предоставляет в ДОТ сведения об изменении перечня юридических лиц Бизнесов Группы, относительно представленного согласно п. 3.2.1 настоящей Методики, в течение 5 рабочих дней с момента изменения.</w:t>
      </w:r>
    </w:p>
    <w:p w14:paraId="0CB3E350"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«ЕвроСибЭнерго» по корректировке бизнес-процесса (при необходимости).</w:t>
      </w:r>
    </w:p>
    <w:p w14:paraId="6C243D0A"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ДОТ выполняет расчет фактического показателя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по Группе ежеквартально в срок до 25 числа месяца, следующего за отчетным кварталом, на основании ежемесячной отчетности Бизнесов/Организаций.</w:t>
      </w:r>
    </w:p>
    <w:p w14:paraId="4546A5B0"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ДОТ выполняет расчет фактического показателя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Группы в срок до 5 февраля года, следующего за отчетным.</w:t>
      </w:r>
    </w:p>
    <w:p w14:paraId="424F30EC" w14:textId="77777777" w:rsidR="004A2C61" w:rsidRPr="004A2C61" w:rsidRDefault="004A2C61" w:rsidP="004A2C61">
      <w:pPr>
        <w:numPr>
          <w:ilvl w:val="1"/>
          <w:numId w:val="34"/>
        </w:numPr>
        <w:spacing w:before="120" w:after="0" w:line="240" w:lineRule="auto"/>
        <w:jc w:val="both"/>
        <w:rPr>
          <w:rFonts w:ascii="Times New Roman" w:eastAsia="Times New Roman" w:hAnsi="Times New Roman" w:cs="Times New Roman"/>
          <w:b/>
          <w:color w:val="FF0000"/>
          <w:sz w:val="24"/>
          <w:szCs w:val="24"/>
        </w:rPr>
      </w:pPr>
      <w:r w:rsidRPr="004A2C61">
        <w:rPr>
          <w:rFonts w:ascii="Times New Roman" w:eastAsia="Times New Roman" w:hAnsi="Times New Roman" w:cs="Times New Roman"/>
          <w:b/>
          <w:i/>
          <w:color w:val="FF0000"/>
          <w:sz w:val="24"/>
          <w:szCs w:val="24"/>
        </w:rPr>
        <w:t>По Бизнесам/Организациям</w:t>
      </w:r>
    </w:p>
    <w:p w14:paraId="73149B5B"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Ответственные работники осуществляют подготовку и предоставление в ДОТ отчетности до 23 числа месяца, следующего за отчетным периодом:</w:t>
      </w:r>
    </w:p>
    <w:tbl>
      <w:tblPr>
        <w:tblStyle w:val="12"/>
        <w:tblW w:w="0" w:type="auto"/>
        <w:tblLook w:val="04A0" w:firstRow="1" w:lastRow="0" w:firstColumn="1" w:lastColumn="0" w:noHBand="0" w:noVBand="1"/>
      </w:tblPr>
      <w:tblGrid>
        <w:gridCol w:w="550"/>
        <w:gridCol w:w="1956"/>
        <w:gridCol w:w="3181"/>
        <w:gridCol w:w="3657"/>
      </w:tblGrid>
      <w:tr w:rsidR="004A2C61" w:rsidRPr="004A2C61" w14:paraId="23EB2C71" w14:textId="77777777" w:rsidTr="006C3BAB">
        <w:tc>
          <w:tcPr>
            <w:tcW w:w="540" w:type="dxa"/>
            <w:vAlign w:val="center"/>
          </w:tcPr>
          <w:p w14:paraId="7898F927"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 п/п</w:t>
            </w:r>
          </w:p>
        </w:tc>
        <w:tc>
          <w:tcPr>
            <w:tcW w:w="1929" w:type="dxa"/>
            <w:vAlign w:val="center"/>
          </w:tcPr>
          <w:p w14:paraId="1F9B3A31"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Наименование показателя</w:t>
            </w:r>
          </w:p>
        </w:tc>
        <w:tc>
          <w:tcPr>
            <w:tcW w:w="3196" w:type="dxa"/>
            <w:vAlign w:val="center"/>
          </w:tcPr>
          <w:p w14:paraId="2114285E"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lang w:val="ru-RU"/>
              </w:rPr>
            </w:pPr>
            <w:r w:rsidRPr="004A2C61">
              <w:rPr>
                <w:rFonts w:ascii="Times New Roman" w:hAnsi="Times New Roman"/>
                <w:b/>
                <w:i/>
                <w:color w:val="FF0000"/>
                <w:sz w:val="24"/>
                <w:szCs w:val="24"/>
                <w:lang w:val="ru-RU"/>
              </w:rPr>
              <w:t>Бизнес/Организация входит в структуру сбора отчетности по охране труда в соответствии с Регламентом</w:t>
            </w:r>
          </w:p>
        </w:tc>
        <w:tc>
          <w:tcPr>
            <w:tcW w:w="3680" w:type="dxa"/>
            <w:vAlign w:val="center"/>
          </w:tcPr>
          <w:p w14:paraId="1D5D6B54"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lang w:val="ru-RU"/>
              </w:rPr>
            </w:pPr>
            <w:r w:rsidRPr="004A2C61">
              <w:rPr>
                <w:rFonts w:ascii="Times New Roman" w:hAnsi="Times New Roman"/>
                <w:b/>
                <w:i/>
                <w:color w:val="FF0000"/>
                <w:sz w:val="24"/>
                <w:szCs w:val="24"/>
                <w:lang w:val="ru-RU"/>
              </w:rPr>
              <w:t>Бизнес/Организация не входит в структуру сбора отчетности по охране труда в соответствии с Регламентом</w:t>
            </w:r>
          </w:p>
        </w:tc>
      </w:tr>
      <w:tr w:rsidR="004A2C61" w:rsidRPr="004A2C61" w14:paraId="2D2F8CD8" w14:textId="77777777" w:rsidTr="006C3BAB">
        <w:tc>
          <w:tcPr>
            <w:tcW w:w="540" w:type="dxa"/>
            <w:vAlign w:val="center"/>
          </w:tcPr>
          <w:p w14:paraId="1014A400" w14:textId="77777777" w:rsidR="004A2C61" w:rsidRPr="004A2C61" w:rsidRDefault="004A2C61" w:rsidP="004A2C61">
            <w:pPr>
              <w:numPr>
                <w:ilvl w:val="0"/>
                <w:numId w:val="36"/>
              </w:numPr>
              <w:spacing w:before="60" w:after="60"/>
              <w:ind w:left="0" w:firstLine="0"/>
              <w:jc w:val="center"/>
              <w:rPr>
                <w:rFonts w:ascii="Times New Roman" w:hAnsi="Times New Roman"/>
                <w:b/>
                <w:i/>
                <w:color w:val="FF0000"/>
                <w:sz w:val="24"/>
                <w:szCs w:val="24"/>
                <w:lang w:val="ru-RU"/>
              </w:rPr>
            </w:pPr>
          </w:p>
        </w:tc>
        <w:tc>
          <w:tcPr>
            <w:tcW w:w="1929" w:type="dxa"/>
            <w:vAlign w:val="center"/>
          </w:tcPr>
          <w:p w14:paraId="02E44947" w14:textId="77777777" w:rsidR="004A2C61" w:rsidRPr="004A2C61" w:rsidRDefault="004A2C61" w:rsidP="004A2C61">
            <w:pPr>
              <w:widowControl w:val="0"/>
              <w:autoSpaceDE w:val="0"/>
              <w:autoSpaceDN w:val="0"/>
              <w:adjustRightInd w:val="0"/>
              <w:spacing w:before="60" w:after="60"/>
              <w:jc w:val="both"/>
              <w:rPr>
                <w:rFonts w:ascii="Times New Roman" w:hAnsi="Times New Roman"/>
                <w:b/>
                <w:i/>
                <w:color w:val="FF0000"/>
                <w:sz w:val="24"/>
                <w:szCs w:val="24"/>
              </w:rPr>
            </w:pPr>
            <w:r w:rsidRPr="004A2C61">
              <w:rPr>
                <w:rFonts w:ascii="Times New Roman" w:hAnsi="Times New Roman"/>
                <w:b/>
                <w:i/>
                <w:color w:val="FF0000"/>
                <w:sz w:val="24"/>
                <w:szCs w:val="24"/>
              </w:rPr>
              <w:t>Форма и объем предоставления</w:t>
            </w:r>
          </w:p>
        </w:tc>
        <w:tc>
          <w:tcPr>
            <w:tcW w:w="3196" w:type="dxa"/>
            <w:vAlign w:val="center"/>
          </w:tcPr>
          <w:p w14:paraId="0ADBE1E4"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В соответствии с Регламентом</w:t>
            </w:r>
          </w:p>
        </w:tc>
        <w:tc>
          <w:tcPr>
            <w:tcW w:w="3680" w:type="dxa"/>
            <w:vAlign w:val="center"/>
          </w:tcPr>
          <w:p w14:paraId="3075AB0B"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В соответствии с табл. 1</w:t>
            </w:r>
          </w:p>
        </w:tc>
      </w:tr>
      <w:tr w:rsidR="004A2C61" w:rsidRPr="004A2C61" w14:paraId="3BA89BFE" w14:textId="77777777" w:rsidTr="006C3BAB">
        <w:tc>
          <w:tcPr>
            <w:tcW w:w="540" w:type="dxa"/>
            <w:vAlign w:val="center"/>
          </w:tcPr>
          <w:p w14:paraId="143B0C7B" w14:textId="77777777" w:rsidR="004A2C61" w:rsidRPr="004A2C61" w:rsidRDefault="004A2C61" w:rsidP="004A2C61">
            <w:pPr>
              <w:numPr>
                <w:ilvl w:val="0"/>
                <w:numId w:val="36"/>
              </w:numPr>
              <w:spacing w:before="60" w:after="60"/>
              <w:ind w:left="0" w:firstLine="0"/>
              <w:jc w:val="center"/>
              <w:rPr>
                <w:rFonts w:ascii="Times New Roman" w:hAnsi="Times New Roman"/>
                <w:b/>
                <w:i/>
                <w:color w:val="FF0000"/>
                <w:sz w:val="24"/>
                <w:szCs w:val="24"/>
              </w:rPr>
            </w:pPr>
          </w:p>
        </w:tc>
        <w:tc>
          <w:tcPr>
            <w:tcW w:w="1929" w:type="dxa"/>
            <w:vAlign w:val="center"/>
          </w:tcPr>
          <w:p w14:paraId="385A89E3" w14:textId="77777777" w:rsidR="004A2C61" w:rsidRPr="004A2C61" w:rsidRDefault="004A2C61" w:rsidP="004A2C61">
            <w:pPr>
              <w:widowControl w:val="0"/>
              <w:autoSpaceDE w:val="0"/>
              <w:autoSpaceDN w:val="0"/>
              <w:adjustRightInd w:val="0"/>
              <w:spacing w:before="60" w:after="60"/>
              <w:jc w:val="both"/>
              <w:rPr>
                <w:rFonts w:ascii="Times New Roman" w:hAnsi="Times New Roman"/>
                <w:b/>
                <w:i/>
                <w:color w:val="FF0000"/>
                <w:sz w:val="24"/>
                <w:szCs w:val="24"/>
              </w:rPr>
            </w:pPr>
            <w:r w:rsidRPr="004A2C61">
              <w:rPr>
                <w:rFonts w:ascii="Times New Roman" w:hAnsi="Times New Roman"/>
                <w:b/>
                <w:i/>
                <w:color w:val="FF0000"/>
                <w:sz w:val="24"/>
                <w:szCs w:val="24"/>
              </w:rPr>
              <w:t>Уровень детализации</w:t>
            </w:r>
          </w:p>
        </w:tc>
        <w:tc>
          <w:tcPr>
            <w:tcW w:w="0" w:type="auto"/>
            <w:gridSpan w:val="2"/>
            <w:vAlign w:val="center"/>
          </w:tcPr>
          <w:p w14:paraId="04689855"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Организация</w:t>
            </w:r>
          </w:p>
        </w:tc>
      </w:tr>
      <w:tr w:rsidR="004A2C61" w:rsidRPr="004A2C61" w14:paraId="53139130" w14:textId="77777777" w:rsidTr="006C3BAB">
        <w:tc>
          <w:tcPr>
            <w:tcW w:w="540" w:type="dxa"/>
            <w:vAlign w:val="center"/>
          </w:tcPr>
          <w:p w14:paraId="4E753212" w14:textId="77777777" w:rsidR="004A2C61" w:rsidRPr="004A2C61" w:rsidRDefault="004A2C61" w:rsidP="004A2C61">
            <w:pPr>
              <w:numPr>
                <w:ilvl w:val="0"/>
                <w:numId w:val="36"/>
              </w:numPr>
              <w:spacing w:before="60" w:after="60"/>
              <w:ind w:left="0" w:firstLine="0"/>
              <w:jc w:val="center"/>
              <w:rPr>
                <w:rFonts w:ascii="Times New Roman" w:hAnsi="Times New Roman"/>
                <w:b/>
                <w:i/>
                <w:color w:val="FF0000"/>
                <w:sz w:val="24"/>
                <w:szCs w:val="24"/>
              </w:rPr>
            </w:pPr>
          </w:p>
        </w:tc>
        <w:tc>
          <w:tcPr>
            <w:tcW w:w="1929" w:type="dxa"/>
            <w:vAlign w:val="center"/>
          </w:tcPr>
          <w:p w14:paraId="010EAB5E" w14:textId="77777777" w:rsidR="004A2C61" w:rsidRPr="004A2C61" w:rsidRDefault="004A2C61" w:rsidP="004A2C61">
            <w:pPr>
              <w:widowControl w:val="0"/>
              <w:autoSpaceDE w:val="0"/>
              <w:autoSpaceDN w:val="0"/>
              <w:adjustRightInd w:val="0"/>
              <w:spacing w:before="60" w:after="60"/>
              <w:jc w:val="both"/>
              <w:rPr>
                <w:rFonts w:ascii="Times New Roman" w:hAnsi="Times New Roman"/>
                <w:b/>
                <w:i/>
                <w:color w:val="FF0000"/>
                <w:sz w:val="24"/>
                <w:szCs w:val="24"/>
              </w:rPr>
            </w:pPr>
            <w:r w:rsidRPr="004A2C61">
              <w:rPr>
                <w:rFonts w:ascii="Times New Roman" w:hAnsi="Times New Roman"/>
                <w:b/>
                <w:i/>
                <w:color w:val="FF0000"/>
                <w:sz w:val="24"/>
                <w:szCs w:val="24"/>
              </w:rPr>
              <w:t>Периодичность представления</w:t>
            </w:r>
          </w:p>
        </w:tc>
        <w:tc>
          <w:tcPr>
            <w:tcW w:w="3196" w:type="dxa"/>
            <w:vAlign w:val="center"/>
          </w:tcPr>
          <w:p w14:paraId="2AD0EBEC"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Ежемесячно</w:t>
            </w:r>
          </w:p>
        </w:tc>
        <w:tc>
          <w:tcPr>
            <w:tcW w:w="3680" w:type="dxa"/>
            <w:vAlign w:val="center"/>
          </w:tcPr>
          <w:p w14:paraId="2BF78E1C"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Ежеквартально</w:t>
            </w:r>
          </w:p>
        </w:tc>
      </w:tr>
      <w:tr w:rsidR="004A2C61" w:rsidRPr="004A2C61" w14:paraId="5339512F" w14:textId="77777777" w:rsidTr="006C3BAB">
        <w:tc>
          <w:tcPr>
            <w:tcW w:w="540" w:type="dxa"/>
            <w:vAlign w:val="center"/>
          </w:tcPr>
          <w:p w14:paraId="30B5CBCC" w14:textId="77777777" w:rsidR="004A2C61" w:rsidRPr="004A2C61" w:rsidRDefault="004A2C61" w:rsidP="004A2C61">
            <w:pPr>
              <w:numPr>
                <w:ilvl w:val="0"/>
                <w:numId w:val="36"/>
              </w:numPr>
              <w:spacing w:before="60" w:after="60"/>
              <w:ind w:left="0" w:firstLine="0"/>
              <w:jc w:val="center"/>
              <w:rPr>
                <w:rFonts w:ascii="Times New Roman" w:hAnsi="Times New Roman"/>
                <w:b/>
                <w:i/>
                <w:color w:val="FF0000"/>
                <w:sz w:val="24"/>
                <w:szCs w:val="24"/>
              </w:rPr>
            </w:pPr>
          </w:p>
        </w:tc>
        <w:tc>
          <w:tcPr>
            <w:tcW w:w="1929" w:type="dxa"/>
            <w:vAlign w:val="center"/>
          </w:tcPr>
          <w:p w14:paraId="49581BBD" w14:textId="77777777" w:rsidR="004A2C61" w:rsidRPr="004A2C61" w:rsidRDefault="004A2C61" w:rsidP="004A2C61">
            <w:pPr>
              <w:widowControl w:val="0"/>
              <w:autoSpaceDE w:val="0"/>
              <w:autoSpaceDN w:val="0"/>
              <w:adjustRightInd w:val="0"/>
              <w:spacing w:before="60" w:after="60"/>
              <w:jc w:val="both"/>
              <w:rPr>
                <w:rFonts w:ascii="Times New Roman" w:hAnsi="Times New Roman"/>
                <w:b/>
                <w:i/>
                <w:color w:val="FF0000"/>
                <w:sz w:val="24"/>
                <w:szCs w:val="24"/>
              </w:rPr>
            </w:pPr>
            <w:r w:rsidRPr="004A2C61">
              <w:rPr>
                <w:rFonts w:ascii="Times New Roman" w:hAnsi="Times New Roman"/>
                <w:b/>
                <w:i/>
                <w:color w:val="FF0000"/>
                <w:sz w:val="24"/>
                <w:szCs w:val="24"/>
              </w:rPr>
              <w:t>Порядок представления</w:t>
            </w:r>
          </w:p>
        </w:tc>
        <w:tc>
          <w:tcPr>
            <w:tcW w:w="3196" w:type="dxa"/>
            <w:vAlign w:val="center"/>
          </w:tcPr>
          <w:p w14:paraId="542CF834"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lang w:val="ru-RU"/>
              </w:rPr>
            </w:pPr>
            <w:r w:rsidRPr="004A2C61">
              <w:rPr>
                <w:rFonts w:ascii="Times New Roman" w:hAnsi="Times New Roman"/>
                <w:b/>
                <w:i/>
                <w:color w:val="FF0000"/>
                <w:sz w:val="24"/>
                <w:szCs w:val="24"/>
                <w:lang w:val="ru-RU"/>
              </w:rPr>
              <w:t>В действующем порядке сбора в соответствии с Регламентом</w:t>
            </w:r>
          </w:p>
        </w:tc>
        <w:tc>
          <w:tcPr>
            <w:tcW w:w="3680" w:type="dxa"/>
            <w:vAlign w:val="center"/>
          </w:tcPr>
          <w:p w14:paraId="5C3AB4DC"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lang w:val="ru-RU"/>
              </w:rPr>
            </w:pPr>
            <w:r w:rsidRPr="004A2C61">
              <w:rPr>
                <w:rFonts w:ascii="Times New Roman" w:hAnsi="Times New Roman"/>
                <w:b/>
                <w:i/>
                <w:color w:val="FF0000"/>
                <w:sz w:val="24"/>
                <w:szCs w:val="24"/>
                <w:lang w:val="ru-RU"/>
              </w:rPr>
              <w:t>На электронную почту менеджера аналитического отдела ДОТ или в ином порядке, установленном ДОТ</w:t>
            </w:r>
          </w:p>
        </w:tc>
      </w:tr>
    </w:tbl>
    <w:p w14:paraId="58EC5C2D" w14:textId="77777777" w:rsidR="004A2C61" w:rsidRPr="004A2C61" w:rsidRDefault="004A2C61" w:rsidP="004A2C61">
      <w:pPr>
        <w:widowControl w:val="0"/>
        <w:autoSpaceDE w:val="0"/>
        <w:autoSpaceDN w:val="0"/>
        <w:adjustRightInd w:val="0"/>
        <w:spacing w:before="120" w:line="240" w:lineRule="auto"/>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Таблица 1 – Форма предоставления отчетности Бизнесами/Организациями, которые не входят в структуру сбора отчетности по охране труда в соответствии с Регламентом</w:t>
      </w:r>
    </w:p>
    <w:tbl>
      <w:tblPr>
        <w:tblStyle w:val="12"/>
        <w:tblW w:w="0" w:type="auto"/>
        <w:tblLook w:val="04A0" w:firstRow="1" w:lastRow="0" w:firstColumn="1" w:lastColumn="0" w:noHBand="0" w:noVBand="1"/>
      </w:tblPr>
      <w:tblGrid>
        <w:gridCol w:w="1782"/>
        <w:gridCol w:w="1278"/>
        <w:gridCol w:w="1259"/>
        <w:gridCol w:w="1244"/>
        <w:gridCol w:w="1278"/>
        <w:gridCol w:w="1259"/>
        <w:gridCol w:w="1244"/>
      </w:tblGrid>
      <w:tr w:rsidR="004A2C61" w:rsidRPr="004A2C61" w14:paraId="7C915607" w14:textId="77777777" w:rsidTr="006C3BAB">
        <w:tc>
          <w:tcPr>
            <w:tcW w:w="1335" w:type="dxa"/>
            <w:vMerge w:val="restart"/>
            <w:vAlign w:val="center"/>
          </w:tcPr>
          <w:p w14:paraId="7E991DF5"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Наименование юр. лица</w:t>
            </w:r>
          </w:p>
        </w:tc>
        <w:tc>
          <w:tcPr>
            <w:tcW w:w="4005" w:type="dxa"/>
            <w:gridSpan w:val="3"/>
            <w:vAlign w:val="center"/>
          </w:tcPr>
          <w:p w14:paraId="531F4A9F"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Сотрудник</w:t>
            </w:r>
          </w:p>
        </w:tc>
        <w:tc>
          <w:tcPr>
            <w:tcW w:w="4005" w:type="dxa"/>
            <w:gridSpan w:val="3"/>
            <w:vAlign w:val="center"/>
          </w:tcPr>
          <w:p w14:paraId="727E9119"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Подрядчик</w:t>
            </w:r>
          </w:p>
        </w:tc>
      </w:tr>
      <w:tr w:rsidR="004A2C61" w:rsidRPr="004A2C61" w14:paraId="0B12394A" w14:textId="77777777" w:rsidTr="006C3BAB">
        <w:tc>
          <w:tcPr>
            <w:tcW w:w="1335" w:type="dxa"/>
            <w:vMerge/>
            <w:vAlign w:val="center"/>
          </w:tcPr>
          <w:p w14:paraId="6E9E44C0"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p>
        </w:tc>
        <w:tc>
          <w:tcPr>
            <w:tcW w:w="1335" w:type="dxa"/>
            <w:vAlign w:val="center"/>
          </w:tcPr>
          <w:p w14:paraId="48C05D7B"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ФЧЧ</w:t>
            </w:r>
          </w:p>
        </w:tc>
        <w:tc>
          <w:tcPr>
            <w:tcW w:w="1335" w:type="dxa"/>
            <w:vAlign w:val="center"/>
          </w:tcPr>
          <w:p w14:paraId="16CF0889"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LTI</w:t>
            </w:r>
          </w:p>
        </w:tc>
        <w:tc>
          <w:tcPr>
            <w:tcW w:w="1335" w:type="dxa"/>
            <w:vAlign w:val="center"/>
          </w:tcPr>
          <w:p w14:paraId="1F8722DF"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F</w:t>
            </w:r>
          </w:p>
        </w:tc>
        <w:tc>
          <w:tcPr>
            <w:tcW w:w="1335" w:type="dxa"/>
            <w:vAlign w:val="center"/>
          </w:tcPr>
          <w:p w14:paraId="1E519A35"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ФЧЧ</w:t>
            </w:r>
          </w:p>
        </w:tc>
        <w:tc>
          <w:tcPr>
            <w:tcW w:w="1335" w:type="dxa"/>
            <w:vAlign w:val="center"/>
          </w:tcPr>
          <w:p w14:paraId="3B95AAE3"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LTI</w:t>
            </w:r>
          </w:p>
        </w:tc>
        <w:tc>
          <w:tcPr>
            <w:tcW w:w="1335" w:type="dxa"/>
            <w:vAlign w:val="center"/>
          </w:tcPr>
          <w:p w14:paraId="77C992D0"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F</w:t>
            </w:r>
          </w:p>
        </w:tc>
      </w:tr>
      <w:tr w:rsidR="004A2C61" w:rsidRPr="004A2C61" w14:paraId="3E2D7F09" w14:textId="77777777" w:rsidTr="006C3BAB">
        <w:tc>
          <w:tcPr>
            <w:tcW w:w="1335" w:type="dxa"/>
          </w:tcPr>
          <w:p w14:paraId="552C8BF2"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c>
          <w:tcPr>
            <w:tcW w:w="1335" w:type="dxa"/>
          </w:tcPr>
          <w:p w14:paraId="2901A85E"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c>
          <w:tcPr>
            <w:tcW w:w="1335" w:type="dxa"/>
          </w:tcPr>
          <w:p w14:paraId="3FA4F5BD"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c>
          <w:tcPr>
            <w:tcW w:w="1335" w:type="dxa"/>
          </w:tcPr>
          <w:p w14:paraId="36743A76"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c>
          <w:tcPr>
            <w:tcW w:w="1335" w:type="dxa"/>
          </w:tcPr>
          <w:p w14:paraId="23F3A2CD"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c>
          <w:tcPr>
            <w:tcW w:w="1335" w:type="dxa"/>
          </w:tcPr>
          <w:p w14:paraId="54B95575"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c>
          <w:tcPr>
            <w:tcW w:w="1335" w:type="dxa"/>
          </w:tcPr>
          <w:p w14:paraId="6510522D"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r>
    </w:tbl>
    <w:p w14:paraId="726F4B51" w14:textId="77777777" w:rsidR="004A2C61" w:rsidRPr="004A2C61" w:rsidRDefault="004A2C61" w:rsidP="004A2C61">
      <w:pPr>
        <w:widowControl w:val="0"/>
        <w:autoSpaceDE w:val="0"/>
        <w:autoSpaceDN w:val="0"/>
        <w:adjustRightInd w:val="0"/>
        <w:spacing w:before="120" w:line="240" w:lineRule="auto"/>
        <w:jc w:val="both"/>
        <w:rPr>
          <w:rFonts w:ascii="Times New Roman" w:eastAsia="Times New Roman" w:hAnsi="Times New Roman" w:cs="Times New Roman"/>
          <w:b/>
          <w:i/>
          <w:color w:val="FF0000"/>
          <w:sz w:val="24"/>
          <w:szCs w:val="24"/>
        </w:rPr>
      </w:pPr>
    </w:p>
    <w:p w14:paraId="32A95478"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w:t>
      </w:r>
    </w:p>
    <w:p w14:paraId="251A44C1" w14:textId="77777777" w:rsidR="004A2C61" w:rsidRPr="004A2C61" w:rsidRDefault="004A2C61" w:rsidP="004A2C61">
      <w:pPr>
        <w:numPr>
          <w:ilvl w:val="0"/>
          <w:numId w:val="37"/>
        </w:numPr>
        <w:spacing w:before="120" w:after="0" w:line="240" w:lineRule="auto"/>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lastRenderedPageBreak/>
        <w:t>ДОТ направляет уведомление руководителям Бизнесов/Организаций о необходимости предоставления информации за 3 рабочих дня до истечения срока, указанного в п. 4.2.1 (в случае непредставления);</w:t>
      </w:r>
    </w:p>
    <w:p w14:paraId="7BCC6CB0" w14:textId="77777777" w:rsidR="004A2C61" w:rsidRPr="004A2C61" w:rsidRDefault="004A2C61" w:rsidP="004A2C61">
      <w:pPr>
        <w:numPr>
          <w:ilvl w:val="0"/>
          <w:numId w:val="37"/>
        </w:numPr>
        <w:spacing w:before="120" w:after="0" w:line="240" w:lineRule="auto"/>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ДОТ направляет повторное уведомление руководителям Бизнесов/Организаций, допустивших непредставление информации на следующий день после истечения срока, указанного в п. 4.2.1 с копией генеральному директору АО «ЕвроСибЭнерго».</w:t>
      </w:r>
    </w:p>
    <w:p w14:paraId="6C728E33" w14:textId="77777777" w:rsidR="004A2C61" w:rsidRPr="004A2C61" w:rsidRDefault="004A2C61" w:rsidP="004A2C61">
      <w:pPr>
        <w:widowControl w:val="0"/>
        <w:autoSpaceDE w:val="0"/>
        <w:autoSpaceDN w:val="0"/>
        <w:adjustRightInd w:val="0"/>
        <w:spacing w:before="120" w:line="240" w:lineRule="auto"/>
        <w:jc w:val="both"/>
        <w:rPr>
          <w:rFonts w:ascii="Times New Roman" w:eastAsia="Times New Roman" w:hAnsi="Times New Roman" w:cs="Times New Roman"/>
          <w:b/>
          <w:i/>
          <w:color w:val="FF0000"/>
          <w:sz w:val="24"/>
          <w:szCs w:val="24"/>
        </w:rPr>
      </w:pPr>
    </w:p>
    <w:tbl>
      <w:tblPr>
        <w:tblW w:w="9146" w:type="dxa"/>
        <w:tblInd w:w="108" w:type="dxa"/>
        <w:tblLook w:val="01E0" w:firstRow="1" w:lastRow="1" w:firstColumn="1" w:lastColumn="1" w:noHBand="0" w:noVBand="0"/>
      </w:tblPr>
      <w:tblGrid>
        <w:gridCol w:w="4395"/>
        <w:gridCol w:w="4751"/>
      </w:tblGrid>
      <w:tr w:rsidR="004A2C61" w:rsidRPr="004A2C61" w14:paraId="2221A5F9" w14:textId="77777777" w:rsidTr="006C3BAB">
        <w:trPr>
          <w:trHeight w:val="1134"/>
        </w:trPr>
        <w:tc>
          <w:tcPr>
            <w:tcW w:w="4395" w:type="dxa"/>
          </w:tcPr>
          <w:p w14:paraId="01C63AE2" w14:textId="77777777" w:rsidR="004A2C61" w:rsidRPr="004A2C61" w:rsidRDefault="004A2C61" w:rsidP="004A2C61">
            <w:pPr>
              <w:spacing w:before="120" w:line="240" w:lineRule="auto"/>
              <w:jc w:val="both"/>
              <w:rPr>
                <w:rFonts w:ascii="Times New Roman" w:eastAsia="Times New Roman" w:hAnsi="Times New Roman" w:cs="Times New Roman"/>
                <w:b/>
                <w:sz w:val="22"/>
                <w:szCs w:val="22"/>
              </w:rPr>
            </w:pPr>
            <w:r w:rsidRPr="004A2C61">
              <w:rPr>
                <w:rFonts w:ascii="Times New Roman" w:eastAsia="Times New Roman" w:hAnsi="Times New Roman" w:cs="Times New Roman"/>
                <w:b/>
                <w:sz w:val="22"/>
                <w:szCs w:val="22"/>
              </w:rPr>
              <w:t>Подрядчик:</w:t>
            </w:r>
          </w:p>
          <w:p w14:paraId="2CCDA96C" w14:textId="77777777" w:rsidR="004A2C61" w:rsidRPr="004A2C61" w:rsidRDefault="004A2C61" w:rsidP="004A2C61">
            <w:pPr>
              <w:spacing w:before="120" w:line="240" w:lineRule="auto"/>
              <w:jc w:val="both"/>
              <w:rPr>
                <w:rFonts w:ascii="Times New Roman" w:eastAsia="Times New Roman" w:hAnsi="Times New Roman" w:cs="Times New Roman"/>
                <w:b/>
                <w:sz w:val="22"/>
                <w:szCs w:val="22"/>
              </w:rPr>
            </w:pPr>
          </w:p>
          <w:p w14:paraId="68E96C5A" w14:textId="77777777" w:rsidR="004A2C61" w:rsidRPr="004A2C61" w:rsidRDefault="004A2C61" w:rsidP="004A2C61">
            <w:pPr>
              <w:spacing w:before="120" w:line="240" w:lineRule="auto"/>
              <w:jc w:val="both"/>
              <w:rPr>
                <w:rFonts w:ascii="Times New Roman" w:eastAsia="Times New Roman" w:hAnsi="Times New Roman" w:cs="Times New Roman"/>
                <w:b/>
                <w:sz w:val="22"/>
                <w:szCs w:val="22"/>
              </w:rPr>
            </w:pPr>
            <w:r w:rsidRPr="004A2C61">
              <w:rPr>
                <w:rFonts w:ascii="Times New Roman" w:eastAsia="Times New Roman" w:hAnsi="Times New Roman" w:cs="Times New Roman"/>
                <w:b/>
                <w:sz w:val="22"/>
                <w:szCs w:val="22"/>
              </w:rPr>
              <w:t>___________________/______________/</w:t>
            </w:r>
          </w:p>
        </w:tc>
        <w:tc>
          <w:tcPr>
            <w:tcW w:w="4751" w:type="dxa"/>
          </w:tcPr>
          <w:p w14:paraId="5DEE9A8D" w14:textId="77777777" w:rsidR="004A2C61" w:rsidRPr="004A2C61" w:rsidRDefault="004A2C61" w:rsidP="004A2C61">
            <w:pPr>
              <w:spacing w:before="120" w:line="240" w:lineRule="auto"/>
              <w:jc w:val="both"/>
              <w:rPr>
                <w:rFonts w:ascii="Times New Roman" w:eastAsia="Times New Roman" w:hAnsi="Times New Roman" w:cs="Times New Roman"/>
                <w:b/>
                <w:sz w:val="22"/>
                <w:szCs w:val="22"/>
              </w:rPr>
            </w:pPr>
            <w:r w:rsidRPr="004A2C61">
              <w:rPr>
                <w:rFonts w:ascii="Times New Roman" w:eastAsia="Times New Roman" w:hAnsi="Times New Roman" w:cs="Times New Roman"/>
                <w:b/>
                <w:sz w:val="22"/>
                <w:szCs w:val="22"/>
              </w:rPr>
              <w:t>Заказчик:</w:t>
            </w:r>
          </w:p>
          <w:p w14:paraId="25ABF59B" w14:textId="77777777" w:rsidR="004A2C61" w:rsidRPr="004A2C61" w:rsidRDefault="004A2C61" w:rsidP="004A2C61">
            <w:pPr>
              <w:spacing w:before="120" w:line="240" w:lineRule="auto"/>
              <w:jc w:val="both"/>
              <w:rPr>
                <w:rFonts w:ascii="Times New Roman" w:eastAsia="Times New Roman" w:hAnsi="Times New Roman" w:cs="Times New Roman"/>
                <w:b/>
                <w:sz w:val="22"/>
                <w:szCs w:val="22"/>
              </w:rPr>
            </w:pPr>
          </w:p>
          <w:p w14:paraId="50FA01BE" w14:textId="77777777" w:rsidR="004A2C61" w:rsidRPr="004A2C61" w:rsidRDefault="004A2C61" w:rsidP="004A2C61">
            <w:pPr>
              <w:spacing w:before="120" w:line="240" w:lineRule="auto"/>
              <w:jc w:val="both"/>
              <w:rPr>
                <w:rFonts w:ascii="Times New Roman" w:eastAsia="Times New Roman" w:hAnsi="Times New Roman" w:cs="Times New Roman"/>
                <w:b/>
                <w:sz w:val="22"/>
                <w:szCs w:val="22"/>
              </w:rPr>
            </w:pPr>
            <w:r w:rsidRPr="004A2C61">
              <w:rPr>
                <w:rFonts w:ascii="Times New Roman" w:eastAsia="Times New Roman" w:hAnsi="Times New Roman" w:cs="Times New Roman"/>
                <w:b/>
                <w:sz w:val="22"/>
                <w:szCs w:val="22"/>
              </w:rPr>
              <w:t>___________________/______________/</w:t>
            </w:r>
          </w:p>
        </w:tc>
      </w:tr>
    </w:tbl>
    <w:p w14:paraId="238BED38" w14:textId="77777777" w:rsidR="004A2C61" w:rsidRPr="004A2C61" w:rsidRDefault="004A2C61" w:rsidP="004A2C61"/>
    <w:sectPr w:rsidR="004A2C61" w:rsidRPr="004A2C61"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3AFE3" w14:textId="77777777" w:rsidR="00C85A62" w:rsidRDefault="00C85A62" w:rsidP="00BF32C2">
      <w:r>
        <w:separator/>
      </w:r>
    </w:p>
  </w:endnote>
  <w:endnote w:type="continuationSeparator" w:id="0">
    <w:p w14:paraId="4D56DBBD" w14:textId="77777777" w:rsidR="00C85A62" w:rsidRDefault="00C85A62" w:rsidP="00BF32C2">
      <w:r>
        <w:continuationSeparator/>
      </w:r>
    </w:p>
  </w:endnote>
  <w:endnote w:type="continuationNotice" w:id="1">
    <w:p w14:paraId="5366F035" w14:textId="77777777" w:rsidR="00C85A62" w:rsidRDefault="00C85A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3A451088" w:rsidR="00A56517" w:rsidRPr="003F011C" w:rsidRDefault="00A56517" w:rsidP="003A1B74">
    <w:pPr>
      <w:jc w:val="right"/>
    </w:pPr>
    <w:r>
      <w:rPr>
        <w:lang w:val="en-US"/>
      </w:rPr>
      <w:tab/>
    </w:r>
    <w:r>
      <w:fldChar w:fldCharType="begin"/>
    </w:r>
    <w:r>
      <w:instrText xml:space="preserve"> PAGE   \* MERGEFORMAT </w:instrText>
    </w:r>
    <w:r>
      <w:fldChar w:fldCharType="separate"/>
    </w:r>
    <w:r w:rsidR="005D6331">
      <w:rPr>
        <w:noProof/>
      </w:rPr>
      <w:t>43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3ADFC022" w:rsidR="00A56517" w:rsidRPr="00406C29" w:rsidRDefault="00A56517"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E96AD0">
      <w:rPr>
        <w:rFonts w:ascii="Times New Roman" w:hAnsi="Times New Roman" w:cs="Times New Roman"/>
        <w:noProof/>
      </w:rPr>
      <w:t>71</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05BD7E" w14:textId="77777777" w:rsidR="00C85A62" w:rsidRDefault="00C85A62" w:rsidP="00BF32C2">
      <w:r>
        <w:separator/>
      </w:r>
    </w:p>
  </w:footnote>
  <w:footnote w:type="continuationSeparator" w:id="0">
    <w:p w14:paraId="2D0AF427" w14:textId="77777777" w:rsidR="00C85A62" w:rsidRDefault="00C85A62" w:rsidP="00BF32C2">
      <w:r>
        <w:continuationSeparator/>
      </w:r>
    </w:p>
  </w:footnote>
  <w:footnote w:type="continuationNotice" w:id="1">
    <w:p w14:paraId="35944CD3" w14:textId="77777777" w:rsidR="00C85A62" w:rsidRDefault="00C85A6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CB0C" w14:textId="40A474EF" w:rsidR="00A56517" w:rsidRPr="00461CF5" w:rsidRDefault="00A56517"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A56517" w:rsidRPr="00A74043" w:rsidRDefault="00A56517"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0B2FA" w14:textId="7F349AF9" w:rsidR="00A56517" w:rsidRPr="00406C29" w:rsidRDefault="00A56517"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sidRPr="00406C29">
      <w:rPr>
        <w:rFonts w:ascii="Times New Roman" w:hAnsi="Times New Roman" w:cs="Times New Roman"/>
      </w:rPr>
      <w:t>[</w:t>
    </w:r>
    <w:r w:rsidRPr="00406C29">
      <w:rPr>
        <w:rFonts w:ascii="Times New Roman" w:hAnsi="Times New Roman" w:cs="Times New Roman"/>
        <w:i/>
      </w:rPr>
      <w:t>номер</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sidRPr="00406C29">
      <w:rPr>
        <w:rFonts w:ascii="Times New Roman" w:hAnsi="Times New Roman" w:cs="Times New Roman"/>
      </w:rPr>
      <w:t>[</w:t>
    </w:r>
    <w:r w:rsidRPr="00406C29">
      <w:rPr>
        <w:rFonts w:ascii="Times New Roman" w:hAnsi="Times New Roman" w:cs="Times New Roman"/>
        <w:i/>
      </w:rPr>
      <w:t>дата</w:t>
    </w:r>
    <w:r w:rsidRPr="00406C29">
      <w:rPr>
        <w:rFonts w:ascii="Times New Roman" w:hAnsi="Times New Roman" w:cs="Times New Roman"/>
      </w:rPr>
      <w:t>] </w:t>
    </w:r>
    <w:r w:rsidRPr="00406C29">
      <w:rPr>
        <w:rFonts w:ascii="Times New Roman" w:hAnsi="Times New Roman" w:cs="Times New Roman"/>
        <w:i/>
      </w:rPr>
      <w:t>г.</w:t>
    </w:r>
  </w:p>
  <w:p w14:paraId="6E0EEAD9" w14:textId="77777777" w:rsidR="00A56517" w:rsidRPr="00A74043" w:rsidRDefault="00A56517"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C223325"/>
    <w:multiLevelType w:val="hybridMultilevel"/>
    <w:tmpl w:val="972CF7D8"/>
    <w:lvl w:ilvl="0" w:tplc="7A4EA45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4"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322160C6"/>
    <w:multiLevelType w:val="multilevel"/>
    <w:tmpl w:val="2EE2E648"/>
    <w:lvl w:ilvl="0">
      <w:start w:val="1"/>
      <w:numFmt w:val="decimal"/>
      <w:lvlText w:val="%1."/>
      <w:lvlJc w:val="left"/>
      <w:pPr>
        <w:ind w:left="360" w:hanging="360"/>
      </w:pPr>
      <w:rPr>
        <w:rFonts w:ascii="Times New Roman" w:hAnsi="Times New Roman" w:cs="Times New Roman" w:hint="default"/>
        <w:b/>
        <w:sz w:val="24"/>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696844"/>
    <w:multiLevelType w:val="hybridMultilevel"/>
    <w:tmpl w:val="6F907E58"/>
    <w:lvl w:ilvl="0" w:tplc="9E464A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5"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24"/>
  </w:num>
  <w:num w:numId="4">
    <w:abstractNumId w:val="1"/>
  </w:num>
  <w:num w:numId="5">
    <w:abstractNumId w:val="19"/>
  </w:num>
  <w:num w:numId="6">
    <w:abstractNumId w:val="10"/>
  </w:num>
  <w:num w:numId="7">
    <w:abstractNumId w:val="16"/>
  </w:num>
  <w:num w:numId="8">
    <w:abstractNumId w:val="21"/>
  </w:num>
  <w:num w:numId="9">
    <w:abstractNumId w:val="9"/>
  </w:num>
  <w:num w:numId="10">
    <w:abstractNumId w:val="36"/>
  </w:num>
  <w:num w:numId="11">
    <w:abstractNumId w:val="8"/>
  </w:num>
  <w:num w:numId="12">
    <w:abstractNumId w:val="34"/>
  </w:num>
  <w:num w:numId="13">
    <w:abstractNumId w:val="31"/>
  </w:num>
  <w:num w:numId="14">
    <w:abstractNumId w:val="22"/>
  </w:num>
  <w:num w:numId="15">
    <w:abstractNumId w:val="35"/>
  </w:num>
  <w:num w:numId="16">
    <w:abstractNumId w:val="11"/>
  </w:num>
  <w:num w:numId="17">
    <w:abstractNumId w:val="32"/>
  </w:num>
  <w:num w:numId="18">
    <w:abstractNumId w:val="27"/>
  </w:num>
  <w:num w:numId="19">
    <w:abstractNumId w:val="28"/>
  </w:num>
  <w:num w:numId="20">
    <w:abstractNumId w:val="18"/>
  </w:num>
  <w:num w:numId="21">
    <w:abstractNumId w:val="7"/>
  </w:num>
  <w:num w:numId="22">
    <w:abstractNumId w:val="30"/>
  </w:num>
  <w:num w:numId="23">
    <w:abstractNumId w:val="5"/>
  </w:num>
  <w:num w:numId="24">
    <w:abstractNumId w:val="6"/>
  </w:num>
  <w:num w:numId="25">
    <w:abstractNumId w:val="14"/>
  </w:num>
  <w:num w:numId="26">
    <w:abstractNumId w:val="34"/>
  </w:num>
  <w:num w:numId="27">
    <w:abstractNumId w:val="34"/>
  </w:num>
  <w:num w:numId="28">
    <w:abstractNumId w:val="34"/>
  </w:num>
  <w:num w:numId="29">
    <w:abstractNumId w:val="34"/>
  </w:num>
  <w:num w:numId="30">
    <w:abstractNumId w:val="34"/>
  </w:num>
  <w:num w:numId="31">
    <w:abstractNumId w:val="23"/>
  </w:num>
  <w:num w:numId="32">
    <w:abstractNumId w:val="33"/>
  </w:num>
  <w:num w:numId="33">
    <w:abstractNumId w:val="3"/>
  </w:num>
  <w:num w:numId="34">
    <w:abstractNumId w:val="29"/>
  </w:num>
  <w:num w:numId="35">
    <w:abstractNumId w:val="4"/>
  </w:num>
  <w:num w:numId="36">
    <w:abstractNumId w:val="25"/>
  </w:num>
  <w:num w:numId="37">
    <w:abstractNumId w:val="12"/>
  </w:num>
  <w:num w:numId="38">
    <w:abstractNumId w:val="26"/>
  </w:num>
  <w:num w:numId="39">
    <w:abstractNumId w:val="13"/>
  </w:num>
  <w:num w:numId="40">
    <w:abstractNumId w:val="15"/>
  </w:num>
  <w:num w:numId="41">
    <w:abstractNumId w:val="2"/>
  </w:num>
  <w:num w:numId="42">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oNotTrackFormatting/>
  <w:documentProtection w:edit="readOnly" w:formatting="1" w:enforcement="0"/>
  <w:defaultTabStop w:val="709"/>
  <w:doNotShadeFormData/>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2088D"/>
    <w:rsid w:val="0002148A"/>
    <w:rsid w:val="0002417C"/>
    <w:rsid w:val="00024669"/>
    <w:rsid w:val="000247AB"/>
    <w:rsid w:val="000248B2"/>
    <w:rsid w:val="00024EEB"/>
    <w:rsid w:val="00026D21"/>
    <w:rsid w:val="000276DC"/>
    <w:rsid w:val="00027785"/>
    <w:rsid w:val="0003077F"/>
    <w:rsid w:val="00030849"/>
    <w:rsid w:val="000326E2"/>
    <w:rsid w:val="00033B6C"/>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E03"/>
    <w:rsid w:val="000A096E"/>
    <w:rsid w:val="000A0E5C"/>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2D16"/>
    <w:rsid w:val="000D3D93"/>
    <w:rsid w:val="000D4631"/>
    <w:rsid w:val="000D49D0"/>
    <w:rsid w:val="000D4EC4"/>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CF1"/>
    <w:rsid w:val="00114D28"/>
    <w:rsid w:val="00115513"/>
    <w:rsid w:val="00117154"/>
    <w:rsid w:val="00117D77"/>
    <w:rsid w:val="00120C01"/>
    <w:rsid w:val="0012150D"/>
    <w:rsid w:val="00121655"/>
    <w:rsid w:val="00122B8E"/>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535"/>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D146D"/>
    <w:rsid w:val="001D18F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164E"/>
    <w:rsid w:val="00202CFB"/>
    <w:rsid w:val="0020308F"/>
    <w:rsid w:val="002033DA"/>
    <w:rsid w:val="00203E5F"/>
    <w:rsid w:val="00204234"/>
    <w:rsid w:val="00204DAF"/>
    <w:rsid w:val="00206945"/>
    <w:rsid w:val="00207EF0"/>
    <w:rsid w:val="00211468"/>
    <w:rsid w:val="0021173D"/>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7DB7"/>
    <w:rsid w:val="002D09C4"/>
    <w:rsid w:val="002D0DF6"/>
    <w:rsid w:val="002D0F4E"/>
    <w:rsid w:val="002D125E"/>
    <w:rsid w:val="002D1D5D"/>
    <w:rsid w:val="002D4EE7"/>
    <w:rsid w:val="002D58D7"/>
    <w:rsid w:val="002D68D5"/>
    <w:rsid w:val="002D68F9"/>
    <w:rsid w:val="002D7FA4"/>
    <w:rsid w:val="002E057E"/>
    <w:rsid w:val="002E1E34"/>
    <w:rsid w:val="002E26C0"/>
    <w:rsid w:val="002E2C56"/>
    <w:rsid w:val="002E32AD"/>
    <w:rsid w:val="002E494B"/>
    <w:rsid w:val="002E63E3"/>
    <w:rsid w:val="002E7D47"/>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18BE"/>
    <w:rsid w:val="00302233"/>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3007"/>
    <w:rsid w:val="003A4B40"/>
    <w:rsid w:val="003A5C6B"/>
    <w:rsid w:val="003A6664"/>
    <w:rsid w:val="003B029B"/>
    <w:rsid w:val="003B0607"/>
    <w:rsid w:val="003B087E"/>
    <w:rsid w:val="003B0A4E"/>
    <w:rsid w:val="003B0E56"/>
    <w:rsid w:val="003B0EEB"/>
    <w:rsid w:val="003B12B1"/>
    <w:rsid w:val="003B1EA4"/>
    <w:rsid w:val="003B2258"/>
    <w:rsid w:val="003B27FE"/>
    <w:rsid w:val="003B2B7E"/>
    <w:rsid w:val="003B46E4"/>
    <w:rsid w:val="003B58E9"/>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813"/>
    <w:rsid w:val="00452E8B"/>
    <w:rsid w:val="00454260"/>
    <w:rsid w:val="004550AD"/>
    <w:rsid w:val="00455989"/>
    <w:rsid w:val="00455E0E"/>
    <w:rsid w:val="00456118"/>
    <w:rsid w:val="00456D72"/>
    <w:rsid w:val="00456EEA"/>
    <w:rsid w:val="004603FE"/>
    <w:rsid w:val="0046052B"/>
    <w:rsid w:val="00460EB6"/>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904EC"/>
    <w:rsid w:val="00490A2C"/>
    <w:rsid w:val="004913F0"/>
    <w:rsid w:val="00493B3F"/>
    <w:rsid w:val="00493CC9"/>
    <w:rsid w:val="00494EB2"/>
    <w:rsid w:val="004950F4"/>
    <w:rsid w:val="00495181"/>
    <w:rsid w:val="004958F6"/>
    <w:rsid w:val="00495CEB"/>
    <w:rsid w:val="004963A2"/>
    <w:rsid w:val="0049640D"/>
    <w:rsid w:val="004970BC"/>
    <w:rsid w:val="004A016F"/>
    <w:rsid w:val="004A0636"/>
    <w:rsid w:val="004A0B64"/>
    <w:rsid w:val="004A16C7"/>
    <w:rsid w:val="004A1BC9"/>
    <w:rsid w:val="004A253C"/>
    <w:rsid w:val="004A2C61"/>
    <w:rsid w:val="004A32B0"/>
    <w:rsid w:val="004A5B59"/>
    <w:rsid w:val="004A7AB4"/>
    <w:rsid w:val="004A7C43"/>
    <w:rsid w:val="004B03FC"/>
    <w:rsid w:val="004B0EC1"/>
    <w:rsid w:val="004B1E7D"/>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40FC"/>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3588"/>
    <w:rsid w:val="005A5458"/>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6331"/>
    <w:rsid w:val="005D7B40"/>
    <w:rsid w:val="005D7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302EE"/>
    <w:rsid w:val="006328DB"/>
    <w:rsid w:val="0063397E"/>
    <w:rsid w:val="00634F20"/>
    <w:rsid w:val="00635F9B"/>
    <w:rsid w:val="0063738D"/>
    <w:rsid w:val="006404E3"/>
    <w:rsid w:val="0064144F"/>
    <w:rsid w:val="00642C68"/>
    <w:rsid w:val="0064300D"/>
    <w:rsid w:val="0064476A"/>
    <w:rsid w:val="00644B61"/>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60195"/>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FE"/>
    <w:rsid w:val="00682F18"/>
    <w:rsid w:val="0068488F"/>
    <w:rsid w:val="00684B7C"/>
    <w:rsid w:val="006857B4"/>
    <w:rsid w:val="00685F43"/>
    <w:rsid w:val="00686E44"/>
    <w:rsid w:val="00687604"/>
    <w:rsid w:val="006876F1"/>
    <w:rsid w:val="00687DBD"/>
    <w:rsid w:val="00691529"/>
    <w:rsid w:val="0069220F"/>
    <w:rsid w:val="006926BD"/>
    <w:rsid w:val="00693B3D"/>
    <w:rsid w:val="006964D8"/>
    <w:rsid w:val="006A0443"/>
    <w:rsid w:val="006A1483"/>
    <w:rsid w:val="006A1AFA"/>
    <w:rsid w:val="006A4E2E"/>
    <w:rsid w:val="006A4F18"/>
    <w:rsid w:val="006A6031"/>
    <w:rsid w:val="006A68A5"/>
    <w:rsid w:val="006B13B1"/>
    <w:rsid w:val="006B21D1"/>
    <w:rsid w:val="006B3198"/>
    <w:rsid w:val="006B5110"/>
    <w:rsid w:val="006B51D5"/>
    <w:rsid w:val="006B5CC6"/>
    <w:rsid w:val="006B668E"/>
    <w:rsid w:val="006C129F"/>
    <w:rsid w:val="006C3BAB"/>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72CA"/>
    <w:rsid w:val="00727693"/>
    <w:rsid w:val="0073056A"/>
    <w:rsid w:val="0073089A"/>
    <w:rsid w:val="007308CD"/>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754"/>
    <w:rsid w:val="00773FFF"/>
    <w:rsid w:val="00774FB1"/>
    <w:rsid w:val="00775346"/>
    <w:rsid w:val="00775899"/>
    <w:rsid w:val="007765BA"/>
    <w:rsid w:val="00776E99"/>
    <w:rsid w:val="0078130D"/>
    <w:rsid w:val="00781608"/>
    <w:rsid w:val="007825FD"/>
    <w:rsid w:val="00783C3D"/>
    <w:rsid w:val="00784391"/>
    <w:rsid w:val="007854F9"/>
    <w:rsid w:val="00786FEF"/>
    <w:rsid w:val="00787089"/>
    <w:rsid w:val="00787242"/>
    <w:rsid w:val="0079020E"/>
    <w:rsid w:val="007902F1"/>
    <w:rsid w:val="007977F0"/>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3BBC"/>
    <w:rsid w:val="007F5448"/>
    <w:rsid w:val="007F5A61"/>
    <w:rsid w:val="007F71DF"/>
    <w:rsid w:val="007F7B52"/>
    <w:rsid w:val="007F7F90"/>
    <w:rsid w:val="008010C4"/>
    <w:rsid w:val="0080168F"/>
    <w:rsid w:val="0080190D"/>
    <w:rsid w:val="00801E18"/>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020"/>
    <w:rsid w:val="00825EED"/>
    <w:rsid w:val="00826734"/>
    <w:rsid w:val="00826867"/>
    <w:rsid w:val="008269F8"/>
    <w:rsid w:val="0082773E"/>
    <w:rsid w:val="008320D3"/>
    <w:rsid w:val="00832498"/>
    <w:rsid w:val="0083393D"/>
    <w:rsid w:val="00834153"/>
    <w:rsid w:val="00834F4A"/>
    <w:rsid w:val="00834F6C"/>
    <w:rsid w:val="0083659E"/>
    <w:rsid w:val="008365A3"/>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899"/>
    <w:rsid w:val="008829D2"/>
    <w:rsid w:val="00883DC0"/>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E13BA"/>
    <w:rsid w:val="008E2526"/>
    <w:rsid w:val="008E3247"/>
    <w:rsid w:val="008E3DE5"/>
    <w:rsid w:val="008E422E"/>
    <w:rsid w:val="008E510A"/>
    <w:rsid w:val="008E55F8"/>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07F8"/>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5A27"/>
    <w:rsid w:val="0094640B"/>
    <w:rsid w:val="009464A9"/>
    <w:rsid w:val="009504C8"/>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3BE2"/>
    <w:rsid w:val="0096638E"/>
    <w:rsid w:val="009676EB"/>
    <w:rsid w:val="00970981"/>
    <w:rsid w:val="00970CAD"/>
    <w:rsid w:val="00970E4B"/>
    <w:rsid w:val="00971366"/>
    <w:rsid w:val="00973CEA"/>
    <w:rsid w:val="009749D1"/>
    <w:rsid w:val="0097633F"/>
    <w:rsid w:val="0097782B"/>
    <w:rsid w:val="00977E9E"/>
    <w:rsid w:val="00982236"/>
    <w:rsid w:val="009856DD"/>
    <w:rsid w:val="00985B81"/>
    <w:rsid w:val="00986079"/>
    <w:rsid w:val="00986681"/>
    <w:rsid w:val="0098716B"/>
    <w:rsid w:val="00987BDB"/>
    <w:rsid w:val="009901A0"/>
    <w:rsid w:val="00990EDF"/>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5E6"/>
    <w:rsid w:val="009B4AE2"/>
    <w:rsid w:val="009B4B60"/>
    <w:rsid w:val="009B54D6"/>
    <w:rsid w:val="009B563E"/>
    <w:rsid w:val="009B621F"/>
    <w:rsid w:val="009B69FA"/>
    <w:rsid w:val="009C04CE"/>
    <w:rsid w:val="009C1667"/>
    <w:rsid w:val="009C3A7A"/>
    <w:rsid w:val="009C3C84"/>
    <w:rsid w:val="009C669F"/>
    <w:rsid w:val="009C776E"/>
    <w:rsid w:val="009C77DA"/>
    <w:rsid w:val="009D1F91"/>
    <w:rsid w:val="009D2698"/>
    <w:rsid w:val="009D5C46"/>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CCC"/>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2FA4"/>
    <w:rsid w:val="00A55746"/>
    <w:rsid w:val="00A56517"/>
    <w:rsid w:val="00A56663"/>
    <w:rsid w:val="00A56718"/>
    <w:rsid w:val="00A56A8C"/>
    <w:rsid w:val="00A5717F"/>
    <w:rsid w:val="00A5765B"/>
    <w:rsid w:val="00A6192D"/>
    <w:rsid w:val="00A628BE"/>
    <w:rsid w:val="00A628C9"/>
    <w:rsid w:val="00A63028"/>
    <w:rsid w:val="00A630B0"/>
    <w:rsid w:val="00A64F55"/>
    <w:rsid w:val="00A65279"/>
    <w:rsid w:val="00A6628B"/>
    <w:rsid w:val="00A66896"/>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8797C"/>
    <w:rsid w:val="00A91683"/>
    <w:rsid w:val="00A919F1"/>
    <w:rsid w:val="00A91CA5"/>
    <w:rsid w:val="00A96088"/>
    <w:rsid w:val="00A9659F"/>
    <w:rsid w:val="00A96CEC"/>
    <w:rsid w:val="00A96E5F"/>
    <w:rsid w:val="00A975A1"/>
    <w:rsid w:val="00AA09D6"/>
    <w:rsid w:val="00AA3CC7"/>
    <w:rsid w:val="00AA6C1C"/>
    <w:rsid w:val="00AA6F52"/>
    <w:rsid w:val="00AA7AFD"/>
    <w:rsid w:val="00AA7E99"/>
    <w:rsid w:val="00AB09BD"/>
    <w:rsid w:val="00AB417E"/>
    <w:rsid w:val="00AB4CB2"/>
    <w:rsid w:val="00AB4DD4"/>
    <w:rsid w:val="00AB511C"/>
    <w:rsid w:val="00AB5427"/>
    <w:rsid w:val="00AB546F"/>
    <w:rsid w:val="00AB5951"/>
    <w:rsid w:val="00AB6D07"/>
    <w:rsid w:val="00AB7C33"/>
    <w:rsid w:val="00AC1CD3"/>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BB2"/>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6722"/>
    <w:rsid w:val="00B171F2"/>
    <w:rsid w:val="00B17E09"/>
    <w:rsid w:val="00B2236F"/>
    <w:rsid w:val="00B230D9"/>
    <w:rsid w:val="00B23412"/>
    <w:rsid w:val="00B23B6D"/>
    <w:rsid w:val="00B23BBD"/>
    <w:rsid w:val="00B24569"/>
    <w:rsid w:val="00B250CC"/>
    <w:rsid w:val="00B25C94"/>
    <w:rsid w:val="00B267E4"/>
    <w:rsid w:val="00B27043"/>
    <w:rsid w:val="00B27E77"/>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605E"/>
    <w:rsid w:val="00B67DD0"/>
    <w:rsid w:val="00B7088C"/>
    <w:rsid w:val="00B714D8"/>
    <w:rsid w:val="00B717C9"/>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0F92"/>
    <w:rsid w:val="00BD17D8"/>
    <w:rsid w:val="00BD1A16"/>
    <w:rsid w:val="00BD1B24"/>
    <w:rsid w:val="00BD2258"/>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62E8"/>
    <w:rsid w:val="00C169DD"/>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620F1"/>
    <w:rsid w:val="00C625EF"/>
    <w:rsid w:val="00C62AA2"/>
    <w:rsid w:val="00C677EF"/>
    <w:rsid w:val="00C67EF6"/>
    <w:rsid w:val="00C706A5"/>
    <w:rsid w:val="00C707F9"/>
    <w:rsid w:val="00C70D9D"/>
    <w:rsid w:val="00C72D0B"/>
    <w:rsid w:val="00C73217"/>
    <w:rsid w:val="00C747BF"/>
    <w:rsid w:val="00C7516B"/>
    <w:rsid w:val="00C7579E"/>
    <w:rsid w:val="00C757A5"/>
    <w:rsid w:val="00C75828"/>
    <w:rsid w:val="00C7612D"/>
    <w:rsid w:val="00C7649A"/>
    <w:rsid w:val="00C774CE"/>
    <w:rsid w:val="00C80522"/>
    <w:rsid w:val="00C812C7"/>
    <w:rsid w:val="00C81561"/>
    <w:rsid w:val="00C81FB3"/>
    <w:rsid w:val="00C82607"/>
    <w:rsid w:val="00C82E4F"/>
    <w:rsid w:val="00C83191"/>
    <w:rsid w:val="00C832C5"/>
    <w:rsid w:val="00C84277"/>
    <w:rsid w:val="00C842E7"/>
    <w:rsid w:val="00C8574B"/>
    <w:rsid w:val="00C857E0"/>
    <w:rsid w:val="00C85A62"/>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74DC"/>
    <w:rsid w:val="00D276AA"/>
    <w:rsid w:val="00D30507"/>
    <w:rsid w:val="00D30A19"/>
    <w:rsid w:val="00D30CDF"/>
    <w:rsid w:val="00D30F68"/>
    <w:rsid w:val="00D311F6"/>
    <w:rsid w:val="00D31B71"/>
    <w:rsid w:val="00D323F5"/>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6CA4"/>
    <w:rsid w:val="00D96CE2"/>
    <w:rsid w:val="00D9709E"/>
    <w:rsid w:val="00D97192"/>
    <w:rsid w:val="00DA155E"/>
    <w:rsid w:val="00DA2C9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326"/>
    <w:rsid w:val="00DF18B3"/>
    <w:rsid w:val="00DF19CA"/>
    <w:rsid w:val="00DF1D1A"/>
    <w:rsid w:val="00DF1D41"/>
    <w:rsid w:val="00DF1E3B"/>
    <w:rsid w:val="00DF2321"/>
    <w:rsid w:val="00DF2C28"/>
    <w:rsid w:val="00DF4C57"/>
    <w:rsid w:val="00DF51FC"/>
    <w:rsid w:val="00DF5B58"/>
    <w:rsid w:val="00DF5CFE"/>
    <w:rsid w:val="00DF6E89"/>
    <w:rsid w:val="00DF7556"/>
    <w:rsid w:val="00DF7CDB"/>
    <w:rsid w:val="00E01750"/>
    <w:rsid w:val="00E027D7"/>
    <w:rsid w:val="00E03108"/>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F4A"/>
    <w:rsid w:val="00E852DC"/>
    <w:rsid w:val="00E85C5E"/>
    <w:rsid w:val="00E90A43"/>
    <w:rsid w:val="00E91759"/>
    <w:rsid w:val="00E944A3"/>
    <w:rsid w:val="00E94510"/>
    <w:rsid w:val="00E958D9"/>
    <w:rsid w:val="00E95EAC"/>
    <w:rsid w:val="00E95F1E"/>
    <w:rsid w:val="00E96AD0"/>
    <w:rsid w:val="00E970F2"/>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3E6D"/>
    <w:rsid w:val="00EB55FD"/>
    <w:rsid w:val="00EB5893"/>
    <w:rsid w:val="00EB6AC1"/>
    <w:rsid w:val="00EB6DDC"/>
    <w:rsid w:val="00EB722F"/>
    <w:rsid w:val="00EB7831"/>
    <w:rsid w:val="00EC0DBE"/>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3A48"/>
    <w:rsid w:val="00EE52CD"/>
    <w:rsid w:val="00EE53EC"/>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CD"/>
    <w:rsid w:val="00F32AD8"/>
    <w:rsid w:val="00F336CA"/>
    <w:rsid w:val="00F33A42"/>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447D"/>
    <w:rsid w:val="00F46535"/>
    <w:rsid w:val="00F47C50"/>
    <w:rsid w:val="00F5015C"/>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56D5"/>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nhideWhenUsed/>
    <w:rsid w:val="00AE1472"/>
    <w:rPr>
      <w:rFonts w:ascii="Calibri" w:hAnsi="Calibri"/>
    </w:rPr>
  </w:style>
  <w:style w:type="character" w:customStyle="1" w:styleId="af6">
    <w:name w:val="Текст примечания Знак"/>
    <w:link w:val="af5"/>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qFormat/>
    <w:rsid w:val="008B2A13"/>
    <w:pPr>
      <w:ind w:left="720"/>
      <w:contextualSpacing/>
    </w:p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2">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3">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4">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5">
    <w:name w:val="Subtitle"/>
    <w:basedOn w:val="a0"/>
    <w:next w:val="a0"/>
    <w:link w:val="aff6"/>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6">
    <w:name w:val="Подзаголовок Знак"/>
    <w:basedOn w:val="a1"/>
    <w:link w:val="aff5"/>
    <w:uiPriority w:val="11"/>
    <w:rsid w:val="00A107F0"/>
    <w:rPr>
      <w:rFonts w:asciiTheme="majorHAnsi" w:eastAsiaTheme="majorEastAsia" w:hAnsiTheme="majorHAnsi" w:cstheme="majorBidi"/>
      <w:sz w:val="24"/>
      <w:szCs w:val="24"/>
    </w:rPr>
  </w:style>
  <w:style w:type="character" w:styleId="aff7">
    <w:name w:val="Strong"/>
    <w:basedOn w:val="a1"/>
    <w:uiPriority w:val="22"/>
    <w:qFormat/>
    <w:rsid w:val="00A107F0"/>
    <w:rPr>
      <w:b/>
      <w:bCs/>
    </w:rPr>
  </w:style>
  <w:style w:type="character" w:styleId="aff8">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9">
    <w:name w:val="Intense Quote"/>
    <w:basedOn w:val="a0"/>
    <w:next w:val="a0"/>
    <w:link w:val="affa"/>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a">
    <w:name w:val="Выделенная цитата Знак"/>
    <w:basedOn w:val="a1"/>
    <w:link w:val="aff9"/>
    <w:uiPriority w:val="30"/>
    <w:rsid w:val="00A107F0"/>
    <w:rPr>
      <w:rFonts w:asciiTheme="majorHAnsi" w:eastAsiaTheme="majorEastAsia" w:hAnsiTheme="majorHAnsi" w:cstheme="majorBidi"/>
      <w:color w:val="4F81BD" w:themeColor="accent1"/>
      <w:sz w:val="28"/>
      <w:szCs w:val="28"/>
    </w:rPr>
  </w:style>
  <w:style w:type="character" w:styleId="affb">
    <w:name w:val="Subtle Emphasis"/>
    <w:basedOn w:val="a1"/>
    <w:uiPriority w:val="19"/>
    <w:qFormat/>
    <w:rsid w:val="00A107F0"/>
    <w:rPr>
      <w:i/>
      <w:iCs/>
      <w:color w:val="404040" w:themeColor="text1" w:themeTint="BF"/>
    </w:rPr>
  </w:style>
  <w:style w:type="character" w:styleId="affc">
    <w:name w:val="Intense Emphasis"/>
    <w:basedOn w:val="a1"/>
    <w:uiPriority w:val="21"/>
    <w:qFormat/>
    <w:rsid w:val="00A107F0"/>
    <w:rPr>
      <w:b/>
      <w:bCs/>
      <w:i/>
      <w:iCs/>
    </w:rPr>
  </w:style>
  <w:style w:type="character" w:styleId="affd">
    <w:name w:val="Subtle Reference"/>
    <w:basedOn w:val="a1"/>
    <w:uiPriority w:val="31"/>
    <w:qFormat/>
    <w:rsid w:val="00A107F0"/>
    <w:rPr>
      <w:smallCaps/>
      <w:color w:val="404040" w:themeColor="text1" w:themeTint="BF"/>
      <w:u w:val="single" w:color="7F7F7F" w:themeColor="text1" w:themeTint="80"/>
    </w:rPr>
  </w:style>
  <w:style w:type="character" w:styleId="affe">
    <w:name w:val="Intense Reference"/>
    <w:basedOn w:val="a1"/>
    <w:uiPriority w:val="32"/>
    <w:qFormat/>
    <w:rsid w:val="00A107F0"/>
    <w:rPr>
      <w:b/>
      <w:bCs/>
      <w:smallCaps/>
      <w:spacing w:val="5"/>
      <w:u w:val="single"/>
    </w:rPr>
  </w:style>
  <w:style w:type="character" w:styleId="afff">
    <w:name w:val="Book Title"/>
    <w:basedOn w:val="a1"/>
    <w:uiPriority w:val="33"/>
    <w:qFormat/>
    <w:rsid w:val="00A107F0"/>
    <w:rPr>
      <w:b/>
      <w:bCs/>
      <w:smallCaps/>
    </w:rPr>
  </w:style>
  <w:style w:type="table" w:customStyle="1" w:styleId="12">
    <w:name w:val="Сетка таблицы1"/>
    <w:basedOn w:val="a2"/>
    <w:next w:val="afc"/>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19186091">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irkutskenergo.ru/qa/6458.html"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rkutskenergo.ru/qa/6458.html" TargetMode="Externa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irkutskenergo.ru/qa/6458.html" TargetMode="External"/><Relationship Id="rId23" Type="http://schemas.openxmlformats.org/officeDocument/2006/relationships/hyperlink" Target="https://www.irkutskenergo.ru/qa/6458.html" TargetMode="External"/><Relationship Id="rId10" Type="http://schemas.openxmlformats.org/officeDocument/2006/relationships/footnotes" Target="footnotes.xml"/><Relationship Id="rId19" Type="http://schemas.openxmlformats.org/officeDocument/2006/relationships/hyperlink" Target="https://www.irkutskenergo.ru/qa/6458.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rkutskenergo.ru/qa/6458.htm" TargetMode="External"/><Relationship Id="rId22" Type="http://schemas.openxmlformats.org/officeDocument/2006/relationships/hyperlink" Target="https://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WUTACPQVHE7E-1195615845-9976</_dlc_DocId>
    <_dlc_DocIdUrl xmlns="30e719df-8a88-48c9-b375-63b80a03932c">
      <Url>http://uscportal.ie.corp/customers/_layouts/15/DocIdRedir.aspx?ID=WUTACPQVHE7E-1195615845-9976</Url>
      <Description>WUTACPQVHE7E-1195615845-9976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Задание</b:Tag>
    <b:RefOrder>1</b:RefOrder>
  </b:Source>
</b:Sources>
</file>

<file path=customXml/itemProps1.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2.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3.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A3CA8BE-FEBB-4555-A270-BA77A4F78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74</Pages>
  <Words>32116</Words>
  <Characters>183063</Characters>
  <Application>Microsoft Office Word</Application>
  <DocSecurity>0</DocSecurity>
  <Lines>1525</Lines>
  <Paragraphs>429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Troyan Denis</cp:lastModifiedBy>
  <cp:revision>4</cp:revision>
  <dcterms:created xsi:type="dcterms:W3CDTF">2021-11-02T08:48:00Z</dcterms:created>
  <dcterms:modified xsi:type="dcterms:W3CDTF">2021-11-02T09:04:00Z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cabc53df-be49-496c-a748-30d8520b0136</vt:lpwstr>
  </property>
</Properties>
</file>