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17D96C0E"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w:t>
      </w:r>
      <w:r w:rsidR="00CE4B46">
        <w:rPr>
          <w:rFonts w:ascii="Times New Roman" w:hAnsi="Times New Roman" w:cs="Times New Roman"/>
          <w:b/>
          <w:sz w:val="22"/>
          <w:szCs w:val="22"/>
        </w:rPr>
        <w:t>023/02/2022</w:t>
      </w:r>
    </w:p>
    <w:p w14:paraId="2E53B8C2" w14:textId="77777777"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1B1AF67D" w14:textId="77777777" w:rsidR="00CE4B46" w:rsidRDefault="00CE4B46" w:rsidP="00CE4B46">
      <w:pPr>
        <w:widowControl w:val="0"/>
        <w:jc w:val="center"/>
        <w:rPr>
          <w:rFonts w:ascii="Times New Roman" w:hAnsi="Times New Roman" w:cs="Times New Roman"/>
          <w:b/>
          <w:bCs/>
          <w:sz w:val="22"/>
          <w:szCs w:val="22"/>
        </w:rPr>
      </w:pPr>
      <w:r w:rsidRPr="00CA6DDD">
        <w:rPr>
          <w:rFonts w:ascii="Times New Roman" w:hAnsi="Times New Roman" w:cs="Times New Roman"/>
          <w:b/>
          <w:bCs/>
          <w:sz w:val="22"/>
          <w:szCs w:val="22"/>
        </w:rPr>
        <w:t xml:space="preserve">Обществом с ограниченной ответственностью «ЕвроСибЭнерго-Гидрогенерация» </w:t>
      </w:r>
    </w:p>
    <w:p w14:paraId="26C18230" w14:textId="71D46AF0" w:rsidR="00CD006D" w:rsidRPr="0080728B" w:rsidRDefault="00CE4B46" w:rsidP="00CE4B46">
      <w:pPr>
        <w:widowControl w:val="0"/>
        <w:jc w:val="center"/>
        <w:rPr>
          <w:rFonts w:ascii="Times New Roman" w:hAnsi="Times New Roman" w:cs="Times New Roman"/>
          <w:b/>
          <w:bCs/>
          <w:sz w:val="22"/>
          <w:szCs w:val="22"/>
        </w:rPr>
      </w:pPr>
      <w:r w:rsidRPr="00CA6DDD">
        <w:rPr>
          <w:rFonts w:ascii="Times New Roman" w:hAnsi="Times New Roman" w:cs="Times New Roman"/>
          <w:b/>
          <w:bCs/>
          <w:sz w:val="22"/>
          <w:szCs w:val="22"/>
        </w:rPr>
        <w:t>(ООО «ЕвроСибЭнерго-Гидрогенерация»</w:t>
      </w:r>
      <w:r w:rsidR="00D348A6">
        <w:rPr>
          <w:rFonts w:ascii="Times New Roman" w:hAnsi="Times New Roman" w:cs="Times New Roman"/>
          <w:b/>
          <w:bCs/>
          <w:sz w:val="22"/>
          <w:szCs w:val="22"/>
        </w:rPr>
        <w:t xml:space="preserve"> «Братская ГЭС»</w:t>
      </w:r>
      <w:r>
        <w:rPr>
          <w:rFonts w:ascii="Times New Roman" w:hAnsi="Times New Roman" w:cs="Times New Roman"/>
          <w:b/>
          <w:bCs/>
          <w:sz w:val="22"/>
          <w:szCs w:val="22"/>
        </w:rPr>
        <w:t>)</w:t>
      </w:r>
    </w:p>
    <w:p w14:paraId="68AC3EAE"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32ED91D9" w14:textId="77777777" w:rsidR="00CD006D"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Подрядчика</w:t>
      </w:r>
      <w:r w:rsidRPr="0080728B">
        <w:rPr>
          <w:rFonts w:ascii="Times New Roman" w:hAnsi="Times New Roman" w:cs="Times New Roman"/>
          <w:b/>
          <w:bCs/>
          <w:sz w:val="22"/>
          <w:szCs w:val="22"/>
        </w:rPr>
        <w:t>]</w:t>
      </w:r>
    </w:p>
    <w:p w14:paraId="1D1C59B9" w14:textId="77777777" w:rsidR="004D4B78" w:rsidRDefault="004D4B78" w:rsidP="0080728B">
      <w:pPr>
        <w:widowControl w:val="0"/>
        <w:jc w:val="center"/>
        <w:rPr>
          <w:rFonts w:ascii="Times New Roman" w:hAnsi="Times New Roman" w:cs="Times New Roman"/>
          <w:b/>
          <w:bCs/>
          <w:sz w:val="22"/>
          <w:szCs w:val="22"/>
        </w:rPr>
      </w:pP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Cs/>
          <w:i/>
          <w:sz w:val="22"/>
          <w:szCs w:val="22"/>
        </w:rPr>
        <w:t>дата</w:t>
      </w:r>
      <w:r w:rsidRPr="0080728B">
        <w:rPr>
          <w:rFonts w:ascii="Times New Roman" w:hAnsi="Times New Roman" w:cs="Times New Roman"/>
          <w:b/>
          <w:bCs/>
          <w:sz w:val="22"/>
          <w:szCs w:val="22"/>
        </w:rPr>
        <w:t>]</w:t>
      </w:r>
    </w:p>
    <w:p w14:paraId="42F37C25" w14:textId="10EA67CC" w:rsidR="00CD006D" w:rsidRPr="0080728B" w:rsidRDefault="00CD006D" w:rsidP="0080728B">
      <w:pPr>
        <w:widowControl w:val="0"/>
        <w:tabs>
          <w:tab w:val="left" w:pos="1134"/>
        </w:tabs>
        <w:jc w:val="center"/>
        <w:rPr>
          <w:rFonts w:ascii="Times New Roman" w:hAnsi="Times New Roman" w:cs="Times New Roman"/>
          <w:b/>
          <w:bCs/>
          <w:sz w:val="22"/>
          <w:szCs w:val="22"/>
        </w:rPr>
      </w:pPr>
      <w:r w:rsidRPr="0080728B">
        <w:rPr>
          <w:rFonts w:ascii="Times New Roman" w:hAnsi="Times New Roman" w:cs="Times New Roman"/>
          <w:b/>
          <w:bCs/>
          <w:sz w:val="22"/>
          <w:szCs w:val="22"/>
        </w:rPr>
        <w:t xml:space="preserve">г. </w:t>
      </w:r>
      <w:r w:rsidR="00CE4B46">
        <w:rPr>
          <w:rFonts w:ascii="Times New Roman" w:hAnsi="Times New Roman" w:cs="Times New Roman"/>
          <w:b/>
          <w:bCs/>
          <w:sz w:val="22"/>
          <w:szCs w:val="22"/>
        </w:rPr>
        <w:t>Братск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1"/>
          <w:footerReference w:type="default" r:id="rId12"/>
          <w:pgSz w:w="11906" w:h="16838" w:code="9"/>
          <w:pgMar w:top="1134" w:right="851" w:bottom="1134" w:left="1701" w:header="709" w:footer="709" w:gutter="0"/>
          <w:cols w:space="708"/>
          <w:vAlign w:val="bottom"/>
          <w:titlePg/>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77777777"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Pr="000D2D16">
          <w:rPr>
            <w:rFonts w:ascii="Times New Roman" w:eastAsia="Times New Roman" w:hAnsi="Times New Roman" w:cs="Times New Roman"/>
            <w:bCs/>
            <w:noProof/>
            <w:webHidden/>
            <w:sz w:val="22"/>
            <w:szCs w:val="22"/>
          </w:rPr>
          <w:t>4</w:t>
        </w:r>
        <w:r w:rsidRPr="000D2D16">
          <w:rPr>
            <w:rFonts w:ascii="Times New Roman" w:eastAsia="Times New Roman" w:hAnsi="Times New Roman" w:cs="Times New Roman"/>
            <w:bCs/>
            <w:noProof/>
            <w:webHidden/>
            <w:sz w:val="22"/>
            <w:szCs w:val="22"/>
          </w:rPr>
          <w:fldChar w:fldCharType="end"/>
        </w:r>
      </w:hyperlink>
    </w:p>
    <w:p w14:paraId="7E052AFF"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4</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10</w:t>
        </w:r>
        <w:r w:rsidR="008F3F84" w:rsidRPr="000D2D16">
          <w:rPr>
            <w:rFonts w:ascii="Times New Roman" w:eastAsia="Times New Roman" w:hAnsi="Times New Roman" w:cs="Times New Roman"/>
            <w:bCs/>
            <w:noProof/>
            <w:webHidden/>
            <w:sz w:val="22"/>
            <w:szCs w:val="22"/>
          </w:rPr>
          <w:fldChar w:fldCharType="end"/>
        </w:r>
      </w:hyperlink>
    </w:p>
    <w:p w14:paraId="1F8B4620" w14:textId="77777777" w:rsidR="008F3F84" w:rsidRPr="000D2D16" w:rsidRDefault="00F44273"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12</w:t>
        </w:r>
        <w:r w:rsidR="008F3F84" w:rsidRPr="000D2D16">
          <w:rPr>
            <w:rFonts w:ascii="Times New Roman" w:eastAsia="Times New Roman" w:hAnsi="Times New Roman" w:cs="Times New Roman"/>
            <w:bCs/>
            <w:noProof/>
            <w:webHidden/>
            <w:sz w:val="22"/>
            <w:szCs w:val="22"/>
          </w:rPr>
          <w:fldChar w:fldCharType="end"/>
        </w:r>
      </w:hyperlink>
    </w:p>
    <w:p w14:paraId="3D0DFB30"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12</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16</w:t>
        </w:r>
        <w:r w:rsidR="008F3F84" w:rsidRPr="000D2D16">
          <w:rPr>
            <w:rFonts w:ascii="Times New Roman" w:eastAsia="Times New Roman" w:hAnsi="Times New Roman" w:cs="Times New Roman"/>
            <w:bCs/>
            <w:noProof/>
            <w:webHidden/>
            <w:sz w:val="22"/>
            <w:szCs w:val="22"/>
          </w:rPr>
          <w:fldChar w:fldCharType="end"/>
        </w:r>
      </w:hyperlink>
    </w:p>
    <w:p w14:paraId="7928133A"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17</w:t>
        </w:r>
        <w:r w:rsidR="008F3F84" w:rsidRPr="000D2D16">
          <w:rPr>
            <w:rFonts w:ascii="Times New Roman" w:eastAsia="Times New Roman" w:hAnsi="Times New Roman" w:cs="Times New Roman"/>
            <w:bCs/>
            <w:noProof/>
            <w:webHidden/>
            <w:sz w:val="22"/>
            <w:szCs w:val="22"/>
          </w:rPr>
          <w:fldChar w:fldCharType="end"/>
        </w:r>
      </w:hyperlink>
    </w:p>
    <w:p w14:paraId="1176804C"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17</w:t>
        </w:r>
        <w:r w:rsidR="008F3F84" w:rsidRPr="000D2D16">
          <w:rPr>
            <w:rFonts w:ascii="Times New Roman" w:eastAsia="Times New Roman" w:hAnsi="Times New Roman" w:cs="Times New Roman"/>
            <w:bCs/>
            <w:noProof/>
            <w:webHidden/>
            <w:sz w:val="22"/>
            <w:szCs w:val="22"/>
          </w:rPr>
          <w:fldChar w:fldCharType="end"/>
        </w:r>
      </w:hyperlink>
    </w:p>
    <w:p w14:paraId="0A24B090"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18</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20</w:t>
        </w:r>
        <w:r w:rsidR="008F3F84" w:rsidRPr="000D2D16">
          <w:rPr>
            <w:rFonts w:ascii="Times New Roman" w:eastAsia="Times New Roman" w:hAnsi="Times New Roman" w:cs="Times New Roman"/>
            <w:bCs/>
            <w:noProof/>
            <w:webHidden/>
            <w:sz w:val="22"/>
            <w:szCs w:val="22"/>
          </w:rPr>
          <w:fldChar w:fldCharType="end"/>
        </w:r>
      </w:hyperlink>
    </w:p>
    <w:p w14:paraId="0F69E3F9" w14:textId="77777777" w:rsidR="008F3F84" w:rsidRPr="000D2D16" w:rsidRDefault="00F44273"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6C5B8B1D"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0EF4D891"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23</w:t>
        </w:r>
        <w:r w:rsidR="008F3F84" w:rsidRPr="000D2D16">
          <w:rPr>
            <w:rFonts w:ascii="Times New Roman" w:eastAsia="Times New Roman" w:hAnsi="Times New Roman" w:cs="Times New Roman"/>
            <w:bCs/>
            <w:noProof/>
            <w:webHidden/>
            <w:sz w:val="22"/>
            <w:szCs w:val="22"/>
          </w:rPr>
          <w:fldChar w:fldCharType="end"/>
        </w:r>
      </w:hyperlink>
    </w:p>
    <w:p w14:paraId="6224DE0F"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B67C5CF"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171C604E"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6A75C77" w14:textId="77777777" w:rsidR="008F3F84" w:rsidRPr="000D2D16" w:rsidRDefault="00F44273"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25</w:t>
        </w:r>
        <w:r w:rsidR="008F3F84" w:rsidRPr="000D2D16">
          <w:rPr>
            <w:rFonts w:ascii="Times New Roman" w:eastAsia="Times New Roman" w:hAnsi="Times New Roman" w:cs="Times New Roman"/>
            <w:bCs/>
            <w:noProof/>
            <w:webHidden/>
            <w:sz w:val="22"/>
            <w:szCs w:val="22"/>
          </w:rPr>
          <w:fldChar w:fldCharType="end"/>
        </w:r>
      </w:hyperlink>
    </w:p>
    <w:p w14:paraId="4D9309B0"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25</w:t>
        </w:r>
        <w:r w:rsidR="008F3F84" w:rsidRPr="000D2D16">
          <w:rPr>
            <w:rFonts w:ascii="Times New Roman" w:eastAsia="Times New Roman" w:hAnsi="Times New Roman" w:cs="Times New Roman"/>
            <w:bCs/>
            <w:noProof/>
            <w:webHidden/>
            <w:sz w:val="22"/>
            <w:szCs w:val="22"/>
          </w:rPr>
          <w:fldChar w:fldCharType="end"/>
        </w:r>
      </w:hyperlink>
    </w:p>
    <w:p w14:paraId="1CE77138"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25</w:t>
        </w:r>
        <w:r w:rsidR="008F3F84" w:rsidRPr="000D2D16">
          <w:rPr>
            <w:rFonts w:ascii="Times New Roman" w:eastAsia="Times New Roman" w:hAnsi="Times New Roman" w:cs="Times New Roman"/>
            <w:bCs/>
            <w:noProof/>
            <w:webHidden/>
            <w:sz w:val="22"/>
            <w:szCs w:val="22"/>
          </w:rPr>
          <w:fldChar w:fldCharType="end"/>
        </w:r>
      </w:hyperlink>
    </w:p>
    <w:p w14:paraId="75EF215F" w14:textId="77777777" w:rsidR="008F3F84" w:rsidRPr="000D2D16" w:rsidRDefault="00F44273" w:rsidP="008F3F84">
      <w:pPr>
        <w:widowControl w:val="0"/>
        <w:tabs>
          <w:tab w:val="left" w:pos="567"/>
          <w:tab w:val="left" w:pos="1776"/>
          <w:tab w:val="right" w:pos="9356"/>
        </w:tabs>
        <w:ind w:right="284"/>
        <w:jc w:val="both"/>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26</w:t>
        </w:r>
        <w:r w:rsidR="008F3F84" w:rsidRPr="000D2D16">
          <w:rPr>
            <w:rFonts w:ascii="Times New Roman" w:eastAsia="Times New Roman" w:hAnsi="Times New Roman" w:cs="Times New Roman"/>
            <w:bCs/>
            <w:noProof/>
            <w:webHidden/>
            <w:sz w:val="22"/>
            <w:szCs w:val="22"/>
          </w:rPr>
          <w:fldChar w:fldCharType="end"/>
        </w:r>
      </w:hyperlink>
    </w:p>
    <w:p w14:paraId="71E023E8"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26</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22BE090B" w14:textId="77777777" w:rsidR="008F3F84" w:rsidRPr="000D2D16" w:rsidRDefault="00F44273"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6F6DA79C"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5CC409DA"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8F3F84" w:rsidRPr="000D2D16">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F44273"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F4427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1504CC65" w14:textId="77777777" w:rsidR="008F3F84" w:rsidRPr="007F6004" w:rsidRDefault="00F4427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6" w:history="1">
        <w:r w:rsidR="008F3F84" w:rsidRPr="007F6004">
          <w:rPr>
            <w:rFonts w:ascii="Times New Roman" w:eastAsia="Times New Roman" w:hAnsi="Times New Roman" w:cs="Times New Roman"/>
            <w:bCs/>
            <w:noProof/>
            <w:color w:val="FFFFFF" w:themeColor="background1"/>
            <w:sz w:val="22"/>
            <w:szCs w:val="22"/>
            <w:u w:val="single"/>
          </w:rPr>
          <w:t>Приложение № 1 Задание на проектирование</w:t>
        </w:r>
        <w:r w:rsidR="008F3F84" w:rsidRPr="007F6004">
          <w:rPr>
            <w:rFonts w:ascii="Times New Roman" w:eastAsia="Times New Roman" w:hAnsi="Times New Roman" w:cs="Times New Roman"/>
            <w:bCs/>
            <w:noProof/>
            <w:webHidden/>
            <w:color w:val="FFFFFF" w:themeColor="background1"/>
            <w:sz w:val="22"/>
            <w:szCs w:val="22"/>
          </w:rPr>
          <w:tab/>
          <w:t>45</w:t>
        </w:r>
      </w:hyperlink>
    </w:p>
    <w:p w14:paraId="7421F277" w14:textId="77777777" w:rsidR="008F3F84" w:rsidRPr="007F6004" w:rsidRDefault="00F4427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7" w:history="1">
        <w:r w:rsidR="008F3F84" w:rsidRPr="007F6004">
          <w:rPr>
            <w:rFonts w:ascii="Times New Roman" w:eastAsia="Times New Roman" w:hAnsi="Times New Roman" w:cs="Times New Roman"/>
            <w:bCs/>
            <w:noProof/>
            <w:color w:val="FFFFFF" w:themeColor="background1"/>
            <w:sz w:val="22"/>
            <w:szCs w:val="22"/>
            <w:u w:val="single"/>
          </w:rPr>
          <w:t>Приложение № 2 Форма акта сдачи-приемки результатов выполненных работ</w:t>
        </w:r>
        <w:r w:rsidR="008F3F84" w:rsidRPr="007F6004">
          <w:rPr>
            <w:rFonts w:ascii="Times New Roman" w:eastAsia="Times New Roman" w:hAnsi="Times New Roman" w:cs="Times New Roman"/>
            <w:bCs/>
            <w:noProof/>
            <w:webHidden/>
            <w:color w:val="FFFFFF" w:themeColor="background1"/>
            <w:sz w:val="22"/>
            <w:szCs w:val="22"/>
          </w:rPr>
          <w:tab/>
          <w:t>46</w:t>
        </w:r>
      </w:hyperlink>
    </w:p>
    <w:p w14:paraId="555FACC6" w14:textId="77777777" w:rsidR="008F3F84" w:rsidRPr="007F6004" w:rsidRDefault="00F4427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8" w:history="1">
        <w:r w:rsidR="008F3F84" w:rsidRPr="007F6004">
          <w:rPr>
            <w:rFonts w:ascii="Times New Roman" w:eastAsia="Times New Roman" w:hAnsi="Times New Roman" w:cs="Times New Roman"/>
            <w:bCs/>
            <w:noProof/>
            <w:color w:val="FFFFFF" w:themeColor="background1"/>
            <w:sz w:val="22"/>
            <w:szCs w:val="22"/>
            <w:u w:val="single"/>
          </w:rPr>
          <w:t>Приложение № 3 Форма акта сдачи-приемки Исходных данных</w:t>
        </w:r>
        <w:r w:rsidR="008F3F84" w:rsidRPr="007F6004">
          <w:rPr>
            <w:rFonts w:ascii="Times New Roman" w:eastAsia="Times New Roman" w:hAnsi="Times New Roman" w:cs="Times New Roman"/>
            <w:bCs/>
            <w:noProof/>
            <w:webHidden/>
            <w:color w:val="FFFFFF" w:themeColor="background1"/>
            <w:sz w:val="22"/>
            <w:szCs w:val="22"/>
          </w:rPr>
          <w:tab/>
          <w:t>47</w:t>
        </w:r>
      </w:hyperlink>
    </w:p>
    <w:p w14:paraId="52741759" w14:textId="77777777" w:rsidR="008F3F84" w:rsidRPr="007F6004" w:rsidRDefault="00F4427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89" w:history="1">
        <w:r w:rsidR="008F3F84" w:rsidRPr="007F6004">
          <w:rPr>
            <w:rFonts w:ascii="Times New Roman" w:eastAsia="Times New Roman" w:hAnsi="Times New Roman" w:cs="Times New Roman"/>
            <w:bCs/>
            <w:noProof/>
            <w:color w:val="FFFFFF" w:themeColor="background1"/>
            <w:sz w:val="22"/>
            <w:szCs w:val="22"/>
            <w:u w:val="single"/>
          </w:rPr>
          <w:t>Приложение № 4 Протокол согласования договорной цены</w:t>
        </w:r>
        <w:r w:rsidR="008F3F84" w:rsidRPr="007F6004">
          <w:rPr>
            <w:rFonts w:ascii="Times New Roman" w:eastAsia="Times New Roman" w:hAnsi="Times New Roman" w:cs="Times New Roman"/>
            <w:bCs/>
            <w:noProof/>
            <w:webHidden/>
            <w:color w:val="FFFFFF" w:themeColor="background1"/>
            <w:sz w:val="22"/>
            <w:szCs w:val="22"/>
          </w:rPr>
          <w:tab/>
          <w:t>48</w:t>
        </w:r>
      </w:hyperlink>
    </w:p>
    <w:p w14:paraId="4AB08EFE" w14:textId="77777777" w:rsidR="008F3F84" w:rsidRPr="007F6004" w:rsidRDefault="00F4427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0" w:history="1">
        <w:r w:rsidR="008F3F84" w:rsidRPr="007F6004">
          <w:rPr>
            <w:rFonts w:ascii="Times New Roman" w:eastAsia="Times New Roman" w:hAnsi="Times New Roman" w:cs="Times New Roman"/>
            <w:bCs/>
            <w:noProof/>
            <w:color w:val="FFFFFF" w:themeColor="background1"/>
            <w:sz w:val="22"/>
            <w:szCs w:val="22"/>
            <w:u w:val="single"/>
          </w:rPr>
          <w:t>Приложение № 5 Авторский надзор</w:t>
        </w:r>
        <w:r w:rsidR="008F3F84" w:rsidRPr="007F6004">
          <w:rPr>
            <w:rFonts w:ascii="Times New Roman" w:eastAsia="Times New Roman" w:hAnsi="Times New Roman" w:cs="Times New Roman"/>
            <w:bCs/>
            <w:noProof/>
            <w:webHidden/>
            <w:color w:val="FFFFFF" w:themeColor="background1"/>
            <w:sz w:val="22"/>
            <w:szCs w:val="22"/>
          </w:rPr>
          <w:tab/>
          <w:t>49</w:t>
        </w:r>
      </w:hyperlink>
    </w:p>
    <w:p w14:paraId="726A820F" w14:textId="77777777" w:rsidR="008F3F84" w:rsidRPr="007F6004" w:rsidRDefault="00F4427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1" w:history="1">
        <w:r w:rsidR="008F3F84" w:rsidRPr="007F6004">
          <w:rPr>
            <w:rFonts w:ascii="Times New Roman" w:eastAsia="Times New Roman" w:hAnsi="Times New Roman" w:cs="Times New Roman"/>
            <w:bCs/>
            <w:noProof/>
            <w:color w:val="FFFFFF" w:themeColor="background1"/>
            <w:sz w:val="22"/>
            <w:szCs w:val="22"/>
            <w:u w:val="single"/>
          </w:rPr>
          <w:t>Приложение № 6 Гарантии и заверения</w:t>
        </w:r>
        <w:r w:rsidR="008F3F84" w:rsidRPr="007F6004">
          <w:rPr>
            <w:rFonts w:ascii="Times New Roman" w:eastAsia="Times New Roman" w:hAnsi="Times New Roman" w:cs="Times New Roman"/>
            <w:bCs/>
            <w:noProof/>
            <w:webHidden/>
            <w:color w:val="FFFFFF" w:themeColor="background1"/>
            <w:sz w:val="22"/>
            <w:szCs w:val="22"/>
          </w:rPr>
          <w:tab/>
          <w:t>52</w:t>
        </w:r>
      </w:hyperlink>
    </w:p>
    <w:p w14:paraId="7B0C66D7" w14:textId="77777777" w:rsidR="008F3F84" w:rsidRPr="007F6004" w:rsidRDefault="00F4427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2" w:history="1">
        <w:r w:rsidR="008F3F84" w:rsidRPr="007F6004">
          <w:rPr>
            <w:rFonts w:ascii="Times New Roman" w:eastAsia="Times New Roman" w:hAnsi="Times New Roman" w:cs="Times New Roman"/>
            <w:bCs/>
            <w:noProof/>
            <w:color w:val="FFFFFF" w:themeColor="background1"/>
            <w:sz w:val="22"/>
            <w:szCs w:val="22"/>
            <w:u w:val="single"/>
          </w:rPr>
          <w:t>Приложение № 7</w:t>
        </w:r>
        <w:r w:rsidR="008F3F84" w:rsidRPr="007F6004">
          <w:rPr>
            <w:rFonts w:ascii="Times New Roman" w:eastAsia="Times New Roman" w:hAnsi="Times New Roman" w:cs="Times New Roman"/>
            <w:bCs/>
            <w:noProof/>
            <w:webHidden/>
            <w:color w:val="FFFFFF" w:themeColor="background1"/>
            <w:sz w:val="22"/>
            <w:szCs w:val="22"/>
          </w:rPr>
          <w:t xml:space="preserve"> </w:t>
        </w:r>
        <w:r w:rsidR="008F3F84" w:rsidRPr="007F6004">
          <w:rPr>
            <w:rFonts w:ascii="Times New Roman" w:eastAsia="Times New Roman" w:hAnsi="Times New Roman" w:cs="Times New Roman"/>
            <w:bCs/>
            <w:noProof/>
            <w:color w:val="FFFFFF" w:themeColor="background1"/>
            <w:sz w:val="22"/>
            <w:szCs w:val="22"/>
          </w:rPr>
          <w:t>Форма Банковской гарантии на возврат авансового платежа</w:t>
        </w:r>
        <w:r w:rsidR="008F3F84" w:rsidRPr="007F6004">
          <w:rPr>
            <w:rFonts w:ascii="Times New Roman" w:eastAsia="Times New Roman" w:hAnsi="Times New Roman" w:cs="Times New Roman"/>
            <w:bCs/>
            <w:noProof/>
            <w:webHidden/>
            <w:color w:val="FFFFFF" w:themeColor="background1"/>
            <w:sz w:val="22"/>
            <w:szCs w:val="22"/>
          </w:rPr>
          <w:t xml:space="preserve">                 57</w:t>
        </w:r>
      </w:hyperlink>
    </w:p>
    <w:p w14:paraId="25D24DCD" w14:textId="77777777" w:rsidR="008F3F84" w:rsidRPr="007F6004" w:rsidRDefault="00F4427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3" w:history="1">
        <w:r w:rsidR="008F3F84" w:rsidRPr="007F6004">
          <w:rPr>
            <w:rFonts w:ascii="Times New Roman" w:eastAsia="Times New Roman" w:hAnsi="Times New Roman" w:cs="Times New Roman"/>
            <w:bCs/>
            <w:noProof/>
            <w:color w:val="FFFFFF" w:themeColor="background1"/>
            <w:sz w:val="22"/>
            <w:szCs w:val="22"/>
            <w:u w:val="single"/>
          </w:rPr>
          <w:t>Приложение № 8 Форма Банковской гарантии на надлежащее исполнение обязательств по Договору</w:t>
        </w:r>
        <w:r w:rsidR="008F3F84" w:rsidRPr="007F6004">
          <w:rPr>
            <w:rFonts w:ascii="Times New Roman" w:eastAsia="Times New Roman" w:hAnsi="Times New Roman" w:cs="Times New Roman"/>
            <w:bCs/>
            <w:noProof/>
            <w:webHidden/>
            <w:color w:val="FFFFFF" w:themeColor="background1"/>
            <w:sz w:val="22"/>
            <w:szCs w:val="22"/>
          </w:rPr>
          <w:tab/>
          <w:t>59</w:t>
        </w:r>
      </w:hyperlink>
    </w:p>
    <w:p w14:paraId="0FFF8984" w14:textId="77777777" w:rsidR="008F3F84" w:rsidRPr="007F6004" w:rsidRDefault="00F4427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4" w:history="1">
        <w:r w:rsidR="008F3F84" w:rsidRPr="007F6004">
          <w:rPr>
            <w:rFonts w:ascii="Times New Roman" w:eastAsia="Times New Roman" w:hAnsi="Times New Roman" w:cs="Times New Roman"/>
            <w:bCs/>
            <w:noProof/>
            <w:color w:val="FFFFFF" w:themeColor="background1"/>
            <w:sz w:val="22"/>
            <w:szCs w:val="22"/>
            <w:u w:val="single"/>
          </w:rPr>
          <w:t>Приложение № 9</w:t>
        </w:r>
        <w:r w:rsidR="008F3F84" w:rsidRPr="007F6004">
          <w:rPr>
            <w:rFonts w:ascii="Calibri" w:eastAsia="Times New Roman" w:hAnsi="Calibri" w:cs="Times New Roman"/>
            <w:bCs/>
            <w:color w:val="FFFFFF" w:themeColor="background1"/>
            <w:sz w:val="24"/>
            <w:szCs w:val="24"/>
          </w:rPr>
          <w:t xml:space="preserve"> </w:t>
        </w:r>
        <w:r w:rsidR="008F3F84" w:rsidRPr="007F6004">
          <w:rPr>
            <w:rFonts w:ascii="Times New Roman" w:eastAsia="Times New Roman" w:hAnsi="Times New Roman" w:cs="Times New Roman"/>
            <w:bCs/>
            <w:noProof/>
            <w:color w:val="FFFFFF" w:themeColor="background1"/>
            <w:sz w:val="22"/>
            <w:szCs w:val="22"/>
            <w:u w:val="single"/>
          </w:rPr>
          <w:t>Форма Банковской гарантии на надлежащее исполнение обязательств в Гарантийный период</w:t>
        </w:r>
        <w:r w:rsidR="008F3F84" w:rsidRPr="007F6004">
          <w:rPr>
            <w:rFonts w:ascii="Times New Roman" w:eastAsia="Times New Roman" w:hAnsi="Times New Roman" w:cs="Times New Roman"/>
            <w:bCs/>
            <w:noProof/>
            <w:webHidden/>
            <w:color w:val="FFFFFF" w:themeColor="background1"/>
            <w:sz w:val="22"/>
            <w:szCs w:val="22"/>
          </w:rPr>
          <w:tab/>
          <w:t>61</w:t>
        </w:r>
      </w:hyperlink>
    </w:p>
    <w:p w14:paraId="594B50D6" w14:textId="77777777" w:rsidR="008F3F84" w:rsidRPr="007F6004" w:rsidRDefault="00F4427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5" w:history="1">
        <w:r w:rsidR="008F3F84" w:rsidRPr="007F6004">
          <w:rPr>
            <w:rFonts w:ascii="Times New Roman" w:eastAsia="Times New Roman" w:hAnsi="Times New Roman" w:cs="Times New Roman"/>
            <w:bCs/>
            <w:noProof/>
            <w:color w:val="FFFFFF" w:themeColor="background1"/>
            <w:sz w:val="22"/>
            <w:szCs w:val="22"/>
            <w:u w:val="single"/>
          </w:rPr>
          <w:t>Приложение № 10</w:t>
        </w:r>
        <w:r w:rsidR="008F3F84" w:rsidRPr="007F6004">
          <w:rPr>
            <w:rFonts w:ascii="Calibri" w:eastAsia="Times New Roman" w:hAnsi="Calibri" w:cs="Times New Roman"/>
            <w:bCs/>
            <w:color w:val="FFFFFF" w:themeColor="background1"/>
            <w:sz w:val="24"/>
            <w:szCs w:val="24"/>
          </w:rPr>
          <w:t xml:space="preserve"> </w:t>
        </w:r>
        <w:r w:rsidR="008F3F84" w:rsidRPr="007F6004">
          <w:rPr>
            <w:rFonts w:ascii="Times New Roman" w:eastAsia="Times New Roman" w:hAnsi="Times New Roman" w:cs="Times New Roman"/>
            <w:bCs/>
            <w:noProof/>
            <w:color w:val="FFFFFF" w:themeColor="background1"/>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F3F84" w:rsidRPr="007F6004">
          <w:rPr>
            <w:rFonts w:ascii="Times New Roman" w:eastAsia="Times New Roman" w:hAnsi="Times New Roman" w:cs="Times New Roman"/>
            <w:bCs/>
            <w:noProof/>
            <w:webHidden/>
            <w:color w:val="FFFFFF" w:themeColor="background1"/>
            <w:sz w:val="22"/>
            <w:szCs w:val="22"/>
          </w:rPr>
          <w:tab/>
          <w:t>63</w:t>
        </w:r>
      </w:hyperlink>
    </w:p>
    <w:p w14:paraId="39691150" w14:textId="77777777" w:rsidR="008F3F84" w:rsidRPr="007F6004" w:rsidRDefault="00F4427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6" w:history="1">
        <w:r w:rsidR="008F3F84" w:rsidRPr="007F6004">
          <w:rPr>
            <w:rFonts w:ascii="Times New Roman" w:eastAsia="Times New Roman" w:hAnsi="Times New Roman" w:cs="Times New Roman"/>
            <w:bCs/>
            <w:noProof/>
            <w:color w:val="FFFFFF" w:themeColor="background1"/>
            <w:sz w:val="22"/>
            <w:szCs w:val="22"/>
            <w:u w:val="single"/>
          </w:rPr>
          <w:t>Приложение № 11</w:t>
        </w:r>
        <w:r w:rsidR="008F3F84" w:rsidRPr="007F6004">
          <w:rPr>
            <w:rFonts w:ascii="Calibri" w:eastAsia="Times New Roman" w:hAnsi="Calibri" w:cs="Times New Roman"/>
            <w:bCs/>
            <w:color w:val="FFFFFF" w:themeColor="background1"/>
            <w:sz w:val="24"/>
            <w:szCs w:val="24"/>
          </w:rPr>
          <w:t xml:space="preserve"> </w:t>
        </w:r>
        <w:r w:rsidR="008F3F84" w:rsidRPr="007F6004">
          <w:rPr>
            <w:rFonts w:ascii="Times New Roman" w:eastAsia="Times New Roman" w:hAnsi="Times New Roman" w:cs="Times New Roman"/>
            <w:bCs/>
            <w:noProof/>
            <w:color w:val="FFFFFF" w:themeColor="background1"/>
            <w:sz w:val="22"/>
            <w:szCs w:val="22"/>
            <w:u w:val="single"/>
          </w:rPr>
          <w:t>Соглашение о соблюдении Подрядчиком требований в области антитеррористической безопасности</w:t>
        </w:r>
        <w:r w:rsidR="008F3F84" w:rsidRPr="007F6004">
          <w:rPr>
            <w:rFonts w:ascii="Times New Roman" w:eastAsia="Times New Roman" w:hAnsi="Times New Roman" w:cs="Times New Roman"/>
            <w:bCs/>
            <w:noProof/>
            <w:webHidden/>
            <w:color w:val="FFFFFF" w:themeColor="background1"/>
            <w:sz w:val="22"/>
            <w:szCs w:val="22"/>
          </w:rPr>
          <w:tab/>
          <w:t>75</w:t>
        </w:r>
      </w:hyperlink>
    </w:p>
    <w:p w14:paraId="0EC9EF4D" w14:textId="77777777" w:rsidR="008F3F84" w:rsidRPr="007F6004" w:rsidRDefault="00F4427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7" w:history="1">
        <w:r w:rsidR="008F3F84" w:rsidRPr="007F6004">
          <w:rPr>
            <w:rFonts w:ascii="Times New Roman" w:eastAsia="Times New Roman" w:hAnsi="Times New Roman" w:cs="Times New Roman"/>
            <w:bCs/>
            <w:noProof/>
            <w:color w:val="FFFFFF" w:themeColor="background1"/>
            <w:sz w:val="22"/>
            <w:szCs w:val="22"/>
            <w:u w:val="single"/>
          </w:rPr>
          <w:t>Приложение № 12</w:t>
        </w:r>
        <w:r w:rsidR="008F3F84" w:rsidRPr="007F6004">
          <w:rPr>
            <w:rFonts w:ascii="Calibri" w:eastAsia="Times New Roman" w:hAnsi="Calibri" w:cs="Times New Roman"/>
            <w:bCs/>
            <w:color w:val="FFFFFF" w:themeColor="background1"/>
            <w:sz w:val="24"/>
            <w:szCs w:val="24"/>
          </w:rPr>
          <w:t xml:space="preserve"> </w:t>
        </w:r>
        <w:r w:rsidR="008F3F84" w:rsidRPr="007F6004">
          <w:rPr>
            <w:rFonts w:ascii="Times New Roman" w:eastAsia="Times New Roman" w:hAnsi="Times New Roman" w:cs="Times New Roman"/>
            <w:bCs/>
            <w:noProof/>
            <w:color w:val="FFFFFF" w:themeColor="background1"/>
            <w:sz w:val="22"/>
            <w:szCs w:val="22"/>
            <w:u w:val="single"/>
          </w:rPr>
          <w:t>Календарный график выполнения работ</w:t>
        </w:r>
        <w:r w:rsidR="008F3F84" w:rsidRPr="007F6004">
          <w:rPr>
            <w:rFonts w:ascii="Times New Roman" w:eastAsia="Times New Roman" w:hAnsi="Times New Roman" w:cs="Times New Roman"/>
            <w:bCs/>
            <w:noProof/>
            <w:webHidden/>
            <w:color w:val="FFFFFF" w:themeColor="background1"/>
            <w:sz w:val="22"/>
            <w:szCs w:val="22"/>
          </w:rPr>
          <w:tab/>
          <w:t>80</w:t>
        </w:r>
      </w:hyperlink>
    </w:p>
    <w:p w14:paraId="73EE0A27" w14:textId="77777777" w:rsidR="008F3F84" w:rsidRPr="007F6004" w:rsidRDefault="00F44273" w:rsidP="008F3F84">
      <w:pPr>
        <w:widowControl w:val="0"/>
        <w:tabs>
          <w:tab w:val="left" w:pos="567"/>
          <w:tab w:val="right" w:pos="9356"/>
        </w:tabs>
        <w:ind w:right="284"/>
        <w:jc w:val="both"/>
        <w:rPr>
          <w:rFonts w:ascii="Times New Roman" w:eastAsia="Times New Roman" w:hAnsi="Times New Roman" w:cs="Times New Roman"/>
          <w:noProof/>
          <w:color w:val="FFFFFF" w:themeColor="background1"/>
          <w:sz w:val="22"/>
          <w:szCs w:val="22"/>
        </w:rPr>
      </w:pPr>
      <w:hyperlink w:anchor="_Toc518653298" w:history="1">
        <w:r w:rsidR="008F3F84" w:rsidRPr="007F6004">
          <w:rPr>
            <w:rFonts w:ascii="Times New Roman" w:eastAsia="Times New Roman" w:hAnsi="Times New Roman" w:cs="Times New Roman"/>
            <w:bCs/>
            <w:noProof/>
            <w:color w:val="FFFFFF" w:themeColor="background1"/>
            <w:sz w:val="22"/>
            <w:szCs w:val="22"/>
            <w:u w:val="single"/>
          </w:rPr>
          <w:t>Приложение № 13</w:t>
        </w:r>
        <w:r w:rsidR="008F3F84" w:rsidRPr="007F6004">
          <w:rPr>
            <w:rFonts w:ascii="Times New Roman" w:eastAsia="Times New Roman" w:hAnsi="Times New Roman" w:cs="Times New Roman"/>
            <w:bCs/>
            <w:color w:val="FFFFFF" w:themeColor="background1"/>
            <w:sz w:val="22"/>
            <w:szCs w:val="22"/>
            <w:u w:val="single"/>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8F3F84" w:rsidRPr="007F6004">
          <w:rPr>
            <w:rFonts w:ascii="Times New Roman" w:eastAsia="Times New Roman" w:hAnsi="Times New Roman" w:cs="Times New Roman"/>
            <w:bCs/>
            <w:noProof/>
            <w:webHidden/>
            <w:color w:val="FFFFFF" w:themeColor="background1"/>
            <w:sz w:val="22"/>
            <w:szCs w:val="22"/>
          </w:rPr>
          <w:tab/>
          <w:t>81</w:t>
        </w:r>
      </w:hyperlink>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400FB8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157F21"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780DAA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E48B1AF" w14:textId="77777777" w:rsidR="0095355D" w:rsidRDefault="0095355D" w:rsidP="008F3F84">
      <w:pPr>
        <w:pStyle w:val="a6"/>
        <w:widowControl w:val="0"/>
        <w:jc w:val="both"/>
        <w:rPr>
          <w:rFonts w:ascii="Times New Roman" w:hAnsi="Times New Roman" w:cs="Times New Roman"/>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003E58E0" w:rsidR="009B1278" w:rsidRPr="0080728B" w:rsidRDefault="007F6004" w:rsidP="0080728B">
      <w:pPr>
        <w:pStyle w:val="a6"/>
        <w:widowControl w:val="0"/>
        <w:jc w:val="both"/>
        <w:rPr>
          <w:rFonts w:ascii="Times New Roman" w:hAnsi="Times New Roman" w:cs="Times New Roman"/>
          <w:sz w:val="22"/>
          <w:szCs w:val="22"/>
        </w:rPr>
      </w:pPr>
      <w:r>
        <w:rPr>
          <w:rFonts w:ascii="Times New Roman" w:hAnsi="Times New Roman" w:cs="Times New Roman"/>
          <w:sz w:val="22"/>
          <w:szCs w:val="22"/>
        </w:rPr>
        <w:t>ООО «ЕвроСибЭнерго-Гидрогенерация»</w:t>
      </w:r>
      <w:r w:rsidR="002D68D5" w:rsidRPr="0080728B">
        <w:rPr>
          <w:rFonts w:ascii="Times New Roman" w:hAnsi="Times New Roman" w:cs="Times New Roman"/>
          <w:sz w:val="22"/>
          <w:szCs w:val="22"/>
        </w:rPr>
        <w:t xml:space="preserve">, </w:t>
      </w:r>
      <w:r>
        <w:rPr>
          <w:rFonts w:ascii="Times New Roman" w:hAnsi="Times New Roman" w:cs="Times New Roman"/>
          <w:sz w:val="22"/>
          <w:szCs w:val="22"/>
        </w:rPr>
        <w:t>именуемым</w:t>
      </w:r>
      <w:r w:rsidR="009B1278" w:rsidRPr="0080728B">
        <w:rPr>
          <w:rFonts w:ascii="Times New Roman" w:hAnsi="Times New Roman" w:cs="Times New Roman"/>
          <w:sz w:val="22"/>
          <w:szCs w:val="22"/>
        </w:rPr>
        <w:t xml:space="preserve"> в дальнейшем «</w:t>
      </w:r>
      <w:r w:rsidR="009B1278" w:rsidRPr="0080728B">
        <w:rPr>
          <w:rFonts w:ascii="Times New Roman" w:hAnsi="Times New Roman" w:cs="Times New Roman"/>
          <w:b/>
          <w:sz w:val="22"/>
          <w:szCs w:val="22"/>
        </w:rPr>
        <w:t>Заказчик</w:t>
      </w:r>
      <w:r w:rsidR="009B1278"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в лице</w:t>
      </w:r>
      <w:r w:rsidR="00392E73" w:rsidRPr="0080728B">
        <w:rPr>
          <w:rFonts w:ascii="Times New Roman" w:hAnsi="Times New Roman" w:cs="Times New Roman"/>
          <w:sz w:val="22"/>
          <w:szCs w:val="22"/>
        </w:rPr>
        <w:t xml:space="preserve"> </w:t>
      </w:r>
      <w:r>
        <w:rPr>
          <w:rFonts w:ascii="Times New Roman" w:hAnsi="Times New Roman" w:cs="Times New Roman"/>
          <w:sz w:val="22"/>
          <w:szCs w:val="22"/>
        </w:rPr>
        <w:t>директора филиала ООО «ЕвроСибЭнерго-Гидрогенерация» «Братская ГЭС» Стрелкова Евгения Владимировича</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w:t>
      </w:r>
      <w:r>
        <w:rPr>
          <w:rFonts w:ascii="Times New Roman" w:hAnsi="Times New Roman" w:cs="Times New Roman"/>
          <w:sz w:val="22"/>
          <w:szCs w:val="22"/>
        </w:rPr>
        <w:t xml:space="preserve"> доверенности от 01.04.2022г. №51</w:t>
      </w:r>
      <w:r w:rsidR="00660195" w:rsidRPr="0080728B">
        <w:rPr>
          <w:rFonts w:ascii="Times New Roman" w:hAnsi="Times New Roman" w:cs="Times New Roman"/>
          <w:sz w:val="22"/>
          <w:szCs w:val="22"/>
        </w:rPr>
        <w:t>, с одной стороны,</w:t>
      </w:r>
      <w:r w:rsidR="00A74043" w:rsidRPr="0080728B">
        <w:rPr>
          <w:rFonts w:ascii="Times New Roman" w:hAnsi="Times New Roman" w:cs="Times New Roman"/>
          <w:sz w:val="22"/>
          <w:szCs w:val="22"/>
        </w:rPr>
        <w:t xml:space="preserve"> и</w:t>
      </w:r>
    </w:p>
    <w:p w14:paraId="76BF17F3" w14:textId="65C097C3"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7495A18" w14:textId="3DB1C6BD" w:rsidR="003F053D" w:rsidRPr="0080728B" w:rsidRDefault="008B4354" w:rsidP="008B4354">
      <w:pPr>
        <w:pStyle w:val="a"/>
        <w:widowControl w:val="0"/>
        <w:numPr>
          <w:ilvl w:val="0"/>
          <w:numId w:val="0"/>
        </w:numPr>
        <w:spacing w:before="0"/>
        <w:rPr>
          <w:rFonts w:ascii="Times New Roman" w:hAnsi="Times New Roman" w:cs="Times New Roman"/>
        </w:rPr>
      </w:pPr>
      <w:bookmarkStart w:id="0" w:name="_Toc504140757"/>
      <w:bookmarkStart w:id="1" w:name="_Toc518653245"/>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00823D63" w:rsidRPr="0080728B">
        <w:rPr>
          <w:rFonts w:ascii="Times New Roman" w:hAnsi="Times New Roman" w:cs="Times New Roman"/>
        </w:rPr>
        <w:t>ОСНОВНЫЕ ПОЛОЖЕНИЯ ДОГОВОРА</w:t>
      </w:r>
      <w:bookmarkEnd w:id="0"/>
      <w:bookmarkEnd w:id="1"/>
    </w:p>
    <w:p w14:paraId="64121DE3" w14:textId="77777777" w:rsidR="00BF32C2" w:rsidRPr="0080728B" w:rsidRDefault="00BF32C2" w:rsidP="0080728B">
      <w:pPr>
        <w:pStyle w:val="RUS1"/>
        <w:widowControl w:val="0"/>
        <w:spacing w:before="0"/>
        <w:rPr>
          <w:rFonts w:ascii="Times New Roman" w:hAnsi="Times New Roman" w:cs="Times New Roman"/>
        </w:rPr>
      </w:pPr>
      <w:bookmarkStart w:id="2" w:name="_Toc504140758"/>
      <w:bookmarkStart w:id="3" w:name="_Toc518653246"/>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пределени</w:t>
      </w:r>
      <w:r w:rsidR="003F053D" w:rsidRPr="0080728B">
        <w:rPr>
          <w:rFonts w:ascii="Times New Roman" w:hAnsi="Times New Roman" w:cs="Times New Roman"/>
        </w:rPr>
        <w:t>я</w:t>
      </w:r>
      <w:bookmarkEnd w:id="2"/>
      <w:bookmarkEnd w:id="3"/>
    </w:p>
    <w:p w14:paraId="26117F22" w14:textId="77777777"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14:paraId="084703E3"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w:t>
      </w:r>
      <w:r w:rsidR="009B112F" w:rsidRPr="0080728B">
        <w:rPr>
          <w:rFonts w:ascii="Times New Roman" w:hAnsi="Times New Roman" w:cs="Times New Roman"/>
        </w:rPr>
        <w:t xml:space="preserve"> (в действующей редакции)</w:t>
      </w:r>
      <w:r w:rsidRPr="0080728B">
        <w:rPr>
          <w:rFonts w:ascii="Times New Roman" w:hAnsi="Times New Roman" w:cs="Times New Roman"/>
        </w:rPr>
        <w:t>, в порядке, установленном законодательством Р</w:t>
      </w:r>
      <w:r w:rsidR="009B112F" w:rsidRPr="0080728B">
        <w:rPr>
          <w:rFonts w:ascii="Times New Roman" w:hAnsi="Times New Roman" w:cs="Times New Roman"/>
        </w:rPr>
        <w:t xml:space="preserve">оссийской </w:t>
      </w:r>
      <w:r w:rsidRPr="0080728B">
        <w:rPr>
          <w:rFonts w:ascii="Times New Roman" w:hAnsi="Times New Roman" w:cs="Times New Roman"/>
        </w:rPr>
        <w:t>Ф</w:t>
      </w:r>
      <w:r w:rsidR="009B112F" w:rsidRPr="0080728B">
        <w:rPr>
          <w:rFonts w:ascii="Times New Roman" w:hAnsi="Times New Roman" w:cs="Times New Roman"/>
        </w:rPr>
        <w:t>едерации</w:t>
      </w:r>
      <w:r w:rsidRPr="0080728B">
        <w:rPr>
          <w:rFonts w:ascii="Times New Roman" w:hAnsi="Times New Roman" w:cs="Times New Roman"/>
        </w:rPr>
        <w:t xml:space="preserve">, подтверждающий выполнение Подрядчиком </w:t>
      </w:r>
      <w:r w:rsidR="004F5215" w:rsidRPr="0080728B">
        <w:rPr>
          <w:rFonts w:ascii="Times New Roman" w:hAnsi="Times New Roman" w:cs="Times New Roman"/>
        </w:rPr>
        <w:t>[</w:t>
      </w:r>
      <w:r w:rsidR="00461CF5" w:rsidRPr="0080728B">
        <w:rPr>
          <w:rFonts w:ascii="Times New Roman" w:hAnsi="Times New Roman" w:cs="Times New Roman"/>
        </w:rPr>
        <w:t>Этапа Работ</w:t>
      </w:r>
      <w:r w:rsidR="004F5215" w:rsidRPr="0080728B">
        <w:rPr>
          <w:rFonts w:ascii="Times New Roman" w:hAnsi="Times New Roman" w:cs="Times New Roman"/>
        </w:rPr>
        <w:t>]</w:t>
      </w:r>
      <w:r w:rsidR="00F47C50" w:rsidRPr="0080728B">
        <w:rPr>
          <w:rFonts w:ascii="Times New Roman" w:hAnsi="Times New Roman" w:cs="Times New Roman"/>
        </w:rPr>
        <w:t xml:space="preserve"> / </w:t>
      </w:r>
      <w:r w:rsidR="004F5215" w:rsidRPr="0080728B">
        <w:rPr>
          <w:rFonts w:ascii="Times New Roman" w:hAnsi="Times New Roman" w:cs="Times New Roman"/>
        </w:rPr>
        <w:t>[</w:t>
      </w:r>
      <w:r w:rsidR="00461CF5" w:rsidRPr="0080728B">
        <w:rPr>
          <w:rFonts w:ascii="Times New Roman" w:hAnsi="Times New Roman" w:cs="Times New Roman"/>
        </w:rPr>
        <w:t>Работ</w:t>
      </w:r>
      <w:r w:rsidR="004F5215" w:rsidRPr="0080728B">
        <w:rPr>
          <w:rFonts w:ascii="Times New Roman" w:hAnsi="Times New Roman" w:cs="Times New Roman"/>
        </w:rPr>
        <w:t>]</w:t>
      </w:r>
      <w:r w:rsidRPr="0080728B">
        <w:rPr>
          <w:rFonts w:ascii="Times New Roman" w:hAnsi="Times New Roman" w:cs="Times New Roman"/>
        </w:rPr>
        <w:t xml:space="preserve">, подписанный </w:t>
      </w:r>
      <w:r w:rsidR="00CE6DC4" w:rsidRPr="0080728B">
        <w:rPr>
          <w:rFonts w:ascii="Times New Roman" w:hAnsi="Times New Roman" w:cs="Times New Roman"/>
        </w:rPr>
        <w:t xml:space="preserve">Представителями </w:t>
      </w:r>
      <w:r w:rsidRPr="0080728B">
        <w:rPr>
          <w:rFonts w:ascii="Times New Roman" w:hAnsi="Times New Roman" w:cs="Times New Roman"/>
        </w:rPr>
        <w:t>Заказчика и Подрядчика, являющийся основанием подписания Сторонами Справки о стоимости выполненных Работ.</w:t>
      </w:r>
    </w:p>
    <w:p w14:paraId="276CC859" w14:textId="15DE9260" w:rsidR="0024745E" w:rsidRPr="0080728B" w:rsidRDefault="0024745E" w:rsidP="0080728B">
      <w:pPr>
        <w:pStyle w:val="RUS111"/>
        <w:widowControl w:val="0"/>
        <w:rPr>
          <w:rFonts w:ascii="Times New Roman" w:hAnsi="Times New Roman" w:cs="Times New Roman"/>
        </w:rPr>
      </w:pPr>
      <w:r w:rsidRPr="0080728B">
        <w:rPr>
          <w:rFonts w:ascii="Times New Roman" w:hAnsi="Times New Roman" w:cs="Times New Roman"/>
          <w:b/>
        </w:rPr>
        <w:t>«Акт сдачи-приемки</w:t>
      </w:r>
      <w:r w:rsidR="00463637" w:rsidRPr="0080728B">
        <w:rPr>
          <w:rFonts w:ascii="Times New Roman" w:hAnsi="Times New Roman" w:cs="Times New Roman"/>
          <w:b/>
        </w:rPr>
        <w:t xml:space="preserve"> результатов выполненных работ</w:t>
      </w:r>
      <w:r w:rsidRPr="0080728B">
        <w:rPr>
          <w:rFonts w:ascii="Times New Roman" w:hAnsi="Times New Roman" w:cs="Times New Roman"/>
          <w:b/>
        </w:rPr>
        <w:t>»</w:t>
      </w:r>
      <w:r w:rsidRPr="0080728B">
        <w:rPr>
          <w:rFonts w:ascii="Times New Roman" w:hAnsi="Times New Roman" w:cs="Times New Roman"/>
        </w:rPr>
        <w:t xml:space="preserve"> обозначает акт, подписанный Сторонами по форме</w:t>
      </w:r>
      <w:r w:rsidR="00CB72D5" w:rsidRPr="0080728B">
        <w:rPr>
          <w:rFonts w:ascii="Times New Roman" w:hAnsi="Times New Roman" w:cs="Times New Roman"/>
        </w:rPr>
        <w:t xml:space="preserve"> в</w:t>
      </w:r>
      <w:r w:rsidR="00D95113" w:rsidRPr="0080728B">
        <w:rPr>
          <w:rFonts w:ascii="Times New Roman" w:hAnsi="Times New Roman" w:cs="Times New Roman"/>
        </w:rPr>
        <w:t xml:space="preserve"> Приложении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RefSCH2_No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80728B" w:rsidRPr="0080728B">
        <w:rPr>
          <w:rFonts w:ascii="Times New Roman" w:hAnsi="Times New Roman" w:cs="Times New Roman"/>
          <w:b/>
          <w:i/>
        </w:rPr>
        <w:t>№ 2</w:t>
      </w:r>
      <w:r w:rsidR="00D95113" w:rsidRPr="0080728B">
        <w:rPr>
          <w:rFonts w:ascii="Times New Roman" w:hAnsi="Times New Roman" w:cs="Times New Roman"/>
        </w:rPr>
        <w:fldChar w:fldCharType="end"/>
      </w:r>
      <w:r w:rsidR="00D95113" w:rsidRPr="0080728B">
        <w:rPr>
          <w:rFonts w:ascii="Times New Roman" w:hAnsi="Times New Roman" w:cs="Times New Roman"/>
        </w:rPr>
        <w:t xml:space="preserve">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RefSCH2_1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80728B" w:rsidRPr="0080728B">
        <w:rPr>
          <w:rFonts w:ascii="Times New Roman" w:hAnsi="Times New Roman" w:cs="Times New Roman"/>
          <w:b/>
        </w:rPr>
        <w:t>Форма акта сдачи-приемки результатов выполненных работ</w:t>
      </w:r>
      <w:r w:rsidR="00D95113" w:rsidRPr="0080728B">
        <w:rPr>
          <w:rFonts w:ascii="Times New Roman" w:hAnsi="Times New Roman" w:cs="Times New Roman"/>
        </w:rPr>
        <w:fldChar w:fldCharType="end"/>
      </w:r>
      <w:r w:rsidR="00D4571F" w:rsidRPr="0080728B">
        <w:rPr>
          <w:rFonts w:ascii="Times New Roman" w:hAnsi="Times New Roman" w:cs="Times New Roman"/>
        </w:rPr>
        <w:t xml:space="preserve"> </w:t>
      </w:r>
      <w:r w:rsidRPr="0080728B">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80728B">
        <w:rPr>
          <w:rFonts w:ascii="Times New Roman" w:hAnsi="Times New Roman" w:cs="Times New Roman"/>
        </w:rPr>
        <w:t xml:space="preserve"> Подписание данного акта Сторонами свидетельствует о приёмке Заказчиком </w:t>
      </w:r>
      <w:r w:rsidR="00C563DA" w:rsidRPr="0080728B">
        <w:rPr>
          <w:rFonts w:ascii="Times New Roman" w:hAnsi="Times New Roman" w:cs="Times New Roman"/>
        </w:rPr>
        <w:t>Технической</w:t>
      </w:r>
      <w:r w:rsidR="0017632E" w:rsidRPr="0080728B">
        <w:rPr>
          <w:rFonts w:ascii="Times New Roman" w:hAnsi="Times New Roman" w:cs="Times New Roman"/>
        </w:rPr>
        <w:t xml:space="preserve"> документации и исключительных прав на Результаты </w:t>
      </w:r>
      <w:r w:rsidR="0002417C" w:rsidRPr="0080728B">
        <w:rPr>
          <w:rFonts w:ascii="Times New Roman" w:hAnsi="Times New Roman" w:cs="Times New Roman"/>
        </w:rPr>
        <w:t>Работ</w:t>
      </w:r>
      <w:r w:rsidR="009464A9" w:rsidRPr="0080728B">
        <w:rPr>
          <w:rFonts w:ascii="Times New Roman" w:hAnsi="Times New Roman" w:cs="Times New Roman"/>
        </w:rPr>
        <w:t xml:space="preserve"> </w:t>
      </w:r>
      <w:r w:rsidR="0017632E" w:rsidRPr="0080728B">
        <w:rPr>
          <w:rFonts w:ascii="Times New Roman" w:hAnsi="Times New Roman" w:cs="Times New Roman"/>
        </w:rPr>
        <w:t>в полном объёме.</w:t>
      </w:r>
    </w:p>
    <w:p w14:paraId="134ED09B" w14:textId="6E3BE6B2" w:rsidR="00970981" w:rsidRPr="0080728B" w:rsidRDefault="00231036"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w:t>
      </w:r>
      <w:r w:rsidR="000020FF" w:rsidRPr="0080728B">
        <w:rPr>
          <w:rFonts w:ascii="Times New Roman" w:hAnsi="Times New Roman" w:cs="Times New Roman"/>
        </w:rPr>
        <w:t xml:space="preserve"> </w:t>
      </w:r>
      <w:r w:rsidRPr="0080728B">
        <w:rPr>
          <w:rFonts w:ascii="Times New Roman" w:hAnsi="Times New Roman" w:cs="Times New Roman"/>
        </w:rPr>
        <w:t xml:space="preserve">обозначает </w:t>
      </w:r>
      <w:r w:rsidR="00894E01" w:rsidRPr="0080728B">
        <w:rPr>
          <w:rFonts w:ascii="Times New Roman" w:hAnsi="Times New Roman" w:cs="Times New Roman"/>
        </w:rPr>
        <w:t>период</w:t>
      </w:r>
      <w:r w:rsidR="006D6B9F" w:rsidRPr="0080728B">
        <w:rPr>
          <w:rFonts w:ascii="Times New Roman" w:hAnsi="Times New Roman" w:cs="Times New Roman"/>
        </w:rPr>
        <w:t xml:space="preserve"> с даты </w:t>
      </w:r>
      <w:r w:rsidR="00E41B4E" w:rsidRPr="0080728B">
        <w:rPr>
          <w:rFonts w:ascii="Times New Roman" w:hAnsi="Times New Roman" w:cs="Times New Roman"/>
        </w:rPr>
        <w:t xml:space="preserve">подписания Акта сдачи-приемки </w:t>
      </w:r>
      <w:r w:rsidR="009308F9" w:rsidRPr="0080728B">
        <w:rPr>
          <w:rFonts w:ascii="Times New Roman" w:hAnsi="Times New Roman" w:cs="Times New Roman"/>
        </w:rPr>
        <w:t>результатов выполненных работ</w:t>
      </w:r>
      <w:r w:rsidR="001F3DC2" w:rsidRPr="0080728B">
        <w:rPr>
          <w:rFonts w:ascii="Times New Roman" w:hAnsi="Times New Roman" w:cs="Times New Roman"/>
        </w:rPr>
        <w:t xml:space="preserve"> </w:t>
      </w:r>
      <w:r w:rsidR="00685F43" w:rsidRPr="0080728B">
        <w:rPr>
          <w:rFonts w:ascii="Times New Roman" w:hAnsi="Times New Roman" w:cs="Times New Roman"/>
        </w:rPr>
        <w:t>и распространя</w:t>
      </w:r>
      <w:r w:rsidR="0012150D" w:rsidRPr="0080728B">
        <w:rPr>
          <w:rFonts w:ascii="Times New Roman" w:hAnsi="Times New Roman" w:cs="Times New Roman"/>
        </w:rPr>
        <w:t>ющийся</w:t>
      </w:r>
      <w:r w:rsidR="00685F43" w:rsidRPr="0080728B">
        <w:rPr>
          <w:rFonts w:ascii="Times New Roman" w:hAnsi="Times New Roman" w:cs="Times New Roman"/>
        </w:rPr>
        <w:t xml:space="preserve"> на весь срок строительства</w:t>
      </w:r>
      <w:r w:rsidR="005760E0" w:rsidRPr="0080728B">
        <w:rPr>
          <w:rFonts w:ascii="Times New Roman" w:hAnsi="Times New Roman" w:cs="Times New Roman"/>
        </w:rPr>
        <w:t xml:space="preserve"> </w:t>
      </w:r>
      <w:r w:rsidR="00685F43" w:rsidRPr="0080728B">
        <w:rPr>
          <w:rFonts w:ascii="Times New Roman" w:hAnsi="Times New Roman" w:cs="Times New Roman"/>
        </w:rPr>
        <w:t>/</w:t>
      </w:r>
      <w:r w:rsidR="009464A9" w:rsidRPr="0080728B">
        <w:rPr>
          <w:rFonts w:ascii="Times New Roman" w:hAnsi="Times New Roman" w:cs="Times New Roman"/>
        </w:rPr>
        <w:t xml:space="preserve"> </w:t>
      </w:r>
      <w:r w:rsidR="00685F43" w:rsidRPr="0080728B">
        <w:rPr>
          <w:rFonts w:ascii="Times New Roman" w:hAnsi="Times New Roman" w:cs="Times New Roman"/>
        </w:rPr>
        <w:t>реконструкции /</w:t>
      </w:r>
      <w:r w:rsidR="005760E0" w:rsidRPr="0080728B">
        <w:rPr>
          <w:rFonts w:ascii="Times New Roman" w:hAnsi="Times New Roman" w:cs="Times New Roman"/>
        </w:rPr>
        <w:t xml:space="preserve"> </w:t>
      </w:r>
      <w:r w:rsidR="00685F43" w:rsidRPr="0080728B">
        <w:rPr>
          <w:rFonts w:ascii="Times New Roman" w:hAnsi="Times New Roman" w:cs="Times New Roman"/>
        </w:rPr>
        <w:t>эксплуатации Объекта</w:t>
      </w:r>
      <w:r w:rsidR="006D6B9F" w:rsidRPr="0080728B">
        <w:rPr>
          <w:rFonts w:ascii="Times New Roman" w:hAnsi="Times New Roman" w:cs="Times New Roman"/>
        </w:rPr>
        <w:t>.</w:t>
      </w:r>
    </w:p>
    <w:p w14:paraId="51A58EB8" w14:textId="77777777" w:rsidR="008620BC" w:rsidRPr="0080728B" w:rsidRDefault="001A0F2D" w:rsidP="0080728B">
      <w:pPr>
        <w:pStyle w:val="RUS111"/>
        <w:widowControl w:val="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обозначает</w:t>
      </w:r>
      <w:r w:rsidR="00F34E68" w:rsidRPr="0080728B">
        <w:rPr>
          <w:rFonts w:ascii="Times New Roman" w:hAnsi="Times New Roman" w:cs="Times New Roman"/>
        </w:rPr>
        <w:t xml:space="preserve"> незави</w:t>
      </w:r>
      <w:r w:rsidR="003D687E" w:rsidRPr="0080728B">
        <w:rPr>
          <w:rFonts w:ascii="Times New Roman" w:hAnsi="Times New Roman" w:cs="Times New Roman"/>
        </w:rPr>
        <w:t>симую гарантию по смыслу ст. 368</w:t>
      </w:r>
      <w:r w:rsidR="008620BC" w:rsidRPr="0080728B">
        <w:rPr>
          <w:rFonts w:ascii="Times New Roman" w:hAnsi="Times New Roman" w:cs="Times New Roman"/>
        </w:rPr>
        <w:t xml:space="preserve"> Гражданского кодекса </w:t>
      </w:r>
      <w:r w:rsidR="008620BC" w:rsidRPr="0080728B">
        <w:rPr>
          <w:rFonts w:ascii="Times New Roman" w:hAnsi="Times New Roman" w:cs="Times New Roman"/>
          <w:bCs w:val="0"/>
          <w:iCs/>
        </w:rPr>
        <w:t xml:space="preserve">Российской Федерации, гарантом по которой выступает банк, определенный сторонами в </w:t>
      </w:r>
      <w:r w:rsidR="008620BC" w:rsidRPr="0080728B">
        <w:rPr>
          <w:rFonts w:ascii="Times New Roman" w:hAnsi="Times New Roman" w:cs="Times New Roman"/>
          <w:bCs w:val="0"/>
          <w:iCs/>
          <w:highlight w:val="yellow"/>
        </w:rPr>
        <w:t>[</w:t>
      </w:r>
      <w:r w:rsidR="0088071F" w:rsidRPr="0080728B">
        <w:rPr>
          <w:rFonts w:ascii="Times New Roman" w:hAnsi="Times New Roman" w:cs="Times New Roman"/>
          <w:bCs w:val="0"/>
          <w:iCs/>
          <w:highlight w:val="yellow"/>
        </w:rPr>
        <w:sym w:font="Symbol" w:char="F0B7"/>
      </w:r>
      <w:r w:rsidR="008620BC" w:rsidRPr="0080728B">
        <w:rPr>
          <w:rFonts w:ascii="Times New Roman" w:hAnsi="Times New Roman" w:cs="Times New Roman"/>
          <w:bCs w:val="0"/>
          <w:iCs/>
          <w:highlight w:val="yellow"/>
        </w:rPr>
        <w:t>]</w:t>
      </w:r>
      <w:r w:rsidR="008620BC" w:rsidRPr="0080728B">
        <w:rPr>
          <w:rFonts w:ascii="Times New Roman" w:hAnsi="Times New Roman" w:cs="Times New Roman"/>
          <w:bCs w:val="0"/>
          <w:iCs/>
        </w:rPr>
        <w:t>.</w:t>
      </w:r>
    </w:p>
    <w:p w14:paraId="5760FC76" w14:textId="0B0E2EBB" w:rsidR="00970981" w:rsidRPr="0080728B" w:rsidRDefault="00970981" w:rsidP="0080728B">
      <w:pPr>
        <w:pStyle w:val="RUS111"/>
        <w:widowControl w:val="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w:t>
      </w:r>
      <w:r w:rsidR="007160C6" w:rsidRPr="0080728B">
        <w:rPr>
          <w:rFonts w:ascii="Times New Roman" w:hAnsi="Times New Roman" w:cs="Times New Roman"/>
        </w:rPr>
        <w:t>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r w:rsidR="00487C6C" w:rsidRPr="0080728B">
        <w:rPr>
          <w:rFonts w:ascii="Times New Roman" w:hAnsi="Times New Roman" w:cs="Times New Roman"/>
        </w:rPr>
        <w:t>.</w:t>
      </w:r>
    </w:p>
    <w:p w14:paraId="3EC22FFB" w14:textId="2D20C5C1" w:rsidR="00C32DB0" w:rsidRPr="0080728B" w:rsidRDefault="002717A6" w:rsidP="0080728B">
      <w:pPr>
        <w:pStyle w:val="RUS111"/>
        <w:widowControl w:val="0"/>
        <w:rPr>
          <w:rFonts w:ascii="Times New Roman" w:hAnsi="Times New Roman" w:cs="Times New Roman"/>
        </w:rPr>
      </w:pPr>
      <w:r w:rsidRPr="0080728B">
        <w:rPr>
          <w:rFonts w:ascii="Times New Roman" w:hAnsi="Times New Roman" w:cs="Times New Roman"/>
        </w:rPr>
        <w:t>[</w:t>
      </w:r>
      <w:r w:rsidR="00C32DB0" w:rsidRPr="0080728B">
        <w:rPr>
          <w:rFonts w:ascii="Times New Roman" w:hAnsi="Times New Roman" w:cs="Times New Roman"/>
        </w:rPr>
        <w:t>«</w:t>
      </w:r>
      <w:r w:rsidR="00C32DB0" w:rsidRPr="0080728B">
        <w:rPr>
          <w:rFonts w:ascii="Times New Roman" w:hAnsi="Times New Roman" w:cs="Times New Roman"/>
          <w:b/>
        </w:rPr>
        <w:t>Гарантийный фонд</w:t>
      </w:r>
      <w:r w:rsidR="00C32DB0" w:rsidRPr="0080728B">
        <w:rPr>
          <w:rFonts w:ascii="Times New Roman" w:hAnsi="Times New Roman" w:cs="Times New Roman"/>
        </w:rPr>
        <w:t xml:space="preserve">» обозначает сумму, удерживаемую Заказчиком согласно условиям настоящего Договора. Размер Гарантийного фонда составляет </w:t>
      </w:r>
      <w:r w:rsidR="0003077F" w:rsidRPr="0080728B">
        <w:rPr>
          <w:rFonts w:ascii="Times New Roman" w:hAnsi="Times New Roman" w:cs="Times New Roman"/>
        </w:rPr>
        <w:t>[</w:t>
      </w:r>
      <w:r w:rsidR="00C32DB0" w:rsidRPr="0080728B">
        <w:rPr>
          <w:rFonts w:ascii="Times New Roman" w:hAnsi="Times New Roman" w:cs="Times New Roman"/>
        </w:rPr>
        <w:t>10 (десять) процентов</w:t>
      </w:r>
      <w:r w:rsidR="0003077F" w:rsidRPr="0080728B">
        <w:rPr>
          <w:rFonts w:ascii="Times New Roman" w:hAnsi="Times New Roman" w:cs="Times New Roman"/>
        </w:rPr>
        <w:t>]</w:t>
      </w:r>
      <w:r w:rsidR="00C32DB0" w:rsidRPr="0080728B">
        <w:rPr>
          <w:rFonts w:ascii="Times New Roman" w:hAnsi="Times New Roman" w:cs="Times New Roman"/>
        </w:rPr>
        <w:t xml:space="preserve"> от Цены Работ. Заказчик имеет право использовать Гарантийный фонд </w:t>
      </w:r>
      <w:r w:rsidR="0024712A" w:rsidRPr="0080728B">
        <w:rPr>
          <w:rFonts w:ascii="Times New Roman" w:hAnsi="Times New Roman" w:cs="Times New Roman"/>
        </w:rPr>
        <w:t>в случае ненадлежащего исполнения</w:t>
      </w:r>
      <w:r w:rsidR="00C32DB0" w:rsidRPr="0080728B">
        <w:rPr>
          <w:rFonts w:ascii="Times New Roman" w:hAnsi="Times New Roman" w:cs="Times New Roman"/>
        </w:rPr>
        <w:t xml:space="preserve"> Подрядчиком своих обязательств по Договору без предварительного согласования с Подрядчиком.</w:t>
      </w:r>
      <w:r w:rsidRPr="0080728B">
        <w:rPr>
          <w:rFonts w:ascii="Times New Roman" w:hAnsi="Times New Roman" w:cs="Times New Roman"/>
        </w:rPr>
        <w:t>]</w:t>
      </w:r>
    </w:p>
    <w:p w14:paraId="3AB786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w:t>
      </w:r>
      <w:r w:rsidRPr="0080728B">
        <w:rPr>
          <w:rFonts w:ascii="Times New Roman" w:hAnsi="Times New Roman" w:cs="Times New Roman"/>
        </w:rPr>
        <w:lastRenderedPageBreak/>
        <w:t>законодательные или судебные органы</w:t>
      </w:r>
      <w:r w:rsidR="00D93BCB" w:rsidRPr="0080728B">
        <w:rPr>
          <w:rFonts w:ascii="Times New Roman" w:hAnsi="Times New Roman" w:cs="Times New Roman"/>
        </w:rPr>
        <w:t>,</w:t>
      </w:r>
      <w:r w:rsidRPr="0080728B">
        <w:rPr>
          <w:rFonts w:ascii="Times New Roman" w:hAnsi="Times New Roman" w:cs="Times New Roman"/>
        </w:rPr>
        <w:t xml:space="preserve"> учреждения</w:t>
      </w:r>
      <w:r w:rsidR="00D93BCB" w:rsidRPr="0080728B">
        <w:rPr>
          <w:rFonts w:ascii="Times New Roman" w:hAnsi="Times New Roman" w:cs="Times New Roman"/>
        </w:rPr>
        <w:t xml:space="preserve"> и лица</w:t>
      </w:r>
      <w:r w:rsidRPr="0080728B">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80728B">
        <w:rPr>
          <w:rFonts w:ascii="Times New Roman" w:hAnsi="Times New Roman" w:cs="Times New Roman"/>
        </w:rPr>
        <w:t>Технической документации</w:t>
      </w:r>
      <w:r w:rsidRPr="0080728B">
        <w:rPr>
          <w:rFonts w:ascii="Times New Roman" w:hAnsi="Times New Roman" w:cs="Times New Roman"/>
        </w:rPr>
        <w:t xml:space="preserve"> и </w:t>
      </w:r>
      <w:r w:rsidR="008C56FC" w:rsidRPr="0080728B">
        <w:rPr>
          <w:rFonts w:ascii="Times New Roman" w:hAnsi="Times New Roman" w:cs="Times New Roman"/>
        </w:rPr>
        <w:t>ее</w:t>
      </w:r>
      <w:r w:rsidRPr="0080728B">
        <w:rPr>
          <w:rFonts w:ascii="Times New Roman" w:hAnsi="Times New Roman" w:cs="Times New Roman"/>
        </w:rPr>
        <w:t xml:space="preserve"> частей.</w:t>
      </w:r>
    </w:p>
    <w:p w14:paraId="2DAA0031"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DD614F1" w14:textId="77777777" w:rsidR="00676ADF"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w:t>
      </w:r>
      <w:r w:rsidR="00392E73" w:rsidRPr="0080728B">
        <w:rPr>
          <w:rFonts w:ascii="Times New Roman" w:hAnsi="Times New Roman" w:cs="Times New Roman"/>
        </w:rPr>
        <w:t>настоящ</w:t>
      </w:r>
      <w:r w:rsidR="001A61A5" w:rsidRPr="0080728B">
        <w:rPr>
          <w:rFonts w:ascii="Times New Roman" w:hAnsi="Times New Roman" w:cs="Times New Roman"/>
        </w:rPr>
        <w:t>ий</w:t>
      </w:r>
      <w:r w:rsidR="00A1110E" w:rsidRPr="0080728B">
        <w:rPr>
          <w:rFonts w:ascii="Times New Roman" w:hAnsi="Times New Roman" w:cs="Times New Roman"/>
        </w:rPr>
        <w:t xml:space="preserve"> </w:t>
      </w:r>
      <w:r w:rsidR="001A61A5" w:rsidRPr="0080728B">
        <w:rPr>
          <w:rFonts w:ascii="Times New Roman" w:hAnsi="Times New Roman" w:cs="Times New Roman"/>
        </w:rPr>
        <w:t>д</w:t>
      </w:r>
      <w:r w:rsidRPr="0080728B">
        <w:rPr>
          <w:rFonts w:ascii="Times New Roman" w:hAnsi="Times New Roman" w:cs="Times New Roman"/>
        </w:rPr>
        <w:t xml:space="preserve">оговор </w:t>
      </w:r>
      <w:r w:rsidR="0003077F" w:rsidRPr="0080728B">
        <w:rPr>
          <w:rFonts w:ascii="Times New Roman" w:hAnsi="Times New Roman" w:cs="Times New Roman"/>
        </w:rPr>
        <w:t>подряда на</w:t>
      </w:r>
      <w:r w:rsidR="00A1110E" w:rsidRPr="0080728B">
        <w:rPr>
          <w:rFonts w:ascii="Times New Roman" w:hAnsi="Times New Roman" w:cs="Times New Roman"/>
        </w:rPr>
        <w:t xml:space="preserve"> </w:t>
      </w:r>
      <w:r w:rsidR="008C56FC" w:rsidRPr="0080728B">
        <w:rPr>
          <w:rFonts w:ascii="Times New Roman" w:hAnsi="Times New Roman" w:cs="Times New Roman"/>
        </w:rPr>
        <w:t xml:space="preserve">выполнение проектных </w:t>
      </w:r>
      <w:r w:rsidR="009400BE" w:rsidRPr="0080728B">
        <w:rPr>
          <w:rFonts w:ascii="Times New Roman" w:hAnsi="Times New Roman" w:cs="Times New Roman"/>
        </w:rPr>
        <w:t xml:space="preserve">и изыскательских </w:t>
      </w:r>
      <w:r w:rsidR="008C56FC" w:rsidRPr="0080728B">
        <w:rPr>
          <w:rFonts w:ascii="Times New Roman" w:hAnsi="Times New Roman" w:cs="Times New Roman"/>
        </w:rPr>
        <w:t>работ</w:t>
      </w:r>
      <w:r w:rsidR="00A1110E" w:rsidRPr="0080728B">
        <w:rPr>
          <w:rFonts w:ascii="Times New Roman" w:hAnsi="Times New Roman" w:cs="Times New Roman"/>
        </w:rPr>
        <w:t xml:space="preserve"> </w:t>
      </w:r>
      <w:r w:rsidRPr="0080728B">
        <w:rPr>
          <w:rFonts w:ascii="Times New Roman" w:hAnsi="Times New Roman" w:cs="Times New Roman"/>
        </w:rPr>
        <w:t xml:space="preserve">и </w:t>
      </w:r>
      <w:proofErr w:type="gramStart"/>
      <w:r w:rsidRPr="0080728B">
        <w:rPr>
          <w:rFonts w:ascii="Times New Roman" w:hAnsi="Times New Roman" w:cs="Times New Roman"/>
        </w:rPr>
        <w:t xml:space="preserve">все </w:t>
      </w:r>
      <w:r w:rsidR="0003077F" w:rsidRPr="0080728B">
        <w:rPr>
          <w:rFonts w:ascii="Times New Roman" w:hAnsi="Times New Roman" w:cs="Times New Roman"/>
        </w:rPr>
        <w:t xml:space="preserve">дополнительные </w:t>
      </w:r>
      <w:r w:rsidRPr="0080728B">
        <w:rPr>
          <w:rFonts w:ascii="Times New Roman" w:hAnsi="Times New Roman" w:cs="Times New Roman"/>
        </w:rPr>
        <w:t>соглашения</w:t>
      </w:r>
      <w:proofErr w:type="gramEnd"/>
      <w:r w:rsidRPr="0080728B">
        <w:rPr>
          <w:rFonts w:ascii="Times New Roman" w:hAnsi="Times New Roman" w:cs="Times New Roman"/>
        </w:rPr>
        <w:t xml:space="preserve"> и </w:t>
      </w:r>
      <w:r w:rsidR="0079020E" w:rsidRPr="0080728B">
        <w:rPr>
          <w:rFonts w:ascii="Times New Roman" w:hAnsi="Times New Roman" w:cs="Times New Roman"/>
        </w:rPr>
        <w:t xml:space="preserve">приложения </w:t>
      </w:r>
      <w:r w:rsidRPr="0080728B">
        <w:rPr>
          <w:rFonts w:ascii="Times New Roman" w:hAnsi="Times New Roman" w:cs="Times New Roman"/>
        </w:rPr>
        <w:t>к нему</w:t>
      </w:r>
      <w:r w:rsidR="00676ADF" w:rsidRPr="0080728B">
        <w:rPr>
          <w:rFonts w:ascii="Times New Roman" w:hAnsi="Times New Roman" w:cs="Times New Roman"/>
        </w:rPr>
        <w:t>.</w:t>
      </w:r>
    </w:p>
    <w:p w14:paraId="48EE43C8" w14:textId="529031E2"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80728B">
        <w:rPr>
          <w:rFonts w:ascii="Times New Roman" w:hAnsi="Times New Roman" w:cs="Times New Roman"/>
        </w:rPr>
        <w:t>твии</w:t>
      </w:r>
      <w:r w:rsidR="00306968" w:rsidRPr="0080728B">
        <w:rPr>
          <w:rFonts w:ascii="Times New Roman" w:hAnsi="Times New Roman" w:cs="Times New Roman"/>
        </w:rPr>
        <w:t xml:space="preserve"> </w:t>
      </w:r>
      <w:r w:rsidR="00A628BE" w:rsidRPr="0080728B">
        <w:rPr>
          <w:rFonts w:ascii="Times New Roman" w:hAnsi="Times New Roman" w:cs="Times New Roman"/>
        </w:rPr>
        <w:t>(</w:t>
      </w:r>
      <w:r w:rsidR="008D72DB" w:rsidRPr="0080728B">
        <w:rPr>
          <w:rFonts w:ascii="Times New Roman" w:hAnsi="Times New Roman" w:cs="Times New Roman"/>
        </w:rPr>
        <w:t>но не ограничиваясь</w:t>
      </w:r>
      <w:r w:rsidR="00A628BE" w:rsidRPr="0080728B">
        <w:rPr>
          <w:rFonts w:ascii="Times New Roman" w:hAnsi="Times New Roman" w:cs="Times New Roman"/>
        </w:rPr>
        <w:t>)</w:t>
      </w:r>
      <w:r w:rsidR="00E71941" w:rsidRPr="0080728B">
        <w:rPr>
          <w:rFonts w:ascii="Times New Roman" w:hAnsi="Times New Roman" w:cs="Times New Roman"/>
        </w:rPr>
        <w:t xml:space="preserve"> с перечнем, приведенным в</w:t>
      </w:r>
      <w:r w:rsidR="00D4571F" w:rsidRPr="0080728B">
        <w:rPr>
          <w:rFonts w:ascii="Times New Roman" w:hAnsi="Times New Roman" w:cs="Times New Roman"/>
        </w:rPr>
        <w:t xml:space="preserve"> Приложении </w:t>
      </w:r>
      <w:r w:rsidR="00D4571F" w:rsidRPr="0080728B">
        <w:rPr>
          <w:rFonts w:ascii="Times New Roman" w:hAnsi="Times New Roman" w:cs="Times New Roman"/>
        </w:rPr>
        <w:fldChar w:fldCharType="begin"/>
      </w:r>
      <w:r w:rsidR="00D4571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D4571F" w:rsidRPr="0080728B">
        <w:rPr>
          <w:rFonts w:ascii="Times New Roman" w:hAnsi="Times New Roman" w:cs="Times New Roman"/>
        </w:rPr>
      </w:r>
      <w:r w:rsidR="00D4571F" w:rsidRPr="0080728B">
        <w:rPr>
          <w:rFonts w:ascii="Times New Roman" w:hAnsi="Times New Roman" w:cs="Times New Roman"/>
        </w:rPr>
        <w:fldChar w:fldCharType="separate"/>
      </w:r>
      <w:r w:rsidR="0080728B" w:rsidRPr="0080728B">
        <w:rPr>
          <w:rFonts w:ascii="Times New Roman" w:hAnsi="Times New Roman" w:cs="Times New Roman"/>
          <w:b/>
          <w:i/>
        </w:rPr>
        <w:t>№ 1</w:t>
      </w:r>
      <w:r w:rsidR="00D4571F"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F35C6E" w:rsidRPr="0080728B">
        <w:rPr>
          <w:rFonts w:ascii="Times New Roman" w:hAnsi="Times New Roman" w:cs="Times New Roman"/>
        </w:rPr>
        <w:t>)</w:t>
      </w:r>
      <w:r w:rsidR="00C01BE0" w:rsidRPr="0080728B">
        <w:rPr>
          <w:rFonts w:ascii="Times New Roman" w:hAnsi="Times New Roman" w:cs="Times New Roman"/>
        </w:rPr>
        <w:t>)</w:t>
      </w:r>
      <w:r w:rsidR="00206945" w:rsidRPr="0080728B">
        <w:rPr>
          <w:rFonts w:ascii="Times New Roman" w:hAnsi="Times New Roman" w:cs="Times New Roman"/>
        </w:rPr>
        <w:t xml:space="preserve">, а </w:t>
      </w:r>
      <w:r w:rsidR="00306968" w:rsidRPr="0080728B">
        <w:rPr>
          <w:rFonts w:ascii="Times New Roman" w:hAnsi="Times New Roman" w:cs="Times New Roman"/>
        </w:rPr>
        <w:t>также</w:t>
      </w:r>
      <w:r w:rsidR="00206945" w:rsidRPr="0080728B">
        <w:rPr>
          <w:rFonts w:ascii="Times New Roman" w:hAnsi="Times New Roman" w:cs="Times New Roman"/>
        </w:rPr>
        <w:t xml:space="preserve"> полученные Подрядчиком самостоятельно в соответствии с </w:t>
      </w:r>
      <w:r w:rsidR="00962C55" w:rsidRPr="0080728B">
        <w:rPr>
          <w:rFonts w:ascii="Times New Roman" w:hAnsi="Times New Roman" w:cs="Times New Roman"/>
        </w:rPr>
        <w:fldChar w:fldCharType="begin"/>
      </w:r>
      <w:r w:rsidR="00962C55" w:rsidRPr="0080728B">
        <w:rPr>
          <w:rFonts w:ascii="Times New Roman" w:hAnsi="Times New Roman" w:cs="Times New Roman"/>
        </w:rPr>
        <w:instrText xml:space="preserve"> REF _Ref511387636 \n \h </w:instrText>
      </w:r>
      <w:r w:rsidR="009464A9" w:rsidRPr="0080728B">
        <w:rPr>
          <w:rFonts w:ascii="Times New Roman" w:hAnsi="Times New Roman" w:cs="Times New Roman"/>
        </w:rPr>
        <w:instrText xml:space="preserve"> \* MERGEFORMAT </w:instrText>
      </w:r>
      <w:r w:rsidR="00962C55" w:rsidRPr="0080728B">
        <w:rPr>
          <w:rFonts w:ascii="Times New Roman" w:hAnsi="Times New Roman" w:cs="Times New Roman"/>
        </w:rPr>
      </w:r>
      <w:r w:rsidR="00962C55" w:rsidRPr="0080728B">
        <w:rPr>
          <w:rFonts w:ascii="Times New Roman" w:hAnsi="Times New Roman" w:cs="Times New Roman"/>
        </w:rPr>
        <w:fldChar w:fldCharType="separate"/>
      </w:r>
      <w:r w:rsidR="0080728B" w:rsidRPr="0080728B">
        <w:rPr>
          <w:rFonts w:ascii="Times New Roman" w:hAnsi="Times New Roman" w:cs="Times New Roman"/>
        </w:rPr>
        <w:t>13.10</w:t>
      </w:r>
      <w:r w:rsidR="00962C55" w:rsidRPr="0080728B">
        <w:rPr>
          <w:rFonts w:ascii="Times New Roman" w:hAnsi="Times New Roman" w:cs="Times New Roman"/>
        </w:rPr>
        <w:fldChar w:fldCharType="end"/>
      </w:r>
      <w:r w:rsidR="00206945" w:rsidRPr="0080728B">
        <w:rPr>
          <w:rFonts w:ascii="Times New Roman" w:hAnsi="Times New Roman" w:cs="Times New Roman"/>
        </w:rPr>
        <w:t xml:space="preserve"> Договора</w:t>
      </w:r>
      <w:r w:rsidR="005552BE" w:rsidRPr="0080728B">
        <w:rPr>
          <w:rFonts w:ascii="Times New Roman" w:hAnsi="Times New Roman" w:cs="Times New Roman"/>
        </w:rPr>
        <w:t>.</w:t>
      </w:r>
    </w:p>
    <w:p w14:paraId="77AB2E96" w14:textId="72452528" w:rsidR="00A74043" w:rsidRPr="002768DC" w:rsidRDefault="00A74043" w:rsidP="00E84EC5">
      <w:pPr>
        <w:pStyle w:val="RUS111"/>
        <w:rPr>
          <w:rFonts w:ascii="Times New Roman" w:hAnsi="Times New Roman" w:cs="Times New Roman"/>
        </w:rPr>
      </w:pPr>
      <w:r w:rsidRPr="002768DC">
        <w:rPr>
          <w:rFonts w:ascii="Times New Roman" w:hAnsi="Times New Roman" w:cs="Times New Roman"/>
          <w:b/>
        </w:rPr>
        <w:t>«Объект»</w:t>
      </w:r>
      <w:r w:rsidR="00A1110E" w:rsidRPr="002768DC">
        <w:rPr>
          <w:rFonts w:ascii="Times New Roman" w:hAnsi="Times New Roman" w:cs="Times New Roman"/>
          <w:b/>
        </w:rPr>
        <w:t xml:space="preserve"> </w:t>
      </w:r>
      <w:r w:rsidRPr="002768DC">
        <w:rPr>
          <w:rFonts w:ascii="Times New Roman" w:hAnsi="Times New Roman" w:cs="Times New Roman"/>
        </w:rPr>
        <w:t xml:space="preserve">обозначает </w:t>
      </w:r>
      <w:r w:rsidR="00E84EC5" w:rsidRPr="002768DC">
        <w:rPr>
          <w:rFonts w:ascii="Times New Roman" w:hAnsi="Times New Roman" w:cs="Times New Roman"/>
        </w:rPr>
        <w:t>«Устройство противокамнепадной защиты скальных откосов»</w:t>
      </w:r>
      <w:r w:rsidR="004D2085" w:rsidRPr="002768DC">
        <w:rPr>
          <w:rFonts w:ascii="Times New Roman" w:hAnsi="Times New Roman" w:cs="Times New Roman"/>
        </w:rPr>
        <w:t xml:space="preserve">, </w:t>
      </w:r>
      <w:r w:rsidR="00E84EC5" w:rsidRPr="002768DC">
        <w:rPr>
          <w:rFonts w:ascii="Times New Roman" w:hAnsi="Times New Roman" w:cs="Times New Roman"/>
        </w:rPr>
        <w:t xml:space="preserve">расположенный по адресу Иркутская область, г. Братск, ж.р. Энергетик, </w:t>
      </w:r>
      <w:proofErr w:type="spellStart"/>
      <w:r w:rsidR="00E84EC5" w:rsidRPr="002768DC">
        <w:rPr>
          <w:rFonts w:ascii="Times New Roman" w:hAnsi="Times New Roman" w:cs="Times New Roman"/>
        </w:rPr>
        <w:t>промплощадка</w:t>
      </w:r>
      <w:proofErr w:type="spellEnd"/>
      <w:r w:rsidR="00E84EC5" w:rsidRPr="002768DC">
        <w:rPr>
          <w:rFonts w:ascii="Times New Roman" w:hAnsi="Times New Roman" w:cs="Times New Roman"/>
        </w:rPr>
        <w:t xml:space="preserve"> Братской ГЭС,</w:t>
      </w:r>
      <w:r w:rsidRPr="002768DC">
        <w:rPr>
          <w:rFonts w:ascii="Times New Roman" w:hAnsi="Times New Roman" w:cs="Times New Roman"/>
        </w:rPr>
        <w:t xml:space="preserve"> а также оборудование, другое движимое</w:t>
      </w:r>
      <w:r w:rsidR="00F47C50" w:rsidRPr="002768DC">
        <w:rPr>
          <w:rFonts w:ascii="Times New Roman" w:hAnsi="Times New Roman" w:cs="Times New Roman"/>
        </w:rPr>
        <w:t xml:space="preserve"> / </w:t>
      </w:r>
      <w:r w:rsidRPr="002768DC">
        <w:rPr>
          <w:rFonts w:ascii="Times New Roman" w:hAnsi="Times New Roman" w:cs="Times New Roman"/>
        </w:rPr>
        <w:t xml:space="preserve">недвижимое имущество Заказчика, </w:t>
      </w:r>
      <w:r w:rsidR="00DD3F72" w:rsidRPr="002768DC">
        <w:rPr>
          <w:rFonts w:ascii="Times New Roman" w:hAnsi="Times New Roman" w:cs="Times New Roman"/>
        </w:rPr>
        <w:t xml:space="preserve">реконструируемое </w:t>
      </w:r>
      <w:r w:rsidR="005900E0" w:rsidRPr="002768DC">
        <w:rPr>
          <w:rFonts w:ascii="Times New Roman" w:hAnsi="Times New Roman" w:cs="Times New Roman"/>
        </w:rPr>
        <w:t>либо</w:t>
      </w:r>
      <w:r w:rsidR="00DD3F72" w:rsidRPr="002768DC">
        <w:rPr>
          <w:rFonts w:ascii="Times New Roman" w:hAnsi="Times New Roman" w:cs="Times New Roman"/>
        </w:rPr>
        <w:t xml:space="preserve"> планируемое к созданию </w:t>
      </w:r>
      <w:r w:rsidR="0022449F" w:rsidRPr="002768DC">
        <w:rPr>
          <w:rFonts w:ascii="Times New Roman" w:hAnsi="Times New Roman" w:cs="Times New Roman"/>
        </w:rPr>
        <w:t>на основе Результата Работ</w:t>
      </w:r>
      <w:r w:rsidR="005900E0" w:rsidRPr="002768DC">
        <w:rPr>
          <w:rFonts w:ascii="Times New Roman" w:hAnsi="Times New Roman" w:cs="Times New Roman"/>
        </w:rPr>
        <w:t xml:space="preserve"> (в зависимости от </w:t>
      </w:r>
      <w:r w:rsidR="008D707E" w:rsidRPr="002768DC">
        <w:rPr>
          <w:rFonts w:ascii="Times New Roman" w:hAnsi="Times New Roman" w:cs="Times New Roman"/>
        </w:rPr>
        <w:t xml:space="preserve">Приложения </w:t>
      </w:r>
      <w:r w:rsidR="008D707E" w:rsidRPr="002768DC">
        <w:rPr>
          <w:rFonts w:ascii="Times New Roman" w:hAnsi="Times New Roman" w:cs="Times New Roman"/>
        </w:rPr>
        <w:fldChar w:fldCharType="begin"/>
      </w:r>
      <w:r w:rsidR="008D707E" w:rsidRPr="002768DC">
        <w:rPr>
          <w:rFonts w:ascii="Times New Roman" w:hAnsi="Times New Roman" w:cs="Times New Roman"/>
        </w:rPr>
        <w:instrText xml:space="preserve"> REF RefSCH1_No \h </w:instrText>
      </w:r>
      <w:r w:rsidR="0080728B" w:rsidRPr="002768DC">
        <w:rPr>
          <w:rFonts w:ascii="Times New Roman" w:hAnsi="Times New Roman" w:cs="Times New Roman"/>
        </w:rPr>
        <w:instrText xml:space="preserve"> \* MERGEFORMAT </w:instrText>
      </w:r>
      <w:r w:rsidR="008D707E" w:rsidRPr="002768DC">
        <w:rPr>
          <w:rFonts w:ascii="Times New Roman" w:hAnsi="Times New Roman" w:cs="Times New Roman"/>
        </w:rPr>
      </w:r>
      <w:r w:rsidR="008D707E" w:rsidRPr="002768DC">
        <w:rPr>
          <w:rFonts w:ascii="Times New Roman" w:hAnsi="Times New Roman" w:cs="Times New Roman"/>
        </w:rPr>
        <w:fldChar w:fldCharType="separate"/>
      </w:r>
      <w:r w:rsidR="0080728B" w:rsidRPr="002768DC">
        <w:rPr>
          <w:rFonts w:ascii="Times New Roman" w:hAnsi="Times New Roman" w:cs="Times New Roman"/>
        </w:rPr>
        <w:t>№ 1</w:t>
      </w:r>
      <w:r w:rsidR="008D707E" w:rsidRPr="002768DC">
        <w:rPr>
          <w:rFonts w:ascii="Times New Roman" w:hAnsi="Times New Roman" w:cs="Times New Roman"/>
        </w:rPr>
        <w:fldChar w:fldCharType="end"/>
      </w:r>
      <w:r w:rsidR="008D707E" w:rsidRPr="002768DC">
        <w:rPr>
          <w:rFonts w:ascii="Times New Roman" w:hAnsi="Times New Roman" w:cs="Times New Roman"/>
        </w:rPr>
        <w:t xml:space="preserve"> </w:t>
      </w:r>
      <w:r w:rsidR="008D707E" w:rsidRPr="002768DC">
        <w:rPr>
          <w:rFonts w:ascii="Times New Roman" w:hAnsi="Times New Roman" w:cs="Times New Roman"/>
        </w:rPr>
        <w:fldChar w:fldCharType="begin"/>
      </w:r>
      <w:r w:rsidR="008D707E" w:rsidRPr="002768DC">
        <w:rPr>
          <w:rFonts w:ascii="Times New Roman" w:hAnsi="Times New Roman" w:cs="Times New Roman"/>
        </w:rPr>
        <w:instrText xml:space="preserve"> REF RefSCH1_1 \h </w:instrText>
      </w:r>
      <w:r w:rsidR="0080728B" w:rsidRPr="002768DC">
        <w:rPr>
          <w:rFonts w:ascii="Times New Roman" w:hAnsi="Times New Roman" w:cs="Times New Roman"/>
        </w:rPr>
        <w:instrText xml:space="preserve"> \* MERGEFORMAT </w:instrText>
      </w:r>
      <w:r w:rsidR="008D707E" w:rsidRPr="002768DC">
        <w:rPr>
          <w:rFonts w:ascii="Times New Roman" w:hAnsi="Times New Roman" w:cs="Times New Roman"/>
        </w:rPr>
      </w:r>
      <w:r w:rsidR="008D707E" w:rsidRPr="002768DC">
        <w:rPr>
          <w:rFonts w:ascii="Times New Roman" w:hAnsi="Times New Roman" w:cs="Times New Roman"/>
        </w:rPr>
        <w:fldChar w:fldCharType="separate"/>
      </w:r>
      <w:r w:rsidR="0080728B" w:rsidRPr="002768DC">
        <w:rPr>
          <w:rFonts w:ascii="Times New Roman" w:hAnsi="Times New Roman" w:cs="Times New Roman"/>
        </w:rPr>
        <w:t>Задание на проектирование</w:t>
      </w:r>
      <w:r w:rsidR="008D707E" w:rsidRPr="002768DC">
        <w:rPr>
          <w:rFonts w:ascii="Times New Roman" w:hAnsi="Times New Roman" w:cs="Times New Roman"/>
        </w:rPr>
        <w:fldChar w:fldCharType="end"/>
      </w:r>
      <w:r w:rsidR="00F35C6E" w:rsidRPr="002768DC">
        <w:rPr>
          <w:rFonts w:ascii="Times New Roman" w:hAnsi="Times New Roman" w:cs="Times New Roman"/>
        </w:rPr>
        <w:t>)</w:t>
      </w:r>
      <w:r w:rsidR="005900E0" w:rsidRPr="002768DC">
        <w:rPr>
          <w:rFonts w:ascii="Times New Roman" w:hAnsi="Times New Roman" w:cs="Times New Roman"/>
        </w:rPr>
        <w:t>)</w:t>
      </w:r>
      <w:r w:rsidR="0022449F" w:rsidRPr="002768DC">
        <w:rPr>
          <w:rFonts w:ascii="Times New Roman" w:hAnsi="Times New Roman" w:cs="Times New Roman"/>
        </w:rPr>
        <w:t xml:space="preserve">, </w:t>
      </w:r>
      <w:r w:rsidRPr="002768DC">
        <w:rPr>
          <w:rFonts w:ascii="Times New Roman" w:hAnsi="Times New Roman" w:cs="Times New Roman"/>
        </w:rPr>
        <w:t xml:space="preserve">в отношении </w:t>
      </w:r>
      <w:r w:rsidR="0022449F" w:rsidRPr="002768DC">
        <w:rPr>
          <w:rFonts w:ascii="Times New Roman" w:hAnsi="Times New Roman" w:cs="Times New Roman"/>
        </w:rPr>
        <w:t>котор</w:t>
      </w:r>
      <w:r w:rsidR="00FF1380" w:rsidRPr="002768DC">
        <w:rPr>
          <w:rFonts w:ascii="Times New Roman" w:hAnsi="Times New Roman" w:cs="Times New Roman"/>
        </w:rPr>
        <w:t>ого</w:t>
      </w:r>
      <w:r w:rsidRPr="002768DC">
        <w:rPr>
          <w:rFonts w:ascii="Times New Roman" w:hAnsi="Times New Roman" w:cs="Times New Roman"/>
        </w:rPr>
        <w:t xml:space="preserve"> заключен настоящий Договор</w:t>
      </w:r>
      <w:r w:rsidR="00B5168B" w:rsidRPr="002768DC">
        <w:rPr>
          <w:rFonts w:ascii="Times New Roman" w:hAnsi="Times New Roman" w:cs="Times New Roman"/>
        </w:rPr>
        <w:t>.</w:t>
      </w:r>
    </w:p>
    <w:p w14:paraId="7D273603"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64500527" w14:textId="1167C35A"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80728B">
        <w:rPr>
          <w:rFonts w:ascii="Times New Roman" w:hAnsi="Times New Roman" w:cs="Times New Roman"/>
        </w:rPr>
        <w:t xml:space="preserve"> национальные стандарты (ГОСТ Р),</w:t>
      </w:r>
      <w:r w:rsidRPr="0080728B">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80728B">
        <w:rPr>
          <w:rFonts w:ascii="Times New Roman" w:hAnsi="Times New Roman" w:cs="Times New Roman"/>
        </w:rPr>
        <w:t xml:space="preserve">, </w:t>
      </w:r>
      <w:r w:rsidRPr="0080728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80728B">
        <w:rPr>
          <w:rFonts w:ascii="Times New Roman" w:hAnsi="Times New Roman" w:cs="Times New Roman"/>
        </w:rPr>
        <w:t xml:space="preserve">, указанных в </w:t>
      </w:r>
      <w:r w:rsidR="008D707E" w:rsidRPr="0080728B">
        <w:rPr>
          <w:rFonts w:ascii="Times New Roman" w:hAnsi="Times New Roman" w:cs="Times New Roman"/>
        </w:rPr>
        <w:t xml:space="preserve">Приложении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F35C6E" w:rsidRPr="0080728B">
        <w:rPr>
          <w:rFonts w:ascii="Times New Roman" w:hAnsi="Times New Roman" w:cs="Times New Roman"/>
        </w:rPr>
        <w:t>)</w:t>
      </w:r>
      <w:r w:rsidRPr="0080728B">
        <w:rPr>
          <w:rFonts w:ascii="Times New Roman" w:hAnsi="Times New Roman" w:cs="Times New Roman"/>
        </w:rPr>
        <w:t>.</w:t>
      </w:r>
    </w:p>
    <w:p w14:paraId="6CE290F1" w14:textId="29394D6D" w:rsidR="00B04DEF" w:rsidRPr="0080728B" w:rsidRDefault="00B04DEF" w:rsidP="0080728B">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80728B">
        <w:rPr>
          <w:rFonts w:ascii="Times New Roman" w:hAnsi="Times New Roman" w:cs="Times New Roman"/>
          <w:b/>
          <w:i/>
          <w:sz w:val="22"/>
          <w:szCs w:val="22"/>
        </w:rPr>
        <w:t>с указанием о</w:t>
      </w:r>
      <w:r w:rsidR="001F6865" w:rsidRPr="0080728B">
        <w:rPr>
          <w:rFonts w:ascii="Times New Roman" w:hAnsi="Times New Roman" w:cs="Times New Roman"/>
          <w:b/>
          <w:i/>
          <w:sz w:val="22"/>
          <w:szCs w:val="22"/>
        </w:rPr>
        <w:t>б</w:t>
      </w:r>
      <w:r w:rsidR="001F43DF" w:rsidRPr="0080728B">
        <w:rPr>
          <w:rFonts w:ascii="Times New Roman" w:hAnsi="Times New Roman" w:cs="Times New Roman"/>
          <w:b/>
          <w:i/>
          <w:sz w:val="22"/>
          <w:szCs w:val="22"/>
        </w:rPr>
        <w:t xml:space="preserve"> их</w:t>
      </w:r>
      <w:r w:rsidR="00A16AC0" w:rsidRPr="0080728B">
        <w:rPr>
          <w:rFonts w:ascii="Times New Roman" w:hAnsi="Times New Roman" w:cs="Times New Roman"/>
          <w:b/>
          <w:i/>
          <w:sz w:val="22"/>
          <w:szCs w:val="22"/>
        </w:rPr>
        <w:t xml:space="preserve"> </w:t>
      </w:r>
      <w:r w:rsidR="001F43DF" w:rsidRPr="0080728B">
        <w:rPr>
          <w:rFonts w:ascii="Times New Roman" w:hAnsi="Times New Roman" w:cs="Times New Roman"/>
          <w:b/>
          <w:i/>
          <w:sz w:val="22"/>
          <w:szCs w:val="22"/>
        </w:rPr>
        <w:t>размещении</w:t>
      </w:r>
      <w:r w:rsidR="00A16AC0" w:rsidRPr="0080728B">
        <w:rPr>
          <w:rFonts w:ascii="Times New Roman" w:hAnsi="Times New Roman" w:cs="Times New Roman"/>
          <w:b/>
          <w:i/>
          <w:sz w:val="22"/>
          <w:szCs w:val="22"/>
        </w:rPr>
        <w:t xml:space="preserve"> </w:t>
      </w:r>
      <w:r w:rsidRPr="0080728B">
        <w:rPr>
          <w:rFonts w:ascii="Times New Roman" w:hAnsi="Times New Roman" w:cs="Times New Roman"/>
          <w:b/>
          <w:i/>
          <w:sz w:val="22"/>
          <w:szCs w:val="22"/>
        </w:rPr>
        <w:t>на официальном сайте Заказчика</w:t>
      </w:r>
      <w:r w:rsidR="00FF7D5B" w:rsidRPr="0080728B">
        <w:rPr>
          <w:rFonts w:ascii="Times New Roman" w:hAnsi="Times New Roman" w:cs="Times New Roman"/>
          <w:b/>
          <w:i/>
          <w:sz w:val="22"/>
          <w:szCs w:val="22"/>
        </w:rPr>
        <w:t xml:space="preserve"> </w:t>
      </w:r>
      <w:hyperlink r:id="rId13" w:history="1">
        <w:r w:rsidR="00E84EC5" w:rsidRPr="00E84EC5">
          <w:rPr>
            <w:rStyle w:val="ad"/>
          </w:rPr>
          <w:t>https://www.eurosib-td.ru/ru/zakupki-rabot-i-uslug/dokumenty.php</w:t>
        </w:r>
      </w:hyperlink>
      <w:r w:rsidR="00E84EC5">
        <w:t xml:space="preserve">. </w:t>
      </w:r>
      <w:r w:rsidRPr="0080728B">
        <w:rPr>
          <w:rFonts w:ascii="Times New Roman" w:hAnsi="Times New Roman" w:cs="Times New Roman"/>
          <w:b/>
          <w:i/>
          <w:sz w:val="22"/>
          <w:szCs w:val="22"/>
        </w:rPr>
        <w:t>В этом случае Подрядчик считается ознакомленным с организационно-распорядительными документами Заказчика.</w:t>
      </w:r>
    </w:p>
    <w:p w14:paraId="4ADF5D58" w14:textId="6BB58AA2"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0728B">
        <w:rPr>
          <w:rFonts w:ascii="Times New Roman" w:hAnsi="Times New Roman" w:cs="Times New Roman"/>
        </w:rPr>
        <w:t xml:space="preserve">ходом и </w:t>
      </w:r>
      <w:r w:rsidRPr="0080728B">
        <w:rPr>
          <w:rFonts w:ascii="Times New Roman" w:hAnsi="Times New Roman" w:cs="Times New Roman"/>
        </w:rPr>
        <w:t>кач</w:t>
      </w:r>
      <w:r w:rsidR="00E14801" w:rsidRPr="0080728B">
        <w:rPr>
          <w:rFonts w:ascii="Times New Roman" w:hAnsi="Times New Roman" w:cs="Times New Roman"/>
        </w:rPr>
        <w:t>еством выполняемых Подрядчиком Р</w:t>
      </w:r>
      <w:r w:rsidRPr="0080728B">
        <w:rPr>
          <w:rFonts w:ascii="Times New Roman" w:hAnsi="Times New Roman" w:cs="Times New Roman"/>
        </w:rPr>
        <w:t>абот,</w:t>
      </w:r>
      <w:r w:rsidR="009464A9" w:rsidRPr="0080728B">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w:t>
      </w:r>
      <w:r w:rsidR="00E14801" w:rsidRPr="0080728B">
        <w:rPr>
          <w:rFonts w:ascii="Times New Roman" w:hAnsi="Times New Roman" w:cs="Times New Roman"/>
        </w:rPr>
        <w:t xml:space="preserve">ия Актов </w:t>
      </w:r>
      <w:r w:rsidR="00943565" w:rsidRPr="0080728B">
        <w:rPr>
          <w:rFonts w:ascii="Times New Roman" w:hAnsi="Times New Roman" w:cs="Times New Roman"/>
        </w:rPr>
        <w:t xml:space="preserve">сдачи-приемки </w:t>
      </w:r>
      <w:r w:rsidR="00100F81" w:rsidRPr="0080728B">
        <w:rPr>
          <w:rFonts w:ascii="Times New Roman" w:hAnsi="Times New Roman" w:cs="Times New Roman"/>
        </w:rPr>
        <w:t>результатов выполненных работ</w:t>
      </w:r>
      <w:r w:rsidR="00943565" w:rsidRPr="0080728B">
        <w:rPr>
          <w:rFonts w:ascii="Times New Roman" w:hAnsi="Times New Roman" w:cs="Times New Roman"/>
        </w:rPr>
        <w:t xml:space="preserve">, Актов </w:t>
      </w:r>
      <w:r w:rsidR="00E14801" w:rsidRPr="0080728B">
        <w:rPr>
          <w:rFonts w:ascii="Times New Roman" w:hAnsi="Times New Roman" w:cs="Times New Roman"/>
        </w:rPr>
        <w:t>о приемке выполненных Р</w:t>
      </w:r>
      <w:r w:rsidRPr="0080728B">
        <w:rPr>
          <w:rFonts w:ascii="Times New Roman" w:hAnsi="Times New Roman" w:cs="Times New Roman"/>
        </w:rPr>
        <w:t>абот и С</w:t>
      </w:r>
      <w:r w:rsidR="00E14801" w:rsidRPr="0080728B">
        <w:rPr>
          <w:rFonts w:ascii="Times New Roman" w:hAnsi="Times New Roman" w:cs="Times New Roman"/>
        </w:rPr>
        <w:t>правок о стоимости выполненных Р</w:t>
      </w:r>
      <w:r w:rsidRPr="0080728B">
        <w:rPr>
          <w:rFonts w:ascii="Times New Roman" w:hAnsi="Times New Roman" w:cs="Times New Roman"/>
        </w:rPr>
        <w:t>абот</w:t>
      </w:r>
      <w:r w:rsidR="00DE1CDD" w:rsidRPr="0080728B">
        <w:rPr>
          <w:rFonts w:ascii="Times New Roman" w:hAnsi="Times New Roman" w:cs="Times New Roman"/>
        </w:rPr>
        <w:t>, о полномочиях которого Заказчик извещает Подрядчика в письменной форме</w:t>
      </w:r>
      <w:r w:rsidRPr="0080728B">
        <w:rPr>
          <w:rFonts w:ascii="Times New Roman" w:hAnsi="Times New Roman" w:cs="Times New Roman"/>
        </w:rPr>
        <w:t>.</w:t>
      </w:r>
    </w:p>
    <w:p w14:paraId="760CD31B" w14:textId="77777777"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lastRenderedPageBreak/>
        <w:t>уполномоченное Подрядчиком на период выполнения Сторонами взаимных обязательств по 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14:paraId="650BA0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80728B">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1F4A31FA" w:rsidR="00BF32C2" w:rsidRPr="0080728B" w:rsidRDefault="00BF32C2" w:rsidP="0080728B">
      <w:pPr>
        <w:pStyle w:val="RUS111"/>
        <w:widowControl w:val="0"/>
        <w:rPr>
          <w:rFonts w:ascii="Times New Roman" w:hAnsi="Times New Roman" w:cs="Times New Roman"/>
        </w:rPr>
      </w:pPr>
      <w:bookmarkStart w:id="4"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_Ref496028070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2.1</w:t>
      </w:r>
      <w:r w:rsidR="00907D5D" w:rsidRPr="0080728B">
        <w:rPr>
          <w:rFonts w:ascii="Times New Roman" w:hAnsi="Times New Roman" w:cs="Times New Roman"/>
        </w:rPr>
        <w:fldChar w:fldCharType="end"/>
      </w:r>
      <w:r w:rsidRPr="0080728B">
        <w:rPr>
          <w:rFonts w:ascii="Times New Roman" w:hAnsi="Times New Roman" w:cs="Times New Roman"/>
        </w:rPr>
        <w:t>.</w:t>
      </w:r>
      <w:bookmarkEnd w:id="4"/>
    </w:p>
    <w:p w14:paraId="2AED5275" w14:textId="4D28522D" w:rsidR="00C32DB0" w:rsidRPr="0080728B" w:rsidRDefault="00C32DB0" w:rsidP="0080728B">
      <w:pPr>
        <w:pStyle w:val="RUS111"/>
        <w:widowControl w:val="0"/>
        <w:rPr>
          <w:rFonts w:ascii="Times New Roman" w:hAnsi="Times New Roman" w:cs="Times New Roman"/>
        </w:rPr>
      </w:pPr>
      <w:bookmarkStart w:id="5"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80728B">
        <w:rPr>
          <w:rFonts w:ascii="Times New Roman" w:hAnsi="Times New Roman" w:cs="Times New Roman"/>
        </w:rPr>
        <w:t xml:space="preserve">, необходимый для производства </w:t>
      </w:r>
      <w:r w:rsidR="00441804" w:rsidRPr="0080728B">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80728B">
        <w:rPr>
          <w:rFonts w:ascii="Times New Roman" w:hAnsi="Times New Roman" w:cs="Times New Roman"/>
        </w:rPr>
        <w:t>.</w:t>
      </w:r>
      <w:bookmarkEnd w:id="5"/>
      <w:r w:rsidRPr="0080728B">
        <w:rPr>
          <w:rFonts w:ascii="Times New Roman" w:hAnsi="Times New Roman" w:cs="Times New Roman"/>
        </w:rPr>
        <w:t xml:space="preserve"> </w:t>
      </w:r>
    </w:p>
    <w:p w14:paraId="6D81102B" w14:textId="7088E075" w:rsidR="001D6FD2" w:rsidRPr="0080728B" w:rsidRDefault="001D6FD2" w:rsidP="0080728B">
      <w:pPr>
        <w:pStyle w:val="RUS111"/>
        <w:widowControl w:val="0"/>
        <w:rPr>
          <w:rFonts w:ascii="Times New Roman" w:hAnsi="Times New Roman" w:cs="Times New Roman"/>
        </w:rPr>
      </w:pPr>
      <w:bookmarkStart w:id="6"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w:t>
      </w:r>
      <w:r w:rsidR="001413B0" w:rsidRPr="0080728B">
        <w:rPr>
          <w:rFonts w:ascii="Times New Roman" w:hAnsi="Times New Roman" w:cs="Times New Roman"/>
        </w:rPr>
        <w:t>полный комплект Технической документации, 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80728B">
        <w:rPr>
          <w:rFonts w:ascii="Times New Roman" w:hAnsi="Times New Roman" w:cs="Times New Roman"/>
        </w:rPr>
        <w:t xml:space="preserve"> </w:t>
      </w:r>
      <w:r w:rsidR="001413B0" w:rsidRPr="0080728B">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80728B">
        <w:rPr>
          <w:rFonts w:ascii="Times New Roman" w:hAnsi="Times New Roman" w:cs="Times New Roman"/>
        </w:rPr>
        <w:t xml:space="preserve">Проектной </w:t>
      </w:r>
      <w:r w:rsidR="001413B0" w:rsidRPr="0080728B">
        <w:rPr>
          <w:rFonts w:ascii="Times New Roman" w:hAnsi="Times New Roman" w:cs="Times New Roman"/>
        </w:rPr>
        <w:t>документации</w:t>
      </w:r>
      <w:r w:rsidR="00D619A5" w:rsidRPr="0080728B">
        <w:rPr>
          <w:rFonts w:ascii="Times New Roman" w:hAnsi="Times New Roman" w:cs="Times New Roman"/>
        </w:rPr>
        <w:t xml:space="preserve"> </w:t>
      </w:r>
      <w:r w:rsidR="00C747BF" w:rsidRPr="0080728B">
        <w:rPr>
          <w:rFonts w:ascii="Times New Roman" w:hAnsi="Times New Roman" w:cs="Times New Roman"/>
          <w:color w:val="000000"/>
        </w:rPr>
        <w:t>и</w:t>
      </w:r>
      <w:r w:rsidR="005D0A97" w:rsidRPr="0080728B">
        <w:rPr>
          <w:rFonts w:ascii="Times New Roman" w:hAnsi="Times New Roman" w:cs="Times New Roman"/>
          <w:color w:val="000000"/>
        </w:rPr>
        <w:t xml:space="preserve"> / </w:t>
      </w:r>
      <w:r w:rsidR="00C747BF" w:rsidRPr="0080728B">
        <w:rPr>
          <w:rFonts w:ascii="Times New Roman" w:hAnsi="Times New Roman" w:cs="Times New Roman"/>
          <w:color w:val="000000"/>
        </w:rPr>
        <w:t>или Результат</w:t>
      </w:r>
      <w:r w:rsidR="00100F81" w:rsidRPr="0080728B">
        <w:rPr>
          <w:rFonts w:ascii="Times New Roman" w:hAnsi="Times New Roman" w:cs="Times New Roman"/>
          <w:color w:val="000000"/>
        </w:rPr>
        <w:t>а</w:t>
      </w:r>
      <w:r w:rsidR="00D619A5" w:rsidRPr="0080728B">
        <w:rPr>
          <w:rFonts w:ascii="Times New Roman" w:hAnsi="Times New Roman" w:cs="Times New Roman"/>
          <w:color w:val="000000"/>
        </w:rPr>
        <w:t xml:space="preserve"> </w:t>
      </w:r>
      <w:r w:rsidR="00C747BF" w:rsidRPr="0080728B">
        <w:rPr>
          <w:rFonts w:ascii="Times New Roman" w:hAnsi="Times New Roman" w:cs="Times New Roman"/>
        </w:rPr>
        <w:t>инженерных изысканий</w:t>
      </w:r>
      <w:r w:rsidR="001413B0" w:rsidRPr="0080728B">
        <w:rPr>
          <w:rFonts w:ascii="Times New Roman" w:hAnsi="Times New Roman" w:cs="Times New Roman"/>
        </w:rPr>
        <w:t xml:space="preserve">, то Результатом Работ будет являться в том числе получение Подрядчиком (в </w:t>
      </w:r>
      <w:proofErr w:type="spellStart"/>
      <w:r w:rsidR="001413B0" w:rsidRPr="0080728B">
        <w:rPr>
          <w:rFonts w:ascii="Times New Roman" w:hAnsi="Times New Roman" w:cs="Times New Roman"/>
        </w:rPr>
        <w:t>т.ч</w:t>
      </w:r>
      <w:proofErr w:type="spellEnd"/>
      <w:r w:rsidR="001413B0" w:rsidRPr="0080728B">
        <w:rPr>
          <w:rFonts w:ascii="Times New Roman" w:hAnsi="Times New Roman" w:cs="Times New Roman"/>
        </w:rPr>
        <w:t>. от имени Заказчика) положительного результата такой Экспертизы</w:t>
      </w:r>
      <w:r w:rsidRPr="0080728B">
        <w:rPr>
          <w:rFonts w:ascii="Times New Roman" w:hAnsi="Times New Roman" w:cs="Times New Roman"/>
        </w:rPr>
        <w:t>.</w:t>
      </w:r>
      <w:bookmarkEnd w:id="6"/>
    </w:p>
    <w:p w14:paraId="0B562E45" w14:textId="7947ABBC" w:rsidR="0017632E" w:rsidRPr="0080728B" w:rsidRDefault="0017632E" w:rsidP="0080728B">
      <w:pPr>
        <w:pStyle w:val="RUS111"/>
        <w:widowControl w:val="0"/>
        <w:rPr>
          <w:rFonts w:ascii="Times New Roman" w:hAnsi="Times New Roman" w:cs="Times New Roman"/>
        </w:rPr>
      </w:pPr>
      <w:r w:rsidRPr="0080728B">
        <w:rPr>
          <w:rFonts w:ascii="Times New Roman" w:hAnsi="Times New Roman" w:cs="Times New Roman"/>
          <w:b/>
        </w:rPr>
        <w:t>Результат(</w:t>
      </w:r>
      <w:r w:rsidR="005D0A97" w:rsidRPr="0080728B">
        <w:rPr>
          <w:rFonts w:ascii="Times New Roman" w:hAnsi="Times New Roman" w:cs="Times New Roman"/>
          <w:b/>
        </w:rPr>
        <w:t>-</w:t>
      </w:r>
      <w:r w:rsidRPr="0080728B">
        <w:rPr>
          <w:rFonts w:ascii="Times New Roman" w:hAnsi="Times New Roman" w:cs="Times New Roman"/>
          <w:b/>
        </w:rPr>
        <w:t>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на другие объекты капитального строительства.</w:t>
      </w:r>
    </w:p>
    <w:p w14:paraId="0439CF15" w14:textId="4D944BA6"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w:t>
      </w:r>
      <w:r w:rsidR="004207C9" w:rsidRPr="0080728B">
        <w:rPr>
          <w:rFonts w:ascii="Times New Roman" w:hAnsi="Times New Roman" w:cs="Times New Roman"/>
        </w:rPr>
        <w:t xml:space="preserve">Подрядчиком </w:t>
      </w:r>
      <w:r w:rsidRPr="0080728B">
        <w:rPr>
          <w:rFonts w:ascii="Times New Roman" w:hAnsi="Times New Roman" w:cs="Times New Roman"/>
        </w:rPr>
        <w:t>по унифицированной форме № КС-3, утвержденной Постановлением Госкомстата России от 11.11.1999 № 100</w:t>
      </w:r>
      <w:r w:rsidR="00D1380F" w:rsidRPr="0080728B">
        <w:rPr>
          <w:rFonts w:ascii="Times New Roman" w:hAnsi="Times New Roman" w:cs="Times New Roman"/>
        </w:rPr>
        <w:t xml:space="preserve"> (в действующей редакции)</w:t>
      </w:r>
      <w:r w:rsidRPr="0080728B">
        <w:rPr>
          <w:rFonts w:ascii="Times New Roman" w:hAnsi="Times New Roman" w:cs="Times New Roman"/>
        </w:rPr>
        <w:t xml:space="preserve">, в порядке, установленном законодательством </w:t>
      </w:r>
      <w:r w:rsidR="009B112F" w:rsidRPr="0080728B">
        <w:rPr>
          <w:rFonts w:ascii="Times New Roman" w:hAnsi="Times New Roman" w:cs="Times New Roman"/>
          <w:iCs/>
        </w:rPr>
        <w:t>Российской Федерации</w:t>
      </w:r>
      <w:r w:rsidRPr="0080728B">
        <w:rPr>
          <w:rFonts w:ascii="Times New Roman" w:hAnsi="Times New Roman" w:cs="Times New Roman"/>
        </w:rPr>
        <w:t xml:space="preserve">, подтверждающий стоимость выполненных Подрядчиком по Договору </w:t>
      </w:r>
      <w:r w:rsidR="001413B0" w:rsidRPr="0080728B">
        <w:rPr>
          <w:rFonts w:ascii="Times New Roman" w:hAnsi="Times New Roman" w:cs="Times New Roman"/>
        </w:rPr>
        <w:t>[</w:t>
      </w:r>
      <w:r w:rsidRPr="0080728B">
        <w:rPr>
          <w:rFonts w:ascii="Times New Roman" w:hAnsi="Times New Roman" w:cs="Times New Roman"/>
        </w:rPr>
        <w:t>Работ</w:t>
      </w:r>
      <w:r w:rsidR="00F47C50" w:rsidRPr="0080728B">
        <w:rPr>
          <w:rFonts w:ascii="Times New Roman" w:hAnsi="Times New Roman" w:cs="Times New Roman"/>
        </w:rPr>
        <w:t xml:space="preserve"> / </w:t>
      </w:r>
      <w:r w:rsidR="001413B0" w:rsidRPr="0080728B">
        <w:rPr>
          <w:rFonts w:ascii="Times New Roman" w:hAnsi="Times New Roman" w:cs="Times New Roman"/>
        </w:rPr>
        <w:t>Этапа Работ]</w:t>
      </w:r>
      <w:r w:rsidRPr="0080728B">
        <w:rPr>
          <w:rFonts w:ascii="Times New Roman" w:hAnsi="Times New Roman" w:cs="Times New Roman"/>
        </w:rPr>
        <w:t>.</w:t>
      </w:r>
    </w:p>
    <w:p w14:paraId="38CA0D14"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A6497CD" w14:textId="77777777" w:rsidR="00893809" w:rsidRPr="0080728B" w:rsidRDefault="00893809" w:rsidP="0080728B">
      <w:pPr>
        <w:pStyle w:val="RUS111"/>
        <w:widowControl w:val="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40205DA7" w14:textId="06051C67"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lastRenderedPageBreak/>
        <w:t xml:space="preserve">«Техническая документация» </w:t>
      </w:r>
      <w:r w:rsidRPr="0080728B">
        <w:rPr>
          <w:rFonts w:ascii="Times New Roman" w:hAnsi="Times New Roman" w:cs="Times New Roman"/>
        </w:rPr>
        <w:t xml:space="preserve">обозначает </w:t>
      </w:r>
      <w:r w:rsidR="0071651C" w:rsidRPr="0080728B">
        <w:rPr>
          <w:rFonts w:ascii="Times New Roman" w:hAnsi="Times New Roman" w:cs="Times New Roman"/>
        </w:rPr>
        <w:t xml:space="preserve">совместно Результат(-ы) инженерных изысканий, </w:t>
      </w:r>
      <w:r w:rsidRPr="0080728B">
        <w:rPr>
          <w:rFonts w:ascii="Times New Roman" w:hAnsi="Times New Roman" w:cs="Times New Roman"/>
        </w:rPr>
        <w:t>Проектную и</w:t>
      </w:r>
      <w:r w:rsidR="00F47C50" w:rsidRPr="0080728B">
        <w:rPr>
          <w:rFonts w:ascii="Times New Roman" w:hAnsi="Times New Roman" w:cs="Times New Roman"/>
        </w:rPr>
        <w:t xml:space="preserve"> / </w:t>
      </w:r>
      <w:r w:rsidR="001413B0" w:rsidRPr="0080728B">
        <w:rPr>
          <w:rFonts w:ascii="Times New Roman" w:hAnsi="Times New Roman" w:cs="Times New Roman"/>
        </w:rPr>
        <w:t xml:space="preserve">или </w:t>
      </w:r>
      <w:r w:rsidRPr="0080728B">
        <w:rPr>
          <w:rFonts w:ascii="Times New Roman" w:hAnsi="Times New Roman" w:cs="Times New Roman"/>
        </w:rPr>
        <w:t>Рабочую документацию</w:t>
      </w:r>
      <w:r w:rsidR="001413B0" w:rsidRPr="0080728B">
        <w:rPr>
          <w:rFonts w:ascii="Times New Roman" w:hAnsi="Times New Roman" w:cs="Times New Roman"/>
        </w:rPr>
        <w:t xml:space="preserve"> в зависимости от объема предмета настоящего Договора</w:t>
      </w:r>
      <w:r w:rsidRPr="0080728B">
        <w:rPr>
          <w:rFonts w:ascii="Times New Roman" w:hAnsi="Times New Roman" w:cs="Times New Roman"/>
        </w:rPr>
        <w:t>.</w:t>
      </w:r>
    </w:p>
    <w:p w14:paraId="34B5A2C4" w14:textId="18CCD8AB" w:rsidR="001413B0" w:rsidRPr="0080728B" w:rsidRDefault="001413B0" w:rsidP="0080728B">
      <w:pPr>
        <w:pStyle w:val="RUS111"/>
        <w:widowControl w:val="0"/>
        <w:rPr>
          <w:rFonts w:ascii="Times New Roman" w:hAnsi="Times New Roman" w:cs="Times New Roman"/>
        </w:rPr>
      </w:pPr>
      <w:r w:rsidRPr="0080728B">
        <w:rPr>
          <w:rFonts w:ascii="Times New Roman" w:hAnsi="Times New Roman" w:cs="Times New Roman"/>
          <w:b/>
        </w:rPr>
        <w:t>«</w:t>
      </w:r>
      <w:r w:rsidR="00D5029A" w:rsidRPr="0080728B">
        <w:rPr>
          <w:rFonts w:ascii="Times New Roman" w:hAnsi="Times New Roman" w:cs="Times New Roman"/>
          <w:b/>
        </w:rPr>
        <w:t>Задание на проектирование</w:t>
      </w:r>
      <w:r w:rsidRPr="0080728B">
        <w:rPr>
          <w:rFonts w:ascii="Times New Roman" w:hAnsi="Times New Roman" w:cs="Times New Roman"/>
          <w:b/>
        </w:rPr>
        <w:t>»</w:t>
      </w:r>
      <w:r w:rsidRPr="0080728B">
        <w:rPr>
          <w:rFonts w:ascii="Times New Roman" w:hAnsi="Times New Roman" w:cs="Times New Roman"/>
        </w:rPr>
        <w:t xml:space="preserve"> обозначает требования Заказчика к Технической документации</w:t>
      </w:r>
      <w:r w:rsidR="007F5A61" w:rsidRPr="0080728B">
        <w:rPr>
          <w:rFonts w:ascii="Times New Roman" w:hAnsi="Times New Roman" w:cs="Times New Roman"/>
        </w:rPr>
        <w:t xml:space="preserve"> </w:t>
      </w:r>
      <w:r w:rsidRPr="0080728B">
        <w:rPr>
          <w:rFonts w:ascii="Times New Roman" w:hAnsi="Times New Roman" w:cs="Times New Roman"/>
        </w:rPr>
        <w:t xml:space="preserve">согласно </w:t>
      </w:r>
      <w:r w:rsidR="008D707E" w:rsidRPr="0080728B">
        <w:rPr>
          <w:rFonts w:ascii="Times New Roman" w:hAnsi="Times New Roman" w:cs="Times New Roman"/>
        </w:rPr>
        <w:t xml:space="preserve">Приложению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Pr="0080728B">
        <w:rPr>
          <w:rFonts w:ascii="Times New Roman" w:hAnsi="Times New Roman" w:cs="Times New Roman"/>
        </w:rPr>
        <w:t xml:space="preserve">к настоящему Договору. </w:t>
      </w:r>
      <w:r w:rsidR="00893809" w:rsidRPr="0080728B">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1EE56689"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w:t>
      </w:r>
      <w:r w:rsidR="00970CAD" w:rsidRPr="0080728B">
        <w:rPr>
          <w:rFonts w:ascii="Times New Roman" w:hAnsi="Times New Roman" w:cs="Times New Roman"/>
        </w:rPr>
        <w:t xml:space="preserve">пунктом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_Ref496197080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29.1</w:t>
      </w:r>
      <w:r w:rsidR="00907D5D" w:rsidRPr="0080728B">
        <w:rPr>
          <w:rFonts w:ascii="Times New Roman" w:hAnsi="Times New Roman" w:cs="Times New Roman"/>
        </w:rPr>
        <w:fldChar w:fldCharType="end"/>
      </w:r>
      <w:r w:rsidR="003B0607" w:rsidRPr="0080728B">
        <w:rPr>
          <w:rFonts w:ascii="Times New Roman" w:hAnsi="Times New Roman" w:cs="Times New Roman"/>
        </w:rPr>
        <w:t xml:space="preserve"> </w:t>
      </w:r>
      <w:r w:rsidRPr="0080728B">
        <w:rPr>
          <w:rFonts w:ascii="Times New Roman" w:hAnsi="Times New Roman" w:cs="Times New Roman"/>
        </w:rPr>
        <w:t>Договора.</w:t>
      </w:r>
    </w:p>
    <w:p w14:paraId="13D863CA" w14:textId="7F6625A0"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«Цена</w:t>
      </w:r>
      <w:r w:rsidR="00DE1CDD" w:rsidRPr="0080728B">
        <w:rPr>
          <w:rFonts w:ascii="Times New Roman" w:hAnsi="Times New Roman" w:cs="Times New Roman"/>
          <w:b/>
        </w:rPr>
        <w:t xml:space="preserve"> Работ</w:t>
      </w:r>
      <w:r w:rsidRPr="0080728B">
        <w:rPr>
          <w:rFonts w:ascii="Times New Roman" w:hAnsi="Times New Roman" w:cs="Times New Roman"/>
          <w:b/>
        </w:rPr>
        <w:t>»</w:t>
      </w:r>
      <w:r w:rsidR="00E14801" w:rsidRPr="0080728B">
        <w:rPr>
          <w:rFonts w:ascii="Times New Roman" w:hAnsi="Times New Roman" w:cs="Times New Roman"/>
        </w:rPr>
        <w:t xml:space="preserve"> обозначает общую </w:t>
      </w:r>
      <w:r w:rsidR="00DE1CDD" w:rsidRPr="0080728B">
        <w:rPr>
          <w:rFonts w:ascii="Times New Roman" w:hAnsi="Times New Roman" w:cs="Times New Roman"/>
        </w:rPr>
        <w:t>стоимость (</w:t>
      </w:r>
      <w:r w:rsidR="00E14801" w:rsidRPr="0080728B">
        <w:rPr>
          <w:rFonts w:ascii="Times New Roman" w:hAnsi="Times New Roman" w:cs="Times New Roman"/>
        </w:rPr>
        <w:t>цену</w:t>
      </w:r>
      <w:r w:rsidR="00DE1CDD" w:rsidRPr="0080728B">
        <w:rPr>
          <w:rFonts w:ascii="Times New Roman" w:hAnsi="Times New Roman" w:cs="Times New Roman"/>
        </w:rPr>
        <w:t>)</w:t>
      </w:r>
      <w:r w:rsidR="007E4CAE" w:rsidRPr="0080728B">
        <w:rPr>
          <w:rFonts w:ascii="Times New Roman" w:hAnsi="Times New Roman" w:cs="Times New Roman"/>
        </w:rPr>
        <w:t xml:space="preserve"> </w:t>
      </w:r>
      <w:r w:rsidR="00DE1CDD" w:rsidRPr="0080728B">
        <w:rPr>
          <w:rFonts w:ascii="Times New Roman" w:hAnsi="Times New Roman" w:cs="Times New Roman"/>
        </w:rPr>
        <w:t xml:space="preserve">выполнения </w:t>
      </w:r>
      <w:r w:rsidR="00E14801" w:rsidRPr="0080728B">
        <w:rPr>
          <w:rFonts w:ascii="Times New Roman" w:hAnsi="Times New Roman" w:cs="Times New Roman"/>
        </w:rPr>
        <w:t>Р</w:t>
      </w:r>
      <w:r w:rsidRPr="0080728B">
        <w:rPr>
          <w:rFonts w:ascii="Times New Roman" w:hAnsi="Times New Roman" w:cs="Times New Roman"/>
        </w:rPr>
        <w:t>абот</w:t>
      </w:r>
      <w:r w:rsidR="00DE1CDD" w:rsidRPr="0080728B">
        <w:rPr>
          <w:rFonts w:ascii="Times New Roman" w:hAnsi="Times New Roman" w:cs="Times New Roman"/>
        </w:rPr>
        <w:t xml:space="preserve"> и любых иных обязательств Подрядчика по Договору</w:t>
      </w:r>
      <w:r w:rsidRPr="0080728B">
        <w:rPr>
          <w:rFonts w:ascii="Times New Roman" w:hAnsi="Times New Roman" w:cs="Times New Roman"/>
        </w:rPr>
        <w:t xml:space="preserve">, определенную </w:t>
      </w:r>
      <w:r w:rsidR="001969E4" w:rsidRPr="0080728B">
        <w:rPr>
          <w:rFonts w:ascii="Times New Roman" w:hAnsi="Times New Roman" w:cs="Times New Roman"/>
        </w:rPr>
        <w:t xml:space="preserve">в </w:t>
      </w:r>
      <w:r w:rsidR="00EB7831" w:rsidRPr="0080728B">
        <w:rPr>
          <w:rFonts w:ascii="Times New Roman" w:hAnsi="Times New Roman" w:cs="Times New Roman"/>
        </w:rPr>
        <w:t>под</w:t>
      </w:r>
      <w:r w:rsidR="001969E4" w:rsidRPr="0080728B">
        <w:rPr>
          <w:rFonts w:ascii="Times New Roman" w:hAnsi="Times New Roman" w:cs="Times New Roman"/>
        </w:rPr>
        <w:t xml:space="preserve">разделе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_Ref496808651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4</w:t>
      </w:r>
      <w:r w:rsidR="003D6FA7" w:rsidRPr="0080728B">
        <w:rPr>
          <w:rFonts w:ascii="Times New Roman" w:hAnsi="Times New Roman" w:cs="Times New Roman"/>
        </w:rPr>
        <w:fldChar w:fldCharType="end"/>
      </w:r>
      <w:r w:rsidR="007E4CAE" w:rsidRPr="0080728B">
        <w:rPr>
          <w:rFonts w:ascii="Times New Roman" w:hAnsi="Times New Roman" w:cs="Times New Roman"/>
        </w:rPr>
        <w:t xml:space="preserve"> </w:t>
      </w:r>
      <w:r w:rsidR="001969E4" w:rsidRPr="0080728B">
        <w:rPr>
          <w:rFonts w:ascii="Times New Roman" w:hAnsi="Times New Roman" w:cs="Times New Roman"/>
        </w:rPr>
        <w:t>Д</w:t>
      </w:r>
      <w:r w:rsidR="00FC3ABC" w:rsidRPr="0080728B">
        <w:rPr>
          <w:rFonts w:ascii="Times New Roman" w:hAnsi="Times New Roman" w:cs="Times New Roman"/>
        </w:rPr>
        <w:t>оговора и в приложениях к нему</w:t>
      </w:r>
      <w:r w:rsidRPr="0080728B">
        <w:rPr>
          <w:rFonts w:ascii="Times New Roman" w:hAnsi="Times New Roman" w:cs="Times New Roman"/>
        </w:rPr>
        <w:t>.</w:t>
      </w:r>
    </w:p>
    <w:p w14:paraId="6F78E8E3" w14:textId="7E26604E" w:rsidR="009E1FF1"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w:t>
      </w:r>
      <w:r w:rsidR="00960816" w:rsidRPr="0080728B">
        <w:rPr>
          <w:rFonts w:ascii="Times New Roman" w:hAnsi="Times New Roman" w:cs="Times New Roman"/>
        </w:rPr>
        <w:t>отдельные виды Работ (перечень работ), которые подлежат выполнению в сроки, указанные в</w:t>
      </w:r>
      <w:r w:rsidR="008D707E" w:rsidRPr="0080728B">
        <w:rPr>
          <w:rFonts w:ascii="Times New Roman" w:hAnsi="Times New Roman" w:cs="Times New Roman"/>
        </w:rPr>
        <w:t xml:space="preserve"> </w:t>
      </w:r>
      <w:r w:rsidR="008D707E"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762A87" w:rsidRPr="006C3BAB">
        <w:rPr>
          <w:rFonts w:ascii="Times New Roman" w:hAnsi="Times New Roman" w:cs="Times New Roman"/>
          <w:b/>
        </w:rPr>
        <w:t xml:space="preserve"> </w:t>
      </w:r>
      <w:r w:rsidR="00762A87" w:rsidRPr="006C3BAB">
        <w:rPr>
          <w:rFonts w:ascii="Times New Roman" w:hAnsi="Times New Roman" w:cs="Times New Roman"/>
          <w:b/>
        </w:rPr>
        <w:fldChar w:fldCharType="begin"/>
      </w:r>
      <w:r w:rsidR="00762A87"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762A87" w:rsidRPr="006C3BAB">
        <w:rPr>
          <w:rFonts w:ascii="Times New Roman" w:hAnsi="Times New Roman" w:cs="Times New Roman"/>
          <w:b/>
        </w:rPr>
      </w:r>
      <w:r w:rsidR="00762A87" w:rsidRPr="006C3BAB">
        <w:rPr>
          <w:rFonts w:ascii="Times New Roman" w:hAnsi="Times New Roman" w:cs="Times New Roman"/>
          <w:b/>
        </w:rPr>
        <w:fldChar w:fldCharType="separate"/>
      </w:r>
      <w:r w:rsidR="0080728B" w:rsidRPr="006C3BAB">
        <w:rPr>
          <w:rStyle w:val="10"/>
          <w:rFonts w:ascii="Times New Roman" w:hAnsi="Times New Roman" w:cs="Times New Roman"/>
          <w:b/>
          <w:color w:val="auto"/>
          <w:sz w:val="22"/>
          <w:szCs w:val="22"/>
        </w:rPr>
        <w:t>Календарный график выполнения работ</w:t>
      </w:r>
      <w:r w:rsidR="00762A87" w:rsidRPr="006C3BAB">
        <w:rPr>
          <w:rFonts w:ascii="Times New Roman" w:hAnsi="Times New Roman" w:cs="Times New Roman"/>
          <w:b/>
        </w:rPr>
        <w:fldChar w:fldCharType="end"/>
      </w:r>
      <w:r w:rsidR="00960816" w:rsidRPr="0080728B">
        <w:rPr>
          <w:rFonts w:ascii="Times New Roman" w:hAnsi="Times New Roman" w:cs="Times New Roman"/>
        </w:rPr>
        <w:t>, переданные Подрядчиком и принятые Заказчиком без замечаний</w:t>
      </w:r>
      <w:r w:rsidRPr="0080728B">
        <w:rPr>
          <w:rFonts w:ascii="Times New Roman" w:hAnsi="Times New Roman" w:cs="Times New Roman"/>
        </w:rPr>
        <w:t>.</w:t>
      </w:r>
    </w:p>
    <w:p w14:paraId="0C8B48A0" w14:textId="5EFA16AE" w:rsidR="00960816" w:rsidRPr="004A0636" w:rsidRDefault="00960816" w:rsidP="0080728B">
      <w:pPr>
        <w:pStyle w:val="RUS111"/>
        <w:widowControl w:val="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w:t>
      </w:r>
      <w:r w:rsidR="00711CA9" w:rsidRPr="0080728B">
        <w:rPr>
          <w:rFonts w:ascii="Times New Roman" w:hAnsi="Times New Roman" w:cs="Times New Roman"/>
        </w:rPr>
        <w:t xml:space="preserve"> </w:t>
      </w:r>
      <w:r w:rsidRPr="0080728B">
        <w:rPr>
          <w:rFonts w:ascii="Times New Roman" w:hAnsi="Times New Roman" w:cs="Times New Roman"/>
        </w:rPr>
        <w:t>в требуемой форме в соответствующих компетентных органах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80728B">
        <w:rPr>
          <w:rFonts w:ascii="Times New Roman" w:hAnsi="Times New Roman" w:cs="Times New Roman"/>
        </w:rPr>
        <w:t xml:space="preserve">/ </w:t>
      </w:r>
      <w:r w:rsidRPr="0080728B">
        <w:rPr>
          <w:rFonts w:ascii="Times New Roman" w:hAnsi="Times New Roman" w:cs="Times New Roman"/>
        </w:rPr>
        <w:t>или</w:t>
      </w:r>
      <w:r w:rsidR="00711CA9" w:rsidRPr="0080728B">
        <w:rPr>
          <w:rFonts w:ascii="Times New Roman" w:hAnsi="Times New Roman" w:cs="Times New Roman"/>
        </w:rPr>
        <w:t xml:space="preserve"> </w:t>
      </w:r>
      <w:r w:rsidRPr="004A0636">
        <w:rPr>
          <w:rFonts w:ascii="Times New Roman" w:hAnsi="Times New Roman" w:cs="Times New Roman"/>
        </w:rPr>
        <w:t xml:space="preserve">законом или отраслевыми правилами и стандартами. </w:t>
      </w:r>
    </w:p>
    <w:p w14:paraId="6C5B9D91" w14:textId="214B06E6" w:rsidR="008E6A49" w:rsidRPr="00E84EC5" w:rsidRDefault="008E6A49" w:rsidP="008E6A49">
      <w:pPr>
        <w:pStyle w:val="RUS111"/>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84EC5" w:rsidRPr="004A0636">
        <w:rPr>
          <w:rFonts w:ascii="Times New Roman" w:hAnsi="Times New Roman" w:cs="Times New Roman"/>
        </w:rPr>
        <w:t>произошел перевод</w:t>
      </w:r>
      <w:r w:rsidRPr="004A0636">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w:t>
      </w:r>
      <w:r w:rsidRPr="00E84EC5">
        <w:rPr>
          <w:rFonts w:ascii="Times New Roman" w:hAnsi="Times New Roman" w:cs="Times New Roman"/>
        </w:rPr>
        <w:t>оборудования и техники, задействованной при выполнении работ.</w:t>
      </w:r>
    </w:p>
    <w:p w14:paraId="0353D77F" w14:textId="67C48F63" w:rsidR="00920700" w:rsidRPr="00E84EC5" w:rsidRDefault="00920700" w:rsidP="00920700">
      <w:pPr>
        <w:pStyle w:val="RUS111"/>
        <w:rPr>
          <w:rFonts w:ascii="Times New Roman" w:hAnsi="Times New Roman" w:cs="Times New Roman"/>
        </w:rPr>
      </w:pPr>
      <w:r w:rsidRPr="00E84EC5">
        <w:rPr>
          <w:rFonts w:ascii="Times New Roman" w:hAnsi="Times New Roman" w:cs="Times New Roman"/>
        </w:rPr>
        <w:t>«Методика» обозначает утвержденная Приказом МКПАО «ЭН+ГРУП» от 07.04.2021 № ЭНГ-П-21-012 Единая методика определения коэффициента частоты травм с утратой трудоспосо</w:t>
      </w:r>
      <w:r w:rsidR="00F4447D" w:rsidRPr="00E84EC5">
        <w:rPr>
          <w:rFonts w:ascii="Times New Roman" w:hAnsi="Times New Roman" w:cs="Times New Roman"/>
        </w:rPr>
        <w:t>бности (LTIFR) (Приложение № 1</w:t>
      </w:r>
      <w:r w:rsidR="005A3588" w:rsidRPr="00E84EC5">
        <w:rPr>
          <w:rFonts w:ascii="Times New Roman" w:hAnsi="Times New Roman" w:cs="Times New Roman"/>
        </w:rPr>
        <w:t>3</w:t>
      </w:r>
      <w:r w:rsidR="00F4447D" w:rsidRPr="00E84EC5">
        <w:rPr>
          <w:rFonts w:ascii="Times New Roman" w:hAnsi="Times New Roman" w:cs="Times New Roman"/>
        </w:rPr>
        <w:t xml:space="preserve"> </w:t>
      </w:r>
      <w:r w:rsidRPr="00E84EC5">
        <w:rPr>
          <w:rFonts w:ascii="Times New Roman" w:hAnsi="Times New Roman" w:cs="Times New Roman"/>
        </w:rPr>
        <w:t>к Договору).</w:t>
      </w:r>
    </w:p>
    <w:p w14:paraId="566DD4DA" w14:textId="77777777" w:rsidR="00BF32C2" w:rsidRPr="0080728B" w:rsidRDefault="00BF32C2" w:rsidP="0080728B">
      <w:pPr>
        <w:pStyle w:val="RUS1"/>
        <w:widowControl w:val="0"/>
        <w:spacing w:before="0"/>
        <w:rPr>
          <w:rFonts w:ascii="Times New Roman" w:hAnsi="Times New Roman" w:cs="Times New Roman"/>
        </w:rPr>
      </w:pPr>
      <w:bookmarkStart w:id="7" w:name="_Toc504140759"/>
      <w:bookmarkStart w:id="8" w:name="_Toc518653247"/>
      <w:r w:rsidRPr="0080728B">
        <w:rPr>
          <w:rFonts w:ascii="Times New Roman" w:hAnsi="Times New Roman" w:cs="Times New Roman"/>
        </w:rPr>
        <w:t>Предмет Договора</w:t>
      </w:r>
      <w:bookmarkEnd w:id="7"/>
      <w:bookmarkEnd w:id="8"/>
    </w:p>
    <w:p w14:paraId="4E8B87E9" w14:textId="5CD2EA78" w:rsidR="00F6083D" w:rsidRPr="00607DA8" w:rsidRDefault="005E6F01" w:rsidP="00C70641">
      <w:pPr>
        <w:pStyle w:val="RUS11"/>
        <w:rPr>
          <w:rFonts w:ascii="Times New Roman" w:hAnsi="Times New Roman" w:cs="Times New Roman"/>
        </w:rPr>
      </w:pPr>
      <w:bookmarkStart w:id="9" w:name="_Ref496028070"/>
      <w:r w:rsidRPr="00607DA8">
        <w:rPr>
          <w:rFonts w:ascii="Times New Roman" w:hAnsi="Times New Roman" w:cs="Times New Roman"/>
        </w:rPr>
        <w:t xml:space="preserve">Подрядчик </w:t>
      </w:r>
      <w:r w:rsidR="00B94B36" w:rsidRPr="00607DA8">
        <w:rPr>
          <w:rFonts w:ascii="Times New Roman" w:hAnsi="Times New Roman" w:cs="Times New Roman"/>
        </w:rPr>
        <w:t>принимает на себя обязательства</w:t>
      </w:r>
      <w:r w:rsidR="00711CA9" w:rsidRPr="00607DA8">
        <w:rPr>
          <w:rFonts w:ascii="Times New Roman" w:hAnsi="Times New Roman" w:cs="Times New Roman"/>
        </w:rPr>
        <w:t xml:space="preserve"> </w:t>
      </w:r>
      <w:r w:rsidR="00B24569" w:rsidRPr="00607DA8">
        <w:rPr>
          <w:rFonts w:ascii="Times New Roman" w:hAnsi="Times New Roman" w:cs="Times New Roman"/>
        </w:rPr>
        <w:t xml:space="preserve">выполнить Работы </w:t>
      </w:r>
      <w:r w:rsidR="00607DA8" w:rsidRPr="00607DA8">
        <w:rPr>
          <w:rFonts w:ascii="Times New Roman" w:hAnsi="Times New Roman" w:cs="Times New Roman"/>
        </w:rPr>
        <w:t xml:space="preserve">по разработке Рабочей документации (в том числе локальных смет) и инженерные изыскания (в случае необходимости) </w:t>
      </w:r>
      <w:r w:rsidR="00607DA8" w:rsidRPr="00607DA8">
        <w:rPr>
          <w:rFonts w:ascii="Times New Roman" w:hAnsi="Times New Roman" w:cs="Times New Roman"/>
        </w:rPr>
        <w:t>по объекту</w:t>
      </w:r>
      <w:r w:rsidR="00CF5B4E">
        <w:rPr>
          <w:rFonts w:ascii="Times New Roman" w:hAnsi="Times New Roman" w:cs="Times New Roman"/>
        </w:rPr>
        <w:t xml:space="preserve"> Братской ГЭС</w:t>
      </w:r>
      <w:r w:rsidR="00607DA8" w:rsidRPr="00607DA8">
        <w:rPr>
          <w:rFonts w:ascii="Times New Roman" w:hAnsi="Times New Roman" w:cs="Times New Roman"/>
        </w:rPr>
        <w:t xml:space="preserve"> </w:t>
      </w:r>
      <w:r w:rsidR="00607DA8" w:rsidRPr="00607DA8">
        <w:rPr>
          <w:rFonts w:ascii="Times New Roman" w:hAnsi="Times New Roman" w:cs="Times New Roman"/>
        </w:rPr>
        <w:t>«Устройство противокамнепадной защиты скальных откосов»</w:t>
      </w:r>
      <w:r w:rsidR="00F6083D" w:rsidRPr="00607DA8">
        <w:rPr>
          <w:rFonts w:ascii="Times New Roman" w:hAnsi="Times New Roman" w:cs="Times New Roman"/>
        </w:rPr>
        <w:t>:</w:t>
      </w:r>
    </w:p>
    <w:p w14:paraId="0EE83DBD" w14:textId="397BBE99" w:rsidR="00C857E0" w:rsidRPr="0080728B" w:rsidRDefault="00BF32C2" w:rsidP="00607DA8">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762A87" w:rsidRPr="0080728B">
        <w:rPr>
          <w:rFonts w:ascii="Times New Roman" w:hAnsi="Times New Roman" w:cs="Times New Roman"/>
        </w:rPr>
        <w:fldChar w:fldCharType="end"/>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и</w:t>
      </w:r>
      <w:r w:rsidR="0007186D" w:rsidRPr="0080728B">
        <w:rPr>
          <w:rFonts w:ascii="Times New Roman" w:hAnsi="Times New Roman" w:cs="Times New Roman"/>
        </w:rPr>
        <w:t xml:space="preserve">, если </w:t>
      </w:r>
      <w:r w:rsidR="00E84EC5">
        <w:rPr>
          <w:rFonts w:ascii="Times New Roman" w:hAnsi="Times New Roman" w:cs="Times New Roman"/>
        </w:rPr>
        <w:t>необходимо</w:t>
      </w:r>
      <w:r w:rsidR="0007186D" w:rsidRPr="0080728B">
        <w:rPr>
          <w:rFonts w:ascii="Times New Roman" w:hAnsi="Times New Roman" w:cs="Times New Roman"/>
        </w:rPr>
        <w:t>,</w:t>
      </w:r>
      <w:r w:rsidR="00960816" w:rsidRPr="0080728B">
        <w:rPr>
          <w:rFonts w:ascii="Times New Roman" w:hAnsi="Times New Roman" w:cs="Times New Roman"/>
        </w:rPr>
        <w:t xml:space="preserve"> осуществить авторский надзор в соответствии с </w:t>
      </w:r>
      <w:r w:rsidR="0007186D" w:rsidRPr="0080728B">
        <w:rPr>
          <w:rFonts w:ascii="Times New Roman" w:hAnsi="Times New Roman" w:cs="Times New Roman"/>
        </w:rPr>
        <w:t xml:space="preserve">пунктом </w:t>
      </w:r>
      <w:r w:rsidR="000E5D3B" w:rsidRPr="0080728B">
        <w:rPr>
          <w:rFonts w:ascii="Times New Roman" w:hAnsi="Times New Roman" w:cs="Times New Roman"/>
        </w:rPr>
        <w:fldChar w:fldCharType="begin"/>
      </w:r>
      <w:r w:rsidR="000E5D3B" w:rsidRPr="0080728B">
        <w:rPr>
          <w:rFonts w:ascii="Times New Roman" w:hAnsi="Times New Roman" w:cs="Times New Roman"/>
        </w:rPr>
        <w:instrText xml:space="preserve"> REF _Ref500768055 \n \h </w:instrText>
      </w:r>
      <w:r w:rsidR="009464A9" w:rsidRPr="0080728B">
        <w:rPr>
          <w:rFonts w:ascii="Times New Roman" w:hAnsi="Times New Roman" w:cs="Times New Roman"/>
        </w:rPr>
        <w:instrText xml:space="preserve"> \* MERGEFORMAT </w:instrText>
      </w:r>
      <w:r w:rsidR="000E5D3B" w:rsidRPr="0080728B">
        <w:rPr>
          <w:rFonts w:ascii="Times New Roman" w:hAnsi="Times New Roman" w:cs="Times New Roman"/>
        </w:rPr>
      </w:r>
      <w:r w:rsidR="000E5D3B" w:rsidRPr="0080728B">
        <w:rPr>
          <w:rFonts w:ascii="Times New Roman" w:hAnsi="Times New Roman" w:cs="Times New Roman"/>
        </w:rPr>
        <w:fldChar w:fldCharType="separate"/>
      </w:r>
      <w:r w:rsidR="0080728B" w:rsidRPr="0080728B">
        <w:rPr>
          <w:rFonts w:ascii="Times New Roman" w:hAnsi="Times New Roman" w:cs="Times New Roman"/>
        </w:rPr>
        <w:t>31</w:t>
      </w:r>
      <w:r w:rsidR="000E5D3B" w:rsidRPr="0080728B">
        <w:rPr>
          <w:rFonts w:ascii="Times New Roman" w:hAnsi="Times New Roman" w:cs="Times New Roman"/>
        </w:rPr>
        <w:fldChar w:fldCharType="end"/>
      </w:r>
      <w:r w:rsidR="0007186D" w:rsidRPr="0080728B">
        <w:rPr>
          <w:rFonts w:ascii="Times New Roman" w:hAnsi="Times New Roman" w:cs="Times New Roman"/>
        </w:rPr>
        <w:t xml:space="preserve"> Договора</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62C95B11"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6C3BA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18B045EF"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w:t>
      </w:r>
      <w:r w:rsidRPr="0080728B">
        <w:rPr>
          <w:rFonts w:ascii="Times New Roman" w:hAnsi="Times New Roman" w:cs="Times New Roman"/>
        </w:rPr>
        <w:lastRenderedPageBreak/>
        <w:t>согласно</w:t>
      </w:r>
      <w:r w:rsidR="00625BB3">
        <w:rPr>
          <w:rFonts w:ascii="Times New Roman" w:hAnsi="Times New Roman" w:cs="Times New Roman"/>
        </w:rPr>
        <w:t xml:space="preserve"> Приложения №1</w:t>
      </w:r>
      <w:r w:rsidRPr="0080728B">
        <w:rPr>
          <w:rFonts w:ascii="Times New Roman" w:hAnsi="Times New Roman" w:cs="Times New Roman"/>
        </w:rPr>
        <w:t xml:space="preserve"> </w:t>
      </w:r>
      <w:r w:rsidR="00E84EC5" w:rsidRPr="0080728B">
        <w:rPr>
          <w:rFonts w:ascii="Times New Roman" w:hAnsi="Times New Roman" w:cs="Times New Roman"/>
        </w:rPr>
        <w:t>Заданию</w:t>
      </w:r>
      <w:r w:rsidR="00625BB3">
        <w:rPr>
          <w:rFonts w:ascii="Times New Roman" w:hAnsi="Times New Roman" w:cs="Times New Roman"/>
        </w:rPr>
        <w:t xml:space="preserve"> на проектирование. </w:t>
      </w:r>
      <w:r w:rsidR="00625BB3" w:rsidRPr="00625BB3">
        <w:rPr>
          <w:rFonts w:ascii="Times New Roman" w:hAnsi="Times New Roman" w:cs="Times New Roman"/>
        </w:rPr>
        <w:t>П</w:t>
      </w:r>
      <w:r w:rsidRPr="00625BB3">
        <w:rPr>
          <w:rFonts w:ascii="Times New Roman" w:hAnsi="Times New Roman" w:cs="Times New Roman"/>
        </w:rPr>
        <w:t xml:space="preserve">ередаваемая Заказчику </w:t>
      </w:r>
      <w:r w:rsidR="00107215" w:rsidRPr="00625BB3">
        <w:rPr>
          <w:rFonts w:ascii="Times New Roman" w:hAnsi="Times New Roman" w:cs="Times New Roman"/>
        </w:rPr>
        <w:t xml:space="preserve">Техническая документация </w:t>
      </w:r>
      <w:r w:rsidRPr="00625BB3">
        <w:rPr>
          <w:rFonts w:ascii="Times New Roman" w:hAnsi="Times New Roman" w:cs="Times New Roman"/>
        </w:rPr>
        <w:t xml:space="preserve">в соответствии с условиями настоящего Договора не </w:t>
      </w:r>
      <w:r w:rsidR="00625BB3" w:rsidRPr="00625BB3">
        <w:rPr>
          <w:rFonts w:ascii="Times New Roman" w:hAnsi="Times New Roman" w:cs="Times New Roman"/>
        </w:rPr>
        <w:t xml:space="preserve">должна </w:t>
      </w:r>
      <w:r w:rsidRPr="00625BB3">
        <w:rPr>
          <w:rFonts w:ascii="Times New Roman" w:hAnsi="Times New Roman" w:cs="Times New Roman"/>
        </w:rPr>
        <w:t>требова</w:t>
      </w:r>
      <w:r w:rsidR="00625BB3" w:rsidRPr="00625BB3">
        <w:rPr>
          <w:rFonts w:ascii="Times New Roman" w:hAnsi="Times New Roman" w:cs="Times New Roman"/>
        </w:rPr>
        <w:t>ть</w:t>
      </w:r>
      <w:r w:rsidRPr="00625BB3">
        <w:rPr>
          <w:rFonts w:ascii="Times New Roman" w:hAnsi="Times New Roman" w:cs="Times New Roman"/>
        </w:rPr>
        <w:t xml:space="preserve"> какой-либо доработки или адаптации к использованию на технических устройствах (компьютерах) Заказчика.</w:t>
      </w:r>
      <w:bookmarkEnd w:id="10"/>
    </w:p>
    <w:p w14:paraId="63BBEB7C" w14:textId="0770326D"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57E302B4"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F175C8" w:rsidRPr="0080728B">
        <w:rPr>
          <w:rFonts w:ascii="Times New Roman" w:hAnsi="Times New Roman" w:cs="Times New Roman"/>
        </w:rPr>
        <w:t>,</w:t>
      </w:r>
      <w:r w:rsidRPr="0080728B">
        <w:rPr>
          <w:rFonts w:ascii="Times New Roman" w:hAnsi="Times New Roman" w:cs="Times New Roman"/>
        </w:rPr>
        <w:t xml:space="preserve"> выполняется за счет и силами</w:t>
      </w:r>
      <w:r w:rsidR="00625BB3">
        <w:rPr>
          <w:rFonts w:ascii="Times New Roman" w:hAnsi="Times New Roman" w:cs="Times New Roman"/>
        </w:rPr>
        <w:t xml:space="preserve"> </w:t>
      </w:r>
      <w:r w:rsidRPr="0080728B">
        <w:rPr>
          <w:rFonts w:ascii="Times New Roman" w:hAnsi="Times New Roman" w:cs="Times New Roman"/>
        </w:rPr>
        <w:t xml:space="preserve"> </w:t>
      </w:r>
      <w:r w:rsidR="00625BB3">
        <w:rPr>
          <w:rFonts w:ascii="Times New Roman" w:hAnsi="Times New Roman" w:cs="Times New Roman"/>
        </w:rPr>
        <w:t>Подрядчика</w:t>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322C2292"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625BB3">
        <w:rPr>
          <w:rFonts w:ascii="Times New Roman" w:hAnsi="Times New Roman" w:cs="Times New Roman"/>
        </w:rPr>
        <w:t>с момента подписания сторонами Договора</w:t>
      </w:r>
      <w:r w:rsidR="00FB1E2B" w:rsidRPr="0080728B">
        <w:rPr>
          <w:rFonts w:ascii="Times New Roman" w:hAnsi="Times New Roman" w:cs="Times New Roman"/>
        </w:rPr>
        <w:t>, окончание 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625BB3">
        <w:rPr>
          <w:rFonts w:ascii="Times New Roman" w:hAnsi="Times New Roman" w:cs="Times New Roman"/>
        </w:rPr>
        <w:t>по 27.01.2023г</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C06ADF" w:rsidRPr="006C3BAB">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80728B" w:rsidRPr="006C3BAB">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00FB1E2B" w:rsidRPr="0080728B">
        <w:rPr>
          <w:rFonts w:ascii="Times New Roman" w:hAnsi="Times New Roman" w:cs="Times New Roman"/>
          <w:i/>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43B5FA9C"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80728B" w:rsidRPr="14E0F580">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80728B" w:rsidRPr="14E0F580">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и составляет </w:t>
      </w:r>
      <w:r w:rsidR="00625BB3" w:rsidRPr="00625BB3">
        <w:rPr>
          <w:rFonts w:ascii="Times New Roman" w:eastAsia="Times New Roman" w:hAnsi="Times New Roman" w:cs="Times New Roman"/>
          <w:b/>
        </w:rPr>
        <w:t xml:space="preserve">1 990 359,00 (один миллион девятьсот девяносто тысяч триста пятьдесят девять) </w:t>
      </w:r>
      <w:r w:rsidR="00C06ADF" w:rsidRPr="00625BB3">
        <w:rPr>
          <w:rFonts w:ascii="Times New Roman" w:eastAsia="Times New Roman" w:hAnsi="Times New Roman" w:cs="Times New Roman"/>
          <w:b/>
        </w:rPr>
        <w:t>рублей</w:t>
      </w:r>
      <w:r w:rsidR="00625BB3" w:rsidRPr="00625BB3">
        <w:rPr>
          <w:rFonts w:ascii="Times New Roman" w:eastAsia="Times New Roman" w:hAnsi="Times New Roman" w:cs="Times New Roman"/>
          <w:b/>
        </w:rPr>
        <w:t xml:space="preserve"> 00 копеек</w:t>
      </w:r>
      <w:r w:rsidR="00625BB3">
        <w:rPr>
          <w:rFonts w:ascii="Times New Roman" w:eastAsia="Times New Roman" w:hAnsi="Times New Roman" w:cs="Times New Roman"/>
        </w:rPr>
        <w:t xml:space="preserve"> без учета НДС, кроме того НДС </w:t>
      </w:r>
      <w:r w:rsidR="00625BB3" w:rsidRPr="00625BB3">
        <w:rPr>
          <w:rFonts w:ascii="Times New Roman" w:eastAsia="Times New Roman" w:hAnsi="Times New Roman" w:cs="Times New Roman"/>
          <w:b/>
        </w:rPr>
        <w:t>398 071,80 (триста девяносто восемь тысяч семьдесят один) рубль 80 копеек</w:t>
      </w:r>
      <w:r w:rsidR="00C06ADF" w:rsidRPr="14E0F580">
        <w:rPr>
          <w:rFonts w:ascii="Times New Roman" w:eastAsia="Times New Roman" w:hAnsi="Times New Roman" w:cs="Times New Roman"/>
        </w:rPr>
        <w:t xml:space="preserve">.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35A427E5"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5BB0EC59"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759B4FE2"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 xml:space="preserve">настоящего Договора, в </w:t>
      </w:r>
      <w:proofErr w:type="spellStart"/>
      <w:r w:rsidRPr="0080728B">
        <w:rPr>
          <w:rFonts w:ascii="Times New Roman" w:hAnsi="Times New Roman" w:cs="Times New Roman"/>
        </w:rPr>
        <w:t>т.ч</w:t>
      </w:r>
      <w:proofErr w:type="spellEnd"/>
      <w:r w:rsidRPr="0080728B">
        <w:rPr>
          <w:rFonts w:ascii="Times New Roman" w:hAnsi="Times New Roman" w:cs="Times New Roman"/>
        </w:rPr>
        <w:t>.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4AA4355B" w:rsidR="00FC62EF" w:rsidRPr="004406D8" w:rsidRDefault="00033B6C" w:rsidP="0080728B">
      <w:pPr>
        <w:pStyle w:val="RUS11"/>
        <w:widowControl w:val="0"/>
        <w:numPr>
          <w:ilvl w:val="0"/>
          <w:numId w:val="14"/>
        </w:numPr>
        <w:ind w:left="993" w:hanging="426"/>
        <w:rPr>
          <w:ins w:id="21" w:author="Ивановская Елена Владимировна" w:date="2019-03-28T08:28:00Z"/>
          <w:rFonts w:ascii="Times New Roman" w:hAnsi="Times New Roman" w:cs="Times New Roman"/>
        </w:rPr>
      </w:pPr>
      <w:r w:rsidRPr="004406D8">
        <w:rPr>
          <w:rFonts w:ascii="Times New Roman" w:hAnsi="Times New Roman" w:cs="Times New Roman"/>
        </w:rPr>
        <w:t xml:space="preserve">вознаграждение </w:t>
      </w:r>
      <w:r w:rsidR="00030849" w:rsidRPr="004406D8">
        <w:rPr>
          <w:rFonts w:ascii="Times New Roman" w:hAnsi="Times New Roman" w:cs="Times New Roman"/>
        </w:rPr>
        <w:t xml:space="preserve">Подрядчика за </w:t>
      </w:r>
      <w:r w:rsidR="00C26A7E" w:rsidRPr="004406D8">
        <w:rPr>
          <w:rFonts w:ascii="Times New Roman" w:hAnsi="Times New Roman" w:cs="Times New Roman"/>
        </w:rPr>
        <w:t xml:space="preserve">передачу </w:t>
      </w:r>
      <w:r w:rsidR="00030849" w:rsidRPr="004406D8">
        <w:rPr>
          <w:rFonts w:ascii="Times New Roman" w:hAnsi="Times New Roman" w:cs="Times New Roman"/>
        </w:rPr>
        <w:t xml:space="preserve">исключительных прав на </w:t>
      </w:r>
      <w:r w:rsidR="006302EE" w:rsidRPr="004406D8">
        <w:rPr>
          <w:rFonts w:ascii="Times New Roman" w:hAnsi="Times New Roman" w:cs="Times New Roman"/>
        </w:rPr>
        <w:t>Р</w:t>
      </w:r>
      <w:r w:rsidR="00030849" w:rsidRPr="004406D8">
        <w:rPr>
          <w:rFonts w:ascii="Times New Roman" w:hAnsi="Times New Roman" w:cs="Times New Roman"/>
        </w:rPr>
        <w:t xml:space="preserve">езультат </w:t>
      </w:r>
      <w:r w:rsidR="006302EE" w:rsidRPr="004406D8">
        <w:rPr>
          <w:rFonts w:ascii="Times New Roman" w:hAnsi="Times New Roman" w:cs="Times New Roman"/>
        </w:rPr>
        <w:t>Р</w:t>
      </w:r>
      <w:r w:rsidR="00030849" w:rsidRPr="004406D8">
        <w:rPr>
          <w:rFonts w:ascii="Times New Roman" w:hAnsi="Times New Roman" w:cs="Times New Roman"/>
        </w:rPr>
        <w:t>абот.</w:t>
      </w:r>
    </w:p>
    <w:p w14:paraId="3285D065" w14:textId="77777777" w:rsidR="002A1D0C" w:rsidRPr="004406D8" w:rsidRDefault="0095164C" w:rsidP="0095164C">
      <w:pPr>
        <w:pStyle w:val="RUS11"/>
        <w:rPr>
          <w:ins w:id="22" w:author="Ивановская Елена Владимировна" w:date="2019-03-28T08:31:00Z"/>
          <w:rFonts w:ascii="Times New Roman" w:hAnsi="Times New Roman" w:cs="Times New Roman"/>
        </w:rPr>
      </w:pPr>
      <w:ins w:id="23" w:author="Ивановская Елена Владимировна" w:date="2019-03-28T08:28:00Z">
        <w:r w:rsidRPr="004406D8">
          <w:rPr>
            <w:rFonts w:ascii="Times New Roman" w:hAnsi="Times New Roman" w:cs="Times New Roman"/>
          </w:rPr>
          <w:lastRenderedPageBreak/>
          <w:t xml:space="preserve"> Цена работ по договору увеличивается на НДС по ставке, установленной Н</w:t>
        </w:r>
      </w:ins>
      <w:ins w:id="24" w:author="Ивановская Елена Владимировна" w:date="2019-03-28T08:29:00Z">
        <w:r w:rsidRPr="004406D8">
          <w:rPr>
            <w:rFonts w:ascii="Times New Roman" w:hAnsi="Times New Roman" w:cs="Times New Roman"/>
          </w:rPr>
          <w:t xml:space="preserve">алоговым </w:t>
        </w:r>
        <w:proofErr w:type="gramStart"/>
        <w:r w:rsidRPr="004406D8">
          <w:rPr>
            <w:rFonts w:ascii="Times New Roman" w:hAnsi="Times New Roman" w:cs="Times New Roman"/>
          </w:rPr>
          <w:t xml:space="preserve">кодексом </w:t>
        </w:r>
      </w:ins>
      <w:ins w:id="25" w:author="Ивановская Елена Владимировна" w:date="2019-03-28T08:28:00Z">
        <w:r w:rsidRPr="004406D8">
          <w:rPr>
            <w:rFonts w:ascii="Times New Roman" w:hAnsi="Times New Roman" w:cs="Times New Roman"/>
          </w:rPr>
          <w:t xml:space="preserve"> РФ</w:t>
        </w:r>
        <w:proofErr w:type="gramEnd"/>
        <w:r w:rsidRPr="004406D8">
          <w:rPr>
            <w:rFonts w:ascii="Times New Roman" w:hAnsi="Times New Roman" w:cs="Times New Roman"/>
          </w:rPr>
          <w:t xml:space="preserve">. </w:t>
        </w:r>
      </w:ins>
    </w:p>
    <w:p w14:paraId="718206D2" w14:textId="11B9EDFB" w:rsidR="0095164C" w:rsidRPr="001C157C" w:rsidRDefault="004406D8" w:rsidP="002A1D0C">
      <w:pPr>
        <w:pStyle w:val="RUS11"/>
        <w:numPr>
          <w:ilvl w:val="0"/>
          <w:numId w:val="0"/>
        </w:numPr>
        <w:ind w:left="568"/>
        <w:rPr>
          <w:rFonts w:ascii="Times New Roman" w:hAnsi="Times New Roman" w:cs="Times New Roman"/>
          <w:color w:val="FF0000"/>
        </w:rPr>
      </w:pPr>
      <w:r>
        <w:rPr>
          <w:rFonts w:ascii="Times New Roman" w:hAnsi="Times New Roman" w:cs="Times New Roman"/>
          <w:color w:val="FF0000"/>
        </w:rPr>
        <w:t>(ЕСЛИ</w:t>
      </w:r>
      <w:ins w:id="26" w:author="Ивановская Елена Владимировна" w:date="2019-03-28T08:31:00Z">
        <w:r w:rsidR="002A1D0C" w:rsidRPr="001C157C">
          <w:rPr>
            <w:rFonts w:ascii="Times New Roman" w:hAnsi="Times New Roman" w:cs="Times New Roman"/>
            <w:color w:val="FF0000"/>
          </w:rPr>
          <w:t xml:space="preserve"> </w:t>
        </w:r>
      </w:ins>
      <w:ins w:id="27" w:author="Ивановская Елена Владимировна" w:date="2019-03-28T08:32:00Z">
        <w:r w:rsidR="002A1D0C" w:rsidRPr="001C157C">
          <w:rPr>
            <w:rFonts w:ascii="Times New Roman" w:hAnsi="Times New Roman" w:cs="Times New Roman"/>
            <w:color w:val="FF0000"/>
          </w:rPr>
          <w:t>П</w:t>
        </w:r>
      </w:ins>
      <w:ins w:id="28" w:author="Ивановская Елена Владимировна" w:date="2019-03-28T08:28:00Z">
        <w:r w:rsidR="0095164C" w:rsidRPr="001C157C">
          <w:rPr>
            <w:rFonts w:ascii="Times New Roman" w:hAnsi="Times New Roman" w:cs="Times New Roman"/>
            <w:color w:val="FF0000"/>
          </w:rPr>
          <w:t>одрядчик не является плательщиком НДС,</w:t>
        </w:r>
      </w:ins>
      <w:ins w:id="29" w:author="Ивановская Елена Владимировна" w:date="2019-03-28T08:32:00Z">
        <w:r w:rsidR="002A1D0C" w:rsidRPr="001C157C">
          <w:rPr>
            <w:rFonts w:ascii="Times New Roman" w:hAnsi="Times New Roman" w:cs="Times New Roman"/>
            <w:color w:val="FF0000"/>
          </w:rPr>
          <w:t xml:space="preserve"> что подтверждается _____________________________</w:t>
        </w:r>
        <w:proofErr w:type="gramStart"/>
        <w:r w:rsidR="002A1D0C" w:rsidRPr="001C157C">
          <w:rPr>
            <w:rFonts w:ascii="Times New Roman" w:hAnsi="Times New Roman" w:cs="Times New Roman"/>
            <w:color w:val="FF0000"/>
          </w:rPr>
          <w:t>_(</w:t>
        </w:r>
        <w:proofErr w:type="gramEnd"/>
        <w:r w:rsidR="002A1D0C" w:rsidRPr="001C157C">
          <w:rPr>
            <w:rFonts w:ascii="Times New Roman" w:hAnsi="Times New Roman" w:cs="Times New Roman"/>
            <w:color w:val="FF0000"/>
          </w:rPr>
          <w:t>указывается основание для освобождения от НДС)</w:t>
        </w:r>
      </w:ins>
      <w:r>
        <w:rPr>
          <w:rFonts w:ascii="Times New Roman" w:hAnsi="Times New Roman" w:cs="Times New Roman"/>
          <w:color w:val="FF0000"/>
        </w:rPr>
        <w:t>)</w:t>
      </w:r>
      <w:ins w:id="30" w:author="Ивановская Елена Владимировна" w:date="2019-03-28T08:28:00Z">
        <w:r w:rsidR="0095164C" w:rsidRPr="001C157C">
          <w:rPr>
            <w:rFonts w:ascii="Times New Roman" w:hAnsi="Times New Roman" w:cs="Times New Roman"/>
            <w:color w:val="FF0000"/>
          </w:rPr>
          <w:t>.</w:t>
        </w:r>
      </w:ins>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0E8106BC"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r w:rsidR="000429AC" w:rsidRPr="0080728B">
        <w:rPr>
          <w:rFonts w:ascii="Times New Roman" w:hAnsi="Times New Roman" w:cs="Times New Roman"/>
        </w:rPr>
        <w:t>все дополнительные расходы,</w:t>
      </w:r>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3D5752BA" w:rsidR="003D7F0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5A0D90D3" w14:textId="4C4D3C66" w:rsidR="00A80DBC" w:rsidRDefault="00A80DBC" w:rsidP="00A80DBC">
      <w:pPr>
        <w:pStyle w:val="a"/>
        <w:numPr>
          <w:ilvl w:val="0"/>
          <w:numId w:val="0"/>
        </w:numPr>
        <w:ind w:left="2693"/>
      </w:pPr>
    </w:p>
    <w:p w14:paraId="4A1305E5" w14:textId="77777777" w:rsidR="00A80DBC" w:rsidRPr="0080728B" w:rsidRDefault="00A80DBC" w:rsidP="00A80DBC">
      <w:pPr>
        <w:pStyle w:val="a"/>
        <w:numPr>
          <w:ilvl w:val="0"/>
          <w:numId w:val="0"/>
        </w:numPr>
        <w:ind w:left="2693"/>
      </w:pPr>
    </w:p>
    <w:p w14:paraId="336079A9" w14:textId="77777777" w:rsidR="003D7F0B" w:rsidRPr="0080728B" w:rsidRDefault="0011250A" w:rsidP="0080728B">
      <w:pPr>
        <w:pStyle w:val="RUS1"/>
        <w:widowControl w:val="0"/>
        <w:spacing w:before="0"/>
        <w:rPr>
          <w:rFonts w:ascii="Times New Roman" w:hAnsi="Times New Roman" w:cs="Times New Roman"/>
        </w:rPr>
      </w:pPr>
      <w:bookmarkStart w:id="31" w:name="_Ref493723332"/>
      <w:bookmarkStart w:id="32" w:name="_Toc504140762"/>
      <w:bookmarkStart w:id="33" w:name="_Toc518653250"/>
      <w:r w:rsidRPr="0080728B">
        <w:rPr>
          <w:rFonts w:ascii="Times New Roman" w:hAnsi="Times New Roman" w:cs="Times New Roman"/>
        </w:rPr>
        <w:t>Порядок и условия платежей</w:t>
      </w:r>
      <w:bookmarkEnd w:id="31"/>
      <w:bookmarkEnd w:id="32"/>
      <w:bookmarkEnd w:id="33"/>
    </w:p>
    <w:p w14:paraId="7A406471" w14:textId="3D9C4E3A" w:rsidR="0011250A" w:rsidRPr="0080728B" w:rsidRDefault="00A80DBC" w:rsidP="00A80DBC">
      <w:pPr>
        <w:pStyle w:val="afb"/>
        <w:widowControl w:val="0"/>
        <w:ind w:left="1"/>
        <w:contextualSpacing w:val="0"/>
        <w:rPr>
          <w:rFonts w:ascii="Times New Roman" w:hAnsi="Times New Roman" w:cs="Times New Roman"/>
        </w:rPr>
      </w:pPr>
      <w:r>
        <w:rPr>
          <w:rFonts w:ascii="Times New Roman" w:hAnsi="Times New Roman" w:cs="Times New Roman"/>
          <w:i/>
          <w:color w:val="C00000"/>
          <w:sz w:val="22"/>
          <w:szCs w:val="22"/>
        </w:rPr>
        <w:lastRenderedPageBreak/>
        <w:t xml:space="preserve">5.1. </w:t>
      </w:r>
      <w:bookmarkStart w:id="34" w:name="_Ref493723351"/>
      <w:r w:rsidR="0011250A" w:rsidRPr="0080728B">
        <w:rPr>
          <w:rFonts w:ascii="Times New Roman" w:hAnsi="Times New Roman" w:cs="Times New Roman"/>
          <w:iCs/>
        </w:rPr>
        <w:t>Подрядчик</w:t>
      </w:r>
      <w:r w:rsidR="0011250A"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0011250A" w:rsidRPr="0080728B">
        <w:rPr>
          <w:rFonts w:ascii="Times New Roman" w:hAnsi="Times New Roman" w:cs="Times New Roman"/>
        </w:rPr>
        <w:t xml:space="preserve"> направляет Заказчику оригиналы следующих документов:</w:t>
      </w:r>
      <w:bookmarkEnd w:id="34"/>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704825D5"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2D100915"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удерживаемой в счет Гарантийного фонда;</w:t>
      </w:r>
    </w:p>
    <w:p w14:paraId="5B393F4C"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0728B">
      <w:pPr>
        <w:pStyle w:val="RUS11"/>
        <w:widowControl w:val="0"/>
        <w:rPr>
          <w:rFonts w:ascii="Times New Roman" w:hAnsi="Times New Roman" w:cs="Times New Roman"/>
        </w:rPr>
      </w:pPr>
      <w:bookmarkStart w:id="3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35"/>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0D3FA64D"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4EF7874F" w:rsidR="00024EEB" w:rsidRPr="0080728B" w:rsidRDefault="00024EEB" w:rsidP="0080728B">
      <w:pPr>
        <w:pStyle w:val="RUS11"/>
        <w:widowControl w:val="0"/>
        <w:rPr>
          <w:rFonts w:ascii="Times New Roman" w:hAnsi="Times New Roman" w:cs="Times New Roman"/>
          <w:iCs/>
        </w:rPr>
      </w:pPr>
      <w:r w:rsidRPr="000429AC">
        <w:rPr>
          <w:rFonts w:ascii="Times New Roman" w:hAnsi="Times New Roman" w:cs="Times New Roman"/>
          <w:b/>
        </w:rPr>
        <w:t xml:space="preserve">Заказчик производит оплату выполненных Работ </w:t>
      </w:r>
      <w:r w:rsidRPr="000429AC">
        <w:rPr>
          <w:rFonts w:ascii="Times New Roman" w:hAnsi="Times New Roman" w:cs="Times New Roman"/>
          <w:b/>
          <w:iCs/>
        </w:rPr>
        <w:t xml:space="preserve">в течение </w:t>
      </w:r>
      <w:r w:rsidR="003979CB" w:rsidRPr="000429AC">
        <w:rPr>
          <w:rFonts w:ascii="Times New Roman" w:hAnsi="Times New Roman" w:cs="Times New Roman"/>
          <w:b/>
          <w:iCs/>
        </w:rPr>
        <w:t>6</w:t>
      </w:r>
      <w:r w:rsidRPr="000429AC">
        <w:rPr>
          <w:rFonts w:ascii="Times New Roman" w:hAnsi="Times New Roman" w:cs="Times New Roman"/>
          <w:b/>
          <w:iCs/>
        </w:rPr>
        <w:t>0 (</w:t>
      </w:r>
      <w:r w:rsidR="003979CB" w:rsidRPr="000429AC">
        <w:rPr>
          <w:rFonts w:ascii="Times New Roman" w:hAnsi="Times New Roman" w:cs="Times New Roman"/>
          <w:b/>
          <w:iCs/>
        </w:rPr>
        <w:t>шестидесяти</w:t>
      </w:r>
      <w:r w:rsidRPr="000429AC">
        <w:rPr>
          <w:rFonts w:ascii="Times New Roman" w:hAnsi="Times New Roman" w:cs="Times New Roman"/>
          <w:b/>
          <w:iCs/>
        </w:rPr>
        <w:t>)</w:t>
      </w:r>
      <w:r w:rsidRPr="000429AC">
        <w:rPr>
          <w:rFonts w:ascii="Times New Roman" w:hAnsi="Times New Roman" w:cs="Times New Roman"/>
          <w:iCs/>
        </w:rPr>
        <w:t xml:space="preserve"> </w:t>
      </w:r>
      <w:r w:rsidRPr="0080728B">
        <w:rPr>
          <w:rFonts w:ascii="Times New Roman" w:hAnsi="Times New Roman" w:cs="Times New Roman"/>
          <w:iCs/>
        </w:rPr>
        <w:t>календарных дне</w:t>
      </w:r>
      <w:r w:rsidR="001613FB" w:rsidRPr="0080728B">
        <w:rPr>
          <w:rFonts w:ascii="Times New Roman" w:hAnsi="Times New Roman" w:cs="Times New Roman"/>
          <w:iCs/>
        </w:rPr>
        <w:t>й</w:t>
      </w:r>
      <w:r w:rsidR="00114172" w:rsidRPr="0080728B">
        <w:rPr>
          <w:rFonts w:ascii="Times New Roman" w:hAnsi="Times New Roman" w:cs="Times New Roman"/>
          <w:iCs/>
        </w:rPr>
        <w:t>,</w:t>
      </w:r>
      <w:r w:rsidR="001613FB" w:rsidRPr="0080728B">
        <w:rPr>
          <w:rFonts w:ascii="Times New Roman" w:hAnsi="Times New Roman" w:cs="Times New Roman"/>
          <w:iCs/>
        </w:rPr>
        <w:t xml:space="preserve"> </w:t>
      </w:r>
      <w:r w:rsidR="00114172" w:rsidRPr="000429AC">
        <w:rPr>
          <w:rFonts w:ascii="Times New Roman" w:hAnsi="Times New Roman" w:cs="Times New Roman"/>
          <w:iCs/>
          <w:u w:val="single"/>
        </w:rPr>
        <w:t>а субъектам малого и среднего предпринимательства – в течение 30 (тридцати)</w:t>
      </w:r>
      <w:r w:rsidR="00114172" w:rsidRPr="0080728B">
        <w:rPr>
          <w:rFonts w:ascii="Times New Roman" w:hAnsi="Times New Roman" w:cs="Times New Roman"/>
          <w:iCs/>
        </w:rPr>
        <w:t xml:space="preserve"> календарных дней </w:t>
      </w:r>
      <w:r w:rsidRPr="0080728B">
        <w:rPr>
          <w:rFonts w:ascii="Times New Roman" w:hAnsi="Times New Roman" w:cs="Times New Roman"/>
        </w:rPr>
        <w:t xml:space="preserve">с даты подписания Сторонами Акта о приемке выполненных </w:t>
      </w:r>
      <w:r w:rsidR="009A48A2" w:rsidRPr="0080728B">
        <w:rPr>
          <w:rFonts w:ascii="Times New Roman" w:hAnsi="Times New Roman" w:cs="Times New Roman"/>
        </w:rPr>
        <w:t xml:space="preserve">работ </w:t>
      </w:r>
      <w:r w:rsidR="009A48A2">
        <w:rPr>
          <w:rFonts w:ascii="Times New Roman" w:hAnsi="Times New Roman" w:cs="Times New Roman"/>
        </w:rPr>
        <w:t>и универсального передаточного документа (далее УПД) оформленного согласно требованиям НК РФ</w:t>
      </w:r>
      <w:r w:rsidR="00ED3E67" w:rsidRPr="0080728B">
        <w:rPr>
          <w:rFonts w:ascii="Times New Roman" w:hAnsi="Times New Roman" w:cs="Times New Roman"/>
        </w:rPr>
        <w:t>.</w:t>
      </w:r>
    </w:p>
    <w:p w14:paraId="5DAB4F6C" w14:textId="159A6C2F"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Подписание Заказчиком Акта о приемке выполненных работ 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1012D733" w14:textId="1920400C" w:rsidR="00D63FB0" w:rsidRPr="0080728B" w:rsidRDefault="000429AC" w:rsidP="0080728B">
      <w:pPr>
        <w:pStyle w:val="RUS11"/>
        <w:widowControl w:val="0"/>
        <w:rPr>
          <w:rFonts w:ascii="Times New Roman" w:hAnsi="Times New Roman" w:cs="Times New Roman"/>
          <w:iCs/>
        </w:rPr>
      </w:pPr>
      <w:r>
        <w:rPr>
          <w:rFonts w:ascii="Times New Roman" w:hAnsi="Times New Roman" w:cs="Times New Roman"/>
        </w:rPr>
        <w:t>В случае авансирования предусматривается формирование г</w:t>
      </w:r>
      <w:r w:rsidR="00D63FB0" w:rsidRPr="0080728B">
        <w:rPr>
          <w:rFonts w:ascii="Times New Roman" w:hAnsi="Times New Roman" w:cs="Times New Roman"/>
        </w:rPr>
        <w:t>арантийн</w:t>
      </w:r>
      <w:r>
        <w:rPr>
          <w:rFonts w:ascii="Times New Roman" w:hAnsi="Times New Roman" w:cs="Times New Roman"/>
        </w:rPr>
        <w:t>ого</w:t>
      </w:r>
      <w:r w:rsidR="00D63FB0" w:rsidRPr="0080728B">
        <w:rPr>
          <w:rFonts w:ascii="Times New Roman" w:hAnsi="Times New Roman" w:cs="Times New Roman"/>
        </w:rPr>
        <w:t xml:space="preserve"> фонд</w:t>
      </w:r>
      <w:r>
        <w:rPr>
          <w:rFonts w:ascii="Times New Roman" w:hAnsi="Times New Roman" w:cs="Times New Roman"/>
        </w:rPr>
        <w:t>а. Гарантийный фонд</w:t>
      </w:r>
      <w:r w:rsidR="00D63FB0" w:rsidRPr="0080728B">
        <w:rPr>
          <w:rFonts w:ascii="Times New Roman" w:hAnsi="Times New Roman" w:cs="Times New Roman"/>
        </w:rPr>
        <w:t xml:space="preserve">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80728B">
        <w:rPr>
          <w:rFonts w:ascii="Times New Roman" w:hAnsi="Times New Roman" w:cs="Times New Roman"/>
        </w:rPr>
        <w:t>на каждом Этапе Работ</w:t>
      </w:r>
      <w:r w:rsidR="00D63FB0" w:rsidRPr="0080728B">
        <w:rPr>
          <w:rFonts w:ascii="Times New Roman" w:hAnsi="Times New Roman" w:cs="Times New Roman"/>
        </w:rPr>
        <w:t xml:space="preserve">, начиная с первого </w:t>
      </w:r>
      <w:r w:rsidR="00A8012D" w:rsidRPr="0080728B">
        <w:rPr>
          <w:rFonts w:ascii="Times New Roman" w:hAnsi="Times New Roman" w:cs="Times New Roman"/>
        </w:rPr>
        <w:t xml:space="preserve">Этапа Работ </w:t>
      </w:r>
      <w:r w:rsidR="00D63FB0" w:rsidRPr="0080728B">
        <w:rPr>
          <w:rFonts w:ascii="Times New Roman" w:hAnsi="Times New Roman" w:cs="Times New Roman"/>
        </w:rPr>
        <w:t>выполнения Работ.</w:t>
      </w:r>
    </w:p>
    <w:p w14:paraId="3DD687C2" w14:textId="61431DBF"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 xml:space="preserve">случае неисполнения или ненадлежащего исполнения Подрядчиком обязательств </w:t>
      </w:r>
      <w:r w:rsidRPr="0080728B">
        <w:rPr>
          <w:rFonts w:ascii="Times New Roman" w:hAnsi="Times New Roman" w:cs="Times New Roman"/>
          <w:iCs/>
        </w:rPr>
        <w:lastRenderedPageBreak/>
        <w:t>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13A2FE6B"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5BAD8E03" w14:textId="6A209133" w:rsidR="003F053D" w:rsidRPr="0080728B" w:rsidRDefault="008B4354" w:rsidP="008B4354">
      <w:pPr>
        <w:pStyle w:val="a"/>
        <w:widowControl w:val="0"/>
        <w:numPr>
          <w:ilvl w:val="0"/>
          <w:numId w:val="0"/>
        </w:numPr>
        <w:spacing w:before="0"/>
        <w:rPr>
          <w:rFonts w:ascii="Times New Roman" w:hAnsi="Times New Roman" w:cs="Times New Roman"/>
        </w:rPr>
      </w:pPr>
      <w:bookmarkStart w:id="36" w:name="_Toc504140763"/>
      <w:bookmarkStart w:id="37" w:name="_Toc518653251"/>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003F053D" w:rsidRPr="0080728B">
        <w:rPr>
          <w:rFonts w:ascii="Times New Roman" w:hAnsi="Times New Roman" w:cs="Times New Roman"/>
        </w:rPr>
        <w:t>ОБЩИЕ ОБЯЗАТЕЛЬСТВА СТОРОН</w:t>
      </w:r>
      <w:bookmarkEnd w:id="36"/>
      <w:bookmarkEnd w:id="37"/>
    </w:p>
    <w:p w14:paraId="2C2DFE21" w14:textId="77777777" w:rsidR="00736C1C" w:rsidRPr="0080728B" w:rsidRDefault="003F053D" w:rsidP="0080728B">
      <w:pPr>
        <w:pStyle w:val="RUS1"/>
        <w:widowControl w:val="0"/>
        <w:spacing w:before="0"/>
        <w:rPr>
          <w:rFonts w:ascii="Times New Roman" w:hAnsi="Times New Roman" w:cs="Times New Roman"/>
        </w:rPr>
      </w:pPr>
      <w:bookmarkStart w:id="38" w:name="_Toc504140764"/>
      <w:bookmarkStart w:id="39" w:name="_Toc518653252"/>
      <w:r w:rsidRPr="0080728B">
        <w:rPr>
          <w:rFonts w:ascii="Times New Roman" w:hAnsi="Times New Roman" w:cs="Times New Roman"/>
        </w:rPr>
        <w:t>Обязательства Подрядчика</w:t>
      </w:r>
      <w:bookmarkEnd w:id="38"/>
      <w:bookmarkEnd w:id="39"/>
    </w:p>
    <w:p w14:paraId="7B7B072F" w14:textId="77777777" w:rsidR="00D63FB0" w:rsidRPr="0080728B" w:rsidRDefault="003447CC" w:rsidP="0080728B">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39CF960D" w14:textId="17D64333" w:rsidR="0023701E" w:rsidRPr="0080728B" w:rsidRDefault="0023701E" w:rsidP="0080728B">
      <w:pPr>
        <w:pStyle w:val="RUS111"/>
        <w:widowControl w:val="0"/>
        <w:rPr>
          <w:rFonts w:ascii="Times New Roman" w:hAnsi="Times New Roman" w:cs="Times New Roman"/>
        </w:rPr>
      </w:pPr>
      <w:r w:rsidRPr="0080728B">
        <w:rPr>
          <w:rFonts w:ascii="Times New Roman" w:hAnsi="Times New Roman" w:cs="Times New Roman"/>
        </w:rPr>
        <w:t xml:space="preserve"> В течение </w:t>
      </w:r>
      <w:r w:rsidR="00145068">
        <w:rPr>
          <w:rFonts w:ascii="Times New Roman" w:hAnsi="Times New Roman" w:cs="Times New Roman"/>
        </w:rPr>
        <w:t>5</w:t>
      </w:r>
      <w:r w:rsidR="00CF17C0" w:rsidRPr="0080728B">
        <w:rPr>
          <w:rFonts w:ascii="Times New Roman" w:hAnsi="Times New Roman" w:cs="Times New Roman"/>
        </w:rPr>
        <w:t xml:space="preserve"> (</w:t>
      </w:r>
      <w:r w:rsidR="00145068">
        <w:rPr>
          <w:rFonts w:ascii="Times New Roman" w:hAnsi="Times New Roman" w:cs="Times New Roman"/>
        </w:rPr>
        <w:t>пяти</w:t>
      </w:r>
      <w:r w:rsidR="00CF17C0" w:rsidRPr="0080728B">
        <w:rPr>
          <w:rFonts w:ascii="Times New Roman" w:hAnsi="Times New Roman" w:cs="Times New Roman"/>
        </w:rPr>
        <w:t xml:space="preserve">) </w:t>
      </w:r>
      <w:r w:rsidR="00145068">
        <w:rPr>
          <w:rFonts w:ascii="Times New Roman" w:hAnsi="Times New Roman" w:cs="Times New Roman"/>
        </w:rPr>
        <w:t>рабочих</w:t>
      </w:r>
      <w:r w:rsidRPr="0080728B">
        <w:rPr>
          <w:rFonts w:ascii="Times New Roman" w:hAnsi="Times New Roman" w:cs="Times New Roman"/>
        </w:rPr>
        <w:t xml:space="preserve"> дней после получения от Заказчика Задания на проектирование</w:t>
      </w:r>
      <w:r w:rsidR="002859AF" w:rsidRPr="0080728B">
        <w:rPr>
          <w:rFonts w:ascii="Times New Roman" w:hAnsi="Times New Roman" w:cs="Times New Roman"/>
        </w:rPr>
        <w:t xml:space="preserve"> </w:t>
      </w:r>
      <w:r w:rsidRPr="0080728B">
        <w:rPr>
          <w:rFonts w:ascii="Times New Roman" w:hAnsi="Times New Roman" w:cs="Times New Roman"/>
        </w:rPr>
        <w:t xml:space="preserve">разрабатывает программу инженерных изысканий и </w:t>
      </w:r>
      <w:r w:rsidR="00CF17C0" w:rsidRPr="0080728B">
        <w:rPr>
          <w:rFonts w:ascii="Times New Roman" w:hAnsi="Times New Roman" w:cs="Times New Roman"/>
        </w:rPr>
        <w:t>план</w:t>
      </w:r>
      <w:r w:rsidR="002859AF" w:rsidRPr="0080728B">
        <w:rPr>
          <w:rFonts w:ascii="Times New Roman" w:hAnsi="Times New Roman" w:cs="Times New Roman"/>
        </w:rPr>
        <w:t xml:space="preserve"> </w:t>
      </w:r>
      <w:r w:rsidRPr="0080728B">
        <w:rPr>
          <w:rFonts w:ascii="Times New Roman" w:hAnsi="Times New Roman" w:cs="Times New Roman"/>
        </w:rPr>
        <w:t>выполнени</w:t>
      </w:r>
      <w:r w:rsidR="00CF17C0" w:rsidRPr="0080728B">
        <w:rPr>
          <w:rFonts w:ascii="Times New Roman" w:hAnsi="Times New Roman" w:cs="Times New Roman"/>
        </w:rPr>
        <w:t>я</w:t>
      </w:r>
      <w:r w:rsidR="002859AF" w:rsidRPr="0080728B">
        <w:rPr>
          <w:rFonts w:ascii="Times New Roman" w:hAnsi="Times New Roman" w:cs="Times New Roman"/>
        </w:rPr>
        <w:t xml:space="preserve"> </w:t>
      </w:r>
      <w:r w:rsidRPr="0080728B">
        <w:rPr>
          <w:rFonts w:ascii="Times New Roman" w:hAnsi="Times New Roman" w:cs="Times New Roman"/>
        </w:rPr>
        <w:t>проектно-изыскательских работ.</w:t>
      </w:r>
    </w:p>
    <w:p w14:paraId="6BBC53DA" w14:textId="0B91937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 xml:space="preserve">Своевременно и надлежащим образом выполняет Работы в соответствии с </w:t>
      </w:r>
      <w:r w:rsidR="00FA11AF" w:rsidRPr="0080728B">
        <w:rPr>
          <w:rFonts w:ascii="Times New Roman" w:hAnsi="Times New Roman" w:cs="Times New Roman"/>
        </w:rPr>
        <w:t>З</w:t>
      </w:r>
      <w:r w:rsidRPr="0080728B">
        <w:rPr>
          <w:rFonts w:ascii="Times New Roman" w:hAnsi="Times New Roman" w:cs="Times New Roman"/>
        </w:rPr>
        <w:t>аданием</w:t>
      </w:r>
      <w:r w:rsidR="00FA11AF" w:rsidRPr="0080728B">
        <w:rPr>
          <w:rFonts w:ascii="Times New Roman" w:hAnsi="Times New Roman" w:cs="Times New Roman"/>
        </w:rPr>
        <w:t xml:space="preserve"> на</w:t>
      </w:r>
      <w:r w:rsidR="009464A9" w:rsidRPr="0080728B">
        <w:rPr>
          <w:rFonts w:ascii="Times New Roman" w:hAnsi="Times New Roman" w:cs="Times New Roman"/>
        </w:rPr>
        <w:t xml:space="preserve"> </w:t>
      </w:r>
      <w:r w:rsidR="00FA11AF" w:rsidRPr="0080728B">
        <w:rPr>
          <w:rFonts w:ascii="Times New Roman" w:hAnsi="Times New Roman" w:cs="Times New Roman"/>
        </w:rPr>
        <w:t>проектирование</w:t>
      </w:r>
      <w:r w:rsidRPr="0080728B">
        <w:rPr>
          <w:rFonts w:ascii="Times New Roman" w:hAnsi="Times New Roman" w:cs="Times New Roman"/>
        </w:rPr>
        <w:t xml:space="preserve">, Исходными </w:t>
      </w:r>
      <w:r w:rsidR="00C42838" w:rsidRPr="0080728B">
        <w:rPr>
          <w:rFonts w:ascii="Times New Roman" w:hAnsi="Times New Roman" w:cs="Times New Roman"/>
        </w:rPr>
        <w:t>д</w:t>
      </w:r>
      <w:r w:rsidRPr="0080728B">
        <w:rPr>
          <w:rFonts w:ascii="Times New Roman" w:hAnsi="Times New Roman" w:cs="Times New Roman"/>
        </w:rPr>
        <w:t>анными, настоящим Договором, а также Обязательными техническими правилами.</w:t>
      </w:r>
    </w:p>
    <w:p w14:paraId="32E9B7F3" w14:textId="109D240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w:t>
      </w:r>
      <w:r w:rsidR="009464A9" w:rsidRPr="0080728B">
        <w:rPr>
          <w:rFonts w:ascii="Times New Roman" w:hAnsi="Times New Roman" w:cs="Times New Roman"/>
        </w:rPr>
        <w:t xml:space="preserve"> </w:t>
      </w:r>
      <w:r w:rsidRPr="0080728B">
        <w:rPr>
          <w:rFonts w:ascii="Times New Roman" w:hAnsi="Times New Roman" w:cs="Times New Roman"/>
        </w:rPr>
        <w:t xml:space="preserve">В случае отсутствия (либо недостаточности)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w:t>
      </w:r>
      <w:r w:rsidR="007A5DE4" w:rsidRPr="0080728B">
        <w:rPr>
          <w:rFonts w:ascii="Times New Roman" w:hAnsi="Times New Roman" w:cs="Times New Roman"/>
        </w:rPr>
        <w:t>.</w:t>
      </w:r>
      <w:r w:rsidR="0023701E" w:rsidRPr="0080728B">
        <w:rPr>
          <w:rFonts w:ascii="Times New Roman" w:hAnsi="Times New Roman" w:cs="Times New Roman"/>
        </w:rPr>
        <w:t xml:space="preserve"> </w:t>
      </w:r>
    </w:p>
    <w:p w14:paraId="4B42B261"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58C2098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26F57005"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w:t>
      </w:r>
      <w:r w:rsidR="002859AF" w:rsidRPr="0080728B">
        <w:rPr>
          <w:rFonts w:ascii="Times New Roman" w:hAnsi="Times New Roman" w:cs="Times New Roman"/>
        </w:rPr>
        <w:t xml:space="preserve"> </w:t>
      </w:r>
      <w:r w:rsidRPr="0080728B">
        <w:rPr>
          <w:rFonts w:ascii="Times New Roman" w:hAnsi="Times New Roman" w:cs="Times New Roman"/>
        </w:rPr>
        <w:t>Заказчику готовую Техническую документацию, имеющую положительное заключение Экспертизы.</w:t>
      </w:r>
    </w:p>
    <w:p w14:paraId="30D724B8"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48A86376" w14:textId="4AD57568" w:rsidR="00A260EC" w:rsidRPr="0080728B" w:rsidRDefault="005D0F99" w:rsidP="0080728B">
      <w:pPr>
        <w:pStyle w:val="RUS111"/>
        <w:widowControl w:val="0"/>
        <w:rPr>
          <w:rFonts w:ascii="Times New Roman" w:hAnsi="Times New Roman" w:cs="Times New Roman"/>
        </w:rPr>
      </w:pPr>
      <w:r w:rsidRPr="0080728B">
        <w:rPr>
          <w:rFonts w:ascii="Times New Roman" w:hAnsi="Times New Roman" w:cs="Times New Roman"/>
        </w:rPr>
        <w:t>Путем направления опросного листа с</w:t>
      </w:r>
      <w:r w:rsidR="00A260EC" w:rsidRPr="0080728B">
        <w:rPr>
          <w:rFonts w:ascii="Times New Roman" w:hAnsi="Times New Roman" w:cs="Times New Roman"/>
        </w:rPr>
        <w:t>огласовыва</w:t>
      </w:r>
      <w:r w:rsidR="00FA11AF" w:rsidRPr="0080728B">
        <w:rPr>
          <w:rFonts w:ascii="Times New Roman" w:hAnsi="Times New Roman" w:cs="Times New Roman"/>
        </w:rPr>
        <w:t>ет</w:t>
      </w:r>
      <w:r w:rsidR="00A260EC" w:rsidRPr="0080728B">
        <w:rPr>
          <w:rFonts w:ascii="Times New Roman" w:hAnsi="Times New Roman" w:cs="Times New Roman"/>
        </w:rPr>
        <w:t xml:space="preserve">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145068">
        <w:rPr>
          <w:rFonts w:ascii="Times New Roman" w:hAnsi="Times New Roman" w:cs="Times New Roman"/>
        </w:rPr>
        <w:t>5</w:t>
      </w:r>
      <w:r w:rsidR="00653511" w:rsidRPr="0080728B">
        <w:rPr>
          <w:rFonts w:ascii="Times New Roman" w:hAnsi="Times New Roman" w:cs="Times New Roman"/>
        </w:rPr>
        <w:t xml:space="preserve"> (</w:t>
      </w:r>
      <w:r w:rsidR="00145068">
        <w:rPr>
          <w:rFonts w:ascii="Times New Roman" w:hAnsi="Times New Roman" w:cs="Times New Roman"/>
        </w:rPr>
        <w:t>пять</w:t>
      </w:r>
      <w:r w:rsidR="00653511" w:rsidRPr="0080728B">
        <w:rPr>
          <w:rFonts w:ascii="Times New Roman" w:hAnsi="Times New Roman" w:cs="Times New Roman"/>
        </w:rPr>
        <w:t xml:space="preserve">) </w:t>
      </w:r>
      <w:r w:rsidR="00A260EC"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материалам и тип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 xml:space="preserve">материалов для проработки и согласования их с Заказчиком, по истечении </w:t>
      </w:r>
      <w:r w:rsidR="00145068">
        <w:rPr>
          <w:rFonts w:ascii="Times New Roman" w:hAnsi="Times New Roman" w:cs="Times New Roman"/>
        </w:rPr>
        <w:t>14</w:t>
      </w:r>
      <w:r w:rsidR="00235614" w:rsidRPr="0080728B">
        <w:rPr>
          <w:rFonts w:ascii="Times New Roman" w:hAnsi="Times New Roman" w:cs="Times New Roman"/>
        </w:rPr>
        <w:t xml:space="preserve"> </w:t>
      </w:r>
      <w:r w:rsidR="00A260EC" w:rsidRPr="0080728B">
        <w:rPr>
          <w:rFonts w:ascii="Times New Roman" w:hAnsi="Times New Roman" w:cs="Times New Roman"/>
        </w:rPr>
        <w:t>(</w:t>
      </w:r>
      <w:r w:rsidR="00145068">
        <w:rPr>
          <w:rFonts w:ascii="Times New Roman" w:hAnsi="Times New Roman" w:cs="Times New Roman"/>
        </w:rPr>
        <w:t>четырнадцати</w:t>
      </w:r>
      <w:r w:rsidR="00A260EC" w:rsidRPr="0080728B">
        <w:rPr>
          <w:rFonts w:ascii="Times New Roman" w:hAnsi="Times New Roman" w:cs="Times New Roman"/>
        </w:rPr>
        <w:t>) календарных дней Заказчик с момента поступления предложения от Подрядчика</w:t>
      </w:r>
      <w:r w:rsidR="0030177E" w:rsidRPr="0080728B">
        <w:rPr>
          <w:rFonts w:ascii="Times New Roman" w:hAnsi="Times New Roman" w:cs="Times New Roman"/>
        </w:rPr>
        <w:t xml:space="preserve"> </w:t>
      </w:r>
      <w:r w:rsidR="00A260EC" w:rsidRPr="0080728B">
        <w:rPr>
          <w:rFonts w:ascii="Times New Roman" w:hAnsi="Times New Roman" w:cs="Times New Roman"/>
        </w:rPr>
        <w:t>согласовывает предложение Подрядчика, либо предоставляет Подрядчику свои рекомендации в части замены типа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материалов.</w:t>
      </w:r>
    </w:p>
    <w:p w14:paraId="7EFC7DA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376E77EB"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w:t>
      </w:r>
      <w:r w:rsidR="0030177E" w:rsidRPr="0080728B">
        <w:rPr>
          <w:rFonts w:ascii="Times New Roman" w:hAnsi="Times New Roman" w:cs="Times New Roman"/>
        </w:rPr>
        <w:t xml:space="preserve"> </w:t>
      </w:r>
      <w:r w:rsidRPr="0080728B">
        <w:rPr>
          <w:rFonts w:ascii="Times New Roman" w:hAnsi="Times New Roman" w:cs="Times New Roman"/>
        </w:rPr>
        <w:t xml:space="preserve">документацию, если они не противоречат </w:t>
      </w:r>
      <w:r w:rsidRPr="0080728B">
        <w:rPr>
          <w:rFonts w:ascii="Times New Roman" w:hAnsi="Times New Roman" w:cs="Times New Roman"/>
        </w:rPr>
        <w:lastRenderedPageBreak/>
        <w:t xml:space="preserve">условиям настоящего Договора, действующему законодательству и Обязательным техническим правилам. </w:t>
      </w:r>
    </w:p>
    <w:p w14:paraId="23FB4804"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w:t>
      </w:r>
      <w:r w:rsidR="00DA155E" w:rsidRPr="0080728B">
        <w:rPr>
          <w:rFonts w:ascii="Times New Roman" w:hAnsi="Times New Roman" w:cs="Times New Roman"/>
        </w:rPr>
        <w:t>ь Заказчика, а также представит</w:t>
      </w:r>
      <w:r w:rsidRPr="0080728B">
        <w:rPr>
          <w:rFonts w:ascii="Times New Roman" w:hAnsi="Times New Roman" w:cs="Times New Roman"/>
        </w:rPr>
        <w:t xml:space="preserve"> Заказчику график</w:t>
      </w:r>
      <w:r w:rsidR="0030177E" w:rsidRPr="0080728B">
        <w:rPr>
          <w:rFonts w:ascii="Times New Roman" w:hAnsi="Times New Roman" w:cs="Times New Roman"/>
        </w:rPr>
        <w:t xml:space="preserve"> </w:t>
      </w:r>
      <w:r w:rsidRPr="0080728B">
        <w:rPr>
          <w:rFonts w:ascii="Times New Roman" w:hAnsi="Times New Roman" w:cs="Times New Roman"/>
        </w:rPr>
        <w:t>по устранению отставаний.</w:t>
      </w:r>
    </w:p>
    <w:p w14:paraId="7A068C87" w14:textId="657A872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Оказыв</w:t>
      </w:r>
      <w:r w:rsidR="00DA155E" w:rsidRPr="0080728B">
        <w:rPr>
          <w:rFonts w:ascii="Times New Roman" w:hAnsi="Times New Roman" w:cs="Times New Roman"/>
        </w:rPr>
        <w:t>ает</w:t>
      </w:r>
      <w:r w:rsidRPr="0080728B">
        <w:rPr>
          <w:rFonts w:ascii="Times New Roman" w:hAnsi="Times New Roman" w:cs="Times New Roman"/>
        </w:rPr>
        <w:t xml:space="preserve"> Заказчику содействие в получении Исходных </w:t>
      </w:r>
      <w:r w:rsidR="00C42838" w:rsidRPr="0080728B">
        <w:rPr>
          <w:rFonts w:ascii="Times New Roman" w:hAnsi="Times New Roman" w:cs="Times New Roman"/>
        </w:rPr>
        <w:t>д</w:t>
      </w:r>
      <w:r w:rsidRPr="0080728B">
        <w:rPr>
          <w:rFonts w:ascii="Times New Roman" w:hAnsi="Times New Roman" w:cs="Times New Roman"/>
        </w:rPr>
        <w:t xml:space="preserve">анных, </w:t>
      </w:r>
      <w:r w:rsidR="0023701E" w:rsidRPr="0080728B">
        <w:rPr>
          <w:rFonts w:ascii="Times New Roman" w:hAnsi="Times New Roman" w:cs="Times New Roman"/>
        </w:rPr>
        <w:t xml:space="preserve">самостоятельно проводит сбор части </w:t>
      </w:r>
      <w:r w:rsidR="0033057A" w:rsidRPr="0080728B">
        <w:rPr>
          <w:rFonts w:ascii="Times New Roman" w:hAnsi="Times New Roman" w:cs="Times New Roman"/>
        </w:rPr>
        <w:t xml:space="preserve">иных </w:t>
      </w:r>
      <w:r w:rsidR="0023701E" w:rsidRPr="0080728B">
        <w:rPr>
          <w:rFonts w:ascii="Times New Roman" w:hAnsi="Times New Roman" w:cs="Times New Roman"/>
        </w:rPr>
        <w:t>исходных данных, необходимых для выполнения Работ, в том числе с выездом на</w:t>
      </w:r>
      <w:r w:rsidR="009464A9" w:rsidRPr="0080728B">
        <w:rPr>
          <w:rFonts w:ascii="Times New Roman" w:hAnsi="Times New Roman" w:cs="Times New Roman"/>
        </w:rPr>
        <w:t xml:space="preserve"> </w:t>
      </w:r>
      <w:r w:rsidR="006B668E" w:rsidRPr="0080728B">
        <w:rPr>
          <w:rFonts w:ascii="Times New Roman" w:hAnsi="Times New Roman" w:cs="Times New Roman"/>
        </w:rPr>
        <w:t>Территорию Заказчика</w:t>
      </w:r>
      <w:r w:rsidR="0023701E" w:rsidRPr="0080728B">
        <w:rPr>
          <w:rFonts w:ascii="Times New Roman" w:hAnsi="Times New Roman" w:cs="Times New Roman"/>
        </w:rPr>
        <w:t>, оказывает</w:t>
      </w:r>
      <w:r w:rsidR="001D2611" w:rsidRPr="0080728B">
        <w:rPr>
          <w:rFonts w:ascii="Times New Roman" w:hAnsi="Times New Roman" w:cs="Times New Roman"/>
        </w:rPr>
        <w:t xml:space="preserve"> </w:t>
      </w:r>
      <w:r w:rsidRPr="0080728B">
        <w:rPr>
          <w:rFonts w:ascii="Times New Roman" w:hAnsi="Times New Roman" w:cs="Times New Roman"/>
        </w:rPr>
        <w:t>техническое консультирование в период выполнения работ, включающее в себя в</w:t>
      </w:r>
      <w:r w:rsidR="00DA155E" w:rsidRPr="0080728B">
        <w:rPr>
          <w:rFonts w:ascii="Times New Roman" w:hAnsi="Times New Roman" w:cs="Times New Roman"/>
        </w:rPr>
        <w:t xml:space="preserve"> том числе, но не ограничиваясь</w:t>
      </w:r>
      <w:r w:rsidR="00FE7BE4" w:rsidRPr="0080728B">
        <w:rPr>
          <w:rFonts w:ascii="Times New Roman" w:hAnsi="Times New Roman" w:cs="Times New Roman"/>
        </w:rPr>
        <w:t xml:space="preserve">, </w:t>
      </w:r>
      <w:r w:rsidRPr="0080728B">
        <w:rPr>
          <w:rFonts w:ascii="Times New Roman" w:hAnsi="Times New Roman" w:cs="Times New Roman"/>
        </w:rPr>
        <w:t>консультирование Заказчика при выборе поставщиков материалов, нестандартного и прочего вспомогательного оборудования.</w:t>
      </w:r>
    </w:p>
    <w:p w14:paraId="684A1765" w14:textId="77777777" w:rsidR="00A260EC" w:rsidRPr="0080728B" w:rsidRDefault="00DA155E" w:rsidP="0080728B">
      <w:pPr>
        <w:pStyle w:val="RUS111"/>
        <w:widowControl w:val="0"/>
        <w:rPr>
          <w:rFonts w:ascii="Times New Roman" w:hAnsi="Times New Roman" w:cs="Times New Roman"/>
        </w:rPr>
      </w:pPr>
      <w:r w:rsidRPr="0080728B">
        <w:rPr>
          <w:rFonts w:ascii="Times New Roman" w:hAnsi="Times New Roman" w:cs="Times New Roman"/>
        </w:rPr>
        <w:t>Принимает</w:t>
      </w:r>
      <w:r w:rsidR="00A260EC" w:rsidRPr="0080728B">
        <w:rPr>
          <w:rFonts w:ascii="Times New Roman" w:hAnsi="Times New Roman" w:cs="Times New Roman"/>
        </w:rPr>
        <w:t xml:space="preserve"> участие в решении всех возникающих в ходе </w:t>
      </w:r>
      <w:r w:rsidR="0023701E" w:rsidRPr="0080728B">
        <w:rPr>
          <w:rFonts w:ascii="Times New Roman" w:hAnsi="Times New Roman" w:cs="Times New Roman"/>
        </w:rPr>
        <w:t>выполнения</w:t>
      </w:r>
      <w:r w:rsidR="00A260EC" w:rsidRPr="0080728B">
        <w:rPr>
          <w:rFonts w:ascii="Times New Roman" w:hAnsi="Times New Roman" w:cs="Times New Roman"/>
        </w:rPr>
        <w:t xml:space="preserve"> работ технических и организационных вопросов совместно с Субподрядными организациями и представителями Заказчика.</w:t>
      </w:r>
    </w:p>
    <w:p w14:paraId="7D705D5F" w14:textId="1DBE0E1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Информир</w:t>
      </w:r>
      <w:r w:rsidR="00DA155E" w:rsidRPr="0080728B">
        <w:rPr>
          <w:rFonts w:ascii="Times New Roman" w:hAnsi="Times New Roman" w:cs="Times New Roman"/>
        </w:rPr>
        <w:t>ует</w:t>
      </w:r>
      <w:r w:rsidRPr="0080728B">
        <w:rPr>
          <w:rFonts w:ascii="Times New Roman" w:hAnsi="Times New Roman" w:cs="Times New Roman"/>
        </w:rPr>
        <w:t xml:space="preserve"> Заказчика по его требованию о ходе выполнения Работ, а также по запросу Заказчика да</w:t>
      </w:r>
      <w:r w:rsidR="00DA155E" w:rsidRPr="0080728B">
        <w:rPr>
          <w:rFonts w:ascii="Times New Roman" w:hAnsi="Times New Roman" w:cs="Times New Roman"/>
        </w:rPr>
        <w:t>ет</w:t>
      </w:r>
      <w:r w:rsidRPr="0080728B">
        <w:rPr>
          <w:rFonts w:ascii="Times New Roman" w:hAnsi="Times New Roman" w:cs="Times New Roman"/>
        </w:rPr>
        <w:t xml:space="preserve">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xml:space="preserve">. </w:t>
      </w:r>
      <w:r w:rsidR="00582E56" w:rsidRPr="0080728B">
        <w:rPr>
          <w:rFonts w:ascii="Times New Roman" w:hAnsi="Times New Roman" w:cs="Times New Roman"/>
        </w:rPr>
        <w:t>Р</w:t>
      </w:r>
      <w:r w:rsidRPr="0080728B">
        <w:rPr>
          <w:rFonts w:ascii="Times New Roman" w:hAnsi="Times New Roman" w:cs="Times New Roman"/>
        </w:rPr>
        <w:t>абочей</w:t>
      </w:r>
      <w:r w:rsidR="00582E56" w:rsidRPr="0080728B">
        <w:rPr>
          <w:rFonts w:ascii="Times New Roman" w:hAnsi="Times New Roman" w:cs="Times New Roman"/>
        </w:rPr>
        <w:t xml:space="preserve"> документации</w:t>
      </w:r>
      <w:r w:rsidRPr="0080728B">
        <w:rPr>
          <w:rFonts w:ascii="Times New Roman" w:hAnsi="Times New Roman" w:cs="Times New Roman"/>
        </w:rPr>
        <w:t>.</w:t>
      </w:r>
    </w:p>
    <w:p w14:paraId="5ABB03FD"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Использ</w:t>
      </w:r>
      <w:r w:rsidR="00DA155E" w:rsidRPr="0080728B">
        <w:rPr>
          <w:rFonts w:ascii="Times New Roman" w:hAnsi="Times New Roman" w:cs="Times New Roman"/>
        </w:rPr>
        <w:t>ует</w:t>
      </w:r>
      <w:r w:rsidRPr="0080728B">
        <w:rPr>
          <w:rFonts w:ascii="Times New Roman" w:hAnsi="Times New Roman" w:cs="Times New Roman"/>
        </w:rPr>
        <w:t xml:space="preserve"> систему управления качеством работ, сопоставимую с требованиями стандартов серии ISO9000.</w:t>
      </w:r>
    </w:p>
    <w:p w14:paraId="5394F220"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w:t>
      </w:r>
      <w:r w:rsidR="00DA155E" w:rsidRPr="0080728B">
        <w:rPr>
          <w:rFonts w:ascii="Times New Roman" w:hAnsi="Times New Roman" w:cs="Times New Roman"/>
        </w:rPr>
        <w:t xml:space="preserve">ове подготовленной Подрядчиком </w:t>
      </w:r>
      <w:r w:rsidRPr="0080728B">
        <w:rPr>
          <w:rFonts w:ascii="Times New Roman" w:hAnsi="Times New Roman" w:cs="Times New Roman"/>
        </w:rPr>
        <w:t>Технической документации.</w:t>
      </w:r>
    </w:p>
    <w:p w14:paraId="1419A113" w14:textId="50BF462A" w:rsidR="00A260EC" w:rsidRPr="0080728B" w:rsidRDefault="00C51803" w:rsidP="0080728B">
      <w:pPr>
        <w:pStyle w:val="RUS111"/>
        <w:widowControl w:val="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w:t>
      </w:r>
      <w:r w:rsidR="006F1C65" w:rsidRPr="0080728B">
        <w:rPr>
          <w:rFonts w:ascii="Times New Roman" w:hAnsi="Times New Roman" w:cs="Times New Roman"/>
        </w:rPr>
        <w:t xml:space="preserve"> </w:t>
      </w:r>
      <w:r w:rsidR="00A260EC" w:rsidRPr="0080728B">
        <w:rPr>
          <w:rFonts w:ascii="Times New Roman" w:hAnsi="Times New Roman" w:cs="Times New Roman"/>
        </w:rPr>
        <w:t>За</w:t>
      </w:r>
      <w:r w:rsidR="00DA155E" w:rsidRPr="0080728B">
        <w:rPr>
          <w:rFonts w:ascii="Times New Roman" w:hAnsi="Times New Roman" w:cs="Times New Roman"/>
        </w:rPr>
        <w:t>казчиком, за свой счет устраняет</w:t>
      </w:r>
      <w:r w:rsidR="00A260EC" w:rsidRPr="0080728B">
        <w:rPr>
          <w:rFonts w:ascii="Times New Roman" w:hAnsi="Times New Roman" w:cs="Times New Roman"/>
        </w:rPr>
        <w:t xml:space="preserve"> допущенные недостатки</w:t>
      </w:r>
      <w:r w:rsidRPr="0080728B">
        <w:rPr>
          <w:rFonts w:ascii="Times New Roman" w:hAnsi="Times New Roman" w:cs="Times New Roman"/>
        </w:rPr>
        <w:t xml:space="preserve"> и дефекты в выполненных им Работах</w:t>
      </w:r>
      <w:r w:rsidR="00A260EC" w:rsidRPr="0080728B">
        <w:rPr>
          <w:rFonts w:ascii="Times New Roman" w:hAnsi="Times New Roman" w:cs="Times New Roman"/>
        </w:rPr>
        <w:t>.</w:t>
      </w:r>
    </w:p>
    <w:p w14:paraId="36451B83" w14:textId="1C1165DD" w:rsidR="000357D5" w:rsidRPr="0080728B" w:rsidRDefault="000357D5" w:rsidP="0080728B">
      <w:pPr>
        <w:pStyle w:val="RUS111"/>
        <w:widowControl w:val="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w:t>
      </w:r>
      <w:r w:rsidR="00F47C50" w:rsidRPr="0080728B">
        <w:rPr>
          <w:rFonts w:ascii="Times New Roman" w:hAnsi="Times New Roman" w:cs="Times New Roman"/>
        </w:rPr>
        <w:t xml:space="preserve"> / </w:t>
      </w:r>
      <w:r w:rsidRPr="0080728B">
        <w:rPr>
          <w:rFonts w:ascii="Times New Roman" w:hAnsi="Times New Roman" w:cs="Times New Roman"/>
        </w:rPr>
        <w:t>или иных разрешений</w:t>
      </w:r>
      <w:r w:rsidR="00144F2A" w:rsidRPr="0080728B">
        <w:rPr>
          <w:rFonts w:ascii="Times New Roman" w:hAnsi="Times New Roman" w:cs="Times New Roman"/>
        </w:rPr>
        <w:t>, необходимых для исполнения им обязательств</w:t>
      </w:r>
      <w:r w:rsidR="006F1C65" w:rsidRPr="0080728B">
        <w:rPr>
          <w:rFonts w:ascii="Times New Roman" w:hAnsi="Times New Roman" w:cs="Times New Roman"/>
        </w:rPr>
        <w:t xml:space="preserve"> по Договору</w:t>
      </w:r>
      <w:r w:rsidRPr="0080728B">
        <w:rPr>
          <w:rFonts w:ascii="Times New Roman" w:hAnsi="Times New Roman" w:cs="Times New Roman"/>
        </w:rPr>
        <w:t>.</w:t>
      </w:r>
    </w:p>
    <w:p w14:paraId="143D409E" w14:textId="707F0E92" w:rsidR="003A6664" w:rsidRPr="0080728B" w:rsidRDefault="00937785" w:rsidP="0080728B">
      <w:pPr>
        <w:pStyle w:val="RUS111"/>
        <w:widowControl w:val="0"/>
        <w:rPr>
          <w:rFonts w:ascii="Times New Roman" w:hAnsi="Times New Roman" w:cs="Times New Roman"/>
        </w:rPr>
      </w:pPr>
      <w:r w:rsidRPr="0080728B">
        <w:rPr>
          <w:rFonts w:ascii="Times New Roman" w:hAnsi="Times New Roman" w:cs="Times New Roman"/>
        </w:rPr>
        <w:t xml:space="preserve">За 5 </w:t>
      </w:r>
      <w:r w:rsidR="00135278" w:rsidRPr="0080728B">
        <w:rPr>
          <w:rFonts w:ascii="Times New Roman" w:hAnsi="Times New Roman" w:cs="Times New Roman"/>
        </w:rPr>
        <w:t xml:space="preserve">(пять) </w:t>
      </w:r>
      <w:r w:rsidRPr="0080728B">
        <w:rPr>
          <w:rFonts w:ascii="Times New Roman" w:hAnsi="Times New Roman" w:cs="Times New Roman"/>
        </w:rPr>
        <w:t>дней до начала Р</w:t>
      </w:r>
      <w:r w:rsidR="003A6664" w:rsidRPr="0080728B">
        <w:rPr>
          <w:rFonts w:ascii="Times New Roman" w:hAnsi="Times New Roman" w:cs="Times New Roman"/>
        </w:rPr>
        <w:t>абот</w:t>
      </w:r>
      <w:r w:rsidR="005F660B" w:rsidRPr="0080728B">
        <w:rPr>
          <w:rFonts w:ascii="Times New Roman" w:hAnsi="Times New Roman" w:cs="Times New Roman"/>
        </w:rPr>
        <w:t xml:space="preserve"> (в соответствии с п</w:t>
      </w:r>
      <w:r w:rsidR="00E1670D" w:rsidRPr="0080728B">
        <w:rPr>
          <w:rFonts w:ascii="Times New Roman" w:hAnsi="Times New Roman" w:cs="Times New Roman"/>
        </w:rPr>
        <w:t xml:space="preserve">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_Ref496634419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3.1</w:t>
      </w:r>
      <w:r w:rsidR="00907D5D" w:rsidRPr="0080728B">
        <w:rPr>
          <w:rFonts w:ascii="Times New Roman" w:hAnsi="Times New Roman" w:cs="Times New Roman"/>
        </w:rPr>
        <w:fldChar w:fldCharType="end"/>
      </w:r>
      <w:r w:rsidR="00275616" w:rsidRPr="0080728B">
        <w:rPr>
          <w:rFonts w:ascii="Times New Roman" w:hAnsi="Times New Roman" w:cs="Times New Roman"/>
        </w:rPr>
        <w:t xml:space="preserve"> </w:t>
      </w:r>
      <w:r w:rsidR="00FC3E06" w:rsidRPr="0080728B">
        <w:rPr>
          <w:rFonts w:ascii="Times New Roman" w:hAnsi="Times New Roman" w:cs="Times New Roman"/>
        </w:rPr>
        <w:t>Договора</w:t>
      </w:r>
      <w:r w:rsidR="005F660B" w:rsidRPr="0080728B">
        <w:rPr>
          <w:rFonts w:ascii="Times New Roman" w:hAnsi="Times New Roman" w:cs="Times New Roman"/>
        </w:rPr>
        <w:t>)</w:t>
      </w:r>
      <w:r w:rsidR="002F66CB" w:rsidRPr="0080728B">
        <w:rPr>
          <w:rFonts w:ascii="Times New Roman" w:hAnsi="Times New Roman" w:cs="Times New Roman"/>
        </w:rPr>
        <w:t xml:space="preserve"> назначает </w:t>
      </w:r>
      <w:r w:rsidR="00EC2F65" w:rsidRPr="0080728B">
        <w:rPr>
          <w:rFonts w:ascii="Times New Roman" w:hAnsi="Times New Roman" w:cs="Times New Roman"/>
        </w:rPr>
        <w:t xml:space="preserve">Представителей </w:t>
      </w:r>
      <w:r w:rsidR="002F66CB" w:rsidRPr="0080728B">
        <w:rPr>
          <w:rFonts w:ascii="Times New Roman" w:hAnsi="Times New Roman" w:cs="Times New Roman"/>
        </w:rPr>
        <w:t>Подрядчика и предоставляет Заказчику</w:t>
      </w:r>
      <w:r w:rsidR="00221760" w:rsidRPr="0080728B">
        <w:rPr>
          <w:rFonts w:ascii="Times New Roman" w:hAnsi="Times New Roman" w:cs="Times New Roman"/>
        </w:rPr>
        <w:t xml:space="preserve"> их список, а также оригинал доверенности (-ей) в отношении Представителей Подрядчика</w:t>
      </w:r>
      <w:r w:rsidR="002F66CB" w:rsidRPr="0080728B">
        <w:rPr>
          <w:rFonts w:ascii="Times New Roman" w:hAnsi="Times New Roman" w:cs="Times New Roman"/>
        </w:rPr>
        <w:t>.</w:t>
      </w:r>
    </w:p>
    <w:p w14:paraId="0CE4A094" w14:textId="77777777" w:rsidR="0014560F" w:rsidRPr="0080728B" w:rsidRDefault="0014560F" w:rsidP="0080728B">
      <w:pPr>
        <w:pStyle w:val="RUS111"/>
        <w:widowControl w:val="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9F10391" w14:textId="77777777" w:rsidR="00FC18C5" w:rsidRPr="0080728B" w:rsidRDefault="00FC18C5" w:rsidP="0080728B">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w:t>
      </w:r>
      <w:r w:rsidR="001B15C7" w:rsidRPr="0080728B">
        <w:rPr>
          <w:rFonts w:ascii="Times New Roman" w:hAnsi="Times New Roman" w:cs="Times New Roman"/>
        </w:rPr>
        <w:t xml:space="preserve"> все указания, предписания и </w:t>
      </w:r>
      <w:r w:rsidR="00B6011C" w:rsidRPr="0080728B">
        <w:rPr>
          <w:rFonts w:ascii="Times New Roman" w:hAnsi="Times New Roman" w:cs="Times New Roman"/>
        </w:rPr>
        <w:t>т.</w:t>
      </w:r>
      <w:r w:rsidRPr="0080728B">
        <w:rPr>
          <w:rFonts w:ascii="Times New Roman" w:hAnsi="Times New Roman" w:cs="Times New Roman"/>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0728B">
        <w:rPr>
          <w:rFonts w:ascii="Times New Roman" w:hAnsi="Times New Roman" w:cs="Times New Roman"/>
        </w:rPr>
        <w:t xml:space="preserve"> указанной обязанности</w:t>
      </w:r>
      <w:r w:rsidRPr="0080728B">
        <w:rPr>
          <w:rFonts w:ascii="Times New Roman" w:hAnsi="Times New Roman" w:cs="Times New Roman"/>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0728B">
        <w:rPr>
          <w:rFonts w:ascii="Times New Roman" w:hAnsi="Times New Roman" w:cs="Times New Roman"/>
        </w:rPr>
        <w:t>.</w:t>
      </w:r>
    </w:p>
    <w:p w14:paraId="3FC21F2A" w14:textId="77777777" w:rsidR="000E4C2A" w:rsidRPr="0080728B" w:rsidRDefault="000E4C2A" w:rsidP="0080728B">
      <w:pPr>
        <w:pStyle w:val="RUS111"/>
        <w:widowControl w:val="0"/>
        <w:rPr>
          <w:rFonts w:ascii="Times New Roman" w:hAnsi="Times New Roman" w:cs="Times New Roman"/>
        </w:rPr>
      </w:pPr>
      <w:bookmarkStart w:id="40" w:name="_Ref496268918"/>
      <w:r w:rsidRPr="0080728B">
        <w:rPr>
          <w:rFonts w:ascii="Times New Roman" w:hAnsi="Times New Roman" w:cs="Times New Roman"/>
        </w:rPr>
        <w:t>Соблюда</w:t>
      </w:r>
      <w:r w:rsidR="00D204A4" w:rsidRPr="0080728B">
        <w:rPr>
          <w:rFonts w:ascii="Times New Roman" w:hAnsi="Times New Roman" w:cs="Times New Roman"/>
        </w:rPr>
        <w:t>ет</w:t>
      </w:r>
      <w:r w:rsidRPr="0080728B">
        <w:rPr>
          <w:rFonts w:ascii="Times New Roman" w:hAnsi="Times New Roman" w:cs="Times New Roman"/>
        </w:rPr>
        <w:t xml:space="preserve"> требования всех нормативных актов, действующих на территории </w:t>
      </w:r>
      <w:r w:rsidR="00EB55FD" w:rsidRPr="0080728B">
        <w:rPr>
          <w:rFonts w:ascii="Times New Roman" w:hAnsi="Times New Roman" w:cs="Times New Roman"/>
        </w:rPr>
        <w:t>Российской</w:t>
      </w:r>
      <w:r w:rsidR="00D204A4" w:rsidRPr="0080728B">
        <w:rPr>
          <w:rFonts w:ascii="Times New Roman" w:hAnsi="Times New Roman" w:cs="Times New Roman"/>
        </w:rPr>
        <w:t xml:space="preserve"> Федерации</w:t>
      </w:r>
      <w:r w:rsidRPr="0080728B">
        <w:rPr>
          <w:rFonts w:ascii="Times New Roman" w:hAnsi="Times New Roman" w:cs="Times New Roman"/>
        </w:rPr>
        <w:t xml:space="preserve">, включая все федеральные, региональные нормативные акты субъекта </w:t>
      </w:r>
      <w:r w:rsidR="00D204A4" w:rsidRPr="0080728B">
        <w:rPr>
          <w:rFonts w:ascii="Times New Roman" w:hAnsi="Times New Roman" w:cs="Times New Roman"/>
        </w:rPr>
        <w:t>Российской Федерации</w:t>
      </w:r>
      <w:r w:rsidRPr="0080728B">
        <w:rPr>
          <w:rFonts w:ascii="Times New Roman" w:hAnsi="Times New Roman" w:cs="Times New Roman"/>
        </w:rPr>
        <w:t>, муниципальные нормативные акты, влияющие на выполнение Договора</w:t>
      </w:r>
      <w:r w:rsidR="0014560F" w:rsidRPr="0080728B">
        <w:rPr>
          <w:rFonts w:ascii="Times New Roman" w:hAnsi="Times New Roman" w:cs="Times New Roman"/>
        </w:rPr>
        <w:t xml:space="preserve"> и обязательные для Подрядчика.</w:t>
      </w:r>
      <w:bookmarkEnd w:id="40"/>
    </w:p>
    <w:p w14:paraId="1532681A" w14:textId="21CBC9F2" w:rsidR="00DA155E" w:rsidRPr="0080728B" w:rsidRDefault="00067560" w:rsidP="0080728B">
      <w:pPr>
        <w:pStyle w:val="RUS111"/>
        <w:widowControl w:val="0"/>
        <w:rPr>
          <w:rFonts w:ascii="Times New Roman" w:hAnsi="Times New Roman" w:cs="Times New Roman"/>
        </w:rPr>
      </w:pPr>
      <w:r w:rsidRPr="0080728B">
        <w:rPr>
          <w:rFonts w:ascii="Times New Roman" w:hAnsi="Times New Roman" w:cs="Times New Roman"/>
        </w:rPr>
        <w:t>Выполняет</w:t>
      </w:r>
      <w:r w:rsidR="00DA155E" w:rsidRPr="0080728B">
        <w:rPr>
          <w:rFonts w:ascii="Times New Roman" w:hAnsi="Times New Roman" w:cs="Times New Roman"/>
        </w:rPr>
        <w:t xml:space="preserve"> требования, установленные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6</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Гарантии и заверения</w:t>
      </w:r>
      <w:r w:rsidR="00C06ADF" w:rsidRPr="0080728B">
        <w:rPr>
          <w:rFonts w:ascii="Times New Roman" w:hAnsi="Times New Roman" w:cs="Times New Roman"/>
        </w:rPr>
        <w:fldChar w:fldCharType="end"/>
      </w:r>
      <w:r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Выполнение Подрядчиком требований, указанных в</w:t>
      </w:r>
      <w:r w:rsidR="00C06ADF" w:rsidRPr="0080728B">
        <w:rPr>
          <w:rFonts w:ascii="Times New Roman" w:hAnsi="Times New Roman" w:cs="Times New Roman"/>
        </w:rPr>
        <w:t xml:space="preserve"> 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6</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Гарантии и заверения</w:t>
      </w:r>
      <w:r w:rsidR="00C06ADF" w:rsidRPr="0080728B">
        <w:rPr>
          <w:rFonts w:ascii="Times New Roman" w:hAnsi="Times New Roman" w:cs="Times New Roman"/>
        </w:rPr>
        <w:fldChar w:fldCharType="end"/>
      </w:r>
      <w:r w:rsidR="00783C3D"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явля</w:t>
      </w:r>
      <w:r w:rsidR="00C06ADF" w:rsidRPr="0080728B">
        <w:rPr>
          <w:rFonts w:ascii="Times New Roman" w:hAnsi="Times New Roman" w:cs="Times New Roman"/>
        </w:rPr>
        <w:t>е</w:t>
      </w:r>
      <w:r w:rsidR="00DA155E" w:rsidRPr="0080728B">
        <w:rPr>
          <w:rFonts w:ascii="Times New Roman" w:hAnsi="Times New Roman" w:cs="Times New Roman"/>
        </w:rPr>
        <w:t>тся существенным условием настоящего Договора.</w:t>
      </w:r>
    </w:p>
    <w:p w14:paraId="49D058C1" w14:textId="77777777" w:rsidR="006F136D" w:rsidRPr="004A0636" w:rsidRDefault="006F136D" w:rsidP="0080728B">
      <w:pPr>
        <w:pStyle w:val="RUS111"/>
        <w:widowControl w:val="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7EB119A6" w14:textId="17E0C760" w:rsidR="009F6283" w:rsidRPr="004A0636" w:rsidRDefault="006B51D5" w:rsidP="006C3BAB">
      <w:pPr>
        <w:pStyle w:val="RUS111"/>
        <w:widowControl w:val="0"/>
        <w:numPr>
          <w:ilvl w:val="0"/>
          <w:numId w:val="25"/>
        </w:numPr>
        <w:rPr>
          <w:rFonts w:ascii="Times New Roman" w:hAnsi="Times New Roman" w:cs="Times New Roman"/>
        </w:rPr>
      </w:pPr>
      <w:r w:rsidRPr="004A0636">
        <w:rPr>
          <w:rFonts w:ascii="Times New Roman" w:hAnsi="Times New Roman" w:cs="Times New Roman"/>
        </w:rPr>
        <w:lastRenderedPageBreak/>
        <w:t>в</w:t>
      </w:r>
      <w:r w:rsidR="00067560" w:rsidRPr="004A0636">
        <w:rPr>
          <w:rFonts w:ascii="Times New Roman" w:hAnsi="Times New Roman" w:cs="Times New Roman"/>
        </w:rPr>
        <w:t>ыполняет</w:t>
      </w:r>
      <w:r w:rsidR="00DA155E" w:rsidRPr="004A0636">
        <w:rPr>
          <w:rFonts w:ascii="Times New Roman" w:hAnsi="Times New Roman" w:cs="Times New Roman"/>
        </w:rPr>
        <w:t xml:space="preserve"> требования, установленные в </w:t>
      </w:r>
      <w:r w:rsidR="00C06ADF" w:rsidRPr="004A0636">
        <w:rPr>
          <w:rFonts w:ascii="Times New Roman" w:hAnsi="Times New Roman" w:cs="Times New Roman"/>
        </w:rPr>
        <w:t xml:space="preserve">Приложении </w:t>
      </w:r>
      <w:r w:rsidR="006C3BAB" w:rsidRPr="004A0636">
        <w:rPr>
          <w:rFonts w:ascii="Times New Roman" w:hAnsi="Times New Roman" w:cs="Times New Roman"/>
        </w:rPr>
        <w:t>№ 10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DA155E" w:rsidRPr="004A0636">
        <w:rPr>
          <w:rFonts w:ascii="Times New Roman" w:hAnsi="Times New Roman" w:cs="Times New Roman"/>
        </w:rPr>
        <w:t xml:space="preserve"> к настоящему Договору в случаях, если работы выполняются на территории Заказчика.</w:t>
      </w:r>
      <w:r w:rsidR="0035623F" w:rsidRPr="004A0636">
        <w:rPr>
          <w:rFonts w:ascii="Times New Roman" w:hAnsi="Times New Roman" w:cs="Times New Roman"/>
        </w:rPr>
        <w:t xml:space="preserve"> </w:t>
      </w:r>
      <w:r w:rsidR="00DA155E" w:rsidRPr="004A0636">
        <w:rPr>
          <w:rFonts w:ascii="Times New Roman" w:hAnsi="Times New Roman" w:cs="Times New Roman"/>
        </w:rPr>
        <w:t xml:space="preserve">За нарушение указанных требований Подрядчик обязан уплатить Заказчику штраф в соответствии </w:t>
      </w:r>
      <w:r w:rsidR="00C46842" w:rsidRPr="004A0636">
        <w:rPr>
          <w:rFonts w:ascii="Times New Roman" w:hAnsi="Times New Roman" w:cs="Times New Roman"/>
          <w:b/>
        </w:rPr>
        <w:t xml:space="preserve">с </w:t>
      </w:r>
      <w:r w:rsidR="006C3BAB" w:rsidRPr="004A0636">
        <w:rPr>
          <w:rFonts w:ascii="Times New Roman" w:hAnsi="Times New Roman" w:cs="Times New Roman"/>
          <w:b/>
        </w:rPr>
        <w:t>Разделом</w:t>
      </w:r>
      <w:r w:rsidR="00C06ADF" w:rsidRPr="004A0636">
        <w:rPr>
          <w:rFonts w:ascii="Times New Roman" w:hAnsi="Times New Roman" w:cs="Times New Roman"/>
          <w:b/>
        </w:rPr>
        <w:t xml:space="preserve"> </w:t>
      </w:r>
      <w:r w:rsidR="00C06ADF" w:rsidRPr="004A0636">
        <w:rPr>
          <w:rFonts w:ascii="Times New Roman" w:hAnsi="Times New Roman" w:cs="Times New Roman"/>
          <w:b/>
        </w:rPr>
        <w:fldChar w:fldCharType="begin"/>
      </w:r>
      <w:r w:rsidR="00C06ADF" w:rsidRPr="004A0636">
        <w:rPr>
          <w:rFonts w:ascii="Times New Roman" w:hAnsi="Times New Roman" w:cs="Times New Roman"/>
          <w:b/>
        </w:rPr>
        <w:instrText xml:space="preserve"> REF RefSCH7_No \h </w:instrText>
      </w:r>
      <w:r w:rsidR="0080728B" w:rsidRPr="004A0636">
        <w:rPr>
          <w:rFonts w:ascii="Times New Roman" w:hAnsi="Times New Roman" w:cs="Times New Roman"/>
          <w:b/>
        </w:rPr>
        <w:instrText xml:space="preserve"> \* MERGEFORMAT </w:instrText>
      </w:r>
      <w:r w:rsidR="00C06ADF" w:rsidRPr="004A0636">
        <w:rPr>
          <w:rFonts w:ascii="Times New Roman" w:hAnsi="Times New Roman" w:cs="Times New Roman"/>
          <w:b/>
        </w:rPr>
      </w:r>
      <w:r w:rsidR="00C06ADF" w:rsidRPr="004A0636">
        <w:rPr>
          <w:rFonts w:ascii="Times New Roman" w:hAnsi="Times New Roman" w:cs="Times New Roman"/>
          <w:b/>
        </w:rPr>
        <w:fldChar w:fldCharType="separate"/>
      </w:r>
      <w:r w:rsidR="0080728B" w:rsidRPr="004A0636">
        <w:rPr>
          <w:rFonts w:ascii="Times New Roman" w:hAnsi="Times New Roman" w:cs="Times New Roman"/>
          <w:b/>
          <w:i/>
        </w:rPr>
        <w:t>№ 7</w:t>
      </w:r>
      <w:r w:rsidR="00C06ADF" w:rsidRPr="004A0636">
        <w:rPr>
          <w:rFonts w:ascii="Times New Roman" w:hAnsi="Times New Roman" w:cs="Times New Roman"/>
          <w:b/>
        </w:rPr>
        <w:fldChar w:fldCharType="end"/>
      </w:r>
      <w:r w:rsidR="006C3BAB" w:rsidRPr="004A0636">
        <w:rPr>
          <w:rFonts w:ascii="Times New Roman" w:hAnsi="Times New Roman" w:cs="Times New Roman"/>
          <w:b/>
        </w:rPr>
        <w:t xml:space="preserve"> Приложения № 10</w:t>
      </w:r>
      <w:r w:rsidR="00C06ADF" w:rsidRPr="004A0636">
        <w:rPr>
          <w:rFonts w:ascii="Times New Roman" w:hAnsi="Times New Roman" w:cs="Times New Roman"/>
          <w:b/>
        </w:rPr>
        <w:t xml:space="preserve"> </w:t>
      </w:r>
      <w:r w:rsidR="00C06ADF" w:rsidRPr="004A0636">
        <w:rPr>
          <w:rFonts w:ascii="Times New Roman" w:hAnsi="Times New Roman" w:cs="Times New Roman"/>
          <w:b/>
        </w:rPr>
        <w:fldChar w:fldCharType="begin"/>
      </w:r>
      <w:r w:rsidR="00C06ADF" w:rsidRPr="004A0636">
        <w:rPr>
          <w:rFonts w:ascii="Times New Roman" w:hAnsi="Times New Roman" w:cs="Times New Roman"/>
          <w:b/>
        </w:rPr>
        <w:instrText xml:space="preserve"> REF RefSCH7_1 \h </w:instrText>
      </w:r>
      <w:r w:rsidR="0080728B" w:rsidRPr="004A0636">
        <w:rPr>
          <w:rFonts w:ascii="Times New Roman" w:hAnsi="Times New Roman" w:cs="Times New Roman"/>
          <w:b/>
        </w:rPr>
        <w:instrText xml:space="preserve"> \* MERGEFORMAT </w:instrText>
      </w:r>
      <w:r w:rsidR="00C06ADF" w:rsidRPr="004A0636">
        <w:rPr>
          <w:rFonts w:ascii="Times New Roman" w:hAnsi="Times New Roman" w:cs="Times New Roman"/>
          <w:b/>
        </w:rPr>
      </w:r>
      <w:r w:rsidR="00C06ADF" w:rsidRPr="004A0636">
        <w:rPr>
          <w:rFonts w:ascii="Times New Roman" w:hAnsi="Times New Roman" w:cs="Times New Roman"/>
          <w:b/>
        </w:rPr>
        <w:fldChar w:fldCharType="separate"/>
      </w:r>
      <w:r w:rsidR="0080728B"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4A0636">
        <w:rPr>
          <w:rFonts w:ascii="Times New Roman" w:hAnsi="Times New Roman" w:cs="Times New Roman"/>
          <w:b/>
        </w:rPr>
        <w:fldChar w:fldCharType="end"/>
      </w:r>
      <w:r w:rsidRPr="004A0636">
        <w:rPr>
          <w:rFonts w:ascii="Times New Roman" w:hAnsi="Times New Roman" w:cs="Times New Roman"/>
        </w:rPr>
        <w:t>;</w:t>
      </w:r>
    </w:p>
    <w:p w14:paraId="1A17CC17" w14:textId="4C2ED829" w:rsidR="00067560" w:rsidRPr="004A0636" w:rsidRDefault="006B51D5" w:rsidP="0080728B">
      <w:pPr>
        <w:pStyle w:val="RUS111"/>
        <w:widowControl w:val="0"/>
        <w:numPr>
          <w:ilvl w:val="0"/>
          <w:numId w:val="25"/>
        </w:numPr>
        <w:rPr>
          <w:rFonts w:ascii="Times New Roman" w:hAnsi="Times New Roman" w:cs="Times New Roman"/>
        </w:rPr>
      </w:pPr>
      <w:r w:rsidRPr="004A0636">
        <w:rPr>
          <w:rFonts w:ascii="Times New Roman" w:hAnsi="Times New Roman" w:cs="Times New Roman"/>
        </w:rPr>
        <w:t>о</w:t>
      </w:r>
      <w:r w:rsidR="00067560" w:rsidRPr="004A0636">
        <w:rPr>
          <w:rFonts w:ascii="Times New Roman" w:hAnsi="Times New Roman" w:cs="Times New Roman"/>
        </w:rPr>
        <w:t>беспечивает</w:t>
      </w:r>
      <w:r w:rsidR="00DA155E" w:rsidRPr="004A0636">
        <w:rPr>
          <w:rFonts w:ascii="Times New Roman" w:hAnsi="Times New Roman" w:cs="Times New Roman"/>
        </w:rPr>
        <w:t xml:space="preserve"> выполнение требований, установленных в </w:t>
      </w:r>
      <w:r w:rsidR="00C06ADF" w:rsidRPr="004A0636">
        <w:rPr>
          <w:rFonts w:ascii="Times New Roman" w:hAnsi="Times New Roman" w:cs="Times New Roman"/>
        </w:rPr>
        <w:t xml:space="preserve">Приложении </w:t>
      </w:r>
      <w:r w:rsidR="00921499" w:rsidRPr="004A0636">
        <w:rPr>
          <w:rFonts w:ascii="Times New Roman" w:hAnsi="Times New Roman" w:cs="Times New Roman"/>
        </w:rPr>
        <w:t xml:space="preserve">№ 11 </w:t>
      </w:r>
      <w:r w:rsidR="00C06ADF" w:rsidRPr="004A0636">
        <w:rPr>
          <w:rFonts w:ascii="Times New Roman" w:hAnsi="Times New Roman" w:cs="Times New Roman"/>
        </w:rPr>
        <w:fldChar w:fldCharType="begin"/>
      </w:r>
      <w:r w:rsidR="00C06ADF" w:rsidRPr="004A0636">
        <w:rPr>
          <w:rFonts w:ascii="Times New Roman" w:hAnsi="Times New Roman" w:cs="Times New Roman"/>
        </w:rPr>
        <w:instrText xml:space="preserve"> REF RefSCH12_1 \h </w:instrText>
      </w:r>
      <w:r w:rsidR="0080728B" w:rsidRPr="004A0636">
        <w:rPr>
          <w:rFonts w:ascii="Times New Roman" w:hAnsi="Times New Roman" w:cs="Times New Roman"/>
        </w:rPr>
        <w:instrText xml:space="preserve"> \* MERGEFORMAT </w:instrText>
      </w:r>
      <w:r w:rsidR="00C06ADF" w:rsidRPr="004A0636">
        <w:rPr>
          <w:rFonts w:ascii="Times New Roman" w:hAnsi="Times New Roman" w:cs="Times New Roman"/>
        </w:rPr>
      </w:r>
      <w:r w:rsidR="00C06ADF" w:rsidRPr="004A0636">
        <w:rPr>
          <w:rFonts w:ascii="Times New Roman" w:hAnsi="Times New Roman" w:cs="Times New Roman"/>
        </w:rPr>
        <w:fldChar w:fldCharType="separate"/>
      </w:r>
      <w:r w:rsidR="0080728B" w:rsidRPr="004A0636">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00C06ADF" w:rsidRPr="004A0636">
        <w:rPr>
          <w:rFonts w:ascii="Times New Roman" w:hAnsi="Times New Roman" w:cs="Times New Roman"/>
        </w:rPr>
        <w:fldChar w:fldCharType="end"/>
      </w:r>
      <w:r w:rsidR="00DA155E"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r w:rsidRPr="004A0636">
        <w:rPr>
          <w:rFonts w:ascii="Times New Roman" w:hAnsi="Times New Roman" w:cs="Times New Roman"/>
        </w:rPr>
        <w:t>;</w:t>
      </w:r>
    </w:p>
    <w:p w14:paraId="1B76B027" w14:textId="5229CAEA" w:rsidR="00E95EAC" w:rsidRPr="0080728B" w:rsidRDefault="006B51D5" w:rsidP="0080728B">
      <w:pPr>
        <w:pStyle w:val="RUS111"/>
        <w:widowControl w:val="0"/>
        <w:numPr>
          <w:ilvl w:val="0"/>
          <w:numId w:val="25"/>
        </w:numPr>
        <w:rPr>
          <w:rFonts w:ascii="Times New Roman" w:hAnsi="Times New Roman" w:cs="Times New Roman"/>
        </w:rPr>
      </w:pPr>
      <w:r w:rsidRPr="004A0636">
        <w:rPr>
          <w:rFonts w:ascii="Times New Roman" w:hAnsi="Times New Roman" w:cs="Times New Roman"/>
        </w:rPr>
        <w:t>о</w:t>
      </w:r>
      <w:r w:rsidR="00E95EAC" w:rsidRPr="004A0636">
        <w:rPr>
          <w:rFonts w:ascii="Times New Roman" w:hAnsi="Times New Roman" w:cs="Times New Roman"/>
        </w:rPr>
        <w:t>беспечивает при производстве Работ соблюдение санитарных норм и культуры труда: исключает возможность хранения</w:t>
      </w:r>
      <w:r w:rsidR="00E95EAC"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w:t>
      </w:r>
      <w:r w:rsidR="0098716B" w:rsidRPr="0080728B">
        <w:rPr>
          <w:rFonts w:ascii="Times New Roman" w:hAnsi="Times New Roman" w:cs="Times New Roman"/>
        </w:rPr>
        <w:t>о</w:t>
      </w:r>
      <w:r w:rsidR="00E95EAC" w:rsidRPr="0080728B">
        <w:rPr>
          <w:rFonts w:ascii="Times New Roman" w:hAnsi="Times New Roman" w:cs="Times New Roman"/>
        </w:rPr>
        <w:t xml:space="preserve">борудованию, </w:t>
      </w:r>
      <w:r w:rsidR="00A84D84" w:rsidRPr="0080728B">
        <w:rPr>
          <w:rFonts w:ascii="Times New Roman" w:hAnsi="Times New Roman" w:cs="Times New Roman"/>
        </w:rPr>
        <w:t>м</w:t>
      </w:r>
      <w:r w:rsidR="00E95EAC" w:rsidRPr="0080728B">
        <w:rPr>
          <w:rFonts w:ascii="Times New Roman" w:hAnsi="Times New Roman" w:cs="Times New Roman"/>
        </w:rPr>
        <w:t xml:space="preserve">атериалам, а также </w:t>
      </w:r>
      <w:r w:rsidR="001315E0" w:rsidRPr="0080728B">
        <w:rPr>
          <w:rFonts w:ascii="Times New Roman" w:hAnsi="Times New Roman" w:cs="Times New Roman"/>
        </w:rPr>
        <w:t>третьим лицам и их имуществу, п</w:t>
      </w:r>
      <w:r w:rsidR="00E95EAC" w:rsidRPr="0080728B">
        <w:rPr>
          <w:rFonts w:ascii="Times New Roman" w:hAnsi="Times New Roman" w:cs="Times New Roman"/>
        </w:rPr>
        <w:t>ользуется специально отведенными местами для курения</w:t>
      </w:r>
      <w:r w:rsidRPr="0080728B">
        <w:rPr>
          <w:rFonts w:ascii="Times New Roman" w:hAnsi="Times New Roman" w:cs="Times New Roman"/>
        </w:rPr>
        <w:t>;</w:t>
      </w:r>
    </w:p>
    <w:p w14:paraId="335082B0" w14:textId="485A1F96" w:rsidR="001315E0" w:rsidRPr="0080728B" w:rsidRDefault="006B51D5"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о</w:t>
      </w:r>
      <w:r w:rsidR="001315E0" w:rsidRPr="0080728B">
        <w:rPr>
          <w:rFonts w:ascii="Times New Roman" w:hAnsi="Times New Roman" w:cs="Times New Roman"/>
        </w:rPr>
        <w:t xml:space="preserve">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145068" w:rsidRPr="00E84EC5">
          <w:rPr>
            <w:rStyle w:val="ad"/>
          </w:rPr>
          <w:t>https://www.eurosib-td.ru/ru/zakupki-rabot-i-uslug/dokumenty.php</w:t>
        </w:r>
      </w:hyperlink>
      <w:r w:rsidR="00145068">
        <w:t>.</w:t>
      </w:r>
    </w:p>
    <w:p w14:paraId="32B26E75" w14:textId="77777777" w:rsidR="001315E0" w:rsidRPr="0080728B" w:rsidRDefault="001315E0"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2445427" w14:textId="77777777" w:rsidR="00EF283E" w:rsidRPr="0080728B" w:rsidRDefault="00931BBF" w:rsidP="0080728B">
      <w:pPr>
        <w:pStyle w:val="RUS111"/>
        <w:widowControl w:val="0"/>
        <w:rPr>
          <w:rFonts w:ascii="Times New Roman" w:hAnsi="Times New Roman" w:cs="Times New Roman"/>
        </w:rPr>
      </w:pPr>
      <w:r w:rsidRPr="0080728B">
        <w:rPr>
          <w:rFonts w:ascii="Times New Roman" w:hAnsi="Times New Roman" w:cs="Times New Roman"/>
          <w:iCs/>
        </w:rPr>
        <w:t>О</w:t>
      </w:r>
      <w:r w:rsidR="00EF283E" w:rsidRPr="0080728B">
        <w:rPr>
          <w:rFonts w:ascii="Times New Roman" w:hAnsi="Times New Roman" w:cs="Times New Roman"/>
          <w:iCs/>
        </w:rPr>
        <w:t>беспеч</w:t>
      </w:r>
      <w:r w:rsidR="008213DA" w:rsidRPr="0080728B">
        <w:rPr>
          <w:rFonts w:ascii="Times New Roman" w:hAnsi="Times New Roman" w:cs="Times New Roman"/>
          <w:iCs/>
        </w:rPr>
        <w:t>ивает</w:t>
      </w:r>
      <w:r w:rsidR="008D72DB" w:rsidRPr="0080728B">
        <w:rPr>
          <w:rFonts w:ascii="Times New Roman" w:hAnsi="Times New Roman" w:cs="Times New Roman"/>
          <w:iCs/>
        </w:rPr>
        <w:t xml:space="preserve"> сопровождение</w:t>
      </w:r>
      <w:r w:rsidR="006F1C65" w:rsidRPr="0080728B">
        <w:rPr>
          <w:rFonts w:ascii="Times New Roman" w:hAnsi="Times New Roman" w:cs="Times New Roman"/>
          <w:iCs/>
        </w:rPr>
        <w:t xml:space="preserve"> </w:t>
      </w:r>
      <w:r w:rsidR="00DA155E" w:rsidRPr="0080728B">
        <w:rPr>
          <w:rFonts w:ascii="Times New Roman" w:hAnsi="Times New Roman" w:cs="Times New Roman"/>
        </w:rPr>
        <w:t>прохождени</w:t>
      </w:r>
      <w:r w:rsidR="008D72DB" w:rsidRPr="0080728B">
        <w:rPr>
          <w:rFonts w:ascii="Times New Roman" w:hAnsi="Times New Roman" w:cs="Times New Roman"/>
        </w:rPr>
        <w:t>я</w:t>
      </w:r>
      <w:r w:rsidR="006F1C65" w:rsidRPr="0080728B">
        <w:rPr>
          <w:rFonts w:ascii="Times New Roman" w:hAnsi="Times New Roman" w:cs="Times New Roman"/>
        </w:rPr>
        <w:t xml:space="preserve"> </w:t>
      </w:r>
      <w:r w:rsidR="00DA155E" w:rsidRPr="0080728B">
        <w:rPr>
          <w:rFonts w:ascii="Times New Roman" w:hAnsi="Times New Roman" w:cs="Times New Roman"/>
        </w:rPr>
        <w:t>Экспертизы и получение положительного заключения Экспертизы</w:t>
      </w:r>
      <w:r w:rsidR="00603443" w:rsidRPr="0080728B">
        <w:rPr>
          <w:rFonts w:ascii="Times New Roman" w:hAnsi="Times New Roman" w:cs="Times New Roman"/>
        </w:rPr>
        <w:t>.</w:t>
      </w:r>
    </w:p>
    <w:p w14:paraId="125D00E3"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w:t>
      </w:r>
      <w:r w:rsidR="00B80C34" w:rsidRPr="0080728B">
        <w:rPr>
          <w:rFonts w:ascii="Times New Roman" w:hAnsi="Times New Roman" w:cs="Times New Roman"/>
        </w:rPr>
        <w:t>ует</w:t>
      </w:r>
      <w:r w:rsidRPr="0080728B">
        <w:rPr>
          <w:rFonts w:ascii="Times New Roman" w:hAnsi="Times New Roman" w:cs="Times New Roman"/>
        </w:rPr>
        <w:t xml:space="preserve"> Заказчика об изменениях нормативных актов в области проектирования и строительства</w:t>
      </w:r>
      <w:r w:rsidR="00C237EE" w:rsidRPr="0080728B">
        <w:rPr>
          <w:rFonts w:ascii="Times New Roman" w:hAnsi="Times New Roman" w:cs="Times New Roman"/>
        </w:rPr>
        <w:t>,</w:t>
      </w:r>
      <w:r w:rsidRPr="0080728B">
        <w:rPr>
          <w:rFonts w:ascii="Times New Roman" w:hAnsi="Times New Roman" w:cs="Times New Roman"/>
        </w:rPr>
        <w:t xml:space="preserve"> из-за которых может возникнуть необходимость внесения изменений в Результат выполненных Работ.</w:t>
      </w:r>
    </w:p>
    <w:p w14:paraId="14F7B819"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w:t>
      </w:r>
      <w:r w:rsidR="00B80C34" w:rsidRPr="0080728B">
        <w:rPr>
          <w:rFonts w:ascii="Times New Roman" w:hAnsi="Times New Roman" w:cs="Times New Roman"/>
        </w:rPr>
        <w:t>ет</w:t>
      </w:r>
      <w:r w:rsidRPr="0080728B">
        <w:rPr>
          <w:rFonts w:ascii="Times New Roman" w:hAnsi="Times New Roman" w:cs="Times New Roman"/>
        </w:rPr>
        <w:t xml:space="preserve"> с Заказчиком технические решения, явно </w:t>
      </w:r>
      <w:proofErr w:type="gramStart"/>
      <w:r w:rsidR="006F1C65" w:rsidRPr="0080728B">
        <w:rPr>
          <w:rFonts w:ascii="Times New Roman" w:hAnsi="Times New Roman" w:cs="Times New Roman"/>
        </w:rPr>
        <w:t>не указанные</w:t>
      </w:r>
      <w:proofErr w:type="gramEnd"/>
      <w:r w:rsidRPr="0080728B">
        <w:rPr>
          <w:rFonts w:ascii="Times New Roman" w:hAnsi="Times New Roman" w:cs="Times New Roman"/>
        </w:rPr>
        <w:t xml:space="preserve">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7E5E40F7" w14:textId="77777777" w:rsidR="004913F0" w:rsidRPr="0080728B" w:rsidRDefault="004913F0" w:rsidP="0080728B">
      <w:pPr>
        <w:pStyle w:val="RUS111"/>
        <w:widowControl w:val="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w:t>
      </w:r>
      <w:r w:rsidR="00C237EE" w:rsidRPr="0080728B">
        <w:rPr>
          <w:rFonts w:ascii="Times New Roman" w:hAnsi="Times New Roman" w:cs="Times New Roman"/>
        </w:rPr>
        <w:t xml:space="preserve">дать </w:t>
      </w:r>
      <w:r w:rsidRPr="0080728B">
        <w:rPr>
          <w:rFonts w:ascii="Times New Roman" w:hAnsi="Times New Roman" w:cs="Times New Roman"/>
        </w:rPr>
        <w:t>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1E27E426" w14:textId="77777777" w:rsidR="00840BCE" w:rsidRPr="004A0636" w:rsidRDefault="001F5A06" w:rsidP="00840BCE">
      <w:pPr>
        <w:pStyle w:val="RUS111"/>
        <w:widowControl w:val="0"/>
        <w:rPr>
          <w:rFonts w:ascii="Times New Roman" w:hAnsi="Times New Roman" w:cs="Times New Roman"/>
        </w:rPr>
      </w:pPr>
      <w:r w:rsidRPr="0080728B">
        <w:rPr>
          <w:rFonts w:ascii="Times New Roman" w:hAnsi="Times New Roman" w:cs="Times New Roman"/>
        </w:rPr>
        <w:lastRenderedPageBreak/>
        <w:t xml:space="preserve">В случае расторжения Договора по инициативе Заказчика Подрядчик обязуется обеспечить уступку прав и </w:t>
      </w:r>
      <w:r w:rsidR="00C237EE" w:rsidRPr="0080728B">
        <w:rPr>
          <w:rFonts w:ascii="Times New Roman" w:hAnsi="Times New Roman" w:cs="Times New Roman"/>
        </w:rPr>
        <w:t xml:space="preserve">передачу </w:t>
      </w:r>
      <w:r w:rsidRPr="0080728B">
        <w:rPr>
          <w:rFonts w:ascii="Times New Roman" w:hAnsi="Times New Roman" w:cs="Times New Roman"/>
        </w:rPr>
        <w:t xml:space="preserve">обязанностей по </w:t>
      </w:r>
      <w:r w:rsidR="006F3A76" w:rsidRPr="0080728B">
        <w:rPr>
          <w:rFonts w:ascii="Times New Roman" w:hAnsi="Times New Roman" w:cs="Times New Roman"/>
        </w:rPr>
        <w:t xml:space="preserve">договорам, заключенным с Субподрядными </w:t>
      </w:r>
      <w:r w:rsidR="006F3A76" w:rsidRPr="004A0636">
        <w:rPr>
          <w:rFonts w:ascii="Times New Roman" w:hAnsi="Times New Roman" w:cs="Times New Roman"/>
        </w:rPr>
        <w:t>организациями в рамках исполнения обязанностей по Договору, треть</w:t>
      </w:r>
      <w:r w:rsidR="00840BCE" w:rsidRPr="004A0636">
        <w:rPr>
          <w:rFonts w:ascii="Times New Roman" w:hAnsi="Times New Roman" w:cs="Times New Roman"/>
        </w:rPr>
        <w:t>ему лицу, указанному Заказчиком;</w:t>
      </w:r>
    </w:p>
    <w:p w14:paraId="044A9DCF" w14:textId="77777777" w:rsidR="00840BCE" w:rsidRPr="004A0636" w:rsidRDefault="00840BCE" w:rsidP="00840BCE">
      <w:pPr>
        <w:pStyle w:val="RUS111"/>
        <w:widowControl w:val="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102B25F" w14:textId="3D94B1CA" w:rsidR="00840BCE" w:rsidRPr="004A0636" w:rsidRDefault="00840BCE" w:rsidP="00840BCE">
      <w:pPr>
        <w:pStyle w:val="RUS111"/>
        <w:widowControl w:val="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B5D9D2F" w14:textId="5D0CAD09" w:rsidR="00840BCE" w:rsidRPr="00145068" w:rsidRDefault="00840BCE" w:rsidP="00840BCE">
      <w:pPr>
        <w:pStyle w:val="RUS111"/>
        <w:widowControl w:val="0"/>
        <w:rPr>
          <w:rFonts w:ascii="Times New Roman" w:hAnsi="Times New Roman" w:cs="Times New Roman"/>
        </w:rPr>
      </w:pPr>
      <w:r w:rsidRPr="004A0636">
        <w:rPr>
          <w:rFonts w:ascii="Times New Roman" w:eastAsia="Times New Roman" w:hAnsi="Times New Roman" w:cs="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145068">
        <w:rPr>
          <w:rFonts w:ascii="Times New Roman" w:eastAsia="Times New Roman" w:hAnsi="Times New Roman" w:cs="Times New Roman"/>
        </w:rPr>
        <w:t>ответственность за их нарушение.</w:t>
      </w:r>
    </w:p>
    <w:p w14:paraId="4A570E35" w14:textId="6CBE4B17" w:rsidR="00920700" w:rsidRPr="00145068" w:rsidRDefault="00920700" w:rsidP="00920700">
      <w:pPr>
        <w:pStyle w:val="RUS111"/>
        <w:rPr>
          <w:rFonts w:ascii="Times New Roman" w:hAnsi="Times New Roman" w:cs="Times New Roman"/>
        </w:rPr>
      </w:pPr>
      <w:r w:rsidRPr="00145068">
        <w:rPr>
          <w:rFonts w:ascii="Times New Roman" w:hAnsi="Times New Roman" w:cs="Times New Roman"/>
        </w:rPr>
        <w:t xml:space="preserve">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w:t>
      </w:r>
      <w:r w:rsidR="00921499" w:rsidRPr="00145068">
        <w:rPr>
          <w:rFonts w:ascii="Times New Roman" w:hAnsi="Times New Roman" w:cs="Times New Roman"/>
        </w:rPr>
        <w:t xml:space="preserve">Разделом 7 </w:t>
      </w:r>
      <w:r w:rsidRPr="00145068">
        <w:rPr>
          <w:rFonts w:ascii="Times New Roman" w:hAnsi="Times New Roman" w:cs="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21499" w:rsidRPr="00145068">
        <w:rPr>
          <w:rFonts w:ascii="Times New Roman" w:hAnsi="Times New Roman" w:cs="Times New Roman"/>
        </w:rPr>
        <w:t xml:space="preserve"> Приложения № 10 к Договору</w:t>
      </w:r>
      <w:r w:rsidRPr="00145068">
        <w:rPr>
          <w:rFonts w:ascii="Times New Roman" w:hAnsi="Times New Roman" w:cs="Times New Roman"/>
        </w:rPr>
        <w:t xml:space="preserve">. </w:t>
      </w:r>
    </w:p>
    <w:p w14:paraId="459D275F" w14:textId="77777777" w:rsidR="00840BCE" w:rsidRPr="004A0636" w:rsidRDefault="00840BCE" w:rsidP="00840BCE">
      <w:pPr>
        <w:pStyle w:val="RUS111"/>
        <w:widowControl w:val="0"/>
        <w:numPr>
          <w:ilvl w:val="0"/>
          <w:numId w:val="0"/>
        </w:numPr>
        <w:ind w:left="567"/>
        <w:rPr>
          <w:rFonts w:ascii="Times New Roman" w:hAnsi="Times New Roman" w:cs="Times New Roman"/>
        </w:rPr>
      </w:pPr>
    </w:p>
    <w:p w14:paraId="79F94E70" w14:textId="77777777" w:rsidR="0044243B" w:rsidRPr="004A0636" w:rsidRDefault="003F053D" w:rsidP="0080728B">
      <w:pPr>
        <w:pStyle w:val="RUS1"/>
        <w:widowControl w:val="0"/>
        <w:spacing w:before="0"/>
        <w:rPr>
          <w:rFonts w:ascii="Times New Roman" w:hAnsi="Times New Roman" w:cs="Times New Roman"/>
        </w:rPr>
      </w:pPr>
      <w:bookmarkStart w:id="41" w:name="_Toc504140765"/>
      <w:bookmarkStart w:id="42" w:name="_Toc518653253"/>
      <w:r w:rsidRPr="004A0636">
        <w:rPr>
          <w:rFonts w:ascii="Times New Roman" w:hAnsi="Times New Roman" w:cs="Times New Roman"/>
        </w:rPr>
        <w:t>Права Подрядчика</w:t>
      </w:r>
      <w:bookmarkEnd w:id="41"/>
      <w:bookmarkEnd w:id="42"/>
    </w:p>
    <w:p w14:paraId="6C4312C0" w14:textId="77777777" w:rsidR="00F32AD8" w:rsidRPr="004A0636" w:rsidRDefault="000E4C2A" w:rsidP="0080728B">
      <w:pPr>
        <w:pStyle w:val="RUS11"/>
        <w:widowControl w:val="0"/>
        <w:rPr>
          <w:rFonts w:ascii="Times New Roman" w:hAnsi="Times New Roman" w:cs="Times New Roman"/>
        </w:rPr>
      </w:pPr>
      <w:r w:rsidRPr="004A0636">
        <w:rPr>
          <w:rFonts w:ascii="Times New Roman" w:hAnsi="Times New Roman" w:cs="Times New Roman"/>
        </w:rPr>
        <w:t>Подрядчик</w:t>
      </w:r>
      <w:r w:rsidR="00135791" w:rsidRPr="004A0636">
        <w:rPr>
          <w:rFonts w:ascii="Times New Roman" w:hAnsi="Times New Roman" w:cs="Times New Roman"/>
        </w:rPr>
        <w:t xml:space="preserve"> вправе</w:t>
      </w:r>
      <w:r w:rsidR="007C5297" w:rsidRPr="004A0636">
        <w:rPr>
          <w:rFonts w:ascii="Times New Roman" w:hAnsi="Times New Roman" w:cs="Times New Roman"/>
        </w:rPr>
        <w:t>:</w:t>
      </w:r>
    </w:p>
    <w:p w14:paraId="64333786" w14:textId="77777777" w:rsidR="008269F8" w:rsidRPr="0080728B" w:rsidRDefault="008269F8" w:rsidP="0080728B">
      <w:pPr>
        <w:pStyle w:val="RUS111"/>
        <w:widowControl w:val="0"/>
        <w:rPr>
          <w:rFonts w:ascii="Times New Roman" w:hAnsi="Times New Roman" w:cs="Times New Roman"/>
        </w:rPr>
      </w:pPr>
      <w:r w:rsidRPr="0080728B">
        <w:rPr>
          <w:rFonts w:ascii="Times New Roman" w:hAnsi="Times New Roman" w:cs="Times New Roman"/>
        </w:rPr>
        <w:t xml:space="preserve">Не выполнять указания </w:t>
      </w:r>
      <w:r w:rsidR="00135DE4" w:rsidRPr="0080728B">
        <w:rPr>
          <w:rFonts w:ascii="Times New Roman" w:hAnsi="Times New Roman" w:cs="Times New Roman"/>
        </w:rPr>
        <w:t>Заказчика о способе выполнения Р</w:t>
      </w:r>
      <w:r w:rsidRPr="0080728B">
        <w:rPr>
          <w:rFonts w:ascii="Times New Roman" w:hAnsi="Times New Roman" w:cs="Times New Roman"/>
        </w:rPr>
        <w:t xml:space="preserve">абот, если это может привести к нарушению обязательных для Сторон требований по </w:t>
      </w:r>
      <w:r w:rsidR="00E91759" w:rsidRPr="0080728B">
        <w:rPr>
          <w:rFonts w:ascii="Times New Roman" w:hAnsi="Times New Roman" w:cs="Times New Roman"/>
        </w:rPr>
        <w:t>безопасности Р</w:t>
      </w:r>
      <w:r w:rsidRPr="0080728B">
        <w:rPr>
          <w:rFonts w:ascii="Times New Roman" w:hAnsi="Times New Roman" w:cs="Times New Roman"/>
        </w:rPr>
        <w:t>абот</w:t>
      </w:r>
      <w:r w:rsidR="00BD4F15" w:rsidRPr="0080728B">
        <w:rPr>
          <w:rFonts w:ascii="Times New Roman" w:hAnsi="Times New Roman" w:cs="Times New Roman"/>
        </w:rPr>
        <w:t>, незамедлительно направив письменное уведомление Заказчику</w:t>
      </w:r>
      <w:r w:rsidR="00073282" w:rsidRPr="0080728B">
        <w:rPr>
          <w:rFonts w:ascii="Times New Roman" w:hAnsi="Times New Roman" w:cs="Times New Roman"/>
        </w:rPr>
        <w:t>.</w:t>
      </w:r>
    </w:p>
    <w:p w14:paraId="1BE5FF8D" w14:textId="6E95C75E" w:rsidR="000E4C2A" w:rsidRPr="00145068" w:rsidRDefault="004F1868" w:rsidP="002768DC">
      <w:pPr>
        <w:pStyle w:val="RUS111"/>
        <w:widowControl w:val="0"/>
        <w:rPr>
          <w:rFonts w:ascii="Times New Roman" w:hAnsi="Times New Roman" w:cs="Times New Roman"/>
        </w:rPr>
      </w:pPr>
      <w:r w:rsidRPr="00145068">
        <w:rPr>
          <w:rFonts w:ascii="Times New Roman" w:hAnsi="Times New Roman" w:cs="Times New Roman"/>
        </w:rPr>
        <w:t xml:space="preserve">Иметь доступ своего персонала к Объекту </w:t>
      </w:r>
      <w:r w:rsidR="00E66C90" w:rsidRPr="00145068">
        <w:rPr>
          <w:rFonts w:ascii="Times New Roman" w:hAnsi="Times New Roman" w:cs="Times New Roman"/>
        </w:rPr>
        <w:t xml:space="preserve">в целях выполнения обязательств по настоящему Договору </w:t>
      </w:r>
      <w:r w:rsidRPr="00145068">
        <w:rPr>
          <w:rFonts w:ascii="Times New Roman" w:hAnsi="Times New Roman" w:cs="Times New Roman"/>
        </w:rPr>
        <w:t xml:space="preserve">в соответствии с Порядком пропускного и </w:t>
      </w:r>
      <w:proofErr w:type="spellStart"/>
      <w:r w:rsidRPr="00145068">
        <w:rPr>
          <w:rFonts w:ascii="Times New Roman" w:hAnsi="Times New Roman" w:cs="Times New Roman"/>
        </w:rPr>
        <w:t>внутриобъектового</w:t>
      </w:r>
      <w:proofErr w:type="spellEnd"/>
      <w:r w:rsidRPr="00145068">
        <w:rPr>
          <w:rFonts w:ascii="Times New Roman" w:hAnsi="Times New Roman" w:cs="Times New Roman"/>
        </w:rPr>
        <w:t xml:space="preserve"> режима, опубликованным на официальном сайте Заказчика </w:t>
      </w:r>
      <w:hyperlink r:id="rId15" w:history="1">
        <w:r w:rsidR="00145068" w:rsidRPr="00145068">
          <w:rPr>
            <w:rStyle w:val="ad"/>
          </w:rPr>
          <w:t>https://www.eurosib-td.ru/ru/zakupki-rabot-i-uslug/dokumenty.php</w:t>
        </w:r>
      </w:hyperlink>
      <w:r w:rsidR="00145068" w:rsidRPr="00145068">
        <w:t xml:space="preserve">. </w:t>
      </w:r>
      <w:r w:rsidRPr="00145068">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8365A3" w:rsidRPr="00145068">
        <w:rPr>
          <w:rFonts w:ascii="Times New Roman" w:hAnsi="Times New Roman" w:cs="Times New Roman"/>
          <w:b/>
        </w:rPr>
        <w:t xml:space="preserve">Разделом </w:t>
      </w:r>
      <w:r w:rsidR="00921499" w:rsidRPr="00145068">
        <w:rPr>
          <w:rFonts w:ascii="Times New Roman" w:hAnsi="Times New Roman" w:cs="Times New Roman"/>
          <w:b/>
        </w:rPr>
        <w:t>7</w:t>
      </w:r>
      <w:r w:rsidR="00C06ADF" w:rsidRPr="00145068">
        <w:rPr>
          <w:rFonts w:ascii="Times New Roman" w:hAnsi="Times New Roman" w:cs="Times New Roman"/>
          <w:b/>
        </w:rPr>
        <w:t xml:space="preserve"> </w:t>
      </w:r>
      <w:r w:rsidR="00921499" w:rsidRPr="00145068">
        <w:rPr>
          <w:rFonts w:ascii="Times New Roman" w:hAnsi="Times New Roman" w:cs="Times New Roman"/>
          <w:b/>
        </w:rPr>
        <w:t>(</w:t>
      </w:r>
      <w:r w:rsidR="00C06ADF" w:rsidRPr="00145068">
        <w:rPr>
          <w:rFonts w:ascii="Times New Roman" w:hAnsi="Times New Roman" w:cs="Times New Roman"/>
          <w:b/>
        </w:rPr>
        <w:fldChar w:fldCharType="begin"/>
      </w:r>
      <w:r w:rsidR="00C06ADF" w:rsidRPr="00145068">
        <w:rPr>
          <w:rFonts w:ascii="Times New Roman" w:hAnsi="Times New Roman" w:cs="Times New Roman"/>
          <w:b/>
        </w:rPr>
        <w:instrText xml:space="preserve"> REF RefSCH7_1 \h </w:instrText>
      </w:r>
      <w:r w:rsidR="0080728B" w:rsidRPr="00145068">
        <w:rPr>
          <w:rFonts w:ascii="Times New Roman" w:hAnsi="Times New Roman" w:cs="Times New Roman"/>
          <w:b/>
        </w:rPr>
        <w:instrText xml:space="preserve"> \* MERGEFORMAT </w:instrText>
      </w:r>
      <w:r w:rsidR="00C06ADF" w:rsidRPr="00145068">
        <w:rPr>
          <w:rFonts w:ascii="Times New Roman" w:hAnsi="Times New Roman" w:cs="Times New Roman"/>
          <w:b/>
        </w:rPr>
      </w:r>
      <w:r w:rsidR="00C06ADF" w:rsidRPr="00145068">
        <w:rPr>
          <w:rFonts w:ascii="Times New Roman" w:hAnsi="Times New Roman" w:cs="Times New Roman"/>
          <w:b/>
        </w:rPr>
        <w:fldChar w:fldCharType="separate"/>
      </w:r>
      <w:r w:rsidR="0080728B" w:rsidRPr="00145068">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145068">
        <w:rPr>
          <w:rFonts w:ascii="Times New Roman" w:hAnsi="Times New Roman" w:cs="Times New Roman"/>
          <w:b/>
        </w:rPr>
        <w:fldChar w:fldCharType="end"/>
      </w:r>
      <w:r w:rsidR="00921499" w:rsidRPr="00145068">
        <w:rPr>
          <w:rFonts w:ascii="Times New Roman" w:hAnsi="Times New Roman" w:cs="Times New Roman"/>
          <w:b/>
        </w:rPr>
        <w:t>)</w:t>
      </w:r>
      <w:r w:rsidR="00921499" w:rsidRPr="00145068">
        <w:rPr>
          <w:rFonts w:ascii="Times New Roman" w:hAnsi="Times New Roman" w:cs="Times New Roman"/>
        </w:rPr>
        <w:t xml:space="preserve"> </w:t>
      </w:r>
      <w:r w:rsidR="00921499" w:rsidRPr="00145068">
        <w:rPr>
          <w:rFonts w:ascii="Times New Roman" w:hAnsi="Times New Roman" w:cs="Times New Roman"/>
          <w:b/>
        </w:rPr>
        <w:t xml:space="preserve">Приложения № 10 к Договору </w:t>
      </w:r>
      <w:r w:rsidR="000E4C2A" w:rsidRPr="00145068">
        <w:rPr>
          <w:rFonts w:ascii="Times New Roman" w:hAnsi="Times New Roman" w:cs="Times New Roman"/>
          <w:b/>
        </w:rPr>
        <w:t>.</w:t>
      </w:r>
    </w:p>
    <w:p w14:paraId="61897EF7" w14:textId="77777777" w:rsidR="000E4C2A" w:rsidRPr="0080728B" w:rsidRDefault="00BD4F15" w:rsidP="0080728B">
      <w:pPr>
        <w:pStyle w:val="RUS111"/>
        <w:widowControl w:val="0"/>
        <w:rPr>
          <w:rFonts w:ascii="Times New Roman" w:hAnsi="Times New Roman" w:cs="Times New Roman"/>
        </w:rPr>
      </w:pPr>
      <w:r w:rsidRPr="0080728B">
        <w:rPr>
          <w:rFonts w:ascii="Times New Roman" w:hAnsi="Times New Roman" w:cs="Times New Roman"/>
        </w:rPr>
        <w:t>Т</w:t>
      </w:r>
      <w:r w:rsidR="000E4C2A" w:rsidRPr="0080728B">
        <w:rPr>
          <w:rFonts w:ascii="Times New Roman" w:hAnsi="Times New Roman" w:cs="Times New Roman"/>
        </w:rPr>
        <w:t>ребовать оплаты Заказчиком надлежащим образом выполн</w:t>
      </w:r>
      <w:r w:rsidR="00D11C1E" w:rsidRPr="0080728B">
        <w:rPr>
          <w:rFonts w:ascii="Times New Roman" w:hAnsi="Times New Roman" w:cs="Times New Roman"/>
        </w:rPr>
        <w:t>енн</w:t>
      </w:r>
      <w:r w:rsidRPr="0080728B">
        <w:rPr>
          <w:rFonts w:ascii="Times New Roman" w:hAnsi="Times New Roman" w:cs="Times New Roman"/>
        </w:rPr>
        <w:t>ого</w:t>
      </w:r>
      <w:r w:rsidR="00D11C1E" w:rsidRPr="0080728B">
        <w:rPr>
          <w:rFonts w:ascii="Times New Roman" w:hAnsi="Times New Roman" w:cs="Times New Roman"/>
        </w:rPr>
        <w:t xml:space="preserve"> и сданн</w:t>
      </w:r>
      <w:r w:rsidRPr="0080728B">
        <w:rPr>
          <w:rFonts w:ascii="Times New Roman" w:hAnsi="Times New Roman" w:cs="Times New Roman"/>
        </w:rPr>
        <w:t>ого</w:t>
      </w:r>
      <w:r w:rsidR="00135DE4" w:rsidRPr="0080728B">
        <w:rPr>
          <w:rFonts w:ascii="Times New Roman" w:hAnsi="Times New Roman" w:cs="Times New Roman"/>
        </w:rPr>
        <w:t xml:space="preserve"> Заказчику </w:t>
      </w:r>
      <w:r w:rsidR="00D11C1E" w:rsidRPr="0080728B">
        <w:rPr>
          <w:rFonts w:ascii="Times New Roman" w:hAnsi="Times New Roman" w:cs="Times New Roman"/>
        </w:rPr>
        <w:t>объем</w:t>
      </w:r>
      <w:r w:rsidRPr="0080728B">
        <w:rPr>
          <w:rFonts w:ascii="Times New Roman" w:hAnsi="Times New Roman" w:cs="Times New Roman"/>
        </w:rPr>
        <w:t>а</w:t>
      </w:r>
      <w:r w:rsidR="006F1C65" w:rsidRPr="0080728B">
        <w:rPr>
          <w:rFonts w:ascii="Times New Roman" w:hAnsi="Times New Roman" w:cs="Times New Roman"/>
        </w:rPr>
        <w:t xml:space="preserve"> </w:t>
      </w:r>
      <w:r w:rsidR="00135DE4" w:rsidRPr="0080728B">
        <w:rPr>
          <w:rFonts w:ascii="Times New Roman" w:hAnsi="Times New Roman" w:cs="Times New Roman"/>
        </w:rPr>
        <w:t>Р</w:t>
      </w:r>
      <w:r w:rsidR="000E4C2A" w:rsidRPr="0080728B">
        <w:rPr>
          <w:rFonts w:ascii="Times New Roman" w:hAnsi="Times New Roman" w:cs="Times New Roman"/>
        </w:rPr>
        <w:t>абот в соответствии с Договором.</w:t>
      </w:r>
    </w:p>
    <w:p w14:paraId="72D8B327" w14:textId="77777777" w:rsidR="006E6F0A" w:rsidRPr="0080728B" w:rsidRDefault="006E6F0A" w:rsidP="0080728B">
      <w:pPr>
        <w:pStyle w:val="RUS111"/>
        <w:widowControl w:val="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E5DCECF" w14:textId="77777777" w:rsidR="000E4C2A" w:rsidRPr="0080728B" w:rsidRDefault="000E4C2A" w:rsidP="0080728B">
      <w:pPr>
        <w:pStyle w:val="RUS111"/>
        <w:widowControl w:val="0"/>
        <w:rPr>
          <w:rFonts w:ascii="Times New Roman" w:hAnsi="Times New Roman" w:cs="Times New Roman"/>
        </w:rPr>
      </w:pPr>
      <w:r w:rsidRPr="0080728B">
        <w:rPr>
          <w:rFonts w:ascii="Times New Roman" w:hAnsi="Times New Roman" w:cs="Times New Roman"/>
        </w:rPr>
        <w:lastRenderedPageBreak/>
        <w:t xml:space="preserve">Подрядчик также имеет иные права, предусмотренные Договором и действующим законодательством </w:t>
      </w:r>
      <w:r w:rsidR="00F54BC1" w:rsidRPr="0080728B">
        <w:rPr>
          <w:rFonts w:ascii="Times New Roman" w:hAnsi="Times New Roman" w:cs="Times New Roman"/>
        </w:rPr>
        <w:t>Российской Федерации</w:t>
      </w:r>
      <w:r w:rsidRPr="0080728B">
        <w:rPr>
          <w:rFonts w:ascii="Times New Roman" w:hAnsi="Times New Roman" w:cs="Times New Roman"/>
        </w:rPr>
        <w:t>.</w:t>
      </w:r>
    </w:p>
    <w:p w14:paraId="6FD3CDC3" w14:textId="77777777" w:rsidR="003F053D" w:rsidRPr="0080728B" w:rsidRDefault="003F053D" w:rsidP="0080728B">
      <w:pPr>
        <w:pStyle w:val="RUS1"/>
        <w:widowControl w:val="0"/>
        <w:spacing w:before="0"/>
        <w:rPr>
          <w:rFonts w:ascii="Times New Roman" w:hAnsi="Times New Roman" w:cs="Times New Roman"/>
        </w:rPr>
      </w:pPr>
      <w:bookmarkStart w:id="43" w:name="_Toc504140766"/>
      <w:bookmarkStart w:id="44" w:name="_Toc518653254"/>
      <w:r w:rsidRPr="0080728B">
        <w:rPr>
          <w:rFonts w:ascii="Times New Roman" w:hAnsi="Times New Roman" w:cs="Times New Roman"/>
        </w:rPr>
        <w:t>Обязательства Заказчика</w:t>
      </w:r>
      <w:bookmarkEnd w:id="43"/>
      <w:bookmarkEnd w:id="44"/>
    </w:p>
    <w:p w14:paraId="2B89A7B4"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p>
    <w:p w14:paraId="5AF37397"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48A64178"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 xml:space="preserve">Передает Подрядчику </w:t>
      </w:r>
      <w:r w:rsidR="00BD4F15" w:rsidRPr="0080728B">
        <w:rPr>
          <w:rFonts w:ascii="Times New Roman" w:hAnsi="Times New Roman" w:cs="Times New Roman"/>
        </w:rPr>
        <w:t>Исходные данные</w:t>
      </w:r>
      <w:r w:rsidRPr="0080728B">
        <w:rPr>
          <w:rFonts w:ascii="Times New Roman" w:hAnsi="Times New Roman" w:cs="Times New Roman"/>
        </w:rPr>
        <w:t>.</w:t>
      </w:r>
    </w:p>
    <w:p w14:paraId="2D2A7BBA" w14:textId="77777777" w:rsidR="00F54BC1" w:rsidRPr="004A0636" w:rsidRDefault="00F54BC1" w:rsidP="0080728B">
      <w:pPr>
        <w:pStyle w:val="RUS111"/>
        <w:widowControl w:val="0"/>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w:t>
      </w:r>
      <w:r w:rsidR="00FE7A14" w:rsidRPr="0080728B">
        <w:rPr>
          <w:rFonts w:ascii="Times New Roman" w:hAnsi="Times New Roman" w:cs="Times New Roman"/>
        </w:rPr>
        <w:t>, а также п</w:t>
      </w:r>
      <w:r w:rsidRPr="0080728B">
        <w:rPr>
          <w:rFonts w:ascii="Times New Roman" w:hAnsi="Times New Roman" w:cs="Times New Roman"/>
        </w:rPr>
        <w:t xml:space="preserve">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890A379" w14:textId="09155794" w:rsidR="00266AF8" w:rsidRPr="004A0636" w:rsidRDefault="00FE7A14" w:rsidP="0080728B">
      <w:pPr>
        <w:pStyle w:val="RUS111"/>
        <w:widowControl w:val="0"/>
        <w:rPr>
          <w:rFonts w:ascii="Times New Roman" w:hAnsi="Times New Roman" w:cs="Times New Roman"/>
        </w:rPr>
      </w:pPr>
      <w:r w:rsidRPr="004A0636">
        <w:rPr>
          <w:rFonts w:ascii="Times New Roman" w:hAnsi="Times New Roman" w:cs="Times New Roman"/>
        </w:rPr>
        <w:t>Обеспечивает беспрепятственный проход персонала Подрядчика и</w:t>
      </w:r>
      <w:r w:rsidR="00F47C50" w:rsidRPr="004A0636">
        <w:rPr>
          <w:rFonts w:ascii="Times New Roman" w:hAnsi="Times New Roman" w:cs="Times New Roman"/>
        </w:rPr>
        <w:t xml:space="preserve"> / </w:t>
      </w:r>
      <w:r w:rsidRPr="004A0636">
        <w:rPr>
          <w:rFonts w:ascii="Times New Roman" w:hAnsi="Times New Roman" w:cs="Times New Roman"/>
        </w:rPr>
        <w:t xml:space="preserve">или персонала Субподрядной организации на территорию Заказчика при соблюдении </w:t>
      </w:r>
      <w:r w:rsidR="005A3588" w:rsidRPr="004A0636">
        <w:rPr>
          <w:rFonts w:ascii="Times New Roman" w:hAnsi="Times New Roman" w:cs="Times New Roman"/>
        </w:rPr>
        <w:t xml:space="preserve">требований </w:t>
      </w:r>
      <w:r w:rsidR="00921499" w:rsidRPr="004A0636">
        <w:rPr>
          <w:rFonts w:ascii="Times New Roman" w:hAnsi="Times New Roman" w:cs="Times New Roman"/>
          <w:b/>
        </w:rPr>
        <w:t>Раздела 7 (</w:t>
      </w:r>
      <w:r w:rsidR="00921499" w:rsidRPr="004A0636">
        <w:rPr>
          <w:rFonts w:ascii="Times New Roman" w:hAnsi="Times New Roman" w:cs="Times New Roman"/>
          <w:b/>
        </w:rPr>
        <w:fldChar w:fldCharType="begin"/>
      </w:r>
      <w:r w:rsidR="00921499" w:rsidRPr="004A0636">
        <w:rPr>
          <w:rFonts w:ascii="Times New Roman" w:hAnsi="Times New Roman" w:cs="Times New Roman"/>
          <w:b/>
        </w:rPr>
        <w:instrText xml:space="preserve"> REF RefSCH7_1 \h  \* MERGEFORMAT </w:instrText>
      </w:r>
      <w:r w:rsidR="00921499" w:rsidRPr="004A0636">
        <w:rPr>
          <w:rFonts w:ascii="Times New Roman" w:hAnsi="Times New Roman" w:cs="Times New Roman"/>
          <w:b/>
        </w:rPr>
      </w:r>
      <w:r w:rsidR="00921499" w:rsidRPr="004A0636">
        <w:rPr>
          <w:rFonts w:ascii="Times New Roman" w:hAnsi="Times New Roman" w:cs="Times New Roman"/>
          <w:b/>
        </w:rPr>
        <w:fldChar w:fldCharType="separate"/>
      </w:r>
      <w:r w:rsidR="00921499"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21499" w:rsidRPr="004A0636">
        <w:rPr>
          <w:rFonts w:ascii="Times New Roman" w:hAnsi="Times New Roman" w:cs="Times New Roman"/>
          <w:b/>
        </w:rPr>
        <w:fldChar w:fldCharType="end"/>
      </w:r>
      <w:r w:rsidR="00921499" w:rsidRPr="004A0636">
        <w:rPr>
          <w:rFonts w:ascii="Times New Roman" w:hAnsi="Times New Roman" w:cs="Times New Roman"/>
          <w:b/>
        </w:rPr>
        <w:t>)</w:t>
      </w:r>
      <w:r w:rsidR="00921499" w:rsidRPr="004A0636">
        <w:rPr>
          <w:rFonts w:ascii="Times New Roman" w:hAnsi="Times New Roman" w:cs="Times New Roman"/>
        </w:rPr>
        <w:t xml:space="preserve"> </w:t>
      </w:r>
      <w:r w:rsidR="00921499" w:rsidRPr="004A0636">
        <w:rPr>
          <w:rFonts w:ascii="Times New Roman" w:hAnsi="Times New Roman" w:cs="Times New Roman"/>
          <w:b/>
        </w:rPr>
        <w:t>Приложения № 10 к Договору .</w:t>
      </w:r>
    </w:p>
    <w:p w14:paraId="7FDC08E8" w14:textId="2376EBFF" w:rsidR="003343AC" w:rsidRPr="0080728B" w:rsidRDefault="003343AC" w:rsidP="0080728B">
      <w:pPr>
        <w:pStyle w:val="RUS111"/>
        <w:widowControl w:val="0"/>
        <w:rPr>
          <w:rFonts w:ascii="Times New Roman" w:hAnsi="Times New Roman" w:cs="Times New Roman"/>
        </w:rPr>
      </w:pPr>
      <w:r w:rsidRPr="004A0636">
        <w:rPr>
          <w:rFonts w:ascii="Times New Roman" w:hAnsi="Times New Roman" w:cs="Times New Roman"/>
        </w:rPr>
        <w:t>Привлекает</w:t>
      </w:r>
      <w:r w:rsidR="006F1C65" w:rsidRPr="004A0636">
        <w:rPr>
          <w:rFonts w:ascii="Times New Roman" w:hAnsi="Times New Roman" w:cs="Times New Roman"/>
        </w:rPr>
        <w:t xml:space="preserve"> </w:t>
      </w:r>
      <w:r w:rsidR="00610DB2" w:rsidRPr="004A0636">
        <w:rPr>
          <w:rFonts w:ascii="Times New Roman" w:hAnsi="Times New Roman" w:cs="Times New Roman"/>
        </w:rPr>
        <w:t>П</w:t>
      </w:r>
      <w:r w:rsidRPr="004A0636">
        <w:rPr>
          <w:rFonts w:ascii="Times New Roman" w:hAnsi="Times New Roman" w:cs="Times New Roman"/>
        </w:rPr>
        <w:t>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w:t>
      </w:r>
      <w:r w:rsidR="00E66C90" w:rsidRPr="0080728B">
        <w:rPr>
          <w:rFonts w:ascii="Times New Roman" w:hAnsi="Times New Roman" w:cs="Times New Roman"/>
        </w:rPr>
        <w:t>Результата Работ</w:t>
      </w:r>
      <w:r w:rsidRPr="0080728B">
        <w:rPr>
          <w:rFonts w:ascii="Times New Roman" w:hAnsi="Times New Roman" w:cs="Times New Roman"/>
        </w:rPr>
        <w:t>.</w:t>
      </w:r>
    </w:p>
    <w:p w14:paraId="374EB613" w14:textId="77777777" w:rsidR="002519DC" w:rsidRPr="0080728B" w:rsidRDefault="00D61220" w:rsidP="0080728B">
      <w:pPr>
        <w:pStyle w:val="RUS111"/>
        <w:widowControl w:val="0"/>
        <w:rPr>
          <w:rFonts w:ascii="Times New Roman" w:hAnsi="Times New Roman" w:cs="Times New Roman"/>
        </w:rPr>
      </w:pPr>
      <w:r w:rsidRPr="0080728B">
        <w:rPr>
          <w:rFonts w:ascii="Times New Roman" w:hAnsi="Times New Roman" w:cs="Times New Roman"/>
        </w:rPr>
        <w:t xml:space="preserve">Выполняет </w:t>
      </w:r>
      <w:r w:rsidR="002519DC" w:rsidRPr="0080728B">
        <w:rPr>
          <w:rFonts w:ascii="Times New Roman" w:hAnsi="Times New Roman" w:cs="Times New Roman"/>
        </w:rPr>
        <w:t>иные обязанности</w:t>
      </w:r>
      <w:r w:rsidRPr="0080728B">
        <w:rPr>
          <w:rFonts w:ascii="Times New Roman" w:hAnsi="Times New Roman" w:cs="Times New Roman"/>
        </w:rPr>
        <w:t xml:space="preserve"> Заказчика</w:t>
      </w:r>
      <w:r w:rsidR="002519DC" w:rsidRPr="0080728B">
        <w:rPr>
          <w:rFonts w:ascii="Times New Roman" w:hAnsi="Times New Roman" w:cs="Times New Roman"/>
        </w:rPr>
        <w:t xml:space="preserve">, предусмотренные Договором и законодательством </w:t>
      </w:r>
      <w:r w:rsidRPr="0080728B">
        <w:rPr>
          <w:rFonts w:ascii="Times New Roman" w:hAnsi="Times New Roman" w:cs="Times New Roman"/>
        </w:rPr>
        <w:t>Российской Федерации</w:t>
      </w:r>
      <w:r w:rsidR="002519DC" w:rsidRPr="0080728B">
        <w:rPr>
          <w:rFonts w:ascii="Times New Roman" w:hAnsi="Times New Roman" w:cs="Times New Roman"/>
        </w:rPr>
        <w:t>.</w:t>
      </w:r>
    </w:p>
    <w:p w14:paraId="61ABD23D" w14:textId="77777777" w:rsidR="002519DC" w:rsidRPr="0080728B" w:rsidRDefault="003F053D" w:rsidP="0080728B">
      <w:pPr>
        <w:pStyle w:val="RUS1"/>
        <w:widowControl w:val="0"/>
        <w:spacing w:before="0"/>
        <w:rPr>
          <w:rFonts w:ascii="Times New Roman" w:hAnsi="Times New Roman" w:cs="Times New Roman"/>
        </w:rPr>
      </w:pPr>
      <w:bookmarkStart w:id="45" w:name="_Toc504140767"/>
      <w:bookmarkStart w:id="46" w:name="_Toc518653255"/>
      <w:r w:rsidRPr="0080728B">
        <w:rPr>
          <w:rFonts w:ascii="Times New Roman" w:hAnsi="Times New Roman" w:cs="Times New Roman"/>
        </w:rPr>
        <w:t>Права Заказчика</w:t>
      </w:r>
      <w:bookmarkEnd w:id="45"/>
      <w:bookmarkEnd w:id="46"/>
    </w:p>
    <w:p w14:paraId="17AD581D"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r w:rsidR="00B15B0A" w:rsidRPr="0080728B">
        <w:rPr>
          <w:rFonts w:ascii="Times New Roman" w:hAnsi="Times New Roman" w:cs="Times New Roman"/>
        </w:rPr>
        <w:t xml:space="preserve"> вправе</w:t>
      </w:r>
      <w:r w:rsidRPr="0080728B">
        <w:rPr>
          <w:rFonts w:ascii="Times New Roman" w:hAnsi="Times New Roman" w:cs="Times New Roman"/>
        </w:rPr>
        <w:t>:</w:t>
      </w:r>
    </w:p>
    <w:p w14:paraId="7019FDDD" w14:textId="2C9829DB" w:rsidR="002D0F4E"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w:t>
      </w:r>
      <w:r w:rsidR="00191690" w:rsidRPr="0080728B">
        <w:rPr>
          <w:rFonts w:ascii="Times New Roman" w:hAnsi="Times New Roman" w:cs="Times New Roman"/>
        </w:rPr>
        <w:t xml:space="preserve"> (в том числе, с привлечением Субподрядной организации)</w:t>
      </w:r>
      <w:r w:rsidRPr="0080728B">
        <w:rPr>
          <w:rFonts w:ascii="Times New Roman" w:hAnsi="Times New Roman" w:cs="Times New Roman"/>
        </w:rPr>
        <w:t xml:space="preserve">, </w:t>
      </w:r>
      <w:r w:rsidR="002D0F4E" w:rsidRPr="0080728B">
        <w:rPr>
          <w:rFonts w:ascii="Times New Roman" w:hAnsi="Times New Roman" w:cs="Times New Roman"/>
        </w:rPr>
        <w:t>не вмешиваясь в его деятельность (в том числе, но не ограничиваясь этим, требовать увеличения численности, замены специалистов и т.д.).</w:t>
      </w:r>
    </w:p>
    <w:p w14:paraId="302D035E"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E6FF32" w14:textId="77777777" w:rsidR="004F1868"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3DD8F708"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отказаться от исполнения Договора</w:t>
      </w:r>
      <w:r w:rsidR="005F197D" w:rsidRPr="0080728B">
        <w:rPr>
          <w:rFonts w:ascii="Times New Roman" w:hAnsi="Times New Roman" w:cs="Times New Roman"/>
        </w:rPr>
        <w:t>,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r w:rsidRPr="0080728B">
        <w:rPr>
          <w:rFonts w:ascii="Times New Roman" w:hAnsi="Times New Roman" w:cs="Times New Roman"/>
        </w:rPr>
        <w:t>.</w:t>
      </w:r>
    </w:p>
    <w:p w14:paraId="4789CDE4" w14:textId="24486836" w:rsidR="005F197D" w:rsidRPr="0080728B" w:rsidRDefault="005F197D" w:rsidP="0080728B">
      <w:pPr>
        <w:pStyle w:val="RUS111"/>
        <w:widowControl w:val="0"/>
        <w:rPr>
          <w:rFonts w:ascii="Times New Roman" w:hAnsi="Times New Roman" w:cs="Times New Roman"/>
        </w:rPr>
      </w:pPr>
      <w:r w:rsidRPr="0080728B">
        <w:rPr>
          <w:rFonts w:ascii="Times New Roman" w:hAnsi="Times New Roman" w:cs="Times New Roman"/>
        </w:rPr>
        <w:t>Отказаться от приемки и оплаты Работ, если Подрядчиком не будет предоставлен Заказчику полный комплект документов согласно пункт</w:t>
      </w:r>
      <w:r w:rsidR="00C5057C" w:rsidRPr="0080728B">
        <w:rPr>
          <w:rFonts w:ascii="Times New Roman" w:hAnsi="Times New Roman" w:cs="Times New Roman"/>
        </w:rPr>
        <w:t>у</w:t>
      </w:r>
      <w:r w:rsidR="006F1C65" w:rsidRPr="0080728B">
        <w:rPr>
          <w:rFonts w:ascii="Times New Roman" w:hAnsi="Times New Roman" w:cs="Times New Roman"/>
        </w:rPr>
        <w:t xml:space="preserve"> </w:t>
      </w:r>
      <w:r w:rsidR="00057EAF" w:rsidRPr="0080728B">
        <w:rPr>
          <w:rFonts w:ascii="Times New Roman" w:hAnsi="Times New Roman" w:cs="Times New Roman"/>
        </w:rPr>
        <w:fldChar w:fldCharType="begin"/>
      </w:r>
      <w:r w:rsidR="00057EAF"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057EAF" w:rsidRPr="0080728B">
        <w:rPr>
          <w:rFonts w:ascii="Times New Roman" w:hAnsi="Times New Roman" w:cs="Times New Roman"/>
        </w:rPr>
      </w:r>
      <w:r w:rsidR="00057EAF" w:rsidRPr="0080728B">
        <w:rPr>
          <w:rFonts w:ascii="Times New Roman" w:hAnsi="Times New Roman" w:cs="Times New Roman"/>
        </w:rPr>
        <w:fldChar w:fldCharType="separate"/>
      </w:r>
      <w:r w:rsidR="0080728B" w:rsidRPr="0080728B">
        <w:rPr>
          <w:rFonts w:ascii="Times New Roman" w:hAnsi="Times New Roman" w:cs="Times New Roman"/>
        </w:rPr>
        <w:t>2.3</w:t>
      </w:r>
      <w:r w:rsidR="00057EAF"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0CAC7175" w14:textId="7E0B2FD2" w:rsidR="004F1868" w:rsidRPr="0080728B" w:rsidRDefault="001E59DA" w:rsidP="0080728B">
      <w:pPr>
        <w:pStyle w:val="RUS111"/>
        <w:widowControl w:val="0"/>
        <w:rPr>
          <w:rFonts w:ascii="Times New Roman" w:hAnsi="Times New Roman" w:cs="Times New Roman"/>
        </w:rPr>
      </w:pPr>
      <w:r w:rsidRPr="0080728B">
        <w:rPr>
          <w:rFonts w:ascii="Times New Roman" w:hAnsi="Times New Roman" w:cs="Times New Roman"/>
        </w:rPr>
        <w:t xml:space="preserve">В </w:t>
      </w:r>
      <w:r w:rsidR="004F1868" w:rsidRPr="0080728B">
        <w:rPr>
          <w:rFonts w:ascii="Times New Roman" w:hAnsi="Times New Roman" w:cs="Times New Roman"/>
        </w:rPr>
        <w:t>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4E894FDF" w14:textId="0E367D09" w:rsidR="00775346" w:rsidRPr="0080728B" w:rsidRDefault="004C3F10" w:rsidP="0080728B">
      <w:pPr>
        <w:pStyle w:val="RUS111"/>
        <w:widowControl w:val="0"/>
        <w:rPr>
          <w:rFonts w:ascii="Times New Roman" w:hAnsi="Times New Roman" w:cs="Times New Roman"/>
        </w:rPr>
      </w:pPr>
      <w:r w:rsidRPr="0080728B">
        <w:rPr>
          <w:rFonts w:ascii="Times New Roman" w:hAnsi="Times New Roman" w:cs="Times New Roman"/>
        </w:rPr>
        <w:t>При необходимости п</w:t>
      </w:r>
      <w:r w:rsidR="00775346" w:rsidRPr="0080728B">
        <w:rPr>
          <w:rFonts w:ascii="Times New Roman" w:hAnsi="Times New Roman" w:cs="Times New Roman"/>
        </w:rPr>
        <w:t xml:space="preserve">редоставить Подрядчику за плату на основании письменной заявки во временное пользование помещение по двухстороннему </w:t>
      </w:r>
      <w:r w:rsidR="005C1FEF" w:rsidRPr="0080728B">
        <w:rPr>
          <w:rFonts w:ascii="Times New Roman" w:hAnsi="Times New Roman" w:cs="Times New Roman"/>
        </w:rPr>
        <w:t xml:space="preserve">акту приема-передачи имущества </w:t>
      </w:r>
      <w:r w:rsidR="00775346" w:rsidRPr="0080728B">
        <w:rPr>
          <w:rFonts w:ascii="Times New Roman" w:hAnsi="Times New Roman" w:cs="Times New Roman"/>
        </w:rPr>
        <w:t xml:space="preserve">с указанием конкретного помещения, его состояния, размера оплаты и Представителя Подрядчика, </w:t>
      </w:r>
      <w:r w:rsidR="00775346" w:rsidRPr="0080728B">
        <w:rPr>
          <w:rFonts w:ascii="Times New Roman" w:hAnsi="Times New Roman" w:cs="Times New Roman"/>
        </w:rPr>
        <w:lastRenderedPageBreak/>
        <w:t>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80728B">
        <w:rPr>
          <w:rFonts w:ascii="Times New Roman" w:hAnsi="Times New Roman" w:cs="Times New Roman"/>
        </w:rPr>
        <w:t xml:space="preserve"> </w:t>
      </w:r>
      <w:r w:rsidR="00775346" w:rsidRPr="0080728B">
        <w:rPr>
          <w:rFonts w:ascii="Times New Roman" w:hAnsi="Times New Roman" w:cs="Times New Roman"/>
        </w:rPr>
        <w:t xml:space="preserve">Право собственности на предоставленное в пользование помещение сохраняется за собственником. </w:t>
      </w:r>
      <w:r w:rsidR="00DF7CDB" w:rsidRPr="0080728B">
        <w:rPr>
          <w:rFonts w:ascii="Times New Roman" w:hAnsi="Times New Roman" w:cs="Times New Roman"/>
        </w:rPr>
        <w:t>Условия пользования помещением определяются в отдельном договоре</w:t>
      </w:r>
      <w:r w:rsidR="00775346" w:rsidRPr="0080728B">
        <w:rPr>
          <w:rFonts w:ascii="Times New Roman" w:hAnsi="Times New Roman" w:cs="Times New Roman"/>
        </w:rPr>
        <w:t>,</w:t>
      </w:r>
      <w:r w:rsidR="00DF7CDB" w:rsidRPr="0080728B">
        <w:rPr>
          <w:rFonts w:ascii="Times New Roman" w:hAnsi="Times New Roman" w:cs="Times New Roman"/>
        </w:rPr>
        <w:t xml:space="preserve"> заключаемом Сторонами.</w:t>
      </w:r>
    </w:p>
    <w:p w14:paraId="04CA0AF6"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 xml:space="preserve">Заказчик также имеет иные права, предусмотренные Договором и законодательством </w:t>
      </w:r>
      <w:r w:rsidR="00D61220" w:rsidRPr="0080728B">
        <w:rPr>
          <w:rFonts w:ascii="Times New Roman" w:hAnsi="Times New Roman" w:cs="Times New Roman"/>
        </w:rPr>
        <w:t>Российской Федерации</w:t>
      </w:r>
      <w:r w:rsidRPr="0080728B">
        <w:rPr>
          <w:rFonts w:ascii="Times New Roman" w:hAnsi="Times New Roman" w:cs="Times New Roman"/>
        </w:rPr>
        <w:t>.</w:t>
      </w:r>
    </w:p>
    <w:p w14:paraId="561336E3" w14:textId="77777777" w:rsidR="00C075B2" w:rsidRPr="0080728B" w:rsidRDefault="00C075B2" w:rsidP="0080728B">
      <w:pPr>
        <w:pStyle w:val="RUS1"/>
        <w:widowControl w:val="0"/>
        <w:spacing w:before="0"/>
        <w:rPr>
          <w:rFonts w:ascii="Times New Roman" w:hAnsi="Times New Roman" w:cs="Times New Roman"/>
        </w:rPr>
      </w:pPr>
      <w:bookmarkStart w:id="47" w:name="_Toc504140768"/>
      <w:bookmarkStart w:id="48" w:name="_Toc518653256"/>
      <w:r w:rsidRPr="0080728B">
        <w:rPr>
          <w:rFonts w:ascii="Times New Roman" w:hAnsi="Times New Roman" w:cs="Times New Roman"/>
        </w:rPr>
        <w:t>Персонал Подрядчика</w:t>
      </w:r>
      <w:bookmarkEnd w:id="47"/>
      <w:bookmarkEnd w:id="48"/>
    </w:p>
    <w:p w14:paraId="3A2D9328"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w:t>
      </w:r>
      <w:r w:rsidR="00CF560D" w:rsidRPr="0080728B">
        <w:rPr>
          <w:rFonts w:ascii="Times New Roman" w:hAnsi="Times New Roman" w:cs="Times New Roman"/>
        </w:rPr>
        <w:t>ом</w:t>
      </w:r>
      <w:r w:rsidRPr="0080728B">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80728B">
        <w:rPr>
          <w:rFonts w:ascii="Times New Roman" w:hAnsi="Times New Roman" w:cs="Times New Roman"/>
        </w:rPr>
        <w:t>выполнять порученную</w:t>
      </w:r>
      <w:r w:rsidRPr="0080728B">
        <w:rPr>
          <w:rFonts w:ascii="Times New Roman" w:hAnsi="Times New Roman" w:cs="Times New Roman"/>
        </w:rPr>
        <w:t xml:space="preserve"> им Работ</w:t>
      </w:r>
      <w:r w:rsidR="008D72DB" w:rsidRPr="0080728B">
        <w:rPr>
          <w:rFonts w:ascii="Times New Roman" w:hAnsi="Times New Roman" w:cs="Times New Roman"/>
        </w:rPr>
        <w:t>у численностью</w:t>
      </w:r>
      <w:r w:rsidRPr="0080728B">
        <w:rPr>
          <w:rFonts w:ascii="Times New Roman" w:hAnsi="Times New Roman" w:cs="Times New Roman"/>
        </w:rPr>
        <w:t xml:space="preserve">, которая является необходимой </w:t>
      </w:r>
      <w:r w:rsidR="00191690" w:rsidRPr="0080728B">
        <w:rPr>
          <w:rFonts w:ascii="Times New Roman" w:hAnsi="Times New Roman" w:cs="Times New Roman"/>
        </w:rPr>
        <w:t xml:space="preserve">и достаточной </w:t>
      </w:r>
      <w:r w:rsidRPr="0080728B">
        <w:rPr>
          <w:rFonts w:ascii="Times New Roman" w:hAnsi="Times New Roman" w:cs="Times New Roman"/>
        </w:rPr>
        <w:t>для надлежащего и своевременного выполнения Работ.</w:t>
      </w:r>
    </w:p>
    <w:p w14:paraId="01734691"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E66E4C5" w14:textId="299043E8" w:rsidR="00CF560D"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0728B">
        <w:rPr>
          <w:rFonts w:ascii="Times New Roman" w:hAnsi="Times New Roman" w:cs="Times New Roman"/>
        </w:rPr>
        <w:t>под</w:t>
      </w:r>
      <w:r w:rsidRPr="0080728B">
        <w:rPr>
          <w:rFonts w:ascii="Times New Roman" w:hAnsi="Times New Roman" w:cs="Times New Roman"/>
        </w:rPr>
        <w:t>разделом</w:t>
      </w:r>
      <w:r w:rsidR="009464A9" w:rsidRPr="0080728B">
        <w:rPr>
          <w:rFonts w:ascii="Times New Roman" w:hAnsi="Times New Roman" w:cs="Times New Roman"/>
        </w:rPr>
        <w:t xml:space="preserve"> </w:t>
      </w:r>
      <w:r w:rsidR="00BE1B0B" w:rsidRPr="0080728B">
        <w:rPr>
          <w:rFonts w:ascii="Times New Roman" w:hAnsi="Times New Roman" w:cs="Times New Roman"/>
        </w:rPr>
        <w:fldChar w:fldCharType="begin"/>
      </w:r>
      <w:r w:rsidR="00BE1B0B" w:rsidRPr="0080728B">
        <w:rPr>
          <w:rFonts w:ascii="Times New Roman" w:hAnsi="Times New Roman" w:cs="Times New Roman"/>
        </w:rPr>
        <w:instrText xml:space="preserve"> REF _Ref493725629 \n \h </w:instrText>
      </w:r>
      <w:r w:rsidR="009464A9" w:rsidRPr="0080728B">
        <w:rPr>
          <w:rFonts w:ascii="Times New Roman" w:hAnsi="Times New Roman" w:cs="Times New Roman"/>
        </w:rPr>
        <w:instrText xml:space="preserve"> \* MERGEFORMAT </w:instrText>
      </w:r>
      <w:r w:rsidR="00BE1B0B" w:rsidRPr="0080728B">
        <w:rPr>
          <w:rFonts w:ascii="Times New Roman" w:hAnsi="Times New Roman" w:cs="Times New Roman"/>
        </w:rPr>
      </w:r>
      <w:r w:rsidR="00BE1B0B" w:rsidRPr="0080728B">
        <w:rPr>
          <w:rFonts w:ascii="Times New Roman" w:hAnsi="Times New Roman" w:cs="Times New Roman"/>
        </w:rPr>
        <w:fldChar w:fldCharType="separate"/>
      </w:r>
      <w:r w:rsidR="0080728B" w:rsidRPr="0080728B">
        <w:rPr>
          <w:rFonts w:ascii="Times New Roman" w:hAnsi="Times New Roman" w:cs="Times New Roman"/>
        </w:rPr>
        <w:t>12</w:t>
      </w:r>
      <w:r w:rsidR="00BE1B0B"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52DACF62" w14:textId="08D2998A" w:rsidR="006404E3"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требуемых документов</w:t>
      </w:r>
      <w:r w:rsidR="00A36ED9" w:rsidRPr="0080728B">
        <w:rPr>
          <w:rFonts w:ascii="Times New Roman" w:hAnsi="Times New Roman" w:cs="Times New Roman"/>
        </w:rPr>
        <w:t xml:space="preserve">, либо на основании </w:t>
      </w:r>
      <w:r w:rsidR="00221760" w:rsidRPr="0080728B">
        <w:rPr>
          <w:rFonts w:ascii="Times New Roman" w:hAnsi="Times New Roman" w:cs="Times New Roman"/>
        </w:rPr>
        <w:t xml:space="preserve">своего </w:t>
      </w:r>
      <w:r w:rsidR="00A36ED9" w:rsidRPr="0080728B">
        <w:rPr>
          <w:rFonts w:ascii="Times New Roman" w:hAnsi="Times New Roman" w:cs="Times New Roman"/>
        </w:rPr>
        <w:t>мотивированного</w:t>
      </w:r>
      <w:r w:rsidR="00221760" w:rsidRPr="0080728B">
        <w:rPr>
          <w:rFonts w:ascii="Times New Roman" w:hAnsi="Times New Roman" w:cs="Times New Roman"/>
        </w:rPr>
        <w:t xml:space="preserve"> решения</w:t>
      </w:r>
      <w:r w:rsidR="00A36ED9" w:rsidRPr="0080728B">
        <w:rPr>
          <w:rFonts w:ascii="Times New Roman" w:hAnsi="Times New Roman" w:cs="Times New Roman"/>
        </w:rPr>
        <w:t xml:space="preserve">, </w:t>
      </w:r>
      <w:r w:rsidRPr="0080728B">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80728B">
        <w:rPr>
          <w:rFonts w:ascii="Times New Roman" w:hAnsi="Times New Roman" w:cs="Times New Roman"/>
        </w:rPr>
        <w:t xml:space="preserve"> или территорию Заказчика</w:t>
      </w:r>
      <w:r w:rsidRPr="0080728B">
        <w:rPr>
          <w:rFonts w:ascii="Times New Roman" w:hAnsi="Times New Roman" w:cs="Times New Roman"/>
        </w:rPr>
        <w:t xml:space="preserve">, при этом Подрядчик </w:t>
      </w:r>
      <w:r w:rsidR="00221760" w:rsidRPr="0080728B">
        <w:rPr>
          <w:rFonts w:ascii="Times New Roman" w:hAnsi="Times New Roman" w:cs="Times New Roman"/>
        </w:rPr>
        <w:t xml:space="preserve">обязан осуществить замену персонала и в любом случае </w:t>
      </w:r>
      <w:r w:rsidRPr="0080728B">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_Ref496284723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21</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F52D3E5" w14:textId="2C79845A" w:rsidR="00C075B2" w:rsidRPr="0080728B" w:rsidRDefault="003F053D" w:rsidP="0080728B">
      <w:pPr>
        <w:pStyle w:val="RUS1"/>
        <w:widowControl w:val="0"/>
        <w:spacing w:before="0"/>
        <w:ind w:left="1224" w:hanging="504"/>
        <w:rPr>
          <w:rFonts w:ascii="Times New Roman" w:hAnsi="Times New Roman" w:cs="Times New Roman"/>
        </w:rPr>
      </w:pPr>
      <w:bookmarkStart w:id="49" w:name="_Toc504140769"/>
      <w:bookmarkStart w:id="50" w:name="_Toc518653257"/>
      <w:r w:rsidRPr="0080728B">
        <w:rPr>
          <w:rFonts w:ascii="Times New Roman" w:hAnsi="Times New Roman" w:cs="Times New Roman"/>
        </w:rPr>
        <w:t xml:space="preserve">Членство в </w:t>
      </w:r>
      <w:r w:rsidR="00C075B2" w:rsidRPr="0080728B">
        <w:rPr>
          <w:rFonts w:ascii="Times New Roman" w:hAnsi="Times New Roman" w:cs="Times New Roman"/>
        </w:rPr>
        <w:t>саморегулируемой организации</w:t>
      </w:r>
      <w:bookmarkEnd w:id="49"/>
      <w:bookmarkEnd w:id="50"/>
    </w:p>
    <w:p w14:paraId="1797C43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80728B">
        <w:rPr>
          <w:rFonts w:ascii="Times New Roman" w:hAnsi="Times New Roman" w:cs="Times New Roman"/>
        </w:rPr>
        <w:t xml:space="preserve">(если применимо) </w:t>
      </w:r>
      <w:r w:rsidRPr="0080728B">
        <w:rPr>
          <w:rFonts w:ascii="Times New Roman" w:hAnsi="Times New Roman" w:cs="Times New Roman"/>
        </w:rPr>
        <w:t xml:space="preserve">должны </w:t>
      </w:r>
      <w:r w:rsidR="00A36ED9" w:rsidRPr="0080728B">
        <w:rPr>
          <w:rFonts w:ascii="Times New Roman" w:hAnsi="Times New Roman" w:cs="Times New Roman"/>
        </w:rPr>
        <w:t>быть члена</w:t>
      </w:r>
      <w:r w:rsidR="00512BAA" w:rsidRPr="0080728B">
        <w:rPr>
          <w:rFonts w:ascii="Times New Roman" w:hAnsi="Times New Roman" w:cs="Times New Roman"/>
        </w:rPr>
        <w:t>м</w:t>
      </w:r>
      <w:r w:rsidR="00A36ED9" w:rsidRPr="0080728B">
        <w:rPr>
          <w:rFonts w:ascii="Times New Roman" w:hAnsi="Times New Roman" w:cs="Times New Roman"/>
        </w:rPr>
        <w:t>и</w:t>
      </w:r>
      <w:r w:rsidR="00512BAA" w:rsidRPr="0080728B">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0728B">
        <w:rPr>
          <w:rFonts w:ascii="Times New Roman" w:hAnsi="Times New Roman" w:cs="Times New Roman"/>
        </w:rPr>
        <w:t xml:space="preserve">членства в таких саморегулируемых организациях </w:t>
      </w:r>
      <w:r w:rsidR="00A83594" w:rsidRPr="0080728B">
        <w:rPr>
          <w:rFonts w:ascii="Times New Roman" w:hAnsi="Times New Roman" w:cs="Times New Roman"/>
        </w:rPr>
        <w:t xml:space="preserve">Подрядчика и при необходимости </w:t>
      </w:r>
      <w:r w:rsidRPr="0080728B">
        <w:rPr>
          <w:rFonts w:ascii="Times New Roman" w:hAnsi="Times New Roman" w:cs="Times New Roman"/>
        </w:rPr>
        <w:t>Субподрядных</w:t>
      </w:r>
      <w:r w:rsidR="00130BDF" w:rsidRPr="0080728B">
        <w:rPr>
          <w:rFonts w:ascii="Times New Roman" w:hAnsi="Times New Roman" w:cs="Times New Roman"/>
        </w:rPr>
        <w:t xml:space="preserve"> организаций.</w:t>
      </w:r>
    </w:p>
    <w:p w14:paraId="34506660" w14:textId="77777777" w:rsidR="00603443" w:rsidRPr="0080728B" w:rsidRDefault="00603443" w:rsidP="0080728B">
      <w:pPr>
        <w:pStyle w:val="RUS1"/>
        <w:widowControl w:val="0"/>
        <w:spacing w:before="0"/>
        <w:ind w:left="1224" w:hanging="504"/>
        <w:rPr>
          <w:rFonts w:ascii="Times New Roman" w:hAnsi="Times New Roman" w:cs="Times New Roman"/>
        </w:rPr>
      </w:pPr>
      <w:bookmarkStart w:id="51" w:name="_Ref493725629"/>
      <w:bookmarkStart w:id="52" w:name="_Toc504140770"/>
      <w:bookmarkStart w:id="53" w:name="_Toc518653258"/>
      <w:r w:rsidRPr="0080728B">
        <w:rPr>
          <w:rFonts w:ascii="Times New Roman" w:hAnsi="Times New Roman" w:cs="Times New Roman"/>
        </w:rPr>
        <w:t>Привлечение Субподрядных организаций</w:t>
      </w:r>
      <w:bookmarkEnd w:id="51"/>
      <w:bookmarkEnd w:id="52"/>
      <w:bookmarkEnd w:id="53"/>
    </w:p>
    <w:p w14:paraId="0B744147" w14:textId="46CF8FC3"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Во всех случаях, когда Подрядчик намерен заключить договор с Субподрядной организацией</w:t>
      </w:r>
      <w:r w:rsidR="001D2611" w:rsidRPr="0080728B">
        <w:rPr>
          <w:rFonts w:ascii="Times New Roman" w:hAnsi="Times New Roman" w:cs="Times New Roman"/>
        </w:rPr>
        <w:t>,</w:t>
      </w:r>
      <w:r w:rsidRPr="0080728B">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80728B">
        <w:rPr>
          <w:rFonts w:ascii="Times New Roman" w:hAnsi="Times New Roman" w:cs="Times New Roman"/>
        </w:rPr>
        <w:t>Субподрядных организаций</w:t>
      </w:r>
      <w:r w:rsidRPr="0080728B">
        <w:rPr>
          <w:rFonts w:ascii="Times New Roman" w:hAnsi="Times New Roman" w:cs="Times New Roman"/>
        </w:rPr>
        <w:t>, привлекаемых для выполнения Работ</w:t>
      </w:r>
      <w:r w:rsidR="00682F18" w:rsidRPr="0080728B">
        <w:rPr>
          <w:rFonts w:ascii="Times New Roman" w:hAnsi="Times New Roman" w:cs="Times New Roman"/>
        </w:rPr>
        <w:t xml:space="preserve"> в порядке, установленном пунктами </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_Ref513219265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80728B" w:rsidRPr="0080728B">
        <w:rPr>
          <w:rFonts w:ascii="Times New Roman" w:hAnsi="Times New Roman" w:cs="Times New Roman"/>
        </w:rPr>
        <w:t>12.2</w:t>
      </w:r>
      <w:r w:rsidR="00597E1E" w:rsidRPr="0080728B">
        <w:rPr>
          <w:rFonts w:ascii="Times New Roman" w:hAnsi="Times New Roman" w:cs="Times New Roman"/>
        </w:rPr>
        <w:fldChar w:fldCharType="end"/>
      </w:r>
      <w:r w:rsidR="00682F18" w:rsidRPr="0080728B">
        <w:rPr>
          <w:rFonts w:ascii="Times New Roman" w:hAnsi="Times New Roman" w:cs="Times New Roman"/>
        </w:rPr>
        <w:t>-</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_Ref513219272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80728B" w:rsidRPr="0080728B">
        <w:rPr>
          <w:rFonts w:ascii="Times New Roman" w:hAnsi="Times New Roman" w:cs="Times New Roman"/>
        </w:rPr>
        <w:t>12.3</w:t>
      </w:r>
      <w:r w:rsidR="00597E1E" w:rsidRPr="0080728B">
        <w:rPr>
          <w:rFonts w:ascii="Times New Roman" w:hAnsi="Times New Roman" w:cs="Times New Roman"/>
        </w:rPr>
        <w:fldChar w:fldCharType="end"/>
      </w:r>
      <w:r w:rsidR="00682F18" w:rsidRPr="0080728B">
        <w:rPr>
          <w:rFonts w:ascii="Times New Roman" w:hAnsi="Times New Roman" w:cs="Times New Roman"/>
        </w:rPr>
        <w:t xml:space="preserve"> Договора</w:t>
      </w:r>
      <w:r w:rsidRPr="0080728B">
        <w:rPr>
          <w:rFonts w:ascii="Times New Roman" w:hAnsi="Times New Roman" w:cs="Times New Roman"/>
        </w:rPr>
        <w:t>.</w:t>
      </w:r>
    </w:p>
    <w:p w14:paraId="05F8F074" w14:textId="5B15FBFE" w:rsidR="00603443" w:rsidRPr="0080728B" w:rsidRDefault="008B0539" w:rsidP="0080728B">
      <w:pPr>
        <w:pStyle w:val="RUS11"/>
        <w:widowControl w:val="0"/>
        <w:rPr>
          <w:rFonts w:ascii="Times New Roman" w:hAnsi="Times New Roman" w:cs="Times New Roman"/>
        </w:rPr>
      </w:pPr>
      <w:bookmarkStart w:id="54"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80728B">
        <w:rPr>
          <w:rFonts w:ascii="Times New Roman" w:hAnsi="Times New Roman" w:cs="Times New Roman"/>
        </w:rPr>
        <w:t xml:space="preserve">какие именно </w:t>
      </w:r>
      <w:r w:rsidR="00682F18" w:rsidRPr="0080728B">
        <w:rPr>
          <w:rFonts w:ascii="Times New Roman" w:hAnsi="Times New Roman" w:cs="Times New Roman"/>
        </w:rPr>
        <w:t>р</w:t>
      </w:r>
      <w:r w:rsidR="00603443" w:rsidRPr="0080728B">
        <w:rPr>
          <w:rFonts w:ascii="Times New Roman" w:hAnsi="Times New Roman" w:cs="Times New Roman"/>
        </w:rPr>
        <w:t>аботы</w:t>
      </w:r>
      <w:r w:rsidR="00275616" w:rsidRPr="0080728B">
        <w:rPr>
          <w:rFonts w:ascii="Times New Roman" w:hAnsi="Times New Roman" w:cs="Times New Roman"/>
        </w:rPr>
        <w:t xml:space="preserve"> </w:t>
      </w:r>
      <w:r w:rsidR="00603443" w:rsidRPr="0080728B">
        <w:rPr>
          <w:rFonts w:ascii="Times New Roman" w:hAnsi="Times New Roman" w:cs="Times New Roman"/>
        </w:rPr>
        <w:t>предполагается поручить данной Субподрядной организации и их объем</w:t>
      </w:r>
      <w:r w:rsidRPr="0080728B">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80728B">
        <w:rPr>
          <w:rFonts w:ascii="Times New Roman" w:hAnsi="Times New Roman" w:cs="Times New Roman"/>
        </w:rPr>
        <w:t xml:space="preserve"> / </w:t>
      </w:r>
      <w:r w:rsidRPr="0080728B">
        <w:rPr>
          <w:rFonts w:ascii="Times New Roman" w:hAnsi="Times New Roman" w:cs="Times New Roman"/>
        </w:rPr>
        <w:t>отказать в привлечении остальных кандидатов.</w:t>
      </w:r>
      <w:bookmarkEnd w:id="54"/>
    </w:p>
    <w:p w14:paraId="3A2D3356" w14:textId="23CAF951" w:rsidR="008B0539" w:rsidRPr="0080728B" w:rsidRDefault="008B0539" w:rsidP="0080728B">
      <w:pPr>
        <w:pStyle w:val="RUS11"/>
        <w:widowControl w:val="0"/>
        <w:rPr>
          <w:rFonts w:ascii="Times New Roman" w:hAnsi="Times New Roman" w:cs="Times New Roman"/>
        </w:rPr>
      </w:pPr>
      <w:bookmarkStart w:id="55" w:name="_Ref513219272"/>
      <w:r w:rsidRPr="0080728B">
        <w:rPr>
          <w:rFonts w:ascii="Times New Roman" w:hAnsi="Times New Roman" w:cs="Times New Roman"/>
        </w:rPr>
        <w:lastRenderedPageBreak/>
        <w:t xml:space="preserve">По Субподрядным организациям, </w:t>
      </w:r>
      <w:r w:rsidR="001E59DA" w:rsidRPr="0080728B">
        <w:rPr>
          <w:rFonts w:ascii="Times New Roman" w:hAnsi="Times New Roman" w:cs="Times New Roman"/>
        </w:rPr>
        <w:t xml:space="preserve">в отношении которых </w:t>
      </w:r>
      <w:r w:rsidRPr="0080728B">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5"/>
    </w:p>
    <w:p w14:paraId="2530694C"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полное наименование, адрес, банковские </w:t>
      </w:r>
      <w:r w:rsidR="00221760" w:rsidRPr="0080728B">
        <w:rPr>
          <w:rFonts w:ascii="Times New Roman" w:hAnsi="Times New Roman" w:cs="Times New Roman"/>
        </w:rPr>
        <w:t>реквизиты Субподрядной организации;</w:t>
      </w:r>
    </w:p>
    <w:p w14:paraId="046F9C63"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80728B">
        <w:rPr>
          <w:rFonts w:ascii="Times New Roman" w:hAnsi="Times New Roman" w:cs="Times New Roman"/>
        </w:rPr>
        <w:t>работы</w:t>
      </w:r>
      <w:r w:rsidR="008B0539" w:rsidRPr="0080728B">
        <w:rPr>
          <w:rFonts w:ascii="Times New Roman" w:hAnsi="Times New Roman" w:cs="Times New Roman"/>
        </w:rPr>
        <w:t>;</w:t>
      </w:r>
      <w:r w:rsidR="008B4967" w:rsidRPr="0080728B">
        <w:rPr>
          <w:rFonts w:ascii="Times New Roman" w:hAnsi="Times New Roman" w:cs="Times New Roman"/>
        </w:rPr>
        <w:t xml:space="preserve"> </w:t>
      </w:r>
    </w:p>
    <w:p w14:paraId="4F34B8FB" w14:textId="48CF267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5F0A022F"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22FA084B" w14:textId="7C525550"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w:t>
      </w:r>
      <w:r w:rsidR="00925E36" w:rsidRPr="0080728B">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(если применимо); </w:t>
      </w:r>
    </w:p>
    <w:p w14:paraId="514A4EA9"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0953A49F" w14:textId="2AB8891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5B8AEE9B" w14:textId="68DF158A" w:rsidR="00603443"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6838AA10" w14:textId="77777777" w:rsidR="00603443" w:rsidRPr="0080728B" w:rsidRDefault="00603443"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 xml:space="preserve">Копии документов должны быть </w:t>
      </w:r>
      <w:r w:rsidR="00FE6AE5" w:rsidRPr="0080728B">
        <w:rPr>
          <w:rFonts w:ascii="Times New Roman" w:hAnsi="Times New Roman" w:cs="Times New Roman"/>
        </w:rPr>
        <w:t xml:space="preserve">надлежащим образом </w:t>
      </w:r>
      <w:r w:rsidRPr="0080728B">
        <w:rPr>
          <w:rFonts w:ascii="Times New Roman" w:hAnsi="Times New Roman" w:cs="Times New Roman"/>
        </w:rPr>
        <w:t>удостоверены.</w:t>
      </w:r>
    </w:p>
    <w:p w14:paraId="60E12192" w14:textId="3CCB6B39" w:rsidR="008B0539" w:rsidRPr="0080728B" w:rsidRDefault="008B0539"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37D1BE3F" w14:textId="10FE3C41" w:rsidR="008B0539" w:rsidRPr="0080728B" w:rsidRDefault="008B0539" w:rsidP="0080728B">
      <w:pPr>
        <w:pStyle w:val="RUS11"/>
        <w:widowControl w:val="0"/>
        <w:rPr>
          <w:rFonts w:ascii="Times New Roman" w:hAnsi="Times New Roman" w:cs="Times New Roman"/>
        </w:rPr>
      </w:pPr>
      <w:r w:rsidRPr="0080728B">
        <w:rPr>
          <w:rFonts w:ascii="Times New Roman" w:hAnsi="Times New Roman" w:cs="Times New Roman"/>
        </w:rPr>
        <w:t xml:space="preserve">Субподрядная организация должна соответствовать </w:t>
      </w:r>
      <w:r w:rsidR="000C6867" w:rsidRPr="0080728B">
        <w:rPr>
          <w:rFonts w:ascii="Times New Roman" w:hAnsi="Times New Roman" w:cs="Times New Roman"/>
        </w:rPr>
        <w:t xml:space="preserve">[, в частности,] </w:t>
      </w:r>
      <w:r w:rsidRPr="0080728B">
        <w:rPr>
          <w:rFonts w:ascii="Times New Roman" w:hAnsi="Times New Roman" w:cs="Times New Roman"/>
        </w:rPr>
        <w:t>следующим требованиям:</w:t>
      </w:r>
    </w:p>
    <w:p w14:paraId="047C596C"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w:t>
      </w:r>
      <w:r w:rsidR="00603443" w:rsidRPr="0080728B">
        <w:rPr>
          <w:rFonts w:ascii="Times New Roman" w:hAnsi="Times New Roman" w:cs="Times New Roman"/>
        </w:rPr>
        <w:t xml:space="preserve"> Субподрядной организации должна отсутствовать </w:t>
      </w:r>
      <w:r w:rsidR="001F7FAE" w:rsidRPr="0080728B">
        <w:rPr>
          <w:rFonts w:ascii="Times New Roman" w:hAnsi="Times New Roman" w:cs="Times New Roman"/>
        </w:rPr>
        <w:t xml:space="preserve">просроченная </w:t>
      </w:r>
      <w:r w:rsidR="00603443" w:rsidRPr="0080728B">
        <w:rPr>
          <w:rFonts w:ascii="Times New Roman" w:hAnsi="Times New Roman" w:cs="Times New Roman"/>
        </w:rPr>
        <w:t>задолженно</w:t>
      </w:r>
      <w:r w:rsidRPr="0080728B">
        <w:rPr>
          <w:rFonts w:ascii="Times New Roman" w:hAnsi="Times New Roman" w:cs="Times New Roman"/>
        </w:rPr>
        <w:t>сть по уплате налогов и сборов;</w:t>
      </w:r>
    </w:p>
    <w:p w14:paraId="317F323E" w14:textId="77777777" w:rsidR="008B0539"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77B73C3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4B8E76C1"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336EA35B"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w:t>
      </w:r>
      <w:r w:rsidR="00F47C50" w:rsidRPr="0080728B">
        <w:rPr>
          <w:rFonts w:ascii="Times New Roman" w:hAnsi="Times New Roman" w:cs="Times New Roman"/>
        </w:rPr>
        <w:t xml:space="preserve"> / </w:t>
      </w:r>
      <w:r w:rsidRPr="0080728B">
        <w:rPr>
          <w:rFonts w:ascii="Times New Roman" w:hAnsi="Times New Roman" w:cs="Times New Roman"/>
        </w:rPr>
        <w:t>или материально-технической базой для выполнения Работ;</w:t>
      </w:r>
    </w:p>
    <w:p w14:paraId="367D9A59"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B971C55"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F268DBE"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451899F3"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включена в реестр недобросовестных </w:t>
      </w:r>
      <w:r w:rsidR="009F2993" w:rsidRPr="0080728B">
        <w:rPr>
          <w:rFonts w:ascii="Times New Roman" w:hAnsi="Times New Roman" w:cs="Times New Roman"/>
        </w:rPr>
        <w:t>поставщиков в</w:t>
      </w:r>
      <w:r w:rsidRPr="0080728B">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w:t>
      </w:r>
      <w:r w:rsidRPr="0080728B">
        <w:rPr>
          <w:rFonts w:ascii="Times New Roman" w:hAnsi="Times New Roman" w:cs="Times New Roman"/>
        </w:rPr>
        <w:lastRenderedPageBreak/>
        <w:t xml:space="preserve">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5BF549D6"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C1E8509"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возможность </w:t>
      </w:r>
      <w:r w:rsidR="008B0539" w:rsidRPr="0080728B">
        <w:rPr>
          <w:rFonts w:ascii="Times New Roman" w:hAnsi="Times New Roman" w:cs="Times New Roman"/>
        </w:rPr>
        <w:t>проведения</w:t>
      </w:r>
      <w:r w:rsidRPr="0080728B">
        <w:rPr>
          <w:rFonts w:ascii="Times New Roman" w:hAnsi="Times New Roman" w:cs="Times New Roman"/>
        </w:rPr>
        <w:t xml:space="preserve"> Заказчиком </w:t>
      </w:r>
      <w:r w:rsidR="00015C3B" w:rsidRPr="0080728B">
        <w:rPr>
          <w:rFonts w:ascii="Times New Roman" w:hAnsi="Times New Roman" w:cs="Times New Roman"/>
        </w:rPr>
        <w:t>проверки документации и</w:t>
      </w:r>
      <w:r w:rsidR="00F47C50" w:rsidRPr="0080728B">
        <w:rPr>
          <w:rFonts w:ascii="Times New Roman" w:hAnsi="Times New Roman" w:cs="Times New Roman"/>
        </w:rPr>
        <w:t xml:space="preserve"> / </w:t>
      </w:r>
      <w:r w:rsidR="00015C3B" w:rsidRPr="0080728B">
        <w:rPr>
          <w:rFonts w:ascii="Times New Roman" w:hAnsi="Times New Roman" w:cs="Times New Roman"/>
        </w:rPr>
        <w:t xml:space="preserve">или деятельности Субподрядной организации, связанной </w:t>
      </w:r>
      <w:r w:rsidRPr="0080728B">
        <w:rPr>
          <w:rFonts w:ascii="Times New Roman" w:hAnsi="Times New Roman" w:cs="Times New Roman"/>
        </w:rPr>
        <w:t xml:space="preserve">с </w:t>
      </w:r>
      <w:r w:rsidR="00015C3B" w:rsidRPr="0080728B">
        <w:rPr>
          <w:rFonts w:ascii="Times New Roman" w:hAnsi="Times New Roman" w:cs="Times New Roman"/>
        </w:rPr>
        <w:t>исполнением Договора</w:t>
      </w:r>
      <w:r w:rsidRPr="0080728B">
        <w:rPr>
          <w:rFonts w:ascii="Times New Roman" w:hAnsi="Times New Roman" w:cs="Times New Roman"/>
        </w:rPr>
        <w:t>;</w:t>
      </w:r>
    </w:p>
    <w:p w14:paraId="69E2927E"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информацию о</w:t>
      </w:r>
      <w:r w:rsidR="00AE05BE" w:rsidRPr="0080728B">
        <w:rPr>
          <w:rFonts w:ascii="Times New Roman" w:hAnsi="Times New Roman" w:cs="Times New Roman"/>
        </w:rPr>
        <w:t>б обязанности</w:t>
      </w:r>
      <w:r w:rsidRPr="0080728B">
        <w:rPr>
          <w:rFonts w:ascii="Times New Roman" w:hAnsi="Times New Roman" w:cs="Times New Roman"/>
        </w:rPr>
        <w:t xml:space="preserve"> Подрядчик</w:t>
      </w:r>
      <w:r w:rsidR="00AE05BE" w:rsidRPr="0080728B">
        <w:rPr>
          <w:rFonts w:ascii="Times New Roman" w:hAnsi="Times New Roman" w:cs="Times New Roman"/>
        </w:rPr>
        <w:t>а передать надлежаще заверенную копию</w:t>
      </w:r>
      <w:r w:rsidRPr="0080728B">
        <w:rPr>
          <w:rFonts w:ascii="Times New Roman" w:hAnsi="Times New Roman" w:cs="Times New Roman"/>
        </w:rPr>
        <w:t xml:space="preserve"> договора Заказчику;</w:t>
      </w:r>
    </w:p>
    <w:p w14:paraId="341ADF17" w14:textId="1828078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80728B">
        <w:rPr>
          <w:rFonts w:ascii="Times New Roman" w:hAnsi="Times New Roman" w:cs="Times New Roman"/>
        </w:rPr>
        <w:t>с С</w:t>
      </w:r>
      <w:r w:rsidRPr="0080728B">
        <w:rPr>
          <w:rFonts w:ascii="Times New Roman" w:hAnsi="Times New Roman" w:cs="Times New Roman"/>
        </w:rPr>
        <w:t>убподряд</w:t>
      </w:r>
      <w:r w:rsidR="000C6867" w:rsidRPr="0080728B">
        <w:rPr>
          <w:rFonts w:ascii="Times New Roman" w:hAnsi="Times New Roman" w:cs="Times New Roman"/>
        </w:rPr>
        <w:t>ной организацией</w:t>
      </w:r>
      <w:r w:rsidRPr="0080728B">
        <w:rPr>
          <w:rFonts w:ascii="Times New Roman" w:hAnsi="Times New Roman" w:cs="Times New Roman"/>
        </w:rPr>
        <w:t xml:space="preserve"> в пользу Заказчика в случае досрочного прекращения Договора.</w:t>
      </w:r>
    </w:p>
    <w:p w14:paraId="05ED3DBD"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w:t>
      </w:r>
      <w:r w:rsidR="00FC09C2" w:rsidRPr="0080728B">
        <w:rPr>
          <w:rFonts w:ascii="Times New Roman" w:hAnsi="Times New Roman" w:cs="Times New Roman"/>
        </w:rPr>
        <w:t>Договора.</w:t>
      </w:r>
      <w:r w:rsidR="00221760" w:rsidRPr="0080728B">
        <w:rPr>
          <w:rFonts w:ascii="Times New Roman" w:hAnsi="Times New Roman" w:cs="Times New Roman"/>
        </w:rPr>
        <w:t xml:space="preserve"> Во избежани</w:t>
      </w:r>
      <w:r w:rsidR="008B0539" w:rsidRPr="0080728B">
        <w:rPr>
          <w:rFonts w:ascii="Times New Roman" w:hAnsi="Times New Roman" w:cs="Times New Roman"/>
        </w:rPr>
        <w:t>е</w:t>
      </w:r>
      <w:r w:rsidR="00221760" w:rsidRPr="0080728B">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80728B">
        <w:rPr>
          <w:rFonts w:ascii="Times New Roman" w:hAnsi="Times New Roman" w:cs="Times New Roman"/>
        </w:rPr>
        <w:t>не</w:t>
      </w:r>
      <w:r w:rsidR="00221760" w:rsidRPr="0080728B">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14:paraId="796640F7" w14:textId="1F7223DF" w:rsidR="009676EB"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80728B">
        <w:rPr>
          <w:rFonts w:ascii="Times New Roman" w:hAnsi="Times New Roman" w:cs="Times New Roman"/>
        </w:rPr>
        <w:t>сертификатов, лицензий, допусков и / или иных разрешений, необходимых</w:t>
      </w:r>
      <w:r w:rsidR="00247E36"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2D7449B" w14:textId="7411DF74" w:rsidR="00603443" w:rsidRPr="0080728B" w:rsidRDefault="00603443" w:rsidP="0080728B">
      <w:pPr>
        <w:pStyle w:val="RUS11"/>
        <w:widowControl w:val="0"/>
        <w:rPr>
          <w:rFonts w:ascii="Times New Roman" w:hAnsi="Times New Roman" w:cs="Times New Roman"/>
        </w:rPr>
      </w:pPr>
      <w:bookmarkStart w:id="56" w:name="_GoBack"/>
      <w:r w:rsidRPr="00F44273">
        <w:rPr>
          <w:rFonts w:ascii="Times New Roman" w:hAnsi="Times New Roman" w:cs="Times New Roman"/>
          <w:b/>
        </w:rPr>
        <w:t>Объем Работ</w:t>
      </w:r>
      <w:r w:rsidRPr="0080728B">
        <w:rPr>
          <w:rFonts w:ascii="Times New Roman" w:hAnsi="Times New Roman" w:cs="Times New Roman"/>
        </w:rPr>
        <w:t>, выполняемых собственными силами Подрядчика (без привлечения Субподрядных организаций</w:t>
      </w:r>
      <w:r w:rsidRPr="00F44273">
        <w:rPr>
          <w:rFonts w:ascii="Times New Roman" w:hAnsi="Times New Roman" w:cs="Times New Roman"/>
          <w:b/>
        </w:rPr>
        <w:t xml:space="preserve">) должен составлять не менее </w:t>
      </w:r>
      <w:r w:rsidR="00F31ECE" w:rsidRPr="00F44273">
        <w:rPr>
          <w:rFonts w:ascii="Times New Roman" w:hAnsi="Times New Roman" w:cs="Times New Roman"/>
          <w:b/>
        </w:rPr>
        <w:t>50</w:t>
      </w:r>
      <w:r w:rsidRPr="00F44273">
        <w:rPr>
          <w:rFonts w:ascii="Times New Roman" w:hAnsi="Times New Roman" w:cs="Times New Roman"/>
          <w:b/>
        </w:rPr>
        <w:t xml:space="preserve"> (</w:t>
      </w:r>
      <w:r w:rsidR="00F31ECE" w:rsidRPr="00F44273">
        <w:rPr>
          <w:rFonts w:ascii="Times New Roman" w:hAnsi="Times New Roman" w:cs="Times New Roman"/>
          <w:b/>
        </w:rPr>
        <w:t>пятидесяти</w:t>
      </w:r>
      <w:r w:rsidR="00895804" w:rsidRPr="00F44273">
        <w:rPr>
          <w:rFonts w:ascii="Times New Roman" w:hAnsi="Times New Roman" w:cs="Times New Roman"/>
          <w:b/>
        </w:rPr>
        <w:t>)</w:t>
      </w:r>
      <w:r w:rsidRPr="00F44273">
        <w:rPr>
          <w:rFonts w:ascii="Times New Roman" w:hAnsi="Times New Roman" w:cs="Times New Roman"/>
          <w:b/>
        </w:rPr>
        <w:t xml:space="preserve"> процентов</w:t>
      </w:r>
      <w:r w:rsidRPr="0080728B">
        <w:rPr>
          <w:rFonts w:ascii="Times New Roman" w:hAnsi="Times New Roman" w:cs="Times New Roman"/>
        </w:rPr>
        <w:t xml:space="preserve"> объема Работ</w:t>
      </w:r>
      <w:bookmarkEnd w:id="56"/>
      <w:r w:rsidRPr="0080728B">
        <w:rPr>
          <w:rFonts w:ascii="Times New Roman" w:hAnsi="Times New Roman" w:cs="Times New Roman"/>
        </w:rPr>
        <w:t xml:space="preserve">, указанных в </w:t>
      </w:r>
      <w:r w:rsidR="00C5057C" w:rsidRPr="0080728B">
        <w:rPr>
          <w:rFonts w:ascii="Times New Roman" w:hAnsi="Times New Roman" w:cs="Times New Roman"/>
        </w:rPr>
        <w:t>З</w:t>
      </w:r>
      <w:r w:rsidRPr="0080728B">
        <w:rPr>
          <w:rFonts w:ascii="Times New Roman" w:hAnsi="Times New Roman" w:cs="Times New Roman"/>
        </w:rPr>
        <w:t>адании</w:t>
      </w:r>
      <w:r w:rsidR="00C5057C" w:rsidRPr="0080728B">
        <w:rPr>
          <w:rFonts w:ascii="Times New Roman" w:hAnsi="Times New Roman" w:cs="Times New Roman"/>
        </w:rPr>
        <w:t xml:space="preserve"> на проектирование</w:t>
      </w:r>
      <w:r w:rsidR="00105845" w:rsidRPr="0080728B">
        <w:rPr>
          <w:rFonts w:ascii="Times New Roman" w:hAnsi="Times New Roman" w:cs="Times New Roman"/>
        </w:rPr>
        <w:t>.</w:t>
      </w:r>
    </w:p>
    <w:p w14:paraId="776FD854" w14:textId="77777777" w:rsidR="00015C3B" w:rsidRPr="0080728B" w:rsidRDefault="00015C3B"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w:t>
      </w:r>
      <w:r w:rsidR="00F47C50" w:rsidRPr="0080728B">
        <w:rPr>
          <w:rFonts w:ascii="Times New Roman" w:hAnsi="Times New Roman" w:cs="Times New Roman"/>
        </w:rPr>
        <w:t xml:space="preserve"> / </w:t>
      </w:r>
      <w:r w:rsidRPr="0080728B">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14:paraId="18CB0F8B"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80728B">
        <w:rPr>
          <w:rFonts w:ascii="Times New Roman" w:hAnsi="Times New Roman" w:cs="Times New Roman"/>
        </w:rPr>
        <w:t xml:space="preserve">Цены Работ </w:t>
      </w:r>
      <w:r w:rsidRPr="0080728B">
        <w:rPr>
          <w:rFonts w:ascii="Times New Roman" w:hAnsi="Times New Roman" w:cs="Times New Roman"/>
        </w:rPr>
        <w:t xml:space="preserve">в следующих случаях: </w:t>
      </w:r>
    </w:p>
    <w:p w14:paraId="41201918"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76F8025"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выявление недостоверности сведений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документации, предоставленной Заказчику для согласования Субподрядной организации; </w:t>
      </w:r>
    </w:p>
    <w:p w14:paraId="5B93B76C" w14:textId="77777777" w:rsidR="00C01259" w:rsidRPr="0080728B" w:rsidRDefault="00C01259" w:rsidP="0080728B">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CF09BF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459C9552" w14:textId="52B57339"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отсутствие у Субподрядной организации </w:t>
      </w:r>
      <w:r w:rsidR="00247E36" w:rsidRPr="0080728B">
        <w:rPr>
          <w:rFonts w:ascii="Times New Roman" w:hAnsi="Times New Roman" w:cs="Times New Roman"/>
        </w:rPr>
        <w:t xml:space="preserve">сертификатов, лицензий, </w:t>
      </w:r>
      <w:r w:rsidR="007F71DF" w:rsidRPr="0080728B">
        <w:rPr>
          <w:rFonts w:ascii="Times New Roman" w:hAnsi="Times New Roman" w:cs="Times New Roman"/>
        </w:rPr>
        <w:t xml:space="preserve">членства в соответствующей саморегулируемой организации (если применимо) </w:t>
      </w:r>
      <w:r w:rsidR="00247E36" w:rsidRPr="0080728B">
        <w:rPr>
          <w:rFonts w:ascii="Times New Roman" w:hAnsi="Times New Roman" w:cs="Times New Roman"/>
        </w:rPr>
        <w:t xml:space="preserve">и / или иных разрешений, необходимых </w:t>
      </w:r>
      <w:r w:rsidRPr="0080728B">
        <w:rPr>
          <w:rFonts w:ascii="Times New Roman" w:hAnsi="Times New Roman" w:cs="Times New Roman"/>
        </w:rPr>
        <w:t>для выполнения Работ.</w:t>
      </w:r>
    </w:p>
    <w:p w14:paraId="231939EA" w14:textId="77777777" w:rsidR="00603443" w:rsidRPr="0080728B" w:rsidRDefault="00221760" w:rsidP="0080728B">
      <w:pPr>
        <w:pStyle w:val="RUS11"/>
        <w:widowControl w:val="0"/>
        <w:rPr>
          <w:rFonts w:ascii="Times New Roman" w:hAnsi="Times New Roman" w:cs="Times New Roman"/>
        </w:rPr>
      </w:pPr>
      <w:r w:rsidRPr="0080728B">
        <w:rPr>
          <w:rFonts w:ascii="Times New Roman" w:hAnsi="Times New Roman" w:cs="Times New Roman"/>
        </w:rPr>
        <w:t>При замене</w:t>
      </w:r>
      <w:r w:rsidR="00603443" w:rsidRPr="0080728B">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0728B">
        <w:rPr>
          <w:rFonts w:ascii="Times New Roman" w:hAnsi="Times New Roman" w:cs="Times New Roman"/>
        </w:rPr>
        <w:t>Договором.</w:t>
      </w:r>
    </w:p>
    <w:p w14:paraId="19CF98A8"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В момент подписания Сторонами Акта </w:t>
      </w:r>
      <w:r w:rsidR="009A50FD" w:rsidRPr="0080728B">
        <w:rPr>
          <w:rFonts w:ascii="Times New Roman" w:hAnsi="Times New Roman" w:cs="Times New Roman"/>
        </w:rPr>
        <w:t>сдачи-</w:t>
      </w:r>
      <w:r w:rsidR="00E37854" w:rsidRPr="0080728B">
        <w:rPr>
          <w:rFonts w:ascii="Times New Roman" w:hAnsi="Times New Roman" w:cs="Times New Roman"/>
        </w:rPr>
        <w:t xml:space="preserve">приемки </w:t>
      </w:r>
      <w:r w:rsidR="009A50FD"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4C2025EB" w14:textId="79110626" w:rsidR="00606C2D"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lastRenderedPageBreak/>
        <w:t>Когда Подрядчик уступает Заказчику права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80728B">
        <w:rPr>
          <w:rFonts w:ascii="Times New Roman" w:hAnsi="Times New Roman" w:cs="Times New Roman"/>
        </w:rPr>
        <w:t>, в том числе после уступки</w:t>
      </w:r>
      <w:r w:rsidR="00606C2D" w:rsidRPr="0080728B">
        <w:rPr>
          <w:rFonts w:ascii="Times New Roman" w:hAnsi="Times New Roman" w:cs="Times New Roman"/>
        </w:rPr>
        <w:t>.</w:t>
      </w:r>
    </w:p>
    <w:p w14:paraId="3B59CF60"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Ничто в настояще</w:t>
      </w:r>
      <w:r w:rsidR="00A25504" w:rsidRPr="0080728B">
        <w:rPr>
          <w:rFonts w:ascii="Times New Roman" w:hAnsi="Times New Roman" w:cs="Times New Roman"/>
        </w:rPr>
        <w:t>м</w:t>
      </w:r>
      <w:r w:rsidR="00044192" w:rsidRPr="0080728B">
        <w:rPr>
          <w:rFonts w:ascii="Times New Roman" w:hAnsi="Times New Roman" w:cs="Times New Roman"/>
        </w:rPr>
        <w:t xml:space="preserve"> </w:t>
      </w:r>
      <w:r w:rsidR="00EB7831" w:rsidRPr="0080728B">
        <w:rPr>
          <w:rFonts w:ascii="Times New Roman" w:hAnsi="Times New Roman" w:cs="Times New Roman"/>
        </w:rPr>
        <w:t>под</w:t>
      </w:r>
      <w:r w:rsidR="00A25504" w:rsidRPr="0080728B">
        <w:rPr>
          <w:rFonts w:ascii="Times New Roman" w:hAnsi="Times New Roman" w:cs="Times New Roman"/>
        </w:rPr>
        <w:t xml:space="preserve">разделе </w:t>
      </w:r>
      <w:r w:rsidRPr="0080728B">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обязанностей по договору с Субподрядной организацией.</w:t>
      </w:r>
    </w:p>
    <w:p w14:paraId="7F755A6E"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w:t>
      </w:r>
      <w:r w:rsidR="00287A73" w:rsidRPr="0080728B">
        <w:rPr>
          <w:rFonts w:ascii="Times New Roman" w:hAnsi="Times New Roman" w:cs="Times New Roman"/>
        </w:rPr>
        <w:t>е</w:t>
      </w:r>
      <w:r w:rsidRPr="0080728B">
        <w:rPr>
          <w:rFonts w:ascii="Times New Roman" w:hAnsi="Times New Roman" w:cs="Times New Roman"/>
        </w:rPr>
        <w:t>т Подрядчик.</w:t>
      </w:r>
    </w:p>
    <w:p w14:paraId="541B35E1" w14:textId="77777777" w:rsidR="00C075B2" w:rsidRPr="0080728B" w:rsidRDefault="00C075B2" w:rsidP="0080728B">
      <w:pPr>
        <w:pStyle w:val="RUS1"/>
        <w:widowControl w:val="0"/>
        <w:spacing w:before="0"/>
        <w:rPr>
          <w:rFonts w:ascii="Times New Roman" w:hAnsi="Times New Roman" w:cs="Times New Roman"/>
        </w:rPr>
      </w:pPr>
      <w:bookmarkStart w:id="57" w:name="_Toc504140771"/>
      <w:bookmarkStart w:id="58" w:name="_Toc518653259"/>
      <w:r w:rsidRPr="0080728B">
        <w:rPr>
          <w:rFonts w:ascii="Times New Roman" w:hAnsi="Times New Roman" w:cs="Times New Roman"/>
        </w:rPr>
        <w:t>Исходные данные</w:t>
      </w:r>
      <w:bookmarkEnd w:id="57"/>
      <w:bookmarkEnd w:id="58"/>
    </w:p>
    <w:p w14:paraId="32EEE59C"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11EB6898" w14:textId="77777777" w:rsidR="00C075B2" w:rsidRPr="0080728B" w:rsidRDefault="00C075B2" w:rsidP="0080728B">
      <w:pPr>
        <w:pStyle w:val="RUS11"/>
        <w:widowControl w:val="0"/>
        <w:rPr>
          <w:rFonts w:ascii="Times New Roman" w:hAnsi="Times New Roman" w:cs="Times New Roman"/>
        </w:rPr>
      </w:pPr>
      <w:bookmarkStart w:id="59"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9"/>
    </w:p>
    <w:p w14:paraId="0F18374F" w14:textId="16123FDB" w:rsidR="00C075B2" w:rsidRPr="0080728B" w:rsidRDefault="00A739C5" w:rsidP="0080728B">
      <w:pPr>
        <w:pStyle w:val="RUS11"/>
        <w:widowControl w:val="0"/>
        <w:rPr>
          <w:rFonts w:ascii="Times New Roman" w:hAnsi="Times New Roman" w:cs="Times New Roman"/>
        </w:rPr>
      </w:pPr>
      <w:bookmarkStart w:id="60" w:name="_Ref493722979"/>
      <w:r w:rsidRPr="0080728B">
        <w:rPr>
          <w:rFonts w:ascii="Times New Roman" w:hAnsi="Times New Roman" w:cs="Times New Roman"/>
        </w:rPr>
        <w:t>[</w:t>
      </w:r>
      <w:proofErr w:type="gramStart"/>
      <w:r w:rsidR="00C075B2" w:rsidRPr="0080728B">
        <w:rPr>
          <w:rFonts w:ascii="Times New Roman" w:hAnsi="Times New Roman" w:cs="Times New Roman"/>
        </w:rPr>
        <w:t>В</w:t>
      </w:r>
      <w:proofErr w:type="gramEnd"/>
      <w:r w:rsidR="00C075B2" w:rsidRPr="0080728B">
        <w:rPr>
          <w:rFonts w:ascii="Times New Roman" w:hAnsi="Times New Roman" w:cs="Times New Roman"/>
        </w:rPr>
        <w:t xml:space="preserve"> течение 10 (десяти) рабочих дней с момента </w:t>
      </w:r>
      <w:r w:rsidR="00DD2FC4" w:rsidRPr="0080728B">
        <w:rPr>
          <w:rFonts w:ascii="Times New Roman" w:hAnsi="Times New Roman" w:cs="Times New Roman"/>
        </w:rPr>
        <w:t xml:space="preserve">предоставления Исходных </w:t>
      </w:r>
      <w:r w:rsidR="00C42838" w:rsidRPr="0080728B">
        <w:rPr>
          <w:rFonts w:ascii="Times New Roman" w:hAnsi="Times New Roman" w:cs="Times New Roman"/>
        </w:rPr>
        <w:t>д</w:t>
      </w:r>
      <w:r w:rsidR="00DD2FC4" w:rsidRPr="0080728B">
        <w:rPr>
          <w:rFonts w:ascii="Times New Roman" w:hAnsi="Times New Roman" w:cs="Times New Roman"/>
        </w:rPr>
        <w:t>анных</w:t>
      </w:r>
      <w:r w:rsidR="00C075B2" w:rsidRPr="0080728B">
        <w:rPr>
          <w:rFonts w:ascii="Times New Roman" w:hAnsi="Times New Roman" w:cs="Times New Roman"/>
        </w:rPr>
        <w:t xml:space="preserve"> Подрядчик обязан повторно проверить Исходные данные на наличие Дефектов Исходных данных. Подрядчик должен </w:t>
      </w:r>
      <w:r w:rsidR="0017025B" w:rsidRPr="0080728B">
        <w:rPr>
          <w:rFonts w:ascii="Times New Roman" w:hAnsi="Times New Roman" w:cs="Times New Roman"/>
        </w:rPr>
        <w:t xml:space="preserve">уведомить Заказчика о наличии таких Дефектов Исходных данных и </w:t>
      </w:r>
      <w:r w:rsidR="00C075B2" w:rsidRPr="0080728B">
        <w:rPr>
          <w:rFonts w:ascii="Times New Roman" w:hAnsi="Times New Roman" w:cs="Times New Roman"/>
        </w:rPr>
        <w:t xml:space="preserve">указать способ </w:t>
      </w:r>
      <w:r w:rsidR="0017025B" w:rsidRPr="0080728B">
        <w:rPr>
          <w:rFonts w:ascii="Times New Roman" w:hAnsi="Times New Roman" w:cs="Times New Roman"/>
        </w:rPr>
        <w:t xml:space="preserve">их </w:t>
      </w:r>
      <w:r w:rsidR="00C075B2" w:rsidRPr="0080728B">
        <w:rPr>
          <w:rFonts w:ascii="Times New Roman" w:hAnsi="Times New Roman" w:cs="Times New Roman"/>
        </w:rPr>
        <w:t>устранения.</w:t>
      </w:r>
      <w:bookmarkEnd w:id="60"/>
    </w:p>
    <w:p w14:paraId="2F0E8BF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w:t>
      </w:r>
      <w:r w:rsidR="0017025B" w:rsidRPr="0080728B">
        <w:rPr>
          <w:rFonts w:ascii="Times New Roman" w:hAnsi="Times New Roman" w:cs="Times New Roman"/>
        </w:rPr>
        <w:t>чика о Дефектах Исходных данных</w:t>
      </w:r>
      <w:r w:rsidRPr="0080728B">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C1D7540" w14:textId="77777777" w:rsidR="00C075B2" w:rsidRPr="0080728B" w:rsidRDefault="00C075B2" w:rsidP="0080728B">
      <w:pPr>
        <w:pStyle w:val="RUS11"/>
        <w:widowControl w:val="0"/>
        <w:rPr>
          <w:rFonts w:ascii="Times New Roman" w:hAnsi="Times New Roman" w:cs="Times New Roman"/>
        </w:rPr>
      </w:pPr>
      <w:bookmarkStart w:id="61" w:name="_Ref493722964"/>
      <w:r w:rsidRPr="0080728B">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0728B">
        <w:rPr>
          <w:rFonts w:ascii="Times New Roman" w:hAnsi="Times New Roman" w:cs="Times New Roman"/>
        </w:rPr>
        <w:t xml:space="preserve">принятия решения </w:t>
      </w:r>
      <w:r w:rsidRPr="0080728B">
        <w:rPr>
          <w:rFonts w:ascii="Times New Roman" w:hAnsi="Times New Roman" w:cs="Times New Roman"/>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1"/>
    </w:p>
    <w:p w14:paraId="7127FA41" w14:textId="2847A6A0" w:rsidR="00C075B2" w:rsidRPr="0080728B" w:rsidRDefault="00C075B2" w:rsidP="0080728B">
      <w:pPr>
        <w:pStyle w:val="RUS11"/>
        <w:widowControl w:val="0"/>
        <w:rPr>
          <w:rFonts w:ascii="Times New Roman" w:hAnsi="Times New Roman" w:cs="Times New Roman"/>
        </w:rPr>
      </w:pPr>
      <w:bookmarkStart w:id="62"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80728B">
        <w:rPr>
          <w:rFonts w:ascii="Times New Roman" w:hAnsi="Times New Roman" w:cs="Times New Roman"/>
        </w:rPr>
        <w:t>незамедлительно</w:t>
      </w:r>
      <w:r w:rsidR="00F17524" w:rsidRPr="0080728B">
        <w:rPr>
          <w:rFonts w:ascii="Times New Roman" w:hAnsi="Times New Roman" w:cs="Times New Roman"/>
        </w:rPr>
        <w:t xml:space="preserve"> </w:t>
      </w:r>
      <w:r w:rsidR="002D58D7" w:rsidRPr="0080728B">
        <w:rPr>
          <w:rFonts w:ascii="Times New Roman" w:hAnsi="Times New Roman" w:cs="Times New Roman"/>
        </w:rPr>
        <w:t xml:space="preserve">после принятия соответствующего решения </w:t>
      </w:r>
      <w:r w:rsidRPr="0080728B">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0728B">
        <w:rPr>
          <w:rFonts w:ascii="Times New Roman" w:hAnsi="Times New Roman" w:cs="Times New Roman"/>
        </w:rPr>
        <w:t xml:space="preserve">енный пунктом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_Ref493722964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13.5</w:t>
      </w:r>
      <w:r w:rsidR="0009383D" w:rsidRPr="0080728B">
        <w:rPr>
          <w:rFonts w:ascii="Times New Roman" w:hAnsi="Times New Roman" w:cs="Times New Roman"/>
        </w:rPr>
        <w:fldChar w:fldCharType="end"/>
      </w:r>
      <w:r w:rsidR="000C3972" w:rsidRPr="0080728B">
        <w:rPr>
          <w:rFonts w:ascii="Times New Roman" w:hAnsi="Times New Roman" w:cs="Times New Roman"/>
        </w:rPr>
        <w:t xml:space="preserve"> </w:t>
      </w:r>
      <w:r w:rsidRPr="0080728B">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0728B">
        <w:rPr>
          <w:rFonts w:ascii="Times New Roman" w:hAnsi="Times New Roman" w:cs="Times New Roman"/>
        </w:rPr>
        <w:t>течение срока, указанного в пункте</w:t>
      </w:r>
      <w:r w:rsidR="000C3972"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13.3</w:t>
      </w:r>
      <w:r w:rsidR="0009383D" w:rsidRPr="0080728B">
        <w:rPr>
          <w:rFonts w:ascii="Times New Roman" w:hAnsi="Times New Roman" w:cs="Times New Roman"/>
        </w:rPr>
        <w:fldChar w:fldCharType="end"/>
      </w:r>
      <w:r w:rsidR="006A4F18" w:rsidRPr="0080728B">
        <w:rPr>
          <w:rFonts w:ascii="Times New Roman" w:hAnsi="Times New Roman" w:cs="Times New Roman"/>
        </w:rPr>
        <w:t xml:space="preserve"> </w:t>
      </w:r>
      <w:r w:rsidRPr="0080728B">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62"/>
    </w:p>
    <w:p w14:paraId="25B87FEF" w14:textId="112EE3BE"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Неполучение Заказчиком уведомления Подрядчика о Дефектах Исходн</w:t>
      </w:r>
      <w:r w:rsidR="006A4F18" w:rsidRPr="0080728B">
        <w:rPr>
          <w:rFonts w:ascii="Times New Roman" w:hAnsi="Times New Roman" w:cs="Times New Roman"/>
        </w:rPr>
        <w:t xml:space="preserve">ых данных в срок, указанный в пункте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13.3</w:t>
      </w:r>
      <w:r w:rsidR="0009383D" w:rsidRPr="0080728B">
        <w:rPr>
          <w:rFonts w:ascii="Times New Roman" w:hAnsi="Times New Roman" w:cs="Times New Roman"/>
        </w:rPr>
        <w:fldChar w:fldCharType="end"/>
      </w:r>
      <w:r w:rsidR="00B761BE" w:rsidRPr="0080728B">
        <w:rPr>
          <w:rFonts w:ascii="Times New Roman" w:hAnsi="Times New Roman" w:cs="Times New Roman"/>
        </w:rPr>
        <w:t xml:space="preserve"> </w:t>
      </w:r>
      <w:r w:rsidRPr="0080728B">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10B217" w14:textId="0A3D322B" w:rsidR="0017025B" w:rsidRPr="0080728B" w:rsidRDefault="00C075B2" w:rsidP="0080728B">
      <w:pPr>
        <w:pStyle w:val="RUS11"/>
        <w:widowControl w:val="0"/>
        <w:rPr>
          <w:rFonts w:ascii="Times New Roman" w:hAnsi="Times New Roman" w:cs="Times New Roman"/>
        </w:rPr>
      </w:pPr>
      <w:bookmarkStart w:id="63" w:name="_Ref493723053"/>
      <w:r w:rsidRPr="0080728B">
        <w:rPr>
          <w:rFonts w:ascii="Times New Roman" w:hAnsi="Times New Roman" w:cs="Times New Roman"/>
        </w:rPr>
        <w:t>Подрядчик несет ответственность за недостатки и</w:t>
      </w:r>
      <w:r w:rsidR="00F47C50" w:rsidRPr="0080728B">
        <w:rPr>
          <w:rFonts w:ascii="Times New Roman" w:hAnsi="Times New Roman" w:cs="Times New Roman"/>
        </w:rPr>
        <w:t xml:space="preserve"> / </w:t>
      </w:r>
      <w:r w:rsidRPr="0080728B">
        <w:rPr>
          <w:rFonts w:ascii="Times New Roman" w:hAnsi="Times New Roman" w:cs="Times New Roman"/>
        </w:rPr>
        <w:t>или дефекты выполненных Работ, возникшие в связи с Дефектами Исходн</w:t>
      </w:r>
      <w:r w:rsidR="00B761BE" w:rsidRPr="0080728B">
        <w:rPr>
          <w:rFonts w:ascii="Times New Roman" w:hAnsi="Times New Roman" w:cs="Times New Roman"/>
        </w:rPr>
        <w:t>ых</w:t>
      </w:r>
      <w:r w:rsidRPr="0080728B">
        <w:rPr>
          <w:rFonts w:ascii="Times New Roman" w:hAnsi="Times New Roman" w:cs="Times New Roman"/>
        </w:rPr>
        <w:t xml:space="preserve"> </w:t>
      </w:r>
      <w:r w:rsidR="00B761BE" w:rsidRPr="0080728B">
        <w:rPr>
          <w:rFonts w:ascii="Times New Roman" w:hAnsi="Times New Roman" w:cs="Times New Roman"/>
        </w:rPr>
        <w:t>данных</w:t>
      </w:r>
      <w:r w:rsidRPr="0080728B">
        <w:rPr>
          <w:rFonts w:ascii="Times New Roman" w:hAnsi="Times New Roman" w:cs="Times New Roman"/>
        </w:rPr>
        <w:t>, о которых Подрядчик не уведоми</w:t>
      </w:r>
      <w:r w:rsidR="006A4F18" w:rsidRPr="0080728B">
        <w:rPr>
          <w:rFonts w:ascii="Times New Roman" w:hAnsi="Times New Roman" w:cs="Times New Roman"/>
        </w:rPr>
        <w:t>л Заказчика в предусмотренный пунктом</w:t>
      </w:r>
      <w:r w:rsidR="000B7A75"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13.3</w:t>
      </w:r>
      <w:r w:rsidR="0009383D" w:rsidRPr="0080728B">
        <w:rPr>
          <w:rFonts w:ascii="Times New Roman" w:hAnsi="Times New Roman" w:cs="Times New Roman"/>
        </w:rPr>
        <w:fldChar w:fldCharType="end"/>
      </w:r>
      <w:r w:rsidR="000B7A75" w:rsidRPr="0080728B">
        <w:rPr>
          <w:rFonts w:ascii="Times New Roman" w:hAnsi="Times New Roman" w:cs="Times New Roman"/>
        </w:rPr>
        <w:t xml:space="preserve"> </w:t>
      </w:r>
      <w:r w:rsidRPr="0080728B">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63"/>
      <w:r w:rsidR="001E0430" w:rsidRPr="0080728B">
        <w:rPr>
          <w:rFonts w:ascii="Times New Roman" w:hAnsi="Times New Roman" w:cs="Times New Roman"/>
        </w:rPr>
        <w:t>]</w:t>
      </w:r>
    </w:p>
    <w:p w14:paraId="458CF406" w14:textId="61DDD2A3"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80728B">
        <w:rPr>
          <w:rFonts w:ascii="Times New Roman" w:hAnsi="Times New Roman" w:cs="Times New Roman"/>
        </w:rPr>
        <w:t xml:space="preserve"> </w:t>
      </w:r>
      <w:r w:rsidR="002E2C56" w:rsidRPr="0080728B">
        <w:rPr>
          <w:rFonts w:ascii="Times New Roman" w:hAnsi="Times New Roman" w:cs="Times New Roman"/>
        </w:rPr>
        <w:t>(в том числе, Технической документации),</w:t>
      </w:r>
      <w:r w:rsidR="00125E36" w:rsidRPr="0080728B">
        <w:rPr>
          <w:rFonts w:ascii="Times New Roman" w:hAnsi="Times New Roman" w:cs="Times New Roman"/>
        </w:rPr>
        <w:t xml:space="preserve"> </w:t>
      </w:r>
      <w:r w:rsidRPr="0080728B">
        <w:rPr>
          <w:rFonts w:ascii="Times New Roman" w:hAnsi="Times New Roman" w:cs="Times New Roman"/>
        </w:rPr>
        <w:t xml:space="preserve">такие Дефекты Исходных данных </w:t>
      </w:r>
      <w:r w:rsidRPr="0080728B">
        <w:rPr>
          <w:rFonts w:ascii="Times New Roman" w:hAnsi="Times New Roman" w:cs="Times New Roman"/>
        </w:rPr>
        <w:lastRenderedPageBreak/>
        <w:t>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B7A5196" w14:textId="77777777" w:rsidR="00C075B2" w:rsidRPr="0080728B" w:rsidRDefault="00C075B2" w:rsidP="0080728B">
      <w:pPr>
        <w:pStyle w:val="RUS11"/>
        <w:widowControl w:val="0"/>
        <w:rPr>
          <w:rFonts w:ascii="Times New Roman" w:hAnsi="Times New Roman" w:cs="Times New Roman"/>
        </w:rPr>
      </w:pPr>
      <w:bookmarkStart w:id="64"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80728B">
        <w:rPr>
          <w:rFonts w:ascii="Times New Roman" w:hAnsi="Times New Roman" w:cs="Times New Roman"/>
        </w:rPr>
        <w:t>Задании на проектирование</w:t>
      </w:r>
      <w:r w:rsidRPr="0080728B">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64"/>
    </w:p>
    <w:p w14:paraId="2E98C54E" w14:textId="49DC48ED" w:rsidR="003F053D" w:rsidRPr="0080728B" w:rsidRDefault="008B4354" w:rsidP="008B4354">
      <w:pPr>
        <w:pStyle w:val="a"/>
        <w:widowControl w:val="0"/>
        <w:numPr>
          <w:ilvl w:val="0"/>
          <w:numId w:val="0"/>
        </w:numPr>
        <w:spacing w:before="0"/>
        <w:rPr>
          <w:rFonts w:ascii="Times New Roman" w:hAnsi="Times New Roman" w:cs="Times New Roman"/>
        </w:rPr>
      </w:pPr>
      <w:bookmarkStart w:id="65" w:name="_Toc504140772"/>
      <w:bookmarkStart w:id="66" w:name="_Toc518653260"/>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003F053D" w:rsidRPr="0080728B">
        <w:rPr>
          <w:rFonts w:ascii="Times New Roman" w:hAnsi="Times New Roman" w:cs="Times New Roman"/>
        </w:rPr>
        <w:t>ОРГАНИЗАЦИЯ РАБОТ</w:t>
      </w:r>
      <w:bookmarkEnd w:id="65"/>
      <w:bookmarkEnd w:id="66"/>
    </w:p>
    <w:p w14:paraId="35D604B3" w14:textId="77777777" w:rsidR="003F053D" w:rsidRPr="0080728B" w:rsidRDefault="003F053D" w:rsidP="0080728B">
      <w:pPr>
        <w:pStyle w:val="RUS1"/>
        <w:widowControl w:val="0"/>
        <w:spacing w:before="0"/>
        <w:rPr>
          <w:rFonts w:ascii="Times New Roman" w:hAnsi="Times New Roman" w:cs="Times New Roman"/>
        </w:rPr>
      </w:pPr>
      <w:bookmarkStart w:id="67" w:name="_Toc504140773"/>
      <w:bookmarkStart w:id="68" w:name="_Toc518653261"/>
      <w:r w:rsidRPr="0080728B">
        <w:rPr>
          <w:rFonts w:ascii="Times New Roman" w:hAnsi="Times New Roman" w:cs="Times New Roman"/>
        </w:rPr>
        <w:t>Порядок осуществления</w:t>
      </w:r>
      <w:r w:rsidR="00297B70" w:rsidRPr="0080728B">
        <w:rPr>
          <w:rFonts w:ascii="Times New Roman" w:hAnsi="Times New Roman" w:cs="Times New Roman"/>
        </w:rPr>
        <w:t xml:space="preserve"> и приемки</w:t>
      </w:r>
      <w:r w:rsidRPr="0080728B">
        <w:rPr>
          <w:rFonts w:ascii="Times New Roman" w:hAnsi="Times New Roman" w:cs="Times New Roman"/>
        </w:rPr>
        <w:t xml:space="preserve"> работ</w:t>
      </w:r>
      <w:bookmarkEnd w:id="67"/>
      <w:bookmarkEnd w:id="68"/>
    </w:p>
    <w:p w14:paraId="1A0F0502" w14:textId="68BA5C48"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Подрядчик приступает к выполнению Работ в соответствии с</w:t>
      </w:r>
      <w:r w:rsidR="00EB5893" w:rsidRPr="0080728B">
        <w:rPr>
          <w:rFonts w:ascii="Times New Roman" w:hAnsi="Times New Roman" w:cs="Times New Roman"/>
        </w:rPr>
        <w:t xml:space="preserve"> </w:t>
      </w:r>
      <w:r w:rsidR="00D97192" w:rsidRPr="0080728B">
        <w:rPr>
          <w:rFonts w:ascii="Times New Roman" w:hAnsi="Times New Roman" w:cs="Times New Roman"/>
        </w:rPr>
        <w:t>Заданием на проектирование</w:t>
      </w:r>
      <w:r w:rsidRPr="0080728B">
        <w:rPr>
          <w:rFonts w:ascii="Times New Roman" w:hAnsi="Times New Roman" w:cs="Times New Roman"/>
        </w:rPr>
        <w:t xml:space="preserve"> (</w:t>
      </w:r>
      <w:r w:rsidR="00C06ADF" w:rsidRPr="0080728B">
        <w:rPr>
          <w:rFonts w:ascii="Times New Roman" w:hAnsi="Times New Roman" w:cs="Times New Roman"/>
        </w:rPr>
        <w:t xml:space="preserve">Приложение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Pr="0080728B">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80728B">
        <w:rPr>
          <w:rFonts w:ascii="Times New Roman" w:hAnsi="Times New Roman" w:cs="Times New Roman"/>
        </w:rPr>
        <w:t>п</w:t>
      </w:r>
      <w:r w:rsidRPr="0080728B">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14:paraId="4D3FEEB9" w14:textId="249B8637" w:rsidR="00C81561" w:rsidRPr="00FF67C9"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EB5893" w:rsidRPr="0080728B">
        <w:rPr>
          <w:rFonts w:ascii="Times New Roman" w:hAnsi="Times New Roman" w:cs="Times New Roman"/>
        </w:rPr>
        <w:fldChar w:fldCharType="begin"/>
      </w:r>
      <w:r w:rsidR="00EB5893" w:rsidRPr="0080728B">
        <w:rPr>
          <w:rFonts w:ascii="Times New Roman" w:hAnsi="Times New Roman" w:cs="Times New Roman"/>
        </w:rPr>
        <w:instrText xml:space="preserve"> REF _Ref496615859 \n \h </w:instrText>
      </w:r>
      <w:r w:rsidR="00FE76A2" w:rsidRPr="0080728B">
        <w:rPr>
          <w:rFonts w:ascii="Times New Roman" w:hAnsi="Times New Roman" w:cs="Times New Roman"/>
        </w:rPr>
        <w:instrText xml:space="preserve"> \* MERGEFORMAT </w:instrText>
      </w:r>
      <w:r w:rsidR="00EB5893" w:rsidRPr="0080728B">
        <w:rPr>
          <w:rFonts w:ascii="Times New Roman" w:hAnsi="Times New Roman" w:cs="Times New Roman"/>
        </w:rPr>
      </w:r>
      <w:r w:rsidR="00EB5893" w:rsidRPr="0080728B">
        <w:rPr>
          <w:rFonts w:ascii="Times New Roman" w:hAnsi="Times New Roman" w:cs="Times New Roman"/>
        </w:rPr>
        <w:fldChar w:fldCharType="separate"/>
      </w:r>
      <w:r w:rsidR="0080728B" w:rsidRPr="0080728B">
        <w:rPr>
          <w:rFonts w:ascii="Times New Roman" w:hAnsi="Times New Roman" w:cs="Times New Roman"/>
        </w:rPr>
        <w:t>5.7</w:t>
      </w:r>
      <w:r w:rsidR="00EB5893" w:rsidRPr="0080728B">
        <w:rPr>
          <w:rFonts w:ascii="Times New Roman" w:hAnsi="Times New Roman" w:cs="Times New Roman"/>
        </w:rPr>
        <w:fldChar w:fldCharType="end"/>
      </w:r>
      <w:r w:rsidRPr="0080728B">
        <w:rPr>
          <w:rFonts w:ascii="Times New Roman" w:hAnsi="Times New Roman" w:cs="Times New Roman"/>
        </w:rPr>
        <w:t xml:space="preserve"> </w:t>
      </w:r>
      <w:r w:rsidRPr="00FF67C9">
        <w:rPr>
          <w:rFonts w:ascii="Times New Roman" w:hAnsi="Times New Roman" w:cs="Times New Roman"/>
        </w:rPr>
        <w:t>настоящего Договора.</w:t>
      </w:r>
    </w:p>
    <w:p w14:paraId="28B6169C" w14:textId="5BDF2F8D" w:rsidR="00C81561" w:rsidRPr="00FF67C9" w:rsidRDefault="00CB72D5" w:rsidP="0080728B">
      <w:pPr>
        <w:pStyle w:val="RUS11"/>
        <w:widowControl w:val="0"/>
        <w:rPr>
          <w:rFonts w:ascii="Times New Roman" w:hAnsi="Times New Roman" w:cs="Times New Roman"/>
        </w:rPr>
      </w:pPr>
      <w:bookmarkStart w:id="69" w:name="_Hlt500771216"/>
      <w:bookmarkStart w:id="70" w:name="_Hlt500771237"/>
      <w:bookmarkStart w:id="71" w:name="_Ref500756479"/>
      <w:bookmarkStart w:id="72" w:name="_Ref513219314"/>
      <w:bookmarkEnd w:id="69"/>
      <w:bookmarkEnd w:id="70"/>
      <w:r w:rsidRPr="00FF67C9">
        <w:rPr>
          <w:rFonts w:ascii="Times New Roman" w:hAnsi="Times New Roman" w:cs="Times New Roman"/>
        </w:rPr>
        <w:t>В</w:t>
      </w:r>
      <w:r w:rsidR="00C81561" w:rsidRPr="00FF67C9">
        <w:rPr>
          <w:rFonts w:ascii="Times New Roman" w:hAnsi="Times New Roman" w:cs="Times New Roman"/>
        </w:rPr>
        <w:t xml:space="preserve"> части сметной документации Заказчику </w:t>
      </w:r>
      <w:bookmarkEnd w:id="71"/>
      <w:r w:rsidR="003D6ADC" w:rsidRPr="00FF67C9">
        <w:rPr>
          <w:rFonts w:ascii="Times New Roman" w:hAnsi="Times New Roman" w:cs="Times New Roman"/>
        </w:rPr>
        <w:t xml:space="preserve">передается документация в соответствии </w:t>
      </w:r>
      <w:r w:rsidR="00FF67C9" w:rsidRPr="00FF67C9">
        <w:rPr>
          <w:rFonts w:ascii="Times New Roman" w:hAnsi="Times New Roman" w:cs="Times New Roman"/>
        </w:rPr>
        <w:t>с Приложением 1 Задание на проектирование п.8 «Требования к составу проектной и рабочей документации»</w:t>
      </w:r>
      <w:r w:rsidR="003D6ADC" w:rsidRPr="00FF67C9">
        <w:rPr>
          <w:rFonts w:ascii="Times New Roman" w:hAnsi="Times New Roman" w:cs="Times New Roman"/>
        </w:rPr>
        <w:t>.</w:t>
      </w:r>
      <w:bookmarkEnd w:id="72"/>
    </w:p>
    <w:p w14:paraId="252C6182" w14:textId="639AFE8C"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w:t>
      </w:r>
      <w:r w:rsidR="003343AC" w:rsidRPr="0080728B">
        <w:rPr>
          <w:rFonts w:ascii="Times New Roman" w:hAnsi="Times New Roman" w:cs="Times New Roman"/>
        </w:rPr>
        <w:t>результатов выполненных работ</w:t>
      </w:r>
      <w:r w:rsidRPr="0080728B">
        <w:rPr>
          <w:rFonts w:ascii="Times New Roman" w:hAnsi="Times New Roman" w:cs="Times New Roman"/>
        </w:rPr>
        <w:t>, Акту о приемке выполненных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Подрядчик прилагает Техническую документацию, разработанную в ходе выполнения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по настоящему Договору, докумен</w:t>
      </w:r>
      <w:r w:rsidR="00CA54CE" w:rsidRPr="0080728B">
        <w:rPr>
          <w:rFonts w:ascii="Times New Roman" w:hAnsi="Times New Roman" w:cs="Times New Roman"/>
        </w:rPr>
        <w:t>ты, предусмотренные пунктом</w:t>
      </w:r>
      <w:r w:rsidR="000F5082"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_Ref496181471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1.1.19</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CA54CE" w:rsidRPr="0080728B">
        <w:rPr>
          <w:rFonts w:ascii="Times New Roman" w:hAnsi="Times New Roman" w:cs="Times New Roman"/>
        </w:rPr>
        <w:t xml:space="preserve">пунктом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_Ref500756479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14.3</w:t>
      </w:r>
      <w:r w:rsidR="003D6FA7" w:rsidRPr="0080728B">
        <w:rPr>
          <w:rFonts w:ascii="Times New Roman" w:hAnsi="Times New Roman" w:cs="Times New Roman"/>
        </w:rPr>
        <w:fldChar w:fldCharType="end"/>
      </w:r>
      <w:r w:rsidR="00EF23FD" w:rsidRPr="0080728B">
        <w:rPr>
          <w:rFonts w:ascii="Times New Roman" w:hAnsi="Times New Roman" w:cs="Times New Roman"/>
        </w:rPr>
        <w:t xml:space="preserve"> </w:t>
      </w:r>
      <w:r w:rsidRPr="0080728B">
        <w:rPr>
          <w:rFonts w:ascii="Times New Roman" w:hAnsi="Times New Roman" w:cs="Times New Roman"/>
        </w:rPr>
        <w:t>(если Предмет Договора предусматривает подготовку Проектной</w:t>
      </w:r>
      <w:r w:rsidR="00D00800" w:rsidRPr="0080728B">
        <w:rPr>
          <w:rFonts w:ascii="Times New Roman" w:hAnsi="Times New Roman" w:cs="Times New Roman"/>
        </w:rPr>
        <w:t xml:space="preserve"> или Рабочей</w:t>
      </w:r>
      <w:r w:rsidRPr="0080728B">
        <w:rPr>
          <w:rFonts w:ascii="Times New Roman" w:hAnsi="Times New Roman" w:cs="Times New Roman"/>
        </w:rPr>
        <w:t xml:space="preserve"> документации) настоящего Договора,</w:t>
      </w:r>
      <w:r w:rsidR="00FF67C9">
        <w:rPr>
          <w:rFonts w:ascii="Times New Roman" w:hAnsi="Times New Roman" w:cs="Times New Roman"/>
        </w:rPr>
        <w:t xml:space="preserve"> </w:t>
      </w:r>
      <w:r w:rsidRPr="0080728B">
        <w:rPr>
          <w:rFonts w:ascii="Times New Roman" w:hAnsi="Times New Roman" w:cs="Times New Roman"/>
        </w:rPr>
        <w:t>а также результаты Экспертизы</w:t>
      </w:r>
      <w:r w:rsidR="00125E36" w:rsidRPr="0080728B">
        <w:rPr>
          <w:rFonts w:ascii="Times New Roman" w:hAnsi="Times New Roman" w:cs="Times New Roman"/>
        </w:rPr>
        <w:t xml:space="preserve">, </w:t>
      </w:r>
      <w:r w:rsidR="00CE3222" w:rsidRPr="0080728B">
        <w:rPr>
          <w:rFonts w:ascii="Times New Roman" w:hAnsi="Times New Roman" w:cs="Times New Roman"/>
        </w:rPr>
        <w:t>если ее проведение предусмотрено условиями Договора</w:t>
      </w:r>
      <w:r w:rsidR="00FF67C9">
        <w:rPr>
          <w:rFonts w:ascii="Times New Roman" w:hAnsi="Times New Roman" w:cs="Times New Roman"/>
        </w:rPr>
        <w:t>,</w:t>
      </w:r>
      <w:r w:rsidR="00FF67C9" w:rsidRPr="00FF67C9">
        <w:rPr>
          <w:rFonts w:ascii="Times New Roman" w:hAnsi="Times New Roman" w:cs="Times New Roman"/>
        </w:rPr>
        <w:t xml:space="preserve"> </w:t>
      </w:r>
      <w:r w:rsidR="00FF67C9" w:rsidRPr="0080728B">
        <w:rPr>
          <w:rFonts w:ascii="Times New Roman" w:hAnsi="Times New Roman" w:cs="Times New Roman"/>
        </w:rPr>
        <w:t>Приложение</w:t>
      </w:r>
      <w:r w:rsidR="00FF67C9">
        <w:rPr>
          <w:rFonts w:ascii="Times New Roman" w:hAnsi="Times New Roman" w:cs="Times New Roman"/>
        </w:rPr>
        <w:t>м</w:t>
      </w:r>
      <w:r w:rsidR="00FF67C9" w:rsidRPr="0080728B">
        <w:rPr>
          <w:rFonts w:ascii="Times New Roman" w:hAnsi="Times New Roman" w:cs="Times New Roman"/>
        </w:rPr>
        <w:t xml:space="preserve"> </w:t>
      </w:r>
      <w:r w:rsidR="00FF67C9" w:rsidRPr="0080728B">
        <w:rPr>
          <w:rFonts w:ascii="Times New Roman" w:hAnsi="Times New Roman" w:cs="Times New Roman"/>
        </w:rPr>
        <w:fldChar w:fldCharType="begin"/>
      </w:r>
      <w:r w:rsidR="00FF67C9" w:rsidRPr="0080728B">
        <w:rPr>
          <w:rFonts w:ascii="Times New Roman" w:hAnsi="Times New Roman" w:cs="Times New Roman"/>
        </w:rPr>
        <w:instrText xml:space="preserve"> REF RefSCH1_No \h  \* MERGEFORMAT </w:instrText>
      </w:r>
      <w:r w:rsidR="00FF67C9" w:rsidRPr="0080728B">
        <w:rPr>
          <w:rFonts w:ascii="Times New Roman" w:hAnsi="Times New Roman" w:cs="Times New Roman"/>
        </w:rPr>
      </w:r>
      <w:r w:rsidR="00FF67C9" w:rsidRPr="0080728B">
        <w:rPr>
          <w:rFonts w:ascii="Times New Roman" w:hAnsi="Times New Roman" w:cs="Times New Roman"/>
        </w:rPr>
        <w:fldChar w:fldCharType="separate"/>
      </w:r>
      <w:r w:rsidR="00FF67C9" w:rsidRPr="0080728B">
        <w:rPr>
          <w:rFonts w:ascii="Times New Roman" w:eastAsiaTheme="minorEastAsia" w:hAnsi="Times New Roman" w:cs="Times New Roman"/>
          <w:b/>
          <w:i/>
        </w:rPr>
        <w:t>№ 1</w:t>
      </w:r>
      <w:r w:rsidR="00FF67C9" w:rsidRPr="0080728B">
        <w:rPr>
          <w:rFonts w:ascii="Times New Roman" w:hAnsi="Times New Roman" w:cs="Times New Roman"/>
        </w:rPr>
        <w:fldChar w:fldCharType="end"/>
      </w:r>
      <w:r w:rsidR="00FF67C9" w:rsidRPr="0080728B">
        <w:rPr>
          <w:rFonts w:ascii="Times New Roman" w:hAnsi="Times New Roman" w:cs="Times New Roman"/>
        </w:rPr>
        <w:t xml:space="preserve"> </w:t>
      </w:r>
      <w:r w:rsidR="00FF67C9" w:rsidRPr="0080728B">
        <w:rPr>
          <w:rFonts w:ascii="Times New Roman" w:hAnsi="Times New Roman" w:cs="Times New Roman"/>
        </w:rPr>
        <w:fldChar w:fldCharType="begin"/>
      </w:r>
      <w:r w:rsidR="00FF67C9" w:rsidRPr="0080728B">
        <w:rPr>
          <w:rFonts w:ascii="Times New Roman" w:hAnsi="Times New Roman" w:cs="Times New Roman"/>
        </w:rPr>
        <w:instrText xml:space="preserve"> REF RefSCH1_1 \h  \* MERGEFORMAT </w:instrText>
      </w:r>
      <w:r w:rsidR="00FF67C9" w:rsidRPr="0080728B">
        <w:rPr>
          <w:rFonts w:ascii="Times New Roman" w:hAnsi="Times New Roman" w:cs="Times New Roman"/>
        </w:rPr>
      </w:r>
      <w:r w:rsidR="00FF67C9" w:rsidRPr="0080728B">
        <w:rPr>
          <w:rFonts w:ascii="Times New Roman" w:hAnsi="Times New Roman" w:cs="Times New Roman"/>
        </w:rPr>
        <w:fldChar w:fldCharType="separate"/>
      </w:r>
      <w:r w:rsidR="00FF67C9" w:rsidRPr="0080728B">
        <w:rPr>
          <w:rFonts w:ascii="Times New Roman" w:hAnsi="Times New Roman" w:cs="Times New Roman"/>
          <w:b/>
        </w:rPr>
        <w:t>Задание на проектирование</w:t>
      </w:r>
      <w:r w:rsidR="00FF67C9" w:rsidRPr="0080728B">
        <w:rPr>
          <w:rFonts w:ascii="Times New Roman" w:hAnsi="Times New Roman" w:cs="Times New Roman"/>
        </w:rPr>
        <w:fldChar w:fldCharType="end"/>
      </w:r>
      <w:r w:rsidR="00FF67C9">
        <w:rPr>
          <w:rFonts w:ascii="Times New Roman" w:hAnsi="Times New Roman" w:cs="Times New Roman"/>
        </w:rPr>
        <w:t>,</w:t>
      </w:r>
      <w:r w:rsidR="00CE3222" w:rsidRPr="0080728B">
        <w:rPr>
          <w:rFonts w:ascii="Times New Roman" w:hAnsi="Times New Roman" w:cs="Times New Roman"/>
        </w:rPr>
        <w:t xml:space="preserve"> и</w:t>
      </w:r>
      <w:r w:rsidR="00D55973" w:rsidRPr="0080728B">
        <w:rPr>
          <w:rFonts w:ascii="Times New Roman" w:hAnsi="Times New Roman" w:cs="Times New Roman"/>
        </w:rPr>
        <w:t xml:space="preserve"> </w:t>
      </w:r>
      <w:r w:rsidR="00CE3222" w:rsidRPr="0080728B">
        <w:rPr>
          <w:rFonts w:ascii="Times New Roman" w:hAnsi="Times New Roman" w:cs="Times New Roman"/>
        </w:rPr>
        <w:t>/</w:t>
      </w:r>
      <w:r w:rsidR="00D55973" w:rsidRPr="0080728B">
        <w:rPr>
          <w:rFonts w:ascii="Times New Roman" w:hAnsi="Times New Roman" w:cs="Times New Roman"/>
        </w:rPr>
        <w:t xml:space="preserve"> </w:t>
      </w:r>
      <w:r w:rsidR="00CE3222" w:rsidRPr="0080728B">
        <w:rPr>
          <w:rFonts w:ascii="Times New Roman" w:hAnsi="Times New Roman" w:cs="Times New Roman"/>
        </w:rPr>
        <w:t>или законом или отраслевыми правилами и стандартами</w:t>
      </w:r>
      <w:r w:rsidRPr="0080728B">
        <w:rPr>
          <w:rFonts w:ascii="Times New Roman" w:hAnsi="Times New Roman" w:cs="Times New Roman"/>
        </w:rPr>
        <w:t>.</w:t>
      </w:r>
    </w:p>
    <w:p w14:paraId="11CDCB49" w14:textId="2DD29B39" w:rsidR="00C81561" w:rsidRPr="0080728B" w:rsidRDefault="00C237EE" w:rsidP="0080728B">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r w:rsidR="00C81561" w:rsidRPr="0080728B">
        <w:rPr>
          <w:rFonts w:ascii="Times New Roman" w:hAnsi="Times New Roman" w:cs="Times New Roman"/>
        </w:rPr>
        <w:t>:</w:t>
      </w:r>
    </w:p>
    <w:p w14:paraId="1EFC732F" w14:textId="77777777"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несоответствие выполненной работы </w:t>
      </w:r>
      <w:r w:rsidR="0014047E" w:rsidRPr="0080728B">
        <w:rPr>
          <w:rFonts w:ascii="Times New Roman" w:hAnsi="Times New Roman" w:cs="Times New Roman"/>
        </w:rPr>
        <w:t>Заданию на проектирование</w:t>
      </w:r>
      <w:r w:rsidRPr="0080728B">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349233BB"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_Ref496181471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1.1.19</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80728B" w:rsidRPr="0080728B">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_Ref500756479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14.3</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0A73A8" w:rsidRPr="0080728B">
        <w:rPr>
          <w:rFonts w:ascii="Times New Roman" w:hAnsi="Times New Roman" w:cs="Times New Roman"/>
        </w:rPr>
        <w:t xml:space="preserve">и иными положениями </w:t>
      </w:r>
      <w:r w:rsidRPr="0080728B">
        <w:rPr>
          <w:rFonts w:ascii="Times New Roman" w:hAnsi="Times New Roman" w:cs="Times New Roman"/>
        </w:rPr>
        <w:t>Договора.</w:t>
      </w:r>
    </w:p>
    <w:p w14:paraId="73030E60"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80728B">
        <w:rPr>
          <w:rFonts w:ascii="Times New Roman" w:hAnsi="Times New Roman" w:cs="Times New Roman"/>
        </w:rPr>
        <w:t>двухстороннем акте с перечнем необходимых доработок в согласованный срок</w:t>
      </w:r>
      <w:r w:rsidRPr="0080728B">
        <w:rPr>
          <w:rFonts w:ascii="Times New Roman" w:hAnsi="Times New Roman" w:cs="Times New Roman"/>
        </w:rPr>
        <w:t>.</w:t>
      </w:r>
    </w:p>
    <w:p w14:paraId="574B7195" w14:textId="6D91E942"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После устранения Подрядчиком недостатков в Технической документации, </w:t>
      </w:r>
      <w:r w:rsidRPr="0080728B">
        <w:rPr>
          <w:rFonts w:ascii="Times New Roman" w:hAnsi="Times New Roman" w:cs="Times New Roman"/>
        </w:rPr>
        <w:lastRenderedPageBreak/>
        <w:t xml:space="preserve">Подрядчик повторно предъявляет к приемке Работы, а Заказчик повторно проводит приемку результатов </w:t>
      </w:r>
      <w:r w:rsidR="00107836" w:rsidRPr="0080728B">
        <w:rPr>
          <w:rFonts w:ascii="Times New Roman" w:hAnsi="Times New Roman" w:cs="Times New Roman"/>
        </w:rPr>
        <w:t>Р</w:t>
      </w:r>
      <w:r w:rsidRPr="0080728B">
        <w:rPr>
          <w:rFonts w:ascii="Times New Roman" w:hAnsi="Times New Roman" w:cs="Times New Roman"/>
        </w:rPr>
        <w:t>абот.</w:t>
      </w:r>
    </w:p>
    <w:p w14:paraId="045152F3" w14:textId="11AE72C7" w:rsidR="00C81561" w:rsidRPr="0080728B" w:rsidRDefault="00C81561" w:rsidP="0080728B">
      <w:pPr>
        <w:pStyle w:val="RUS11"/>
        <w:widowControl w:val="0"/>
        <w:rPr>
          <w:rFonts w:ascii="Times New Roman" w:hAnsi="Times New Roman" w:cs="Times New Roman"/>
        </w:rPr>
      </w:pPr>
      <w:bookmarkStart w:id="73" w:name="_Ref513483168"/>
      <w:r w:rsidRPr="0080728B">
        <w:rPr>
          <w:rFonts w:ascii="Times New Roman" w:hAnsi="Times New Roman" w:cs="Times New Roman"/>
        </w:rPr>
        <w:t>Стороны понимают и признают, что подписание Заказчиком Акта сдачи</w:t>
      </w:r>
      <w:r w:rsidR="00107836" w:rsidRPr="0080728B">
        <w:rPr>
          <w:rFonts w:ascii="Times New Roman" w:hAnsi="Times New Roman" w:cs="Times New Roman"/>
        </w:rPr>
        <w:t>-</w:t>
      </w:r>
      <w:r w:rsidRPr="0080728B">
        <w:rPr>
          <w:rFonts w:ascii="Times New Roman" w:hAnsi="Times New Roman" w:cs="Times New Roman"/>
        </w:rPr>
        <w:t xml:space="preserve">приемки </w:t>
      </w:r>
      <w:r w:rsidR="0014047E" w:rsidRPr="0080728B">
        <w:rPr>
          <w:rFonts w:ascii="Times New Roman" w:hAnsi="Times New Roman" w:cs="Times New Roman"/>
        </w:rPr>
        <w:t>р</w:t>
      </w:r>
      <w:r w:rsidR="009C3A7A" w:rsidRPr="0080728B">
        <w:rPr>
          <w:rFonts w:ascii="Times New Roman" w:hAnsi="Times New Roman" w:cs="Times New Roman"/>
        </w:rPr>
        <w:t>езультатов выполненных работ</w:t>
      </w:r>
      <w:r w:rsidRPr="0080728B">
        <w:rPr>
          <w:rFonts w:ascii="Times New Roman" w:hAnsi="Times New Roman" w:cs="Times New Roman"/>
        </w:rPr>
        <w:t>, Акта о приемке выполненных Работ не освобождает Подрядчика от ответственности за ошибки, неточности или иные недостатки в Техническ</w:t>
      </w:r>
      <w:r w:rsidR="0014047E" w:rsidRPr="0080728B">
        <w:rPr>
          <w:rFonts w:ascii="Times New Roman" w:hAnsi="Times New Roman" w:cs="Times New Roman"/>
        </w:rPr>
        <w:t>ой</w:t>
      </w:r>
      <w:r w:rsidRPr="0080728B">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73"/>
    </w:p>
    <w:p w14:paraId="3EE7E462"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80728B">
        <w:rPr>
          <w:rFonts w:ascii="Times New Roman" w:hAnsi="Times New Roman" w:cs="Times New Roman"/>
        </w:rPr>
        <w:t>эксплуатации О</w:t>
      </w:r>
      <w:r w:rsidRPr="0080728B">
        <w:rPr>
          <w:rFonts w:ascii="Times New Roman" w:hAnsi="Times New Roman" w:cs="Times New Roman"/>
        </w:rPr>
        <w:t>бъекта, созданного</w:t>
      </w:r>
      <w:r w:rsidR="0014047E" w:rsidRPr="0080728B">
        <w:rPr>
          <w:rFonts w:ascii="Times New Roman" w:hAnsi="Times New Roman" w:cs="Times New Roman"/>
        </w:rPr>
        <w:t xml:space="preserve"> / реконструированного</w:t>
      </w:r>
      <w:r w:rsidRPr="0080728B">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1314E9A" w14:textId="1307DD83"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Заказчик вправе привлечь независимую э</w:t>
      </w:r>
      <w:r w:rsidR="003C0768" w:rsidRPr="0080728B">
        <w:rPr>
          <w:rFonts w:ascii="Times New Roman" w:hAnsi="Times New Roman" w:cs="Times New Roman"/>
        </w:rPr>
        <w:t>кспертную организацию для</w:t>
      </w:r>
      <w:r w:rsidRPr="0080728B">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80728B">
        <w:rPr>
          <w:rFonts w:ascii="Times New Roman" w:hAnsi="Times New Roman" w:cs="Times New Roman"/>
        </w:rPr>
        <w:t>ункту</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_Ref513483168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80728B" w:rsidRPr="0080728B">
        <w:rPr>
          <w:rFonts w:ascii="Times New Roman" w:hAnsi="Times New Roman" w:cs="Times New Roman"/>
        </w:rPr>
        <w:t>14.8</w:t>
      </w:r>
      <w:r w:rsidR="00B93D4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BA16354"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96C713F" w14:textId="6C76020C"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Изменения и корректиров</w:t>
      </w:r>
      <w:r w:rsidR="003C0768" w:rsidRPr="0080728B">
        <w:rPr>
          <w:rFonts w:ascii="Times New Roman" w:hAnsi="Times New Roman" w:cs="Times New Roman"/>
        </w:rPr>
        <w:t>ки в Техническую документацию,</w:t>
      </w:r>
      <w:r w:rsidRPr="0080728B">
        <w:rPr>
          <w:rFonts w:ascii="Times New Roman" w:hAnsi="Times New Roman" w:cs="Times New Roman"/>
        </w:rPr>
        <w:t xml:space="preserve"> получившую положи</w:t>
      </w:r>
      <w:r w:rsidR="003C0768" w:rsidRPr="0080728B">
        <w:rPr>
          <w:rFonts w:ascii="Times New Roman" w:hAnsi="Times New Roman" w:cs="Times New Roman"/>
        </w:rPr>
        <w:t xml:space="preserve">тельное заключение Экспертизы, </w:t>
      </w:r>
      <w:r w:rsidRPr="0080728B">
        <w:rPr>
          <w:rFonts w:ascii="Times New Roman" w:hAnsi="Times New Roman" w:cs="Times New Roman"/>
        </w:rPr>
        <w:t xml:space="preserve">которые </w:t>
      </w:r>
      <w:r w:rsidR="003C0768" w:rsidRPr="0080728B">
        <w:rPr>
          <w:rFonts w:ascii="Times New Roman" w:hAnsi="Times New Roman" w:cs="Times New Roman"/>
        </w:rPr>
        <w:t xml:space="preserve">связаны </w:t>
      </w:r>
      <w:r w:rsidRPr="0080728B">
        <w:rPr>
          <w:rFonts w:ascii="Times New Roman" w:hAnsi="Times New Roman" w:cs="Times New Roman"/>
        </w:rPr>
        <w:t>с изменением</w:t>
      </w:r>
      <w:r w:rsidR="00125E36" w:rsidRPr="0080728B">
        <w:rPr>
          <w:rFonts w:ascii="Times New Roman" w:hAnsi="Times New Roman" w:cs="Times New Roman"/>
        </w:rPr>
        <w:t xml:space="preserve"> </w:t>
      </w:r>
      <w:r w:rsidRPr="0080728B">
        <w:rPr>
          <w:rFonts w:ascii="Times New Roman" w:hAnsi="Times New Roman" w:cs="Times New Roman"/>
        </w:rPr>
        <w:t>законодательства Российской Федерации и</w:t>
      </w:r>
      <w:r w:rsidR="00F47C50" w:rsidRPr="0080728B">
        <w:rPr>
          <w:rFonts w:ascii="Times New Roman" w:hAnsi="Times New Roman" w:cs="Times New Roman"/>
        </w:rPr>
        <w:t xml:space="preserve"> / </w:t>
      </w:r>
      <w:r w:rsidRPr="0080728B">
        <w:rPr>
          <w:rFonts w:ascii="Times New Roman" w:hAnsi="Times New Roman" w:cs="Times New Roman"/>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w:t>
      </w:r>
      <w:r w:rsidR="003C0768" w:rsidRPr="0080728B">
        <w:rPr>
          <w:rFonts w:ascii="Times New Roman" w:hAnsi="Times New Roman" w:cs="Times New Roman"/>
        </w:rPr>
        <w:t xml:space="preserve">ия положительного результата </w:t>
      </w:r>
      <w:r w:rsidRPr="0080728B">
        <w:rPr>
          <w:rFonts w:ascii="Times New Roman" w:hAnsi="Times New Roman" w:cs="Times New Roman"/>
        </w:rPr>
        <w:t xml:space="preserve">Экспертизы, вносятся Подрядчиком на основании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w:t>
      </w:r>
      <w:r w:rsidR="00CF0A5A"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10414EAA" w14:textId="77777777" w:rsidR="00C075B2" w:rsidRPr="0080728B" w:rsidRDefault="00C075B2" w:rsidP="0080728B">
      <w:pPr>
        <w:pStyle w:val="RUS1"/>
        <w:widowControl w:val="0"/>
        <w:spacing w:before="0"/>
        <w:rPr>
          <w:rFonts w:ascii="Times New Roman" w:hAnsi="Times New Roman" w:cs="Times New Roman"/>
        </w:rPr>
      </w:pPr>
      <w:bookmarkStart w:id="74" w:name="_Toc518653262"/>
      <w:r w:rsidRPr="0080728B">
        <w:rPr>
          <w:rFonts w:ascii="Times New Roman" w:hAnsi="Times New Roman" w:cs="Times New Roman"/>
        </w:rPr>
        <w:t>Качество выполнения Работ и контроль качества</w:t>
      </w:r>
      <w:bookmarkEnd w:id="74"/>
    </w:p>
    <w:p w14:paraId="34737BE4" w14:textId="77777777" w:rsidR="00D67817" w:rsidRPr="0080728B" w:rsidRDefault="00D67817" w:rsidP="0080728B">
      <w:pPr>
        <w:pStyle w:val="RUS111"/>
        <w:widowControl w:val="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w:t>
      </w:r>
      <w:r w:rsidR="003C0768" w:rsidRPr="0080728B">
        <w:rPr>
          <w:rFonts w:ascii="Times New Roman" w:hAnsi="Times New Roman" w:cs="Times New Roman"/>
        </w:rPr>
        <w:t>тандартов Российской Федерации</w:t>
      </w:r>
      <w:r w:rsidRPr="0080728B">
        <w:rPr>
          <w:rFonts w:ascii="Times New Roman" w:hAnsi="Times New Roman" w:cs="Times New Roman"/>
        </w:rPr>
        <w:t>,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D64B324" w14:textId="77777777" w:rsidR="00812724" w:rsidRPr="0080728B" w:rsidRDefault="00812724" w:rsidP="0080728B">
      <w:pPr>
        <w:pStyle w:val="RUS111"/>
        <w:widowControl w:val="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80728B">
        <w:rPr>
          <w:rFonts w:ascii="Times New Roman" w:hAnsi="Times New Roman" w:cs="Times New Roman"/>
        </w:rPr>
        <w:t>ыполнением Работ и их качеством</w:t>
      </w:r>
      <w:r w:rsidRPr="0080728B">
        <w:rPr>
          <w:rFonts w:ascii="Times New Roman" w:hAnsi="Times New Roman" w:cs="Times New Roman"/>
        </w:rPr>
        <w:t>.</w:t>
      </w:r>
      <w:r w:rsidR="00125E36" w:rsidRPr="0080728B">
        <w:rPr>
          <w:rFonts w:ascii="Times New Roman" w:hAnsi="Times New Roman" w:cs="Times New Roman"/>
        </w:rPr>
        <w:t xml:space="preserve"> </w:t>
      </w:r>
      <w:r w:rsidRPr="0080728B">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2B3959B3" w14:textId="5324BA1C" w:rsidR="00267C4D" w:rsidRPr="0080728B" w:rsidRDefault="00FD1F54" w:rsidP="0080728B">
      <w:pPr>
        <w:pStyle w:val="RUS111"/>
        <w:widowControl w:val="0"/>
        <w:rPr>
          <w:rFonts w:ascii="Times New Roman" w:hAnsi="Times New Roman" w:cs="Times New Roman"/>
        </w:rPr>
      </w:pPr>
      <w:r w:rsidRPr="0080728B">
        <w:rPr>
          <w:rFonts w:ascii="Times New Roman" w:hAnsi="Times New Roman" w:cs="Times New Roman"/>
        </w:rPr>
        <w:t>Заказчик вправе в</w:t>
      </w:r>
      <w:r w:rsidR="00267C4D" w:rsidRPr="0080728B">
        <w:rPr>
          <w:rFonts w:ascii="Times New Roman" w:hAnsi="Times New Roman" w:cs="Times New Roman"/>
        </w:rPr>
        <w:t xml:space="preserve">мешаться в </w:t>
      </w:r>
      <w:r w:rsidR="001315E0" w:rsidRPr="0080728B">
        <w:rPr>
          <w:rFonts w:ascii="Times New Roman" w:hAnsi="Times New Roman" w:cs="Times New Roman"/>
        </w:rPr>
        <w:t>выполнение</w:t>
      </w:r>
      <w:r w:rsidR="009464A9" w:rsidRPr="0080728B">
        <w:rPr>
          <w:rFonts w:ascii="Times New Roman" w:hAnsi="Times New Roman" w:cs="Times New Roman"/>
        </w:rPr>
        <w:t xml:space="preserve"> </w:t>
      </w:r>
      <w:r w:rsidR="00267C4D" w:rsidRPr="0080728B">
        <w:rPr>
          <w:rFonts w:ascii="Times New Roman" w:hAnsi="Times New Roman" w:cs="Times New Roman"/>
        </w:rPr>
        <w:t>Работ, если Подрядчик и</w:t>
      </w:r>
      <w:r w:rsidR="00F47C50" w:rsidRPr="0080728B">
        <w:rPr>
          <w:rFonts w:ascii="Times New Roman" w:hAnsi="Times New Roman" w:cs="Times New Roman"/>
        </w:rPr>
        <w:t xml:space="preserve"> / </w:t>
      </w:r>
      <w:r w:rsidR="00267C4D" w:rsidRPr="0080728B">
        <w:rPr>
          <w:rFonts w:ascii="Times New Roman" w:hAnsi="Times New Roman" w:cs="Times New Roman"/>
        </w:rPr>
        <w:t xml:space="preserve">или </w:t>
      </w:r>
      <w:r w:rsidR="00267C4D" w:rsidRPr="0080728B">
        <w:rPr>
          <w:rFonts w:ascii="Times New Roman" w:hAnsi="Times New Roman" w:cs="Times New Roman"/>
        </w:rPr>
        <w:lastRenderedPageBreak/>
        <w:t>Субподрядная организация:</w:t>
      </w:r>
    </w:p>
    <w:p w14:paraId="5232F7E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085D248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784EE6B8"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5F609F9" w14:textId="77777777" w:rsidR="00267C4D" w:rsidRPr="0080728B" w:rsidRDefault="00267C4D"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4AE942F0" w14:textId="7A3CF6DC" w:rsidR="00C075B2" w:rsidRPr="0080728B" w:rsidRDefault="00C075B2" w:rsidP="0080728B">
      <w:pPr>
        <w:pStyle w:val="RUS1"/>
        <w:widowControl w:val="0"/>
        <w:spacing w:before="0"/>
        <w:rPr>
          <w:rFonts w:ascii="Times New Roman" w:hAnsi="Times New Roman" w:cs="Times New Roman"/>
        </w:rPr>
      </w:pPr>
      <w:bookmarkStart w:id="75" w:name="_Toc518653263"/>
      <w:r w:rsidRPr="0080728B">
        <w:rPr>
          <w:rFonts w:ascii="Times New Roman" w:hAnsi="Times New Roman" w:cs="Times New Roman"/>
        </w:rPr>
        <w:t xml:space="preserve">Устранение недостатков </w:t>
      </w:r>
      <w:r w:rsidR="00805475" w:rsidRPr="0080728B">
        <w:rPr>
          <w:rFonts w:ascii="Times New Roman" w:hAnsi="Times New Roman" w:cs="Times New Roman"/>
        </w:rPr>
        <w:t xml:space="preserve">в период </w:t>
      </w:r>
      <w:r w:rsidR="00E95EAC" w:rsidRPr="0080728B">
        <w:rPr>
          <w:rFonts w:ascii="Times New Roman" w:hAnsi="Times New Roman" w:cs="Times New Roman"/>
        </w:rPr>
        <w:t>выполнения</w:t>
      </w:r>
      <w:r w:rsidR="00125E36" w:rsidRPr="0080728B">
        <w:rPr>
          <w:rFonts w:ascii="Times New Roman" w:hAnsi="Times New Roman" w:cs="Times New Roman"/>
        </w:rPr>
        <w:t xml:space="preserve"> </w:t>
      </w:r>
      <w:r w:rsidRPr="0080728B">
        <w:rPr>
          <w:rFonts w:ascii="Times New Roman" w:hAnsi="Times New Roman" w:cs="Times New Roman"/>
        </w:rPr>
        <w:t>Работ</w:t>
      </w:r>
      <w:bookmarkEnd w:id="75"/>
    </w:p>
    <w:p w14:paraId="71B9D4D7" w14:textId="6AC08686" w:rsidR="00C075B2" w:rsidRPr="0080728B" w:rsidRDefault="00C075B2"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r w:rsidR="0076381E" w:rsidRPr="0080728B">
        <w:rPr>
          <w:rFonts w:ascii="Times New Roman" w:hAnsi="Times New Roman" w:cs="Times New Roman"/>
        </w:rPr>
        <w:t>выполнения</w:t>
      </w:r>
      <w:r w:rsidR="009464A9" w:rsidRPr="0080728B">
        <w:rPr>
          <w:rFonts w:ascii="Times New Roman" w:hAnsi="Times New Roman" w:cs="Times New Roman"/>
        </w:rPr>
        <w:t xml:space="preserve"> </w:t>
      </w:r>
      <w:r w:rsidR="0076381E" w:rsidRPr="0080728B">
        <w:rPr>
          <w:rFonts w:ascii="Times New Roman" w:hAnsi="Times New Roman" w:cs="Times New Roman"/>
        </w:rPr>
        <w:t>Работ</w:t>
      </w:r>
      <w:r w:rsidR="00C146ED" w:rsidRPr="0080728B">
        <w:rPr>
          <w:rFonts w:ascii="Times New Roman" w:hAnsi="Times New Roman" w:cs="Times New Roman"/>
        </w:rPr>
        <w:t>.</w:t>
      </w:r>
    </w:p>
    <w:p w14:paraId="01272C47" w14:textId="77777777"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6DA501F" w14:textId="06398AB0"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1040952D" w14:textId="7EE022F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безвозмездного</w:t>
      </w:r>
      <w:r w:rsidR="00F516B0" w:rsidRPr="0080728B">
        <w:rPr>
          <w:rFonts w:ascii="Times New Roman" w:hAnsi="Times New Roman" w:cs="Times New Roman"/>
          <w:iCs/>
        </w:rPr>
        <w:t xml:space="preserve"> устранения недостатков в срок, указанны</w:t>
      </w:r>
      <w:r w:rsidR="00165A17" w:rsidRPr="0080728B">
        <w:rPr>
          <w:rFonts w:ascii="Times New Roman" w:hAnsi="Times New Roman" w:cs="Times New Roman"/>
          <w:iCs/>
        </w:rPr>
        <w:t>й Заказчиком (при этом продление</w:t>
      </w:r>
      <w:r w:rsidR="00F516B0" w:rsidRPr="0080728B">
        <w:rPr>
          <w:rFonts w:ascii="Times New Roman" w:hAnsi="Times New Roman" w:cs="Times New Roman"/>
          <w:iCs/>
        </w:rPr>
        <w:t xml:space="preserve"> общего срока производства Работ не производится);</w:t>
      </w:r>
    </w:p>
    <w:p w14:paraId="18A78B1C" w14:textId="79A75DC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соразмерного</w:t>
      </w:r>
      <w:r w:rsidR="00F516B0" w:rsidRPr="0080728B">
        <w:rPr>
          <w:rFonts w:ascii="Times New Roman" w:hAnsi="Times New Roman" w:cs="Times New Roman"/>
          <w:iCs/>
        </w:rPr>
        <w:t xml:space="preserve"> уменьшения Цены Работ;</w:t>
      </w:r>
    </w:p>
    <w:p w14:paraId="6E9067A4" w14:textId="17B4871D" w:rsidR="005A75B7" w:rsidRPr="0080728B" w:rsidRDefault="00F516B0"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76" w:name="_Toc496879570"/>
      <w:bookmarkEnd w:id="76"/>
    </w:p>
    <w:p w14:paraId="34E500CE" w14:textId="1658DFFA" w:rsidR="00EC51E9" w:rsidRPr="0080728B" w:rsidRDefault="00EC51E9" w:rsidP="0080728B">
      <w:pPr>
        <w:pStyle w:val="RUS111"/>
        <w:widowControl w:val="0"/>
        <w:rPr>
          <w:rFonts w:ascii="Times New Roman" w:hAnsi="Times New Roman" w:cs="Times New Roman"/>
        </w:rPr>
      </w:pPr>
      <w:r w:rsidRPr="0080728B">
        <w:rPr>
          <w:rFonts w:ascii="Times New Roman" w:hAnsi="Times New Roman" w:cs="Times New Roman"/>
        </w:rPr>
        <w:t xml:space="preserve">Незамедлительно (не позднее </w:t>
      </w:r>
      <w:r w:rsidR="00C215EF">
        <w:rPr>
          <w:rFonts w:ascii="Times New Roman" w:hAnsi="Times New Roman" w:cs="Times New Roman"/>
        </w:rPr>
        <w:t>одного рабочего дня</w:t>
      </w:r>
      <w:r w:rsidRPr="0080728B">
        <w:rPr>
          <w:rFonts w:ascii="Times New Roman" w:hAnsi="Times New Roman" w:cs="Times New Roman"/>
        </w:rPr>
        <w:t xml:space="preserve"> со дня выявления) </w:t>
      </w:r>
      <w:r w:rsidR="006A0443" w:rsidRPr="0080728B">
        <w:rPr>
          <w:rFonts w:ascii="Times New Roman" w:hAnsi="Times New Roman" w:cs="Times New Roman"/>
        </w:rPr>
        <w:t xml:space="preserve">Подрядчик </w:t>
      </w:r>
      <w:r w:rsidRPr="0080728B">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80728B">
        <w:rPr>
          <w:rFonts w:ascii="Times New Roman" w:hAnsi="Times New Roman" w:cs="Times New Roman"/>
        </w:rPr>
        <w:t xml:space="preserve"> / </w:t>
      </w:r>
      <w:r w:rsidRPr="0080728B">
        <w:rPr>
          <w:rFonts w:ascii="Times New Roman" w:hAnsi="Times New Roman" w:cs="Times New Roman"/>
        </w:rPr>
        <w:t xml:space="preserve">Этапа Работ до получения письменных указаний Заказчика при обнаружении: </w:t>
      </w:r>
    </w:p>
    <w:p w14:paraId="505CACD6" w14:textId="77777777" w:rsidR="00EC51E9" w:rsidRPr="0080728B" w:rsidRDefault="000A680B" w:rsidP="0080728B">
      <w:pPr>
        <w:pStyle w:val="RUS10"/>
        <w:widowControl w:val="0"/>
        <w:rPr>
          <w:rFonts w:ascii="Times New Roman" w:hAnsi="Times New Roman" w:cs="Times New Roman"/>
        </w:rPr>
      </w:pPr>
      <w:r w:rsidRPr="0080728B">
        <w:rPr>
          <w:rFonts w:ascii="Times New Roman" w:hAnsi="Times New Roman" w:cs="Times New Roman"/>
        </w:rPr>
        <w:t xml:space="preserve">Дефектов </w:t>
      </w:r>
      <w:r w:rsidR="00EC51E9" w:rsidRPr="0080728B">
        <w:rPr>
          <w:rFonts w:ascii="Times New Roman" w:hAnsi="Times New Roman" w:cs="Times New Roman"/>
        </w:rPr>
        <w:t>Исходных данных;</w:t>
      </w:r>
    </w:p>
    <w:p w14:paraId="0E5F6AF5"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D96EAFA"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или безопасности жизни и здоровь</w:t>
      </w:r>
      <w:r w:rsidR="0001437C" w:rsidRPr="0080728B">
        <w:rPr>
          <w:rFonts w:ascii="Times New Roman" w:hAnsi="Times New Roman" w:cs="Times New Roman"/>
        </w:rPr>
        <w:t>я</w:t>
      </w:r>
      <w:r w:rsidR="0076381E" w:rsidRPr="0080728B">
        <w:rPr>
          <w:rFonts w:ascii="Times New Roman" w:hAnsi="Times New Roman" w:cs="Times New Roman"/>
        </w:rPr>
        <w:t xml:space="preserve"> </w:t>
      </w:r>
      <w:r w:rsidR="0001437C" w:rsidRPr="0080728B">
        <w:rPr>
          <w:rFonts w:ascii="Times New Roman" w:hAnsi="Times New Roman" w:cs="Times New Roman"/>
        </w:rPr>
        <w:t>граждан</w:t>
      </w:r>
      <w:r w:rsidR="00F47C50" w:rsidRPr="0080728B">
        <w:rPr>
          <w:rFonts w:ascii="Times New Roman" w:hAnsi="Times New Roman" w:cs="Times New Roman"/>
        </w:rPr>
        <w:t xml:space="preserve"> / </w:t>
      </w:r>
      <w:r w:rsidR="0001437C" w:rsidRPr="0080728B">
        <w:rPr>
          <w:rFonts w:ascii="Times New Roman" w:hAnsi="Times New Roman" w:cs="Times New Roman"/>
        </w:rPr>
        <w:t>безопасности имущества</w:t>
      </w:r>
      <w:r w:rsidRPr="0080728B">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80728B" w:rsidRDefault="00C075B2" w:rsidP="0080728B">
      <w:pPr>
        <w:pStyle w:val="RUS1"/>
        <w:widowControl w:val="0"/>
        <w:spacing w:before="0"/>
        <w:rPr>
          <w:rFonts w:ascii="Times New Roman" w:hAnsi="Times New Roman" w:cs="Times New Roman"/>
        </w:rPr>
      </w:pPr>
      <w:bookmarkStart w:id="77" w:name="_Toc504140774"/>
      <w:bookmarkStart w:id="78" w:name="_Toc518653264"/>
      <w:r w:rsidRPr="0080728B">
        <w:rPr>
          <w:rFonts w:ascii="Times New Roman" w:hAnsi="Times New Roman" w:cs="Times New Roman"/>
        </w:rPr>
        <w:t>Изменени</w:t>
      </w:r>
      <w:r w:rsidR="009B563E" w:rsidRPr="0080728B">
        <w:rPr>
          <w:rFonts w:ascii="Times New Roman" w:hAnsi="Times New Roman" w:cs="Times New Roman"/>
        </w:rPr>
        <w:t>е</w:t>
      </w:r>
      <w:r w:rsidRPr="0080728B">
        <w:rPr>
          <w:rFonts w:ascii="Times New Roman" w:hAnsi="Times New Roman" w:cs="Times New Roman"/>
        </w:rPr>
        <w:t xml:space="preserve"> Работ</w:t>
      </w:r>
      <w:bookmarkEnd w:id="77"/>
      <w:bookmarkEnd w:id="78"/>
    </w:p>
    <w:p w14:paraId="1E4AADF3" w14:textId="1474FDAF"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Стороны договорились, что </w:t>
      </w:r>
      <w:r w:rsidR="00C5057C" w:rsidRPr="0080728B">
        <w:rPr>
          <w:rFonts w:ascii="Times New Roman" w:hAnsi="Times New Roman" w:cs="Times New Roman"/>
        </w:rPr>
        <w:t xml:space="preserve">Результаты Работ </w:t>
      </w:r>
      <w:r w:rsidRPr="0080728B">
        <w:rPr>
          <w:rFonts w:ascii="Times New Roman" w:hAnsi="Times New Roman" w:cs="Times New Roman"/>
        </w:rPr>
        <w:t xml:space="preserve">могут подлежать улучшениям или исправлениям </w:t>
      </w:r>
      <w:r w:rsidR="00E47B07" w:rsidRPr="0080728B">
        <w:rPr>
          <w:rFonts w:ascii="Times New Roman" w:hAnsi="Times New Roman" w:cs="Times New Roman"/>
        </w:rPr>
        <w:t>л</w:t>
      </w:r>
      <w:r w:rsidRPr="0080728B">
        <w:rPr>
          <w:rFonts w:ascii="Times New Roman" w:hAnsi="Times New Roman" w:cs="Times New Roman"/>
        </w:rPr>
        <w:t>и</w:t>
      </w:r>
      <w:r w:rsidR="00E47B07" w:rsidRPr="0080728B">
        <w:rPr>
          <w:rFonts w:ascii="Times New Roman" w:hAnsi="Times New Roman" w:cs="Times New Roman"/>
        </w:rPr>
        <w:t>бо</w:t>
      </w:r>
      <w:r w:rsidRPr="0080728B">
        <w:rPr>
          <w:rFonts w:ascii="Times New Roman" w:hAnsi="Times New Roman" w:cs="Times New Roman"/>
        </w:rPr>
        <w:t xml:space="preserve"> детализации </w:t>
      </w:r>
      <w:r w:rsidR="00E45141" w:rsidRPr="0080728B">
        <w:rPr>
          <w:rFonts w:ascii="Times New Roman" w:hAnsi="Times New Roman" w:cs="Times New Roman"/>
        </w:rPr>
        <w:t>в ходе исполнения Договора</w:t>
      </w:r>
      <w:r w:rsidRPr="0080728B">
        <w:rPr>
          <w:rFonts w:ascii="Times New Roman" w:hAnsi="Times New Roman" w:cs="Times New Roman"/>
        </w:rPr>
        <w:t>, и что Подрядчик не вправе требовать дополнительн</w:t>
      </w:r>
      <w:r w:rsidR="00E47B07" w:rsidRPr="0080728B">
        <w:rPr>
          <w:rFonts w:ascii="Times New Roman" w:hAnsi="Times New Roman" w:cs="Times New Roman"/>
        </w:rPr>
        <w:t>ой</w:t>
      </w:r>
      <w:r w:rsidR="00804FB1" w:rsidRPr="0080728B">
        <w:rPr>
          <w:rFonts w:ascii="Times New Roman" w:hAnsi="Times New Roman" w:cs="Times New Roman"/>
        </w:rPr>
        <w:t xml:space="preserve"> </w:t>
      </w:r>
      <w:r w:rsidR="00E47B07" w:rsidRPr="0080728B">
        <w:rPr>
          <w:rFonts w:ascii="Times New Roman" w:hAnsi="Times New Roman" w:cs="Times New Roman"/>
        </w:rPr>
        <w:t xml:space="preserve">оплаты </w:t>
      </w:r>
      <w:r w:rsidRPr="0080728B">
        <w:rPr>
          <w:rFonts w:ascii="Times New Roman" w:hAnsi="Times New Roman" w:cs="Times New Roman"/>
        </w:rPr>
        <w:t>за осуществление улучшений</w:t>
      </w:r>
      <w:r w:rsidR="00F47C50" w:rsidRPr="0080728B">
        <w:rPr>
          <w:rFonts w:ascii="Times New Roman" w:hAnsi="Times New Roman" w:cs="Times New Roman"/>
        </w:rPr>
        <w:t xml:space="preserve"> / </w:t>
      </w:r>
      <w:r w:rsidRPr="0080728B">
        <w:rPr>
          <w:rFonts w:ascii="Times New Roman" w:hAnsi="Times New Roman" w:cs="Times New Roman"/>
        </w:rPr>
        <w:t>исправлений</w:t>
      </w:r>
      <w:r w:rsidR="00F47C50" w:rsidRPr="0080728B">
        <w:rPr>
          <w:rFonts w:ascii="Times New Roman" w:hAnsi="Times New Roman" w:cs="Times New Roman"/>
        </w:rPr>
        <w:t xml:space="preserve"> / </w:t>
      </w:r>
      <w:r w:rsidRPr="0080728B">
        <w:rPr>
          <w:rFonts w:ascii="Times New Roman" w:hAnsi="Times New Roman" w:cs="Times New Roman"/>
        </w:rPr>
        <w:t>детализаций, которые</w:t>
      </w:r>
      <w:r w:rsidR="00E45141" w:rsidRPr="0080728B">
        <w:rPr>
          <w:rFonts w:ascii="Times New Roman" w:hAnsi="Times New Roman" w:cs="Times New Roman"/>
        </w:rPr>
        <w:t>,</w:t>
      </w:r>
      <w:r w:rsidRPr="0080728B">
        <w:rPr>
          <w:rFonts w:ascii="Times New Roman" w:hAnsi="Times New Roman" w:cs="Times New Roman"/>
        </w:rPr>
        <w:t xml:space="preserve"> согласно Договору</w:t>
      </w:r>
      <w:r w:rsidR="00E45141" w:rsidRPr="0080728B">
        <w:rPr>
          <w:rFonts w:ascii="Times New Roman" w:hAnsi="Times New Roman" w:cs="Times New Roman"/>
        </w:rPr>
        <w:t>,</w:t>
      </w:r>
      <w:r w:rsidRPr="0080728B">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80728B">
        <w:rPr>
          <w:rFonts w:ascii="Times New Roman" w:hAnsi="Times New Roman" w:cs="Times New Roman"/>
        </w:rPr>
        <w:t xml:space="preserve"> / </w:t>
      </w:r>
      <w:r w:rsidRPr="0080728B">
        <w:rPr>
          <w:rFonts w:ascii="Times New Roman" w:hAnsi="Times New Roman" w:cs="Times New Roman"/>
        </w:rPr>
        <w:t>исправления</w:t>
      </w:r>
      <w:r w:rsidR="00F47C50" w:rsidRPr="0080728B">
        <w:rPr>
          <w:rFonts w:ascii="Times New Roman" w:hAnsi="Times New Roman" w:cs="Times New Roman"/>
        </w:rPr>
        <w:t xml:space="preserve"> / </w:t>
      </w:r>
      <w:r w:rsidRPr="0080728B">
        <w:rPr>
          <w:rFonts w:ascii="Times New Roman" w:hAnsi="Times New Roman" w:cs="Times New Roman"/>
        </w:rPr>
        <w:t xml:space="preserve">детализации не будут </w:t>
      </w:r>
      <w:r w:rsidR="00E45141" w:rsidRPr="0080728B">
        <w:rPr>
          <w:rFonts w:ascii="Times New Roman" w:hAnsi="Times New Roman" w:cs="Times New Roman"/>
        </w:rPr>
        <w:t>являться</w:t>
      </w:r>
      <w:r w:rsidRPr="0080728B">
        <w:rPr>
          <w:rFonts w:ascii="Times New Roman" w:hAnsi="Times New Roman" w:cs="Times New Roman"/>
        </w:rPr>
        <w:t xml:space="preserve"> изменение</w:t>
      </w:r>
      <w:r w:rsidR="00E45141" w:rsidRPr="0080728B">
        <w:rPr>
          <w:rFonts w:ascii="Times New Roman" w:hAnsi="Times New Roman" w:cs="Times New Roman"/>
        </w:rPr>
        <w:t>м</w:t>
      </w:r>
      <w:r w:rsidRPr="0080728B">
        <w:rPr>
          <w:rFonts w:ascii="Times New Roman" w:hAnsi="Times New Roman" w:cs="Times New Roman"/>
        </w:rPr>
        <w:t xml:space="preserve"> х</w:t>
      </w:r>
      <w:r w:rsidR="00EB55FD" w:rsidRPr="0080728B">
        <w:rPr>
          <w:rFonts w:ascii="Times New Roman" w:hAnsi="Times New Roman" w:cs="Times New Roman"/>
        </w:rPr>
        <w:t>арактера и</w:t>
      </w:r>
      <w:r w:rsidR="00F47C50" w:rsidRPr="0080728B">
        <w:rPr>
          <w:rFonts w:ascii="Times New Roman" w:hAnsi="Times New Roman" w:cs="Times New Roman"/>
        </w:rPr>
        <w:t xml:space="preserve"> / </w:t>
      </w:r>
      <w:r w:rsidR="00EB55FD" w:rsidRPr="0080728B">
        <w:rPr>
          <w:rFonts w:ascii="Times New Roman" w:hAnsi="Times New Roman" w:cs="Times New Roman"/>
        </w:rPr>
        <w:t>или объема Работ</w:t>
      </w:r>
      <w:r w:rsidR="001D4553" w:rsidRPr="0080728B">
        <w:rPr>
          <w:rFonts w:ascii="Times New Roman" w:hAnsi="Times New Roman" w:cs="Times New Roman"/>
        </w:rPr>
        <w:t>.</w:t>
      </w:r>
    </w:p>
    <w:p w14:paraId="320008BD" w14:textId="76F76D1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w:t>
      </w:r>
      <w:r w:rsidR="0032023D" w:rsidRPr="0080728B">
        <w:rPr>
          <w:rFonts w:ascii="Times New Roman" w:hAnsi="Times New Roman" w:cs="Times New Roman"/>
        </w:rPr>
        <w:t>жен выполнить работы, которые</w:t>
      </w:r>
      <w:r w:rsidR="00E45141" w:rsidRPr="0080728B">
        <w:rPr>
          <w:rFonts w:ascii="Times New Roman" w:hAnsi="Times New Roman" w:cs="Times New Roman"/>
        </w:rPr>
        <w:t xml:space="preserve"> хотя прямо и не обо</w:t>
      </w:r>
      <w:r w:rsidR="00CE7D74" w:rsidRPr="0080728B">
        <w:rPr>
          <w:rFonts w:ascii="Times New Roman" w:hAnsi="Times New Roman" w:cs="Times New Roman"/>
        </w:rPr>
        <w:t xml:space="preserve">значены в Договоре, </w:t>
      </w:r>
      <w:r w:rsidR="000A680B" w:rsidRPr="0080728B">
        <w:rPr>
          <w:rFonts w:ascii="Times New Roman" w:hAnsi="Times New Roman" w:cs="Times New Roman"/>
        </w:rPr>
        <w:t>Задании на проектирование</w:t>
      </w:r>
      <w:r w:rsidR="00804FB1" w:rsidRPr="0080728B">
        <w:rPr>
          <w:rFonts w:ascii="Times New Roman" w:hAnsi="Times New Roman" w:cs="Times New Roman"/>
        </w:rPr>
        <w:t xml:space="preserve"> </w:t>
      </w:r>
      <w:r w:rsidR="00E45141" w:rsidRPr="0080728B">
        <w:rPr>
          <w:rFonts w:ascii="Times New Roman" w:hAnsi="Times New Roman" w:cs="Times New Roman"/>
        </w:rPr>
        <w:t>и</w:t>
      </w:r>
      <w:r w:rsidR="00F47C50" w:rsidRPr="0080728B">
        <w:rPr>
          <w:rFonts w:ascii="Times New Roman" w:hAnsi="Times New Roman" w:cs="Times New Roman"/>
        </w:rPr>
        <w:t xml:space="preserve"> / </w:t>
      </w:r>
      <w:r w:rsidR="00E45141" w:rsidRPr="0080728B">
        <w:rPr>
          <w:rFonts w:ascii="Times New Roman" w:hAnsi="Times New Roman" w:cs="Times New Roman"/>
        </w:rPr>
        <w:t xml:space="preserve">или в Обязательных </w:t>
      </w:r>
      <w:r w:rsidR="00E45141" w:rsidRPr="0080728B">
        <w:rPr>
          <w:rFonts w:ascii="Times New Roman" w:hAnsi="Times New Roman" w:cs="Times New Roman"/>
        </w:rPr>
        <w:lastRenderedPageBreak/>
        <w:t>технических правилах, однако</w:t>
      </w:r>
      <w:r w:rsidR="0032023D" w:rsidRPr="0080728B">
        <w:rPr>
          <w:rFonts w:ascii="Times New Roman" w:hAnsi="Times New Roman" w:cs="Times New Roman"/>
        </w:rPr>
        <w:t>:</w:t>
      </w:r>
    </w:p>
    <w:p w14:paraId="465BFCBF"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являю</w:t>
      </w:r>
      <w:r w:rsidR="002C7DB7" w:rsidRPr="0080728B">
        <w:rPr>
          <w:rFonts w:ascii="Times New Roman" w:hAnsi="Times New Roman" w:cs="Times New Roman"/>
        </w:rPr>
        <w:t>т</w:t>
      </w:r>
      <w:r w:rsidRPr="0080728B">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0728B">
        <w:rPr>
          <w:rFonts w:ascii="Times New Roman" w:hAnsi="Times New Roman" w:cs="Times New Roman"/>
        </w:rPr>
        <w:t xml:space="preserve">й, </w:t>
      </w:r>
      <w:r w:rsidRPr="0080728B">
        <w:rPr>
          <w:rFonts w:ascii="Times New Roman" w:hAnsi="Times New Roman" w:cs="Times New Roman"/>
        </w:rPr>
        <w:t>безопасной и надежной эксплуатации Объекта</w:t>
      </w:r>
      <w:r w:rsidR="00CE7D74" w:rsidRPr="0080728B">
        <w:rPr>
          <w:rFonts w:ascii="Times New Roman" w:hAnsi="Times New Roman" w:cs="Times New Roman"/>
        </w:rPr>
        <w:t>, созданного на основе Технической документации</w:t>
      </w:r>
      <w:r w:rsidRPr="0080728B">
        <w:rPr>
          <w:rFonts w:ascii="Times New Roman" w:hAnsi="Times New Roman" w:cs="Times New Roman"/>
        </w:rPr>
        <w:t>;</w:t>
      </w:r>
    </w:p>
    <w:p w14:paraId="51FC0D2B"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80728B">
        <w:rPr>
          <w:rFonts w:ascii="Times New Roman" w:hAnsi="Times New Roman" w:cs="Times New Roman"/>
        </w:rPr>
        <w:t>м на момент заключения Договора</w:t>
      </w:r>
      <w:r w:rsidRPr="0080728B">
        <w:rPr>
          <w:rFonts w:ascii="Times New Roman" w:hAnsi="Times New Roman" w:cs="Times New Roman"/>
        </w:rPr>
        <w:t>.</w:t>
      </w:r>
    </w:p>
    <w:p w14:paraId="4D920608" w14:textId="77777777" w:rsidR="00AD1BAD" w:rsidRPr="0080728B" w:rsidRDefault="00AD1BAD" w:rsidP="0080728B">
      <w:pPr>
        <w:pStyle w:val="RUS1"/>
        <w:widowControl w:val="0"/>
        <w:spacing w:before="0"/>
        <w:rPr>
          <w:rFonts w:ascii="Times New Roman" w:hAnsi="Times New Roman" w:cs="Times New Roman"/>
        </w:rPr>
      </w:pPr>
      <w:bookmarkStart w:id="79" w:name="_Toc504140775"/>
      <w:bookmarkStart w:id="80" w:name="_Toc518653265"/>
      <w:bookmarkStart w:id="81" w:name="_Ref493704750"/>
      <w:r w:rsidRPr="0080728B">
        <w:rPr>
          <w:rFonts w:ascii="Times New Roman" w:hAnsi="Times New Roman" w:cs="Times New Roman"/>
        </w:rPr>
        <w:t>Дополнительные Работы</w:t>
      </w:r>
      <w:bookmarkEnd w:id="79"/>
      <w:bookmarkEnd w:id="80"/>
    </w:p>
    <w:p w14:paraId="75FE51D2" w14:textId="77777777" w:rsidR="00AD49E7" w:rsidRPr="0080728B" w:rsidRDefault="00AD49E7" w:rsidP="0080728B">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w:t>
      </w:r>
      <w:r w:rsidR="00456D72" w:rsidRPr="0080728B">
        <w:rPr>
          <w:rFonts w:ascii="Times New Roman" w:hAnsi="Times New Roman" w:cs="Times New Roman"/>
        </w:rPr>
        <w:t>Задании на проектирование</w:t>
      </w:r>
      <w:r w:rsidRPr="0080728B">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80728B">
        <w:rPr>
          <w:rFonts w:ascii="Times New Roman" w:hAnsi="Times New Roman" w:cs="Times New Roman"/>
        </w:rPr>
        <w:t xml:space="preserve">должны быть выполнены Подрядчиком и </w:t>
      </w:r>
      <w:r w:rsidRPr="0080728B">
        <w:rPr>
          <w:rFonts w:ascii="Times New Roman" w:hAnsi="Times New Roman" w:cs="Times New Roman"/>
        </w:rPr>
        <w:t>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895DB3A" w14:textId="688A2CDF" w:rsidR="007A6861" w:rsidRPr="0080728B" w:rsidRDefault="007A6861" w:rsidP="0080728B">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80728B">
        <w:rPr>
          <w:rFonts w:ascii="Times New Roman" w:hAnsi="Times New Roman" w:cs="Times New Roman"/>
        </w:rPr>
        <w:t xml:space="preserve"> объемов Работ в течение 2 (дву</w:t>
      </w:r>
      <w:r w:rsidRPr="0080728B">
        <w:rPr>
          <w:rFonts w:ascii="Times New Roman" w:hAnsi="Times New Roman" w:cs="Times New Roman"/>
        </w:rPr>
        <w:t>х</w:t>
      </w:r>
      <w:r w:rsidR="00AD49E7" w:rsidRPr="0080728B">
        <w:rPr>
          <w:rFonts w:ascii="Times New Roman" w:hAnsi="Times New Roman" w:cs="Times New Roman"/>
        </w:rPr>
        <w:t>)</w:t>
      </w:r>
      <w:r w:rsidRPr="0080728B">
        <w:rPr>
          <w:rFonts w:ascii="Times New Roman" w:hAnsi="Times New Roman" w:cs="Times New Roman"/>
        </w:rPr>
        <w:t xml:space="preserve"> </w:t>
      </w:r>
      <w:r w:rsidR="008B2190" w:rsidRPr="0080728B">
        <w:rPr>
          <w:rFonts w:ascii="Times New Roman" w:hAnsi="Times New Roman" w:cs="Times New Roman"/>
        </w:rPr>
        <w:t xml:space="preserve">календарных </w:t>
      </w:r>
      <w:r w:rsidRPr="0080728B">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80728B">
        <w:rPr>
          <w:rFonts w:ascii="Times New Roman" w:hAnsi="Times New Roman" w:cs="Times New Roman"/>
        </w:rPr>
        <w:t xml:space="preserve">пределяется </w:t>
      </w:r>
      <w:r w:rsidRPr="0080728B">
        <w:rPr>
          <w:rFonts w:ascii="Times New Roman" w:hAnsi="Times New Roman" w:cs="Times New Roman"/>
        </w:rPr>
        <w:t>дополнительным соглашением</w:t>
      </w:r>
      <w:r w:rsidR="008B2190"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bookmarkStart w:id="82" w:name="_Hlt500771388"/>
      <w:bookmarkStart w:id="83" w:name="_Toc504140776"/>
      <w:bookmarkStart w:id="84" w:name="_Toc518653266"/>
      <w:bookmarkEnd w:id="81"/>
      <w:bookmarkEnd w:id="82"/>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83"/>
      <w:bookmarkEnd w:id="84"/>
    </w:p>
    <w:p w14:paraId="194717C9" w14:textId="77777777" w:rsidR="00D94937" w:rsidRPr="0080728B" w:rsidRDefault="00AD1BAD" w:rsidP="0080728B">
      <w:pPr>
        <w:pStyle w:val="RUS1"/>
        <w:widowControl w:val="0"/>
        <w:spacing w:before="0"/>
        <w:rPr>
          <w:rFonts w:ascii="Times New Roman" w:hAnsi="Times New Roman" w:cs="Times New Roman"/>
        </w:rPr>
      </w:pPr>
      <w:bookmarkStart w:id="85" w:name="_Toc504140777"/>
      <w:bookmarkStart w:id="86"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85"/>
      <w:bookmarkEnd w:id="86"/>
    </w:p>
    <w:p w14:paraId="57683B48" w14:textId="58837722" w:rsidR="00324736" w:rsidRPr="0080728B" w:rsidRDefault="00324736" w:rsidP="0080728B">
      <w:pPr>
        <w:pStyle w:val="RUS11"/>
        <w:widowControl w:val="0"/>
        <w:rPr>
          <w:rFonts w:ascii="Times New Roman" w:hAnsi="Times New Roman" w:cs="Times New Roman"/>
        </w:rPr>
      </w:pPr>
      <w:bookmarkStart w:id="87"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87"/>
    </w:p>
    <w:p w14:paraId="54B71B03" w14:textId="467E4B3D"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88" w:name="_Toc504140778"/>
      <w:bookmarkStart w:id="89" w:name="_Toc518653268"/>
      <w:r w:rsidRPr="0080728B">
        <w:rPr>
          <w:rFonts w:ascii="Times New Roman" w:hAnsi="Times New Roman" w:cs="Times New Roman"/>
        </w:rPr>
        <w:t>Распределение прав на результаты интеллектуальной деятельности</w:t>
      </w:r>
      <w:bookmarkEnd w:id="88"/>
      <w:bookmarkEnd w:id="89"/>
    </w:p>
    <w:p w14:paraId="01AA5848" w14:textId="77777777" w:rsidR="007854F9" w:rsidRPr="0080728B" w:rsidRDefault="007854F9" w:rsidP="0080728B">
      <w:pPr>
        <w:pStyle w:val="RUS11"/>
        <w:widowControl w:val="0"/>
        <w:rPr>
          <w:rFonts w:ascii="Times New Roman" w:hAnsi="Times New Roman" w:cs="Times New Roman"/>
        </w:rPr>
      </w:pPr>
      <w:bookmarkStart w:id="90"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90"/>
    </w:p>
    <w:p w14:paraId="7F096E5C" w14:textId="3F1E1381" w:rsidR="007854F9" w:rsidRPr="0080728B" w:rsidRDefault="007854F9" w:rsidP="0080728B">
      <w:pPr>
        <w:pStyle w:val="RUS11"/>
        <w:widowControl w:val="0"/>
        <w:rPr>
          <w:rFonts w:ascii="Times New Roman" w:hAnsi="Times New Roman" w:cs="Times New Roman"/>
        </w:rPr>
      </w:pPr>
      <w:bookmarkStart w:id="91"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91"/>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5C7378C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lastRenderedPageBreak/>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w:t>
      </w:r>
      <w:proofErr w:type="gramStart"/>
      <w:r w:rsidRPr="0080728B">
        <w:rPr>
          <w:rFonts w:ascii="Times New Roman" w:hAnsi="Times New Roman" w:cs="Times New Roman"/>
          <w:bCs/>
        </w:rPr>
        <w:t xml:space="preserve">административные </w:t>
      </w:r>
      <w:r w:rsidR="004C050F" w:rsidRPr="0080728B">
        <w:rPr>
          <w:rFonts w:ascii="Times New Roman" w:hAnsi="Times New Roman" w:cs="Times New Roman"/>
          <w:bCs/>
        </w:rPr>
        <w:t xml:space="preserve"> и</w:t>
      </w:r>
      <w:proofErr w:type="gramEnd"/>
      <w:r w:rsidR="004C050F" w:rsidRPr="0080728B">
        <w:rPr>
          <w:rFonts w:ascii="Times New Roman" w:hAnsi="Times New Roman" w:cs="Times New Roman"/>
          <w:bCs/>
        </w:rPr>
        <w:t xml:space="preserve">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3FC5346F" w14:textId="6DF6ED0B" w:rsidR="007854F9" w:rsidRPr="0080728B" w:rsidRDefault="007854F9" w:rsidP="0080728B">
      <w:pPr>
        <w:pStyle w:val="RUS11"/>
        <w:widowControl w:val="0"/>
        <w:rPr>
          <w:rFonts w:ascii="Times New Roman" w:hAnsi="Times New Roman" w:cs="Times New Roman"/>
        </w:rPr>
      </w:pPr>
      <w:bookmarkStart w:id="92"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92"/>
    </w:p>
    <w:p w14:paraId="0B796915" w14:textId="485B71D6" w:rsidR="007854F9" w:rsidRPr="0080728B" w:rsidRDefault="007854F9" w:rsidP="0080728B">
      <w:pPr>
        <w:pStyle w:val="RUS11"/>
        <w:widowControl w:val="0"/>
        <w:rPr>
          <w:rFonts w:ascii="Times New Roman" w:hAnsi="Times New Roman" w:cs="Times New Roman"/>
        </w:rPr>
      </w:pPr>
      <w:bookmarkStart w:id="93"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93"/>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94" w:name="_Toc504140779"/>
      <w:bookmarkStart w:id="95"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94"/>
      <w:bookmarkEnd w:id="95"/>
    </w:p>
    <w:p w14:paraId="72DE4891" w14:textId="77777777" w:rsidR="00F566FE" w:rsidRPr="0080728B" w:rsidRDefault="00F566FE" w:rsidP="0080728B">
      <w:pPr>
        <w:pStyle w:val="RUS1"/>
        <w:widowControl w:val="0"/>
        <w:spacing w:before="0"/>
        <w:rPr>
          <w:rFonts w:ascii="Times New Roman" w:hAnsi="Times New Roman" w:cs="Times New Roman"/>
        </w:rPr>
      </w:pPr>
      <w:bookmarkStart w:id="96" w:name="_Ref496284723"/>
      <w:bookmarkStart w:id="97" w:name="_Ref496284743"/>
      <w:bookmarkStart w:id="98" w:name="_Toc504140780"/>
      <w:bookmarkStart w:id="99" w:name="_Toc518653270"/>
      <w:r w:rsidRPr="0080728B">
        <w:rPr>
          <w:rFonts w:ascii="Times New Roman" w:hAnsi="Times New Roman" w:cs="Times New Roman"/>
        </w:rPr>
        <w:t>Ответственность сторон</w:t>
      </w:r>
      <w:bookmarkEnd w:id="96"/>
      <w:bookmarkEnd w:id="97"/>
      <w:bookmarkEnd w:id="98"/>
      <w:bookmarkEnd w:id="99"/>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68482EE0"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80728B" w:rsidRPr="0080728B">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80728B" w:rsidRPr="0080728B">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2C1953E9"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r w:rsidR="00C215EF">
        <w:rPr>
          <w:rFonts w:ascii="Times New Roman" w:hAnsi="Times New Roman" w:cs="Times New Roman"/>
        </w:rPr>
        <w:t>.</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7A2049E1"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80728B" w:rsidRPr="0080728B">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w:t>
      </w:r>
      <w:r w:rsidR="002033DA" w:rsidRPr="0080728B">
        <w:rPr>
          <w:rFonts w:ascii="Times New Roman" w:hAnsi="Times New Roman" w:cs="Times New Roman"/>
        </w:rPr>
        <w:t>]</w:t>
      </w:r>
      <w:r w:rsidRPr="0080728B">
        <w:rPr>
          <w:rFonts w:ascii="Times New Roman" w:hAnsi="Times New Roman" w:cs="Times New Roman"/>
        </w:rPr>
        <w:t xml:space="preserve">.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8F9792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65A950D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B8F1E20"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64D33FF7"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80728B" w:rsidRPr="0080728B">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100"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00"/>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причинения ущерба, утраты или порчи Результата Работ или любой их </w:t>
      </w:r>
      <w:r w:rsidRPr="0080728B">
        <w:rPr>
          <w:rFonts w:ascii="Times New Roman" w:hAnsi="Times New Roman" w:cs="Times New Roman"/>
        </w:rPr>
        <w:lastRenderedPageBreak/>
        <w:t>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08137D2C"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80728B" w:rsidRPr="0080728B">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80728B" w:rsidRPr="0041703F">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17B032B" w14:textId="4D5B49E7" w:rsidR="00557C79" w:rsidRPr="0041703F" w:rsidRDefault="00557C79" w:rsidP="0080728B">
      <w:pPr>
        <w:pStyle w:val="RUS11"/>
        <w:widowControl w:val="0"/>
        <w:rPr>
          <w:rFonts w:ascii="Times New Roman" w:hAnsi="Times New Roman" w:cs="Times New Roman"/>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r w:rsidR="0080728B" w:rsidRPr="0041703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41703F">
        <w:rPr>
          <w:rFonts w:ascii="Times New Roman" w:hAnsi="Times New Roman" w:cs="Times New Roman"/>
        </w:rPr>
        <w:fldChar w:fldCharType="end"/>
      </w:r>
      <w:r w:rsidR="005A3588" w:rsidRPr="0041703F">
        <w:rPr>
          <w:rFonts w:ascii="Times New Roman" w:hAnsi="Times New Roman" w:cs="Times New Roman"/>
        </w:rPr>
        <w:t xml:space="preserve"> Приложения № 10 к Договору</w:t>
      </w:r>
      <w:r w:rsidRPr="0041703F">
        <w:rPr>
          <w:rFonts w:ascii="Times New Roman" w:hAnsi="Times New Roman" w:cs="Times New Roman"/>
        </w:rPr>
        <w:t xml:space="preserve">, Подрядчик несет ответственность, предусмотренную </w:t>
      </w:r>
      <w:r w:rsidR="005A3588" w:rsidRPr="0041703F">
        <w:rPr>
          <w:rFonts w:ascii="Times New Roman" w:hAnsi="Times New Roman" w:cs="Times New Roman"/>
        </w:rPr>
        <w:t>Разделом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r w:rsidR="0080728B" w:rsidRPr="0041703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41703F">
        <w:rPr>
          <w:rFonts w:ascii="Times New Roman" w:hAnsi="Times New Roman" w:cs="Times New Roman"/>
        </w:rPr>
        <w:fldChar w:fldCharType="end"/>
      </w:r>
      <w:r w:rsidR="00A4055E" w:rsidRPr="0041703F">
        <w:rPr>
          <w:rFonts w:ascii="Times New Roman" w:hAnsi="Times New Roman" w:cs="Times New Roman"/>
        </w:rPr>
        <w:t xml:space="preserve"> </w:t>
      </w:r>
      <w:r w:rsidR="005A3588" w:rsidRPr="0041703F">
        <w:rPr>
          <w:rFonts w:ascii="Times New Roman" w:hAnsi="Times New Roman" w:cs="Times New Roman"/>
        </w:rPr>
        <w:t xml:space="preserve">Приложения № 10 </w:t>
      </w:r>
      <w:r w:rsidRPr="0041703F">
        <w:rPr>
          <w:rFonts w:ascii="Times New Roman" w:hAnsi="Times New Roman" w:cs="Times New Roman"/>
        </w:rPr>
        <w:t>к Договору.</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101"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101"/>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lastRenderedPageBreak/>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102"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102"/>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w:t>
      </w:r>
      <w:r w:rsidRPr="0080728B">
        <w:rPr>
          <w:rFonts w:ascii="Times New Roman" w:hAnsi="Times New Roman" w:cs="Times New Roman"/>
        </w:rPr>
        <w:lastRenderedPageBreak/>
        <w:t>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103" w:name="_Toc504140781"/>
      <w:bookmarkStart w:id="104" w:name="_Toc518653271"/>
      <w:r w:rsidRPr="0080728B">
        <w:rPr>
          <w:rFonts w:ascii="Times New Roman" w:hAnsi="Times New Roman" w:cs="Times New Roman"/>
        </w:rPr>
        <w:t>Разрешение споров</w:t>
      </w:r>
      <w:bookmarkEnd w:id="103"/>
      <w:bookmarkEnd w:id="104"/>
    </w:p>
    <w:p w14:paraId="634FB876" w14:textId="77777777" w:rsidR="00EC2F65" w:rsidRPr="0080728B" w:rsidRDefault="00F566FE" w:rsidP="0080728B">
      <w:pPr>
        <w:pStyle w:val="RUS11"/>
        <w:widowControl w:val="0"/>
        <w:rPr>
          <w:rFonts w:ascii="Times New Roman" w:hAnsi="Times New Roman" w:cs="Times New Roman"/>
        </w:rPr>
      </w:pPr>
      <w:bookmarkStart w:id="105"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105"/>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106" w:name="_Toc504140782"/>
      <w:bookmarkStart w:id="107" w:name="_Toc518653272"/>
      <w:r w:rsidRPr="0080728B">
        <w:rPr>
          <w:rFonts w:ascii="Times New Roman" w:hAnsi="Times New Roman" w:cs="Times New Roman"/>
        </w:rPr>
        <w:t>Применимое право</w:t>
      </w:r>
      <w:bookmarkEnd w:id="106"/>
      <w:bookmarkEnd w:id="107"/>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108" w:name="_Toc504140783"/>
      <w:bookmarkStart w:id="109"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108"/>
      <w:bookmarkEnd w:id="109"/>
    </w:p>
    <w:p w14:paraId="0FF81E9F" w14:textId="77777777" w:rsidR="00F566FE" w:rsidRPr="0080728B" w:rsidRDefault="00D571C7" w:rsidP="0080728B">
      <w:pPr>
        <w:pStyle w:val="RUS1"/>
        <w:widowControl w:val="0"/>
        <w:spacing w:before="0"/>
        <w:rPr>
          <w:rFonts w:ascii="Times New Roman" w:hAnsi="Times New Roman" w:cs="Times New Roman"/>
        </w:rPr>
      </w:pPr>
      <w:bookmarkStart w:id="110" w:name="_Toc504140784"/>
      <w:bookmarkStart w:id="111" w:name="_Toc518653274"/>
      <w:r w:rsidRPr="0080728B">
        <w:rPr>
          <w:rFonts w:ascii="Times New Roman" w:hAnsi="Times New Roman" w:cs="Times New Roman"/>
        </w:rPr>
        <w:t>Изменение, прекращение и расторжение Договора</w:t>
      </w:r>
      <w:bookmarkEnd w:id="110"/>
      <w:bookmarkEnd w:id="111"/>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C215EF"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w:t>
      </w:r>
      <w:r w:rsidRPr="00C215EF">
        <w:rPr>
          <w:rFonts w:ascii="Times New Roman" w:hAnsi="Times New Roman" w:cs="Times New Roman"/>
        </w:rPr>
        <w:t>одностороннем порядке по инициативе Заказчика.</w:t>
      </w:r>
    </w:p>
    <w:p w14:paraId="57580703" w14:textId="78422158" w:rsidR="00F566FE" w:rsidRPr="00C215EF" w:rsidRDefault="00F566FE" w:rsidP="0080728B">
      <w:pPr>
        <w:pStyle w:val="RUS11"/>
        <w:widowControl w:val="0"/>
        <w:rPr>
          <w:rFonts w:ascii="Times New Roman" w:hAnsi="Times New Roman" w:cs="Times New Roman"/>
        </w:rPr>
      </w:pPr>
      <w:bookmarkStart w:id="112" w:name="_Ref496713263"/>
      <w:r w:rsidRPr="00C215EF">
        <w:rPr>
          <w:rFonts w:ascii="Times New Roman" w:hAnsi="Times New Roman" w:cs="Times New Roman"/>
          <w:lang w:eastAsia="en-US"/>
        </w:rPr>
        <w:t xml:space="preserve">Заказчик имеет право в любое время досрочно расторгнуть </w:t>
      </w:r>
      <w:r w:rsidRPr="00C215EF">
        <w:rPr>
          <w:rFonts w:ascii="Times New Roman" w:hAnsi="Times New Roman" w:cs="Times New Roman"/>
        </w:rPr>
        <w:t xml:space="preserve">Договор в одностороннем внесудебном порядке по </w:t>
      </w:r>
      <w:r w:rsidRPr="00C215EF">
        <w:rPr>
          <w:rFonts w:ascii="Times New Roman" w:hAnsi="Times New Roman" w:cs="Times New Roman"/>
          <w:lang w:eastAsia="en-US"/>
        </w:rPr>
        <w:t>собственной инициативе</w:t>
      </w:r>
      <w:bookmarkEnd w:id="112"/>
      <w:r w:rsidR="00801E18" w:rsidRPr="00C215EF">
        <w:rPr>
          <w:rFonts w:ascii="Times New Roman" w:hAnsi="Times New Roman" w:cs="Times New Roman"/>
          <w:lang w:eastAsia="en-US"/>
        </w:rPr>
        <w:t>.</w:t>
      </w:r>
    </w:p>
    <w:p w14:paraId="3610AF0B" w14:textId="77777777" w:rsidR="00F566FE" w:rsidRPr="00C215EF" w:rsidRDefault="00F566FE" w:rsidP="0080728B">
      <w:pPr>
        <w:pStyle w:val="RUS11"/>
        <w:widowControl w:val="0"/>
        <w:rPr>
          <w:rFonts w:ascii="Times New Roman" w:hAnsi="Times New Roman" w:cs="Times New Roman"/>
        </w:rPr>
      </w:pPr>
      <w:bookmarkStart w:id="113" w:name="_Ref496714458"/>
      <w:r w:rsidRPr="00C215EF">
        <w:rPr>
          <w:rFonts w:ascii="Times New Roman" w:hAnsi="Times New Roman" w:cs="Times New Roman"/>
        </w:rPr>
        <w:t>В случае:</w:t>
      </w:r>
      <w:bookmarkEnd w:id="113"/>
    </w:p>
    <w:p w14:paraId="391806D9" w14:textId="77777777" w:rsidR="00F566FE" w:rsidRPr="00C215EF" w:rsidRDefault="00F566FE" w:rsidP="0080728B">
      <w:pPr>
        <w:pStyle w:val="RUS10"/>
        <w:widowControl w:val="0"/>
        <w:rPr>
          <w:rFonts w:ascii="Times New Roman" w:hAnsi="Times New Roman" w:cs="Times New Roman"/>
        </w:rPr>
      </w:pPr>
      <w:r w:rsidRPr="00C215EF">
        <w:rPr>
          <w:rFonts w:ascii="Times New Roman" w:hAnsi="Times New Roman" w:cs="Times New Roman"/>
        </w:rPr>
        <w:t>аннулирования свидетельства саморегулируемой организации о допуске Подрядчика к виду</w:t>
      </w:r>
      <w:r w:rsidR="00F47C50" w:rsidRPr="00C215EF">
        <w:rPr>
          <w:rFonts w:ascii="Times New Roman" w:hAnsi="Times New Roman" w:cs="Times New Roman"/>
        </w:rPr>
        <w:t xml:space="preserve"> / </w:t>
      </w:r>
      <w:r w:rsidRPr="00C215EF">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C215EF" w:rsidRDefault="00F566FE" w:rsidP="0080728B">
      <w:pPr>
        <w:pStyle w:val="RUS10"/>
        <w:widowControl w:val="0"/>
        <w:rPr>
          <w:rFonts w:ascii="Times New Roman" w:hAnsi="Times New Roman" w:cs="Times New Roman"/>
        </w:rPr>
      </w:pPr>
      <w:r w:rsidRPr="00C215EF">
        <w:rPr>
          <w:rFonts w:ascii="Times New Roman" w:hAnsi="Times New Roman" w:cs="Times New Roman"/>
        </w:rPr>
        <w:t xml:space="preserve">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w:t>
      </w:r>
      <w:r w:rsidRPr="00C215EF">
        <w:rPr>
          <w:rFonts w:ascii="Times New Roman" w:hAnsi="Times New Roman" w:cs="Times New Roman"/>
        </w:rPr>
        <w:lastRenderedPageBreak/>
        <w:t>установленном Кодексом Российской Федерации об административных правонарушениях;</w:t>
      </w:r>
    </w:p>
    <w:p w14:paraId="3F4B2664" w14:textId="65EDEC80" w:rsidR="00F566FE" w:rsidRPr="00C215EF" w:rsidRDefault="00F566FE" w:rsidP="0080728B">
      <w:pPr>
        <w:pStyle w:val="RUS10"/>
        <w:widowControl w:val="0"/>
        <w:rPr>
          <w:rFonts w:ascii="Times New Roman" w:hAnsi="Times New Roman" w:cs="Times New Roman"/>
        </w:rPr>
      </w:pPr>
      <w:r w:rsidRPr="00C215EF">
        <w:rPr>
          <w:rFonts w:ascii="Times New Roman" w:hAnsi="Times New Roman" w:cs="Times New Roman"/>
        </w:rPr>
        <w:t xml:space="preserve">прекращения действия </w:t>
      </w:r>
      <w:r w:rsidR="00FF28CC" w:rsidRPr="00C215EF">
        <w:rPr>
          <w:rFonts w:ascii="Times New Roman" w:hAnsi="Times New Roman" w:cs="Times New Roman"/>
        </w:rPr>
        <w:t>Б</w:t>
      </w:r>
      <w:r w:rsidRPr="00C215EF">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C215EF" w:rsidRPr="00C215EF">
        <w:rPr>
          <w:rFonts w:ascii="Times New Roman" w:hAnsi="Times New Roman" w:cs="Times New Roman"/>
        </w:rPr>
        <w:t xml:space="preserve"> </w:t>
      </w:r>
      <w:r w:rsidR="00C215EF" w:rsidRPr="00C215EF">
        <w:rPr>
          <w:rFonts w:ascii="Times New Roman" w:hAnsi="Times New Roman" w:cs="Times New Roman"/>
          <w:color w:val="FF0000"/>
        </w:rPr>
        <w:t>(Используется в случае авансирования)</w:t>
      </w:r>
      <w:r w:rsidR="009464A9" w:rsidRPr="00C215EF">
        <w:rPr>
          <w:rFonts w:ascii="Times New Roman" w:hAnsi="Times New Roman" w:cs="Times New Roman"/>
        </w:rPr>
        <w:t>;</w:t>
      </w:r>
    </w:p>
    <w:p w14:paraId="1DC92E5F" w14:textId="77777777" w:rsidR="00F566FE" w:rsidRPr="00C215EF" w:rsidRDefault="00F566FE" w:rsidP="0080728B">
      <w:pPr>
        <w:pStyle w:val="RUS10"/>
        <w:widowControl w:val="0"/>
        <w:rPr>
          <w:rFonts w:ascii="Times New Roman" w:hAnsi="Times New Roman" w:cs="Times New Roman"/>
        </w:rPr>
      </w:pPr>
      <w:r w:rsidRPr="00C215EF">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C215EF">
        <w:rPr>
          <w:rFonts w:ascii="Times New Roman" w:hAnsi="Times New Roman" w:cs="Times New Roman"/>
        </w:rPr>
        <w:t>пятнадцати</w:t>
      </w:r>
      <w:r w:rsidRPr="00C215EF">
        <w:rPr>
          <w:rFonts w:ascii="Times New Roman" w:hAnsi="Times New Roman" w:cs="Times New Roman"/>
        </w:rPr>
        <w:t>) календарных дней;</w:t>
      </w:r>
    </w:p>
    <w:p w14:paraId="32B0A66F" w14:textId="77777777" w:rsidR="00F566FE" w:rsidRPr="00C215EF" w:rsidRDefault="00F566FE" w:rsidP="0080728B">
      <w:pPr>
        <w:pStyle w:val="RUS10"/>
        <w:widowControl w:val="0"/>
        <w:rPr>
          <w:rFonts w:ascii="Times New Roman" w:hAnsi="Times New Roman" w:cs="Times New Roman"/>
        </w:rPr>
      </w:pPr>
      <w:r w:rsidRPr="00C215EF">
        <w:rPr>
          <w:rFonts w:ascii="Times New Roman" w:hAnsi="Times New Roman" w:cs="Times New Roman"/>
        </w:rPr>
        <w:t>обнаружения недостатков в выполненных Работах;</w:t>
      </w:r>
    </w:p>
    <w:p w14:paraId="3DEDAF44" w14:textId="77777777" w:rsidR="00F566FE" w:rsidRPr="00C215EF" w:rsidRDefault="00F566FE" w:rsidP="0080728B">
      <w:pPr>
        <w:pStyle w:val="RUS10"/>
        <w:widowControl w:val="0"/>
        <w:rPr>
          <w:rFonts w:ascii="Times New Roman" w:hAnsi="Times New Roman" w:cs="Times New Roman"/>
        </w:rPr>
      </w:pPr>
      <w:r w:rsidRPr="00C215EF">
        <w:rPr>
          <w:rFonts w:ascii="Times New Roman" w:hAnsi="Times New Roman" w:cs="Times New Roman"/>
        </w:rPr>
        <w:t xml:space="preserve">привлечения Подрядчиком иностранных рабочих </w:t>
      </w:r>
      <w:r w:rsidR="00327135" w:rsidRPr="00C215EF">
        <w:rPr>
          <w:rFonts w:ascii="Times New Roman" w:hAnsi="Times New Roman" w:cs="Times New Roman"/>
        </w:rPr>
        <w:t>в нарушение требований миграционного законодательства</w:t>
      </w:r>
      <w:r w:rsidRPr="00C215EF">
        <w:rPr>
          <w:rFonts w:ascii="Times New Roman" w:hAnsi="Times New Roman" w:cs="Times New Roman"/>
        </w:rPr>
        <w:t>;</w:t>
      </w:r>
    </w:p>
    <w:p w14:paraId="62698D5B" w14:textId="12C00643" w:rsidR="00F566FE" w:rsidRPr="00C215EF" w:rsidRDefault="00B613B6" w:rsidP="0080728B">
      <w:pPr>
        <w:pStyle w:val="RUS10"/>
        <w:widowControl w:val="0"/>
        <w:rPr>
          <w:rFonts w:ascii="Times New Roman" w:hAnsi="Times New Roman" w:cs="Times New Roman"/>
        </w:rPr>
      </w:pPr>
      <w:r w:rsidRPr="00C215EF">
        <w:rPr>
          <w:rFonts w:ascii="Times New Roman" w:hAnsi="Times New Roman" w:cs="Times New Roman"/>
        </w:rPr>
        <w:t>вступления</w:t>
      </w:r>
      <w:r w:rsidR="002F1954" w:rsidRPr="00C215EF">
        <w:rPr>
          <w:rFonts w:ascii="Times New Roman" w:hAnsi="Times New Roman" w:cs="Times New Roman"/>
        </w:rPr>
        <w:t xml:space="preserve"> </w:t>
      </w:r>
      <w:r w:rsidRPr="00C215EF">
        <w:rPr>
          <w:rFonts w:ascii="Times New Roman" w:hAnsi="Times New Roman" w:cs="Times New Roman"/>
        </w:rPr>
        <w:t xml:space="preserve">Подрядчика в процедуру </w:t>
      </w:r>
      <w:r w:rsidR="00F566FE" w:rsidRPr="00C215EF">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C215EF" w:rsidRDefault="00F566FE" w:rsidP="0080728B">
      <w:pPr>
        <w:pStyle w:val="RUS10"/>
        <w:widowControl w:val="0"/>
        <w:rPr>
          <w:rFonts w:ascii="Times New Roman" w:hAnsi="Times New Roman" w:cs="Times New Roman"/>
        </w:rPr>
      </w:pPr>
      <w:r w:rsidRPr="00C215EF">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C215EF">
        <w:rPr>
          <w:rFonts w:ascii="Times New Roman" w:hAnsi="Times New Roman" w:cs="Times New Roman"/>
        </w:rPr>
        <w:t>,</w:t>
      </w:r>
      <w:r w:rsidRPr="00C215EF">
        <w:rPr>
          <w:rFonts w:ascii="Times New Roman" w:hAnsi="Times New Roman" w:cs="Times New Roman"/>
        </w:rPr>
        <w:t xml:space="preserve"> в течение свы</w:t>
      </w:r>
      <w:r w:rsidR="00B613B6" w:rsidRPr="00C215EF">
        <w:rPr>
          <w:rFonts w:ascii="Times New Roman" w:hAnsi="Times New Roman" w:cs="Times New Roman"/>
        </w:rPr>
        <w:t>ше 10 (десяти) календарных дней;</w:t>
      </w:r>
    </w:p>
    <w:p w14:paraId="4A5C85A1" w14:textId="343B2B7B" w:rsidR="00F566FE" w:rsidRPr="00C215EF" w:rsidRDefault="00F566FE" w:rsidP="0080728B">
      <w:pPr>
        <w:pStyle w:val="RUS10"/>
        <w:widowControl w:val="0"/>
        <w:rPr>
          <w:rFonts w:ascii="Times New Roman" w:hAnsi="Times New Roman" w:cs="Times New Roman"/>
        </w:rPr>
      </w:pPr>
      <w:r w:rsidRPr="00C215EF">
        <w:rPr>
          <w:rFonts w:ascii="Times New Roman" w:hAnsi="Times New Roman" w:cs="Times New Roman"/>
        </w:rPr>
        <w:t xml:space="preserve">невыполнения Подрядчиком либо </w:t>
      </w:r>
      <w:r w:rsidR="007A1B9F" w:rsidRPr="00C215EF">
        <w:rPr>
          <w:rFonts w:ascii="Times New Roman" w:hAnsi="Times New Roman" w:cs="Times New Roman"/>
        </w:rPr>
        <w:t>Субподрядной организацией</w:t>
      </w:r>
      <w:r w:rsidR="00621467" w:rsidRPr="00C215EF">
        <w:rPr>
          <w:rFonts w:ascii="Times New Roman" w:hAnsi="Times New Roman" w:cs="Times New Roman"/>
        </w:rPr>
        <w:t xml:space="preserve"> </w:t>
      </w:r>
      <w:r w:rsidRPr="00C215EF">
        <w:rPr>
          <w:rFonts w:ascii="Times New Roman" w:hAnsi="Times New Roman" w:cs="Times New Roman"/>
        </w:rPr>
        <w:t>требований охраны труда, промышленной безопасности, пожарной безопасности и экологии и</w:t>
      </w:r>
      <w:r w:rsidR="00F47C50" w:rsidRPr="00C215EF">
        <w:rPr>
          <w:rFonts w:ascii="Times New Roman" w:hAnsi="Times New Roman" w:cs="Times New Roman"/>
        </w:rPr>
        <w:t xml:space="preserve"> / </w:t>
      </w:r>
      <w:r w:rsidRPr="00C215EF">
        <w:rPr>
          <w:rFonts w:ascii="Times New Roman" w:hAnsi="Times New Roman" w:cs="Times New Roman"/>
        </w:rPr>
        <w:t xml:space="preserve">или нарушения требований </w:t>
      </w:r>
      <w:proofErr w:type="spellStart"/>
      <w:r w:rsidRPr="00C215EF">
        <w:rPr>
          <w:rFonts w:ascii="Times New Roman" w:hAnsi="Times New Roman" w:cs="Times New Roman"/>
        </w:rPr>
        <w:t>внутриобъектового</w:t>
      </w:r>
      <w:proofErr w:type="spellEnd"/>
      <w:r w:rsidRPr="00C215EF">
        <w:rPr>
          <w:rFonts w:ascii="Times New Roman" w:hAnsi="Times New Roman" w:cs="Times New Roman"/>
        </w:rPr>
        <w:t xml:space="preserve"> режима на </w:t>
      </w:r>
      <w:r w:rsidR="00CE1113" w:rsidRPr="00C215EF">
        <w:rPr>
          <w:rFonts w:ascii="Times New Roman" w:hAnsi="Times New Roman" w:cs="Times New Roman"/>
        </w:rPr>
        <w:t>территории Заказчика</w:t>
      </w:r>
      <w:r w:rsidRPr="00C215EF">
        <w:rPr>
          <w:rFonts w:ascii="Times New Roman" w:hAnsi="Times New Roman" w:cs="Times New Roman"/>
        </w:rPr>
        <w:t>;</w:t>
      </w:r>
    </w:p>
    <w:p w14:paraId="5A7F3B84" w14:textId="77777777" w:rsidR="00F566FE" w:rsidRPr="00C215EF" w:rsidRDefault="00F566FE" w:rsidP="0080728B">
      <w:pPr>
        <w:pStyle w:val="RUS10"/>
        <w:widowControl w:val="0"/>
        <w:rPr>
          <w:rFonts w:ascii="Times New Roman" w:hAnsi="Times New Roman" w:cs="Times New Roman"/>
        </w:rPr>
      </w:pPr>
      <w:r w:rsidRPr="00C215EF">
        <w:rPr>
          <w:rFonts w:ascii="Times New Roman" w:hAnsi="Times New Roman" w:cs="Times New Roman"/>
        </w:rPr>
        <w:t>уступки прав по Договору без письменного согласия Заказчика;</w:t>
      </w:r>
    </w:p>
    <w:p w14:paraId="5E1B2279" w14:textId="77777777" w:rsidR="00F566FE" w:rsidRPr="00C215EF" w:rsidRDefault="00F566FE" w:rsidP="0080728B">
      <w:pPr>
        <w:pStyle w:val="RUS10"/>
        <w:widowControl w:val="0"/>
        <w:rPr>
          <w:rFonts w:ascii="Times New Roman" w:hAnsi="Times New Roman" w:cs="Times New Roman"/>
        </w:rPr>
      </w:pPr>
      <w:proofErr w:type="spellStart"/>
      <w:r w:rsidRPr="00C215EF">
        <w:rPr>
          <w:rFonts w:ascii="Times New Roman" w:hAnsi="Times New Roman" w:cs="Times New Roman"/>
        </w:rPr>
        <w:t>непредоставления</w:t>
      </w:r>
      <w:proofErr w:type="spellEnd"/>
      <w:r w:rsidRPr="00C215EF">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C215EF" w:rsidRDefault="00F566FE" w:rsidP="0080728B">
      <w:pPr>
        <w:pStyle w:val="RUS10"/>
        <w:widowControl w:val="0"/>
        <w:numPr>
          <w:ilvl w:val="0"/>
          <w:numId w:val="0"/>
        </w:numPr>
        <w:rPr>
          <w:rFonts w:ascii="Times New Roman" w:hAnsi="Times New Roman" w:cs="Times New Roman"/>
        </w:rPr>
      </w:pPr>
      <w:r w:rsidRPr="00C215EF">
        <w:rPr>
          <w:rFonts w:ascii="Times New Roman" w:hAnsi="Times New Roman" w:cs="Times New Roman"/>
        </w:rPr>
        <w:t xml:space="preserve">а также в иных случаях, предусмотренных Договором, </w:t>
      </w:r>
      <w:r w:rsidR="00B613B6" w:rsidRPr="00C215EF">
        <w:rPr>
          <w:rFonts w:ascii="Times New Roman" w:hAnsi="Times New Roman" w:cs="Times New Roman"/>
        </w:rPr>
        <w:t xml:space="preserve">дополнительным </w:t>
      </w:r>
      <w:r w:rsidRPr="00C215EF">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C215EF">
        <w:rPr>
          <w:rFonts w:ascii="Times New Roman" w:hAnsi="Times New Roman" w:cs="Times New Roman"/>
        </w:rPr>
        <w:t>Результатами Работ, созданными Подрядчиком на дату прекращения Договора</w:t>
      </w:r>
      <w:r w:rsidRPr="00C215EF">
        <w:rPr>
          <w:rFonts w:ascii="Times New Roman" w:hAnsi="Times New Roman" w:cs="Times New Roman"/>
        </w:rPr>
        <w:t>.</w:t>
      </w:r>
    </w:p>
    <w:p w14:paraId="4724633F" w14:textId="537443DB" w:rsidR="00E970F2" w:rsidRPr="00C215EF" w:rsidRDefault="00E970F2" w:rsidP="00E970F2">
      <w:pPr>
        <w:pStyle w:val="RUS11"/>
        <w:numPr>
          <w:ilvl w:val="0"/>
          <w:numId w:val="0"/>
        </w:numPr>
        <w:ind w:left="1" w:firstLine="567"/>
        <w:rPr>
          <w:rFonts w:ascii="Times New Roman" w:eastAsiaTheme="minorEastAsia" w:hAnsi="Times New Roman" w:cs="Times New Roman"/>
        </w:rPr>
      </w:pPr>
      <w:bookmarkStart w:id="114" w:name="_Ref513800253"/>
      <w:r w:rsidRPr="00C215EF">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C215EF" w:rsidRDefault="00E970F2" w:rsidP="00E970F2">
      <w:pPr>
        <w:pStyle w:val="RUS11"/>
        <w:rPr>
          <w:rFonts w:ascii="Times New Roman" w:hAnsi="Times New Roman" w:cs="Times New Roman"/>
        </w:rPr>
      </w:pPr>
      <w:r w:rsidRPr="00C215EF">
        <w:rPr>
          <w:rFonts w:ascii="Times New Roman" w:hAnsi="Times New Roman" w:cs="Times New Roman"/>
        </w:rPr>
        <w:t>В случае:</w:t>
      </w:r>
    </w:p>
    <w:p w14:paraId="4CD0837C" w14:textId="77777777" w:rsidR="00E970F2" w:rsidRPr="00C215EF" w:rsidRDefault="00E970F2" w:rsidP="00E970F2">
      <w:pPr>
        <w:pStyle w:val="RUS11"/>
        <w:numPr>
          <w:ilvl w:val="0"/>
          <w:numId w:val="0"/>
        </w:numPr>
        <w:ind w:left="568"/>
        <w:rPr>
          <w:rFonts w:ascii="Times New Roman" w:hAnsi="Times New Roman" w:cs="Times New Roman"/>
        </w:rPr>
      </w:pPr>
      <w:r w:rsidRPr="00C215EF">
        <w:rPr>
          <w:rFonts w:ascii="Times New Roman" w:hAnsi="Times New Roman" w:cs="Times New Roman"/>
        </w:rPr>
        <w:t>(1)</w:t>
      </w:r>
      <w:r w:rsidRPr="00C215EF">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C215EF" w:rsidRDefault="00E970F2" w:rsidP="00E970F2">
      <w:pPr>
        <w:pStyle w:val="RUS11"/>
        <w:numPr>
          <w:ilvl w:val="0"/>
          <w:numId w:val="0"/>
        </w:numPr>
        <w:ind w:left="568"/>
        <w:rPr>
          <w:rFonts w:ascii="Times New Roman" w:hAnsi="Times New Roman" w:cs="Times New Roman"/>
        </w:rPr>
      </w:pPr>
      <w:r w:rsidRPr="00C215EF">
        <w:rPr>
          <w:rFonts w:ascii="Times New Roman" w:hAnsi="Times New Roman" w:cs="Times New Roman"/>
        </w:rPr>
        <w:t>(2)</w:t>
      </w:r>
      <w:r w:rsidRPr="00C215EF">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17705D66" w:rsidR="00E970F2" w:rsidRPr="00C215EF" w:rsidRDefault="00E970F2" w:rsidP="00E970F2">
      <w:pPr>
        <w:pStyle w:val="RUS11"/>
        <w:numPr>
          <w:ilvl w:val="0"/>
          <w:numId w:val="0"/>
        </w:numPr>
        <w:ind w:left="568"/>
        <w:rPr>
          <w:rFonts w:ascii="Times New Roman" w:hAnsi="Times New Roman" w:cs="Times New Roman"/>
        </w:rPr>
      </w:pPr>
      <w:r w:rsidRPr="00C215EF">
        <w:rPr>
          <w:rFonts w:ascii="Times New Roman" w:hAnsi="Times New Roman" w:cs="Times New Roman"/>
        </w:rPr>
        <w:lastRenderedPageBreak/>
        <w:t>(3)</w:t>
      </w:r>
      <w:r w:rsidRPr="00C215EF">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C215EF">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14"/>
    </w:p>
    <w:p w14:paraId="7B553C82" w14:textId="1F94D087"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24.5</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15"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15"/>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w:t>
      </w:r>
      <w:r w:rsidRPr="0080728B">
        <w:rPr>
          <w:rFonts w:ascii="Times New Roman" w:hAnsi="Times New Roman" w:cs="Times New Roman"/>
        </w:rPr>
        <w:lastRenderedPageBreak/>
        <w:t>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15FE9892" w14:textId="77777777" w:rsidR="00F566FE" w:rsidRPr="0080728B" w:rsidRDefault="00F566FE" w:rsidP="0080728B">
      <w:pPr>
        <w:pStyle w:val="RUS1"/>
        <w:widowControl w:val="0"/>
        <w:spacing w:before="0"/>
        <w:rPr>
          <w:rFonts w:ascii="Times New Roman" w:hAnsi="Times New Roman" w:cs="Times New Roman"/>
        </w:rPr>
      </w:pPr>
      <w:bookmarkStart w:id="116" w:name="_Ref496635389"/>
      <w:bookmarkStart w:id="117" w:name="_Toc504140785"/>
      <w:bookmarkStart w:id="118" w:name="_Toc518653275"/>
      <w:r w:rsidRPr="0080728B">
        <w:rPr>
          <w:rFonts w:ascii="Times New Roman" w:hAnsi="Times New Roman" w:cs="Times New Roman"/>
        </w:rPr>
        <w:t>Способы обеспечения исполнения обязательств Подрядчика</w:t>
      </w:r>
      <w:bookmarkEnd w:id="116"/>
      <w:bookmarkEnd w:id="117"/>
      <w:bookmarkEnd w:id="118"/>
    </w:p>
    <w:p w14:paraId="632FC71E" w14:textId="6C61CB15" w:rsidR="00F566FE" w:rsidRPr="0080728B" w:rsidRDefault="00F566FE" w:rsidP="0080728B">
      <w:pPr>
        <w:widowControl w:val="0"/>
        <w:ind w:firstLine="567"/>
        <w:jc w:val="center"/>
        <w:rPr>
          <w:rFonts w:ascii="Times New Roman" w:hAnsi="Times New Roman" w:cs="Times New Roman"/>
          <w:b/>
          <w:i/>
          <w:color w:val="C00000"/>
          <w:sz w:val="22"/>
          <w:szCs w:val="22"/>
        </w:rPr>
      </w:pPr>
      <w:r w:rsidRPr="0080728B">
        <w:rPr>
          <w:rFonts w:ascii="Times New Roman" w:hAnsi="Times New Roman" w:cs="Times New Roman"/>
          <w:b/>
          <w:i/>
          <w:color w:val="C00000"/>
          <w:sz w:val="22"/>
          <w:szCs w:val="22"/>
        </w:rPr>
        <w:t>(</w:t>
      </w:r>
      <w:r w:rsidR="009D6815">
        <w:rPr>
          <w:rFonts w:ascii="Times New Roman" w:hAnsi="Times New Roman" w:cs="Times New Roman"/>
          <w:b/>
          <w:i/>
          <w:color w:val="C00000"/>
          <w:sz w:val="22"/>
          <w:szCs w:val="22"/>
        </w:rPr>
        <w:t>РАЗДЕЛ ИСПОЛЬЗУЕТСЯ В СЛУЧАЕ АВАНСА</w:t>
      </w:r>
      <w:r w:rsidRPr="0080728B">
        <w:rPr>
          <w:rFonts w:ascii="Times New Roman" w:hAnsi="Times New Roman" w:cs="Times New Roman"/>
          <w:b/>
          <w:i/>
          <w:color w:val="C00000"/>
          <w:sz w:val="22"/>
          <w:szCs w:val="22"/>
        </w:rPr>
        <w:t>)</w:t>
      </w:r>
    </w:p>
    <w:p w14:paraId="3AF6BEF0" w14:textId="0AB2B8CA" w:rsidR="00F566FE" w:rsidRPr="0080728B" w:rsidRDefault="00F566FE" w:rsidP="0080728B">
      <w:pPr>
        <w:pStyle w:val="RUS11"/>
        <w:widowControl w:val="0"/>
        <w:rPr>
          <w:rFonts w:ascii="Times New Roman" w:hAnsi="Times New Roman" w:cs="Times New Roman"/>
        </w:rPr>
      </w:pPr>
      <w:bookmarkStart w:id="119" w:name="_Ref496716967"/>
      <w:r w:rsidRPr="0080728B">
        <w:rPr>
          <w:rFonts w:ascii="Times New Roman" w:hAnsi="Times New Roman" w:cs="Times New Roman"/>
        </w:rPr>
        <w:t xml:space="preserve">Подрядчик предоставляет Заказчику </w:t>
      </w:r>
      <w:r w:rsidR="00FF28CC" w:rsidRPr="0080728B">
        <w:rPr>
          <w:rFonts w:ascii="Times New Roman" w:hAnsi="Times New Roman" w:cs="Times New Roman"/>
        </w:rPr>
        <w:t>Б</w:t>
      </w:r>
      <w:r w:rsidRPr="0080728B">
        <w:rPr>
          <w:rFonts w:ascii="Times New Roman" w:hAnsi="Times New Roman" w:cs="Times New Roman"/>
        </w:rPr>
        <w:t xml:space="preserve">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w:t>
      </w:r>
      <w:r w:rsidR="00FF28CC" w:rsidRPr="0080728B">
        <w:rPr>
          <w:rFonts w:ascii="Times New Roman" w:hAnsi="Times New Roman" w:cs="Times New Roman"/>
        </w:rPr>
        <w:t>Б</w:t>
      </w:r>
      <w:r w:rsidRPr="0080728B">
        <w:rPr>
          <w:rFonts w:ascii="Times New Roman" w:hAnsi="Times New Roman" w:cs="Times New Roman"/>
        </w:rPr>
        <w:t>анковской гарантии установлена в</w:t>
      </w:r>
      <w:r w:rsidR="00A4055E" w:rsidRPr="0080728B">
        <w:rPr>
          <w:rFonts w:ascii="Times New Roman" w:hAnsi="Times New Roman" w:cs="Times New Roman"/>
        </w:rPr>
        <w:t xml:space="preserve"> </w:t>
      </w:r>
      <w:r w:rsidR="00A4055E" w:rsidRPr="0080728B">
        <w:rPr>
          <w:rStyle w:val="10"/>
          <w:rFonts w:ascii="Times New Roman" w:eastAsia="Calibri" w:hAnsi="Times New Roman" w:cs="Times New Roman"/>
          <w:color w:val="auto"/>
          <w:sz w:val="22"/>
          <w:szCs w:val="22"/>
        </w:rPr>
        <w:t xml:space="preserve">Приложении </w:t>
      </w:r>
      <w:r w:rsidR="00A4055E" w:rsidRPr="0080728B">
        <w:rPr>
          <w:rStyle w:val="10"/>
          <w:rFonts w:ascii="Times New Roman" w:eastAsia="Calibri" w:hAnsi="Times New Roman" w:cs="Times New Roman"/>
          <w:color w:val="auto"/>
          <w:sz w:val="22"/>
          <w:szCs w:val="22"/>
        </w:rPr>
        <w:fldChar w:fldCharType="begin"/>
      </w:r>
      <w:r w:rsidR="00A4055E" w:rsidRPr="0080728B">
        <w:rPr>
          <w:rStyle w:val="10"/>
          <w:rFonts w:ascii="Times New Roman" w:eastAsia="Calibri" w:hAnsi="Times New Roman" w:cs="Times New Roman"/>
          <w:color w:val="auto"/>
          <w:sz w:val="22"/>
          <w:szCs w:val="22"/>
        </w:rPr>
        <w:instrText xml:space="preserve"> REF RefSCH8_No \h </w:instrText>
      </w:r>
      <w:r w:rsidR="0080728B" w:rsidRPr="0080728B">
        <w:rPr>
          <w:rStyle w:val="10"/>
          <w:rFonts w:ascii="Times New Roman" w:eastAsia="Calibri" w:hAnsi="Times New Roman" w:cs="Times New Roman"/>
          <w:color w:val="auto"/>
          <w:sz w:val="22"/>
          <w:szCs w:val="22"/>
        </w:rPr>
        <w:instrText xml:space="preserve"> \* MERGEFORMAT </w:instrText>
      </w:r>
      <w:r w:rsidR="00A4055E" w:rsidRPr="0080728B">
        <w:rPr>
          <w:rStyle w:val="10"/>
          <w:rFonts w:ascii="Times New Roman" w:eastAsia="Calibri" w:hAnsi="Times New Roman" w:cs="Times New Roman"/>
          <w:color w:val="auto"/>
          <w:sz w:val="22"/>
          <w:szCs w:val="22"/>
        </w:rPr>
      </w:r>
      <w:r w:rsidR="00A4055E" w:rsidRPr="0080728B">
        <w:rPr>
          <w:rStyle w:val="10"/>
          <w:rFonts w:ascii="Times New Roman" w:eastAsia="Calibri" w:hAnsi="Times New Roman" w:cs="Times New Roman"/>
          <w:color w:val="auto"/>
          <w:sz w:val="22"/>
          <w:szCs w:val="22"/>
        </w:rPr>
        <w:fldChar w:fldCharType="separate"/>
      </w:r>
      <w:r w:rsidR="0080728B" w:rsidRPr="0080728B">
        <w:rPr>
          <w:rStyle w:val="10"/>
          <w:rFonts w:ascii="Times New Roman" w:hAnsi="Times New Roman" w:cs="Times New Roman"/>
          <w:b/>
          <w:i/>
          <w:color w:val="auto"/>
          <w:sz w:val="22"/>
          <w:szCs w:val="22"/>
        </w:rPr>
        <w:t>№ 8</w:t>
      </w:r>
      <w:r w:rsidR="00A4055E" w:rsidRPr="0080728B">
        <w:rPr>
          <w:rStyle w:val="10"/>
          <w:rFonts w:ascii="Times New Roman" w:eastAsia="Calibri" w:hAnsi="Times New Roman" w:cs="Times New Roman"/>
          <w:color w:val="auto"/>
          <w:sz w:val="22"/>
          <w:szCs w:val="22"/>
        </w:rPr>
        <w:fldChar w:fldCharType="end"/>
      </w:r>
      <w:r w:rsidR="00A4055E" w:rsidRPr="0080728B">
        <w:rPr>
          <w:rStyle w:val="10"/>
          <w:rFonts w:ascii="Times New Roman" w:eastAsia="Calibri" w:hAnsi="Times New Roman" w:cs="Times New Roman"/>
          <w:color w:val="auto"/>
          <w:sz w:val="22"/>
          <w:szCs w:val="22"/>
        </w:rPr>
        <w:t xml:space="preserve"> </w:t>
      </w:r>
      <w:r w:rsidR="00A4055E" w:rsidRPr="0080728B">
        <w:rPr>
          <w:rStyle w:val="10"/>
          <w:rFonts w:ascii="Times New Roman" w:eastAsia="Calibri" w:hAnsi="Times New Roman" w:cs="Times New Roman"/>
          <w:color w:val="auto"/>
          <w:sz w:val="22"/>
          <w:szCs w:val="22"/>
        </w:rPr>
        <w:fldChar w:fldCharType="begin"/>
      </w:r>
      <w:r w:rsidR="00A4055E" w:rsidRPr="0080728B">
        <w:rPr>
          <w:rStyle w:val="10"/>
          <w:rFonts w:ascii="Times New Roman" w:eastAsia="Calibri" w:hAnsi="Times New Roman" w:cs="Times New Roman"/>
          <w:color w:val="auto"/>
          <w:sz w:val="22"/>
          <w:szCs w:val="22"/>
        </w:rPr>
        <w:instrText xml:space="preserve"> REF RefSCH8_1 \h </w:instrText>
      </w:r>
      <w:r w:rsidR="0080728B" w:rsidRPr="0080728B">
        <w:rPr>
          <w:rStyle w:val="10"/>
          <w:rFonts w:ascii="Times New Roman" w:eastAsia="Calibri" w:hAnsi="Times New Roman" w:cs="Times New Roman"/>
          <w:color w:val="auto"/>
          <w:sz w:val="22"/>
          <w:szCs w:val="22"/>
        </w:rPr>
        <w:instrText xml:space="preserve"> \* MERGEFORMAT </w:instrText>
      </w:r>
      <w:r w:rsidR="00A4055E" w:rsidRPr="0080728B">
        <w:rPr>
          <w:rStyle w:val="10"/>
          <w:rFonts w:ascii="Times New Roman" w:eastAsia="Calibri" w:hAnsi="Times New Roman" w:cs="Times New Roman"/>
          <w:color w:val="auto"/>
          <w:sz w:val="22"/>
          <w:szCs w:val="22"/>
        </w:rPr>
      </w:r>
      <w:r w:rsidR="00A4055E" w:rsidRPr="0080728B">
        <w:rPr>
          <w:rStyle w:val="10"/>
          <w:rFonts w:ascii="Times New Roman" w:eastAsia="Calibri" w:hAnsi="Times New Roman" w:cs="Times New Roman"/>
          <w:color w:val="auto"/>
          <w:sz w:val="22"/>
          <w:szCs w:val="22"/>
        </w:rPr>
        <w:fldChar w:fldCharType="separate"/>
      </w:r>
      <w:r w:rsidR="0080728B" w:rsidRPr="0080728B">
        <w:rPr>
          <w:rStyle w:val="10"/>
          <w:rFonts w:ascii="Times New Roman" w:hAnsi="Times New Roman" w:cs="Times New Roman"/>
          <w:b/>
          <w:color w:val="auto"/>
          <w:sz w:val="22"/>
          <w:szCs w:val="22"/>
        </w:rPr>
        <w:t>Форма Банковской гарантии на возврат авансового платежа</w:t>
      </w:r>
      <w:r w:rsidR="00A4055E" w:rsidRPr="0080728B">
        <w:rPr>
          <w:rStyle w:val="10"/>
          <w:rFonts w:ascii="Times New Roman" w:eastAsia="Calibri" w:hAnsi="Times New Roman" w:cs="Times New Roman"/>
          <w:color w:val="auto"/>
          <w:sz w:val="22"/>
          <w:szCs w:val="22"/>
        </w:rPr>
        <w:fldChar w:fldCharType="end"/>
      </w:r>
      <w:r w:rsidRPr="0080728B">
        <w:rPr>
          <w:rFonts w:ascii="Times New Roman" w:hAnsi="Times New Roman" w:cs="Times New Roman"/>
        </w:rPr>
        <w:t xml:space="preserve">. Предоставление аванса возможно в любом случае не ранее предоставления соответствующей </w:t>
      </w:r>
      <w:r w:rsidR="00FF28CC" w:rsidRPr="0080728B">
        <w:rPr>
          <w:rFonts w:ascii="Times New Roman" w:hAnsi="Times New Roman" w:cs="Times New Roman"/>
        </w:rPr>
        <w:t>Б</w:t>
      </w:r>
      <w:r w:rsidRPr="0080728B">
        <w:rPr>
          <w:rFonts w:ascii="Times New Roman" w:hAnsi="Times New Roman" w:cs="Times New Roman"/>
        </w:rPr>
        <w:t>анковской гарантии, к отношениям Сторон в данном случае применяются правила о встречном исполнении обязательств согласно ст</w:t>
      </w:r>
      <w:r w:rsidR="002409FA" w:rsidRPr="0080728B">
        <w:rPr>
          <w:rFonts w:ascii="Times New Roman" w:hAnsi="Times New Roman" w:cs="Times New Roman"/>
        </w:rPr>
        <w:t>атье</w:t>
      </w:r>
      <w:r w:rsidRPr="0080728B">
        <w:rPr>
          <w:rFonts w:ascii="Times New Roman" w:hAnsi="Times New Roman" w:cs="Times New Roman"/>
        </w:rPr>
        <w:t xml:space="preserve"> 328 Гражданского </w:t>
      </w:r>
      <w:r w:rsidR="002409FA" w:rsidRPr="0080728B">
        <w:rPr>
          <w:rFonts w:ascii="Times New Roman" w:hAnsi="Times New Roman" w:cs="Times New Roman"/>
        </w:rPr>
        <w:t>к</w:t>
      </w:r>
      <w:r w:rsidRPr="0080728B">
        <w:rPr>
          <w:rFonts w:ascii="Times New Roman" w:hAnsi="Times New Roman" w:cs="Times New Roman"/>
        </w:rPr>
        <w:t>одекса Российской Федерации</w:t>
      </w:r>
      <w:r w:rsidR="002F1954" w:rsidRPr="0080728B">
        <w:rPr>
          <w:rFonts w:ascii="Times New Roman" w:hAnsi="Times New Roman" w:cs="Times New Roman"/>
        </w:rPr>
        <w:t xml:space="preserve"> </w:t>
      </w:r>
      <w:r w:rsidR="002F1954" w:rsidRPr="0080728B">
        <w:rPr>
          <w:rFonts w:ascii="Times New Roman" w:hAnsi="Times New Roman" w:cs="Times New Roman"/>
          <w:b/>
          <w:i/>
        </w:rPr>
        <w:t>(</w:t>
      </w:r>
      <w:r w:rsidRPr="0080728B">
        <w:rPr>
          <w:rFonts w:ascii="Times New Roman" w:hAnsi="Times New Roman" w:cs="Times New Roman"/>
          <w:b/>
          <w:i/>
        </w:rPr>
        <w:t xml:space="preserve">применяется для договоров поставки, подряда, оказания услуг, аванс по которым превышает </w:t>
      </w:r>
      <w:r w:rsidR="00F526C9" w:rsidRPr="0080728B">
        <w:rPr>
          <w:rFonts w:ascii="Times New Roman" w:hAnsi="Times New Roman" w:cs="Times New Roman"/>
          <w:b/>
          <w:i/>
        </w:rPr>
        <w:t>[</w:t>
      </w:r>
      <w:r w:rsidRPr="0080728B">
        <w:rPr>
          <w:rFonts w:ascii="Times New Roman" w:hAnsi="Times New Roman" w:cs="Times New Roman"/>
          <w:b/>
          <w:i/>
        </w:rPr>
        <w:t>1 000 000 (один миллион</w:t>
      </w:r>
      <w:r w:rsidR="00F526C9" w:rsidRPr="0080728B">
        <w:rPr>
          <w:rFonts w:ascii="Times New Roman" w:hAnsi="Times New Roman" w:cs="Times New Roman"/>
          <w:b/>
          <w:i/>
        </w:rPr>
        <w:t>)]</w:t>
      </w:r>
      <w:r w:rsidRPr="0080728B">
        <w:rPr>
          <w:rFonts w:ascii="Times New Roman" w:hAnsi="Times New Roman" w:cs="Times New Roman"/>
          <w:b/>
          <w:i/>
        </w:rPr>
        <w:t xml:space="preserve"> рублей, в том числе НДС.)</w:t>
      </w:r>
      <w:bookmarkEnd w:id="119"/>
    </w:p>
    <w:p w14:paraId="2707CC63" w14:textId="77777777" w:rsidR="00F566FE" w:rsidRPr="0080728B" w:rsidRDefault="00F566FE" w:rsidP="0080728B">
      <w:pPr>
        <w:pStyle w:val="RUS11"/>
        <w:widowControl w:val="0"/>
        <w:rPr>
          <w:rFonts w:ascii="Times New Roman" w:hAnsi="Times New Roman" w:cs="Times New Roman"/>
        </w:rPr>
      </w:pPr>
      <w:bookmarkStart w:id="120" w:name="_Ref496716973"/>
      <w:r w:rsidRPr="0080728B">
        <w:rPr>
          <w:rFonts w:ascii="Times New Roman" w:hAnsi="Times New Roman" w:cs="Times New Roman"/>
        </w:rPr>
        <w:t xml:space="preserve">В качестве способа обеспечения обязательств Подрядчика по надлежащему исполнению своих обязательств по Договору, </w:t>
      </w:r>
      <w:r w:rsidRPr="0080728B">
        <w:rPr>
          <w:rFonts w:ascii="Times New Roman" w:hAnsi="Times New Roman" w:cs="Times New Roman"/>
          <w:b/>
          <w:i/>
        </w:rPr>
        <w:t>(после запятой вставить текст из одного из вариантов ниже):</w:t>
      </w:r>
      <w:bookmarkEnd w:id="120"/>
    </w:p>
    <w:p w14:paraId="7138CB94" w14:textId="7A3A5FCC" w:rsidR="00F566FE" w:rsidRPr="0080728B" w:rsidRDefault="00C22C5E" w:rsidP="0080728B">
      <w:pPr>
        <w:widowControl w:val="0"/>
        <w:ind w:firstLine="567"/>
        <w:jc w:val="both"/>
        <w:rPr>
          <w:rFonts w:ascii="Times New Roman" w:hAnsi="Times New Roman" w:cs="Times New Roman"/>
          <w:i/>
          <w:sz w:val="22"/>
          <w:szCs w:val="22"/>
        </w:rPr>
      </w:pPr>
      <w:r w:rsidRPr="0080728B">
        <w:rPr>
          <w:rFonts w:ascii="Times New Roman" w:hAnsi="Times New Roman" w:cs="Times New Roman"/>
          <w:b/>
          <w:i/>
          <w:color w:val="C00000"/>
          <w:sz w:val="22"/>
          <w:szCs w:val="22"/>
        </w:rPr>
        <w:t>[</w:t>
      </w:r>
      <w:r w:rsidR="002409FA" w:rsidRPr="0080728B">
        <w:rPr>
          <w:rFonts w:ascii="Times New Roman" w:hAnsi="Times New Roman" w:cs="Times New Roman"/>
          <w:b/>
          <w:i/>
          <w:color w:val="C00000"/>
          <w:sz w:val="22"/>
          <w:szCs w:val="22"/>
        </w:rPr>
        <w:t>ВАРИАНТ 1</w:t>
      </w:r>
      <w:r w:rsidR="00F566FE" w:rsidRPr="0080728B">
        <w:rPr>
          <w:rFonts w:ascii="Times New Roman" w:hAnsi="Times New Roman" w:cs="Times New Roman"/>
          <w:b/>
          <w:i/>
          <w:color w:val="C00000"/>
          <w:sz w:val="22"/>
          <w:szCs w:val="22"/>
        </w:rPr>
        <w:t>:</w:t>
      </w:r>
      <w:r w:rsidR="00F566FE" w:rsidRPr="0080728B">
        <w:rPr>
          <w:rFonts w:ascii="Times New Roman" w:hAnsi="Times New Roman" w:cs="Times New Roman"/>
          <w:sz w:val="22"/>
          <w:szCs w:val="22"/>
        </w:rPr>
        <w:t xml:space="preserve">Подрядчик в течение 20 (двадцати) дней с момента подписания Договора обязуется предоставить Заказчику </w:t>
      </w:r>
      <w:r w:rsidR="00FF28CC" w:rsidRPr="0080728B">
        <w:rPr>
          <w:rFonts w:ascii="Times New Roman" w:hAnsi="Times New Roman" w:cs="Times New Roman"/>
          <w:sz w:val="22"/>
          <w:szCs w:val="22"/>
        </w:rPr>
        <w:t>Б</w:t>
      </w:r>
      <w:r w:rsidR="00F566FE" w:rsidRPr="0080728B">
        <w:rPr>
          <w:rFonts w:ascii="Times New Roman" w:hAnsi="Times New Roman" w:cs="Times New Roman"/>
          <w:sz w:val="22"/>
          <w:szCs w:val="22"/>
        </w:rPr>
        <w:t>анковскую гарантию надлежащего исполнения обязательств в размере 10 (десяти</w:t>
      </w:r>
      <w:r w:rsidR="00E34CFE" w:rsidRPr="0080728B">
        <w:rPr>
          <w:rFonts w:ascii="Times New Roman" w:hAnsi="Times New Roman" w:cs="Times New Roman"/>
          <w:sz w:val="22"/>
          <w:szCs w:val="22"/>
        </w:rPr>
        <w:t>)</w:t>
      </w:r>
      <w:r w:rsidR="00F566FE" w:rsidRPr="0080728B">
        <w:rPr>
          <w:rFonts w:ascii="Times New Roman" w:hAnsi="Times New Roman" w:cs="Times New Roman"/>
          <w:sz w:val="22"/>
          <w:szCs w:val="22"/>
        </w:rPr>
        <w:t xml:space="preserve"> процентов от Цены Работ, указанной в пункте</w:t>
      </w:r>
      <w:r w:rsidR="003905F8" w:rsidRPr="0080728B">
        <w:rPr>
          <w:rFonts w:ascii="Times New Roman" w:hAnsi="Times New Roman" w:cs="Times New Roman"/>
          <w:sz w:val="22"/>
          <w:szCs w:val="22"/>
        </w:rPr>
        <w:t xml:space="preserve"> </w:t>
      </w:r>
      <w:r w:rsidR="003905F8" w:rsidRPr="0080728B">
        <w:rPr>
          <w:rFonts w:ascii="Times New Roman" w:hAnsi="Times New Roman" w:cs="Times New Roman"/>
          <w:sz w:val="22"/>
          <w:szCs w:val="22"/>
        </w:rPr>
        <w:fldChar w:fldCharType="begin"/>
      </w:r>
      <w:r w:rsidR="003905F8" w:rsidRPr="0080728B">
        <w:rPr>
          <w:rFonts w:ascii="Times New Roman" w:hAnsi="Times New Roman" w:cs="Times New Roman"/>
          <w:sz w:val="22"/>
          <w:szCs w:val="22"/>
        </w:rPr>
        <w:instrText xml:space="preserve"> REF _Ref512416979 \n \h </w:instrText>
      </w:r>
      <w:r w:rsidR="009464A9" w:rsidRPr="0080728B">
        <w:rPr>
          <w:rFonts w:ascii="Times New Roman" w:hAnsi="Times New Roman" w:cs="Times New Roman"/>
          <w:sz w:val="22"/>
          <w:szCs w:val="22"/>
        </w:rPr>
        <w:instrText xml:space="preserve"> \* MERGEFORMAT </w:instrText>
      </w:r>
      <w:r w:rsidR="003905F8" w:rsidRPr="0080728B">
        <w:rPr>
          <w:rFonts w:ascii="Times New Roman" w:hAnsi="Times New Roman" w:cs="Times New Roman"/>
          <w:sz w:val="22"/>
          <w:szCs w:val="22"/>
        </w:rPr>
      </w:r>
      <w:r w:rsidR="003905F8"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4.1</w:t>
      </w:r>
      <w:r w:rsidR="003905F8"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 xml:space="preserve"> </w:t>
      </w:r>
      <w:r w:rsidR="00F566FE" w:rsidRPr="0080728B">
        <w:rPr>
          <w:rFonts w:ascii="Times New Roman" w:hAnsi="Times New Roman" w:cs="Times New Roman"/>
          <w:sz w:val="22"/>
          <w:szCs w:val="22"/>
        </w:rPr>
        <w:t xml:space="preserve">Договора. Форма </w:t>
      </w:r>
      <w:r w:rsidR="00FF28CC" w:rsidRPr="0080728B">
        <w:rPr>
          <w:rFonts w:ascii="Times New Roman" w:hAnsi="Times New Roman" w:cs="Times New Roman"/>
          <w:sz w:val="22"/>
          <w:szCs w:val="22"/>
        </w:rPr>
        <w:t>Б</w:t>
      </w:r>
      <w:r w:rsidR="00F566FE" w:rsidRPr="0080728B">
        <w:rPr>
          <w:rFonts w:ascii="Times New Roman" w:hAnsi="Times New Roman" w:cs="Times New Roman"/>
          <w:sz w:val="22"/>
          <w:szCs w:val="22"/>
        </w:rPr>
        <w:t xml:space="preserve">анковской гарантии установлена в </w:t>
      </w:r>
      <w:r w:rsidR="00A4055E" w:rsidRPr="0080728B">
        <w:rPr>
          <w:rStyle w:val="10"/>
          <w:rFonts w:ascii="Times New Roman" w:eastAsia="Calibri" w:hAnsi="Times New Roman" w:cs="Times New Roman"/>
          <w:color w:val="auto"/>
          <w:sz w:val="22"/>
          <w:szCs w:val="22"/>
        </w:rPr>
        <w:t>Приложении</w:t>
      </w:r>
      <w:r w:rsidR="00A25AE3" w:rsidRPr="0080728B">
        <w:rPr>
          <w:rStyle w:val="10"/>
          <w:rFonts w:ascii="Times New Roman" w:eastAsia="Calibri" w:hAnsi="Times New Roman" w:cs="Times New Roman"/>
          <w:color w:val="auto"/>
          <w:sz w:val="22"/>
          <w:szCs w:val="22"/>
        </w:rPr>
        <w:t xml:space="preserve"> </w:t>
      </w:r>
      <w:r w:rsidR="00A25AE3" w:rsidRPr="0080728B">
        <w:rPr>
          <w:rStyle w:val="10"/>
          <w:rFonts w:ascii="Times New Roman" w:eastAsia="Calibri" w:hAnsi="Times New Roman" w:cs="Times New Roman"/>
          <w:color w:val="auto"/>
          <w:sz w:val="22"/>
          <w:szCs w:val="22"/>
        </w:rPr>
        <w:fldChar w:fldCharType="begin"/>
      </w:r>
      <w:r w:rsidR="00A25AE3" w:rsidRPr="0080728B">
        <w:rPr>
          <w:rStyle w:val="10"/>
          <w:rFonts w:ascii="Times New Roman" w:eastAsia="Calibri" w:hAnsi="Times New Roman" w:cs="Times New Roman"/>
          <w:color w:val="auto"/>
          <w:sz w:val="22"/>
          <w:szCs w:val="22"/>
        </w:rPr>
        <w:instrText xml:space="preserve"> REF RefSCH9_No \h </w:instrText>
      </w:r>
      <w:r w:rsidR="0080728B" w:rsidRPr="0080728B">
        <w:rPr>
          <w:rStyle w:val="10"/>
          <w:rFonts w:ascii="Times New Roman" w:eastAsia="Calibri" w:hAnsi="Times New Roman" w:cs="Times New Roman"/>
          <w:color w:val="auto"/>
          <w:sz w:val="22"/>
          <w:szCs w:val="22"/>
        </w:rPr>
        <w:instrText xml:space="preserve"> \* MERGEFORMAT </w:instrText>
      </w:r>
      <w:r w:rsidR="00A25AE3" w:rsidRPr="0080728B">
        <w:rPr>
          <w:rStyle w:val="10"/>
          <w:rFonts w:ascii="Times New Roman" w:eastAsia="Calibri" w:hAnsi="Times New Roman" w:cs="Times New Roman"/>
          <w:color w:val="auto"/>
          <w:sz w:val="22"/>
          <w:szCs w:val="22"/>
        </w:rPr>
      </w:r>
      <w:r w:rsidR="00A25AE3" w:rsidRPr="0080728B">
        <w:rPr>
          <w:rStyle w:val="10"/>
          <w:rFonts w:ascii="Times New Roman" w:eastAsia="Calibri" w:hAnsi="Times New Roman" w:cs="Times New Roman"/>
          <w:color w:val="auto"/>
          <w:sz w:val="22"/>
          <w:szCs w:val="22"/>
        </w:rPr>
        <w:fldChar w:fldCharType="separate"/>
      </w:r>
      <w:r w:rsidR="0080728B" w:rsidRPr="0080728B">
        <w:rPr>
          <w:rStyle w:val="10"/>
          <w:rFonts w:ascii="Times New Roman" w:hAnsi="Times New Roman" w:cs="Times New Roman"/>
          <w:b/>
          <w:i/>
          <w:color w:val="auto"/>
          <w:sz w:val="22"/>
          <w:szCs w:val="22"/>
        </w:rPr>
        <w:t>№ 9</w:t>
      </w:r>
      <w:r w:rsidR="00A25AE3" w:rsidRPr="0080728B">
        <w:rPr>
          <w:rStyle w:val="10"/>
          <w:rFonts w:ascii="Times New Roman" w:eastAsia="Calibri" w:hAnsi="Times New Roman" w:cs="Times New Roman"/>
          <w:color w:val="auto"/>
          <w:sz w:val="22"/>
          <w:szCs w:val="22"/>
        </w:rPr>
        <w:fldChar w:fldCharType="end"/>
      </w:r>
      <w:r w:rsidR="00A25AE3" w:rsidRPr="0080728B">
        <w:rPr>
          <w:rStyle w:val="10"/>
          <w:rFonts w:ascii="Times New Roman" w:eastAsia="Calibri" w:hAnsi="Times New Roman" w:cs="Times New Roman"/>
          <w:color w:val="auto"/>
          <w:sz w:val="22"/>
          <w:szCs w:val="22"/>
        </w:rPr>
        <w:t xml:space="preserve"> </w:t>
      </w:r>
      <w:r w:rsidR="00A25AE3" w:rsidRPr="0080728B">
        <w:rPr>
          <w:rStyle w:val="10"/>
          <w:rFonts w:ascii="Times New Roman" w:eastAsia="Calibri" w:hAnsi="Times New Roman" w:cs="Times New Roman"/>
          <w:color w:val="auto"/>
          <w:sz w:val="22"/>
          <w:szCs w:val="22"/>
        </w:rPr>
        <w:fldChar w:fldCharType="begin"/>
      </w:r>
      <w:r w:rsidR="00A25AE3" w:rsidRPr="0080728B">
        <w:rPr>
          <w:rStyle w:val="10"/>
          <w:rFonts w:ascii="Times New Roman" w:eastAsia="Calibri" w:hAnsi="Times New Roman" w:cs="Times New Roman"/>
          <w:color w:val="auto"/>
          <w:sz w:val="22"/>
          <w:szCs w:val="22"/>
        </w:rPr>
        <w:instrText xml:space="preserve"> REF RefSCH9_1 \h </w:instrText>
      </w:r>
      <w:r w:rsidR="0080728B" w:rsidRPr="0080728B">
        <w:rPr>
          <w:rStyle w:val="10"/>
          <w:rFonts w:ascii="Times New Roman" w:eastAsia="Calibri" w:hAnsi="Times New Roman" w:cs="Times New Roman"/>
          <w:color w:val="auto"/>
          <w:sz w:val="22"/>
          <w:szCs w:val="22"/>
        </w:rPr>
        <w:instrText xml:space="preserve"> \* MERGEFORMAT </w:instrText>
      </w:r>
      <w:r w:rsidR="00A25AE3" w:rsidRPr="0080728B">
        <w:rPr>
          <w:rStyle w:val="10"/>
          <w:rFonts w:ascii="Times New Roman" w:eastAsia="Calibri" w:hAnsi="Times New Roman" w:cs="Times New Roman"/>
          <w:color w:val="auto"/>
          <w:sz w:val="22"/>
          <w:szCs w:val="22"/>
        </w:rPr>
      </w:r>
      <w:r w:rsidR="00A25AE3" w:rsidRPr="0080728B">
        <w:rPr>
          <w:rStyle w:val="10"/>
          <w:rFonts w:ascii="Times New Roman" w:eastAsia="Calibri" w:hAnsi="Times New Roman" w:cs="Times New Roman"/>
          <w:color w:val="auto"/>
          <w:sz w:val="22"/>
          <w:szCs w:val="22"/>
        </w:rPr>
        <w:fldChar w:fldCharType="separate"/>
      </w:r>
      <w:r w:rsidR="0080728B"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r w:rsidR="00A25AE3" w:rsidRPr="0080728B">
        <w:rPr>
          <w:rStyle w:val="10"/>
          <w:rFonts w:ascii="Times New Roman" w:eastAsia="Calibri" w:hAnsi="Times New Roman" w:cs="Times New Roman"/>
          <w:color w:val="auto"/>
          <w:sz w:val="22"/>
          <w:szCs w:val="22"/>
        </w:rPr>
        <w:fldChar w:fldCharType="end"/>
      </w:r>
      <w:r w:rsidR="00F566FE" w:rsidRPr="0080728B">
        <w:rPr>
          <w:rFonts w:ascii="Times New Roman" w:hAnsi="Times New Roman" w:cs="Times New Roman"/>
          <w:sz w:val="22"/>
          <w:szCs w:val="22"/>
        </w:rPr>
        <w:t>.</w:t>
      </w:r>
      <w:r w:rsidRPr="0080728B">
        <w:rPr>
          <w:rFonts w:ascii="Times New Roman" w:hAnsi="Times New Roman" w:cs="Times New Roman"/>
          <w:b/>
          <w:i/>
          <w:color w:val="FF0000"/>
          <w:sz w:val="22"/>
          <w:szCs w:val="22"/>
        </w:rPr>
        <w:t>]</w:t>
      </w:r>
    </w:p>
    <w:p w14:paraId="2AE6CFE6" w14:textId="323F0FA3" w:rsidR="00F566FE" w:rsidRPr="0080728B" w:rsidRDefault="00C22C5E"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b/>
          <w:i/>
          <w:color w:val="C00000"/>
          <w:sz w:val="22"/>
          <w:szCs w:val="22"/>
        </w:rPr>
        <w:t>[</w:t>
      </w:r>
      <w:r w:rsidR="002409FA" w:rsidRPr="0080728B">
        <w:rPr>
          <w:rFonts w:ascii="Times New Roman" w:hAnsi="Times New Roman" w:cs="Times New Roman"/>
          <w:b/>
          <w:i/>
          <w:color w:val="C00000"/>
          <w:sz w:val="22"/>
          <w:szCs w:val="22"/>
        </w:rPr>
        <w:t xml:space="preserve">ВАРИАНТ </w:t>
      </w:r>
      <w:proofErr w:type="gramStart"/>
      <w:r w:rsidR="002409FA" w:rsidRPr="0080728B">
        <w:rPr>
          <w:rFonts w:ascii="Times New Roman" w:hAnsi="Times New Roman" w:cs="Times New Roman"/>
          <w:b/>
          <w:i/>
          <w:color w:val="C00000"/>
          <w:sz w:val="22"/>
          <w:szCs w:val="22"/>
        </w:rPr>
        <w:t>2</w:t>
      </w:r>
      <w:r w:rsidR="00F566FE" w:rsidRPr="0080728B">
        <w:rPr>
          <w:rFonts w:ascii="Times New Roman" w:hAnsi="Times New Roman" w:cs="Times New Roman"/>
          <w:b/>
          <w:i/>
          <w:color w:val="C00000"/>
          <w:sz w:val="22"/>
          <w:szCs w:val="22"/>
        </w:rPr>
        <w:t>:</w:t>
      </w:r>
      <w:r w:rsidR="00F566FE" w:rsidRPr="0080728B">
        <w:rPr>
          <w:rFonts w:ascii="Times New Roman" w:hAnsi="Times New Roman" w:cs="Times New Roman"/>
          <w:sz w:val="22"/>
          <w:szCs w:val="22"/>
        </w:rPr>
        <w:t>Заказчик</w:t>
      </w:r>
      <w:proofErr w:type="gramEnd"/>
      <w:r w:rsidR="00F566FE" w:rsidRPr="0080728B">
        <w:rPr>
          <w:rFonts w:ascii="Times New Roman" w:hAnsi="Times New Roman" w:cs="Times New Roman"/>
          <w:sz w:val="22"/>
          <w:szCs w:val="22"/>
        </w:rPr>
        <w:t xml:space="preserve"> формирует Гарантийный фонд путем удержания 10 (десяти</w:t>
      </w:r>
      <w:r w:rsidR="00E34CFE" w:rsidRPr="0080728B">
        <w:rPr>
          <w:rFonts w:ascii="Times New Roman" w:hAnsi="Times New Roman" w:cs="Times New Roman"/>
          <w:sz w:val="22"/>
          <w:szCs w:val="22"/>
        </w:rPr>
        <w:t>)</w:t>
      </w:r>
      <w:r w:rsidR="00F566FE" w:rsidRPr="0080728B">
        <w:rPr>
          <w:rFonts w:ascii="Times New Roman" w:hAnsi="Times New Roman" w:cs="Times New Roman"/>
          <w:sz w:val="22"/>
          <w:szCs w:val="22"/>
        </w:rPr>
        <w:t xml:space="preserve"> процентов, в том числе НДС (18%), от суммы каждого счета-фактуры (Акта выполненных работ). </w:t>
      </w:r>
    </w:p>
    <w:p w14:paraId="73C26A04" w14:textId="77777777" w:rsidR="00F566FE" w:rsidRPr="0080728B" w:rsidRDefault="00F566FE"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046A15E4" w14:textId="77777777" w:rsidR="00F566FE" w:rsidRPr="0080728B" w:rsidRDefault="00F566FE" w:rsidP="0080728B">
      <w:pPr>
        <w:widowControl w:val="0"/>
        <w:ind w:firstLine="567"/>
        <w:jc w:val="both"/>
        <w:rPr>
          <w:rFonts w:ascii="Times New Roman" w:hAnsi="Times New Roman" w:cs="Times New Roman"/>
          <w:i/>
          <w:sz w:val="22"/>
          <w:szCs w:val="22"/>
        </w:rPr>
      </w:pPr>
      <w:r w:rsidRPr="0080728B">
        <w:rPr>
          <w:rFonts w:ascii="Times New Roman" w:hAnsi="Times New Roman" w:cs="Times New Roman"/>
          <w:sz w:val="22"/>
          <w:szCs w:val="22"/>
        </w:rPr>
        <w:t>В случае невыполнения либо ненадлежащего выполнения своих обязательств Подрядчиком, суммы неустоек, предусмотренных законом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возмещения сумм, не покрытых суммой Гарантийного фонда.</w:t>
      </w:r>
      <w:r w:rsidR="00C22C5E" w:rsidRPr="0080728B">
        <w:rPr>
          <w:rFonts w:ascii="Times New Roman" w:hAnsi="Times New Roman" w:cs="Times New Roman"/>
          <w:b/>
          <w:i/>
          <w:color w:val="FF0000"/>
          <w:sz w:val="22"/>
          <w:szCs w:val="22"/>
        </w:rPr>
        <w:t>]</w:t>
      </w:r>
    </w:p>
    <w:p w14:paraId="74D677A9" w14:textId="2F10BCA3" w:rsidR="00F566FE" w:rsidRPr="0080728B" w:rsidRDefault="00F566FE" w:rsidP="0080728B">
      <w:pPr>
        <w:pStyle w:val="RUS11"/>
        <w:widowControl w:val="0"/>
        <w:rPr>
          <w:rFonts w:ascii="Times New Roman" w:hAnsi="Times New Roman" w:cs="Times New Roman"/>
          <w:b/>
          <w:i/>
        </w:rPr>
      </w:pPr>
      <w:bookmarkStart w:id="121" w:name="_Ref496718186"/>
      <w:r w:rsidRPr="0080728B">
        <w:rPr>
          <w:rFonts w:ascii="Times New Roman" w:hAnsi="Times New Roman" w:cs="Times New Roman"/>
        </w:rPr>
        <w:t xml:space="preserve">В качестве способа обеспечения обязательства Подрядчика в </w:t>
      </w:r>
      <w:r w:rsidR="007160C6" w:rsidRPr="0080728B">
        <w:rPr>
          <w:rFonts w:ascii="Times New Roman" w:hAnsi="Times New Roman" w:cs="Times New Roman"/>
        </w:rPr>
        <w:t>Срок действия банковской гарантии</w:t>
      </w:r>
      <w:r w:rsidR="001D18F5" w:rsidRPr="0080728B">
        <w:rPr>
          <w:rFonts w:ascii="Times New Roman" w:hAnsi="Times New Roman" w:cs="Times New Roman"/>
        </w:rPr>
        <w:t xml:space="preserve"> </w:t>
      </w:r>
      <w:r w:rsidRPr="0080728B">
        <w:rPr>
          <w:rFonts w:ascii="Times New Roman" w:hAnsi="Times New Roman" w:cs="Times New Roman"/>
        </w:rPr>
        <w:t xml:space="preserve">Подрядчик обязан предоставить </w:t>
      </w:r>
      <w:r w:rsidR="00FF28CC" w:rsidRPr="0080728B">
        <w:rPr>
          <w:rFonts w:ascii="Times New Roman" w:hAnsi="Times New Roman" w:cs="Times New Roman"/>
        </w:rPr>
        <w:t>Б</w:t>
      </w:r>
      <w:r w:rsidRPr="0080728B">
        <w:rPr>
          <w:rFonts w:ascii="Times New Roman" w:hAnsi="Times New Roman" w:cs="Times New Roman"/>
        </w:rPr>
        <w:t xml:space="preserve">анковскую гарантию исполнения обязательств </w:t>
      </w:r>
      <w:r w:rsidR="00C72D0B" w:rsidRPr="0080728B">
        <w:rPr>
          <w:rFonts w:ascii="Times New Roman" w:hAnsi="Times New Roman" w:cs="Times New Roman"/>
        </w:rPr>
        <w:t>на</w:t>
      </w:r>
      <w:r w:rsidR="001D18F5" w:rsidRPr="0080728B">
        <w:rPr>
          <w:rFonts w:ascii="Times New Roman" w:hAnsi="Times New Roman" w:cs="Times New Roman"/>
        </w:rPr>
        <w:t xml:space="preserve"> </w:t>
      </w:r>
      <w:r w:rsidR="007160C6" w:rsidRPr="0080728B">
        <w:rPr>
          <w:rFonts w:ascii="Times New Roman" w:hAnsi="Times New Roman" w:cs="Times New Roman"/>
        </w:rPr>
        <w:t>Срок действия банковской гарантии</w:t>
      </w:r>
      <w:r w:rsidR="001D18F5" w:rsidRPr="0080728B">
        <w:rPr>
          <w:rFonts w:ascii="Times New Roman" w:hAnsi="Times New Roman" w:cs="Times New Roman"/>
        </w:rPr>
        <w:t xml:space="preserve"> </w:t>
      </w:r>
      <w:r w:rsidRPr="0080728B">
        <w:rPr>
          <w:rFonts w:ascii="Times New Roman" w:hAnsi="Times New Roman" w:cs="Times New Roman"/>
        </w:rPr>
        <w:t>в размере 5 (пяти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Цены Работ, указанной в пункте</w:t>
      </w:r>
      <w:r w:rsidR="00C677EF" w:rsidRPr="0080728B">
        <w:rPr>
          <w:rFonts w:ascii="Times New Roman" w:hAnsi="Times New Roman" w:cs="Times New Roman"/>
        </w:rPr>
        <w:t xml:space="preserve">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80728B" w:rsidRPr="0080728B">
        <w:rPr>
          <w:rFonts w:ascii="Times New Roman" w:hAnsi="Times New Roman" w:cs="Times New Roman"/>
        </w:rPr>
        <w:t>4.1</w:t>
      </w:r>
      <w:r w:rsidR="00C677EF" w:rsidRPr="0080728B">
        <w:rPr>
          <w:rFonts w:ascii="Times New Roman" w:hAnsi="Times New Roman" w:cs="Times New Roman"/>
        </w:rPr>
        <w:fldChar w:fldCharType="end"/>
      </w:r>
      <w:r w:rsidRPr="0080728B">
        <w:rPr>
          <w:rFonts w:ascii="Times New Roman" w:hAnsi="Times New Roman" w:cs="Times New Roman"/>
        </w:rPr>
        <w:t xml:space="preserve"> Договора. Форма </w:t>
      </w:r>
      <w:r w:rsidR="00FF28CC" w:rsidRPr="0080728B">
        <w:rPr>
          <w:rFonts w:ascii="Times New Roman" w:hAnsi="Times New Roman" w:cs="Times New Roman"/>
        </w:rPr>
        <w:t>Б</w:t>
      </w:r>
      <w:r w:rsidRPr="0080728B">
        <w:rPr>
          <w:rFonts w:ascii="Times New Roman" w:hAnsi="Times New Roman" w:cs="Times New Roman"/>
        </w:rPr>
        <w:t>анковской гарантии установлена</w:t>
      </w:r>
      <w:r w:rsidR="00A4055E" w:rsidRPr="0080728B">
        <w:rPr>
          <w:rFonts w:ascii="Times New Roman" w:hAnsi="Times New Roman" w:cs="Times New Roman"/>
        </w:rPr>
        <w:t xml:space="preserve"> в </w:t>
      </w:r>
      <w:r w:rsidR="00A4055E" w:rsidRPr="0080728B">
        <w:rPr>
          <w:rStyle w:val="10"/>
          <w:rFonts w:ascii="Times New Roman" w:eastAsia="Calibri" w:hAnsi="Times New Roman" w:cs="Times New Roman"/>
          <w:color w:val="auto"/>
          <w:sz w:val="22"/>
          <w:szCs w:val="22"/>
        </w:rPr>
        <w:t xml:space="preserve">Приложении </w:t>
      </w:r>
      <w:r w:rsidR="005A3588">
        <w:rPr>
          <w:rStyle w:val="10"/>
          <w:rFonts w:ascii="Times New Roman" w:eastAsia="Calibri" w:hAnsi="Times New Roman" w:cs="Times New Roman"/>
          <w:color w:val="auto"/>
          <w:sz w:val="22"/>
          <w:szCs w:val="22"/>
        </w:rPr>
        <w:t>№ 9</w:t>
      </w:r>
      <w:r w:rsidR="00A3448B" w:rsidRPr="0080728B">
        <w:rPr>
          <w:rStyle w:val="10"/>
          <w:rFonts w:ascii="Times New Roman" w:eastAsia="Calibri" w:hAnsi="Times New Roman" w:cs="Times New Roman"/>
          <w:color w:val="auto"/>
          <w:sz w:val="22"/>
          <w:szCs w:val="22"/>
        </w:rPr>
        <w:t xml:space="preserve"> </w:t>
      </w:r>
      <w:r w:rsidR="00A3448B" w:rsidRPr="0080728B">
        <w:rPr>
          <w:rStyle w:val="10"/>
          <w:rFonts w:ascii="Times New Roman" w:eastAsia="Calibri" w:hAnsi="Times New Roman" w:cs="Times New Roman"/>
          <w:color w:val="auto"/>
          <w:sz w:val="22"/>
          <w:szCs w:val="22"/>
        </w:rPr>
        <w:fldChar w:fldCharType="begin"/>
      </w:r>
      <w:r w:rsidR="00A3448B" w:rsidRPr="0080728B">
        <w:rPr>
          <w:rStyle w:val="10"/>
          <w:rFonts w:ascii="Times New Roman" w:eastAsia="Calibri" w:hAnsi="Times New Roman" w:cs="Times New Roman"/>
          <w:color w:val="auto"/>
          <w:sz w:val="22"/>
          <w:szCs w:val="22"/>
        </w:rPr>
        <w:instrText xml:space="preserve"> REF RefSCH10_1 \h  \* MERGEFORMAT </w:instrText>
      </w:r>
      <w:r w:rsidR="00A3448B" w:rsidRPr="0080728B">
        <w:rPr>
          <w:rStyle w:val="10"/>
          <w:rFonts w:ascii="Times New Roman" w:eastAsia="Calibri" w:hAnsi="Times New Roman" w:cs="Times New Roman"/>
          <w:color w:val="auto"/>
          <w:sz w:val="22"/>
          <w:szCs w:val="22"/>
        </w:rPr>
      </w:r>
      <w:r w:rsidR="00A3448B" w:rsidRPr="0080728B">
        <w:rPr>
          <w:rStyle w:val="10"/>
          <w:rFonts w:ascii="Times New Roman" w:eastAsia="Calibri" w:hAnsi="Times New Roman" w:cs="Times New Roman"/>
          <w:color w:val="auto"/>
          <w:sz w:val="22"/>
          <w:szCs w:val="22"/>
        </w:rPr>
        <w:fldChar w:fldCharType="separate"/>
      </w:r>
      <w:r w:rsidR="0080728B" w:rsidRPr="0080728B">
        <w:rPr>
          <w:rFonts w:ascii="Times New Roman" w:hAnsi="Times New Roman" w:cs="Times New Roman"/>
          <w:b/>
        </w:rPr>
        <w:t>Форма Банковской гарантии на надлежащее исполнение обязательств</w:t>
      </w:r>
      <w:r w:rsidR="0080728B" w:rsidRPr="0080728B">
        <w:rPr>
          <w:rFonts w:ascii="Times New Roman" w:hAnsi="Times New Roman" w:cs="Times New Roman"/>
          <w:b/>
        </w:rPr>
        <w:br/>
        <w:t>в Гарантийный период</w:t>
      </w:r>
      <w:r w:rsidR="00A3448B" w:rsidRPr="0080728B">
        <w:rPr>
          <w:rStyle w:val="10"/>
          <w:rFonts w:ascii="Times New Roman" w:eastAsia="Calibri" w:hAnsi="Times New Roman" w:cs="Times New Roman"/>
          <w:color w:val="auto"/>
          <w:sz w:val="22"/>
          <w:szCs w:val="22"/>
        </w:rPr>
        <w:fldChar w:fldCharType="end"/>
      </w:r>
      <w:r w:rsidR="00A3448B" w:rsidRPr="0080728B">
        <w:rPr>
          <w:rStyle w:val="10"/>
          <w:rFonts w:ascii="Times New Roman" w:eastAsia="Calibri" w:hAnsi="Times New Roman" w:cs="Times New Roman"/>
          <w:color w:val="auto"/>
          <w:sz w:val="22"/>
          <w:szCs w:val="22"/>
        </w:rPr>
        <w:t xml:space="preserve"> </w:t>
      </w:r>
      <w:r w:rsidRPr="0080728B">
        <w:rPr>
          <w:rFonts w:ascii="Times New Roman" w:hAnsi="Times New Roman" w:cs="Times New Roman"/>
          <w:b/>
          <w:i/>
          <w:color w:val="C00000"/>
        </w:rPr>
        <w:t>(необходимость применения данного условия решается при проведении конкретной закупки)</w:t>
      </w:r>
      <w:r w:rsidRPr="0080728B">
        <w:rPr>
          <w:rFonts w:ascii="Times New Roman" w:hAnsi="Times New Roman" w:cs="Times New Roman"/>
          <w:i/>
        </w:rPr>
        <w:t>.</w:t>
      </w:r>
      <w:bookmarkEnd w:id="121"/>
    </w:p>
    <w:p w14:paraId="62B9723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Банк (гарант), предоставляющий гарантию, должен удовлетворять следующим требованиям:</w:t>
      </w:r>
    </w:p>
    <w:p w14:paraId="7F5EE644"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наличие лицензии на осуществление банковских операций;</w:t>
      </w:r>
    </w:p>
    <w:p w14:paraId="76B4B370"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lastRenderedPageBreak/>
        <w:t>ведение банковской деятельности не менее пяти лет;</w:t>
      </w:r>
    </w:p>
    <w:p w14:paraId="0D54CFBE"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собственные средства (капитал) в размере не менее 1 миллиарда рублей;</w:t>
      </w:r>
    </w:p>
    <w:p w14:paraId="09B26FD6"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1D7926F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отсутствие требований Центрального Банка Российской Федерации о мерах финансового оздоровления.</w:t>
      </w:r>
    </w:p>
    <w:p w14:paraId="4BD9348A" w14:textId="72989E83" w:rsidR="00F566FE" w:rsidRPr="0080728B" w:rsidRDefault="00F566FE" w:rsidP="0080728B">
      <w:pPr>
        <w:pStyle w:val="RUS11"/>
        <w:widowControl w:val="0"/>
        <w:rPr>
          <w:rFonts w:ascii="Times New Roman" w:hAnsi="Times New Roman" w:cs="Times New Roman"/>
        </w:rPr>
      </w:pPr>
      <w:bookmarkStart w:id="122" w:name="_Ref496717085"/>
      <w:r w:rsidRPr="0080728B">
        <w:rPr>
          <w:rFonts w:ascii="Times New Roman" w:hAnsi="Times New Roman" w:cs="Times New Roman"/>
        </w:rPr>
        <w:t xml:space="preserve">Гарантийный фонд, </w:t>
      </w:r>
      <w:r w:rsidR="00DB02CA" w:rsidRPr="0080728B">
        <w:rPr>
          <w:rFonts w:ascii="Times New Roman" w:hAnsi="Times New Roman" w:cs="Times New Roman"/>
        </w:rPr>
        <w:t>Б</w:t>
      </w:r>
      <w:r w:rsidRPr="0080728B">
        <w:rPr>
          <w:rFonts w:ascii="Times New Roman" w:hAnsi="Times New Roman" w:cs="Times New Roman"/>
        </w:rPr>
        <w:t xml:space="preserve">анковская гарантия, предусмотренные пунктами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_Ref496716967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25.1</w:t>
      </w:r>
      <w:r w:rsidR="003D6FA7" w:rsidRPr="0080728B">
        <w:rPr>
          <w:rFonts w:ascii="Times New Roman" w:hAnsi="Times New Roman" w:cs="Times New Roman"/>
        </w:rPr>
        <w:fldChar w:fldCharType="end"/>
      </w:r>
      <w:r w:rsidRPr="0080728B">
        <w:rPr>
          <w:rFonts w:ascii="Times New Roman" w:hAnsi="Times New Roman" w:cs="Times New Roman"/>
        </w:rPr>
        <w:t xml:space="preserve"> 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_Ref496716973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25.2</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 выплачивается</w:t>
      </w:r>
      <w:r w:rsidR="00F47C50" w:rsidRPr="0080728B">
        <w:rPr>
          <w:rFonts w:ascii="Times New Roman" w:hAnsi="Times New Roman" w:cs="Times New Roman"/>
        </w:rPr>
        <w:t xml:space="preserve"> / </w:t>
      </w:r>
      <w:r w:rsidRPr="0080728B">
        <w:rPr>
          <w:rFonts w:ascii="Times New Roman" w:hAnsi="Times New Roman" w:cs="Times New Roman"/>
        </w:rPr>
        <w:t xml:space="preserve">возвращается Подрядчику в течение 30 (тридцати) календарных дней после наступления </w:t>
      </w:r>
      <w:r w:rsidR="001D745B" w:rsidRPr="0080728B">
        <w:rPr>
          <w:rFonts w:ascii="Times New Roman" w:hAnsi="Times New Roman" w:cs="Times New Roman"/>
        </w:rPr>
        <w:t xml:space="preserve">всех </w:t>
      </w:r>
      <w:r w:rsidRPr="0080728B">
        <w:rPr>
          <w:rFonts w:ascii="Times New Roman" w:hAnsi="Times New Roman" w:cs="Times New Roman"/>
        </w:rPr>
        <w:t>нижеуказанных условий:</w:t>
      </w:r>
      <w:bookmarkEnd w:id="122"/>
    </w:p>
    <w:p w14:paraId="66C1654D"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подписания Сторонами Акта </w:t>
      </w:r>
      <w:r w:rsidR="002D09C4" w:rsidRPr="0080728B">
        <w:rPr>
          <w:rFonts w:ascii="Times New Roman" w:hAnsi="Times New Roman" w:cs="Times New Roman"/>
        </w:rPr>
        <w:t>сдачи-</w:t>
      </w:r>
      <w:r w:rsidRPr="0080728B">
        <w:rPr>
          <w:rFonts w:ascii="Times New Roman" w:hAnsi="Times New Roman" w:cs="Times New Roman"/>
        </w:rPr>
        <w:t xml:space="preserve">приемки </w:t>
      </w:r>
      <w:r w:rsidR="00A16E30" w:rsidRPr="0080728B">
        <w:rPr>
          <w:rFonts w:ascii="Times New Roman" w:hAnsi="Times New Roman" w:cs="Times New Roman"/>
        </w:rPr>
        <w:t>результатов выполненных работ</w:t>
      </w:r>
      <w:r w:rsidRPr="0080728B">
        <w:rPr>
          <w:rFonts w:ascii="Times New Roman" w:hAnsi="Times New Roman" w:cs="Times New Roman"/>
        </w:rPr>
        <w:t>;</w:t>
      </w:r>
    </w:p>
    <w:p w14:paraId="24582CA4"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передачи Заказчику </w:t>
      </w:r>
      <w:r w:rsidR="002D09C4" w:rsidRPr="0080728B">
        <w:rPr>
          <w:rFonts w:ascii="Times New Roman" w:hAnsi="Times New Roman" w:cs="Times New Roman"/>
        </w:rPr>
        <w:t>Результатов Работ</w:t>
      </w:r>
      <w:r w:rsidRPr="0080728B">
        <w:rPr>
          <w:rFonts w:ascii="Times New Roman" w:hAnsi="Times New Roman" w:cs="Times New Roman"/>
        </w:rPr>
        <w:t xml:space="preserve">; </w:t>
      </w:r>
    </w:p>
    <w:p w14:paraId="65B5581B"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получения Заказчиком при содействии Подрядчика </w:t>
      </w:r>
      <w:r w:rsidR="002D09C4" w:rsidRPr="0080728B">
        <w:rPr>
          <w:rFonts w:ascii="Times New Roman" w:hAnsi="Times New Roman" w:cs="Times New Roman"/>
        </w:rPr>
        <w:t>положительного заключения Экспертизы</w:t>
      </w:r>
      <w:r w:rsidRPr="0080728B">
        <w:rPr>
          <w:rFonts w:ascii="Times New Roman" w:hAnsi="Times New Roman" w:cs="Times New Roman"/>
        </w:rPr>
        <w:t>;</w:t>
      </w:r>
    </w:p>
    <w:p w14:paraId="7901FD6A"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5C63C424"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оплаты Подрядчиком сумм неустойки </w:t>
      </w:r>
      <w:r w:rsidR="002C3A1E" w:rsidRPr="0080728B">
        <w:rPr>
          <w:rFonts w:ascii="Times New Roman" w:hAnsi="Times New Roman" w:cs="Times New Roman"/>
        </w:rPr>
        <w:t>(</w:t>
      </w:r>
      <w:r w:rsidRPr="0080728B">
        <w:rPr>
          <w:rFonts w:ascii="Times New Roman" w:hAnsi="Times New Roman" w:cs="Times New Roman"/>
        </w:rPr>
        <w:t>штрафов, пеней</w:t>
      </w:r>
      <w:r w:rsidR="002C3A1E" w:rsidRPr="0080728B">
        <w:rPr>
          <w:rFonts w:ascii="Times New Roman" w:hAnsi="Times New Roman" w:cs="Times New Roman"/>
        </w:rPr>
        <w:t>)</w:t>
      </w:r>
      <w:r w:rsidRPr="0080728B">
        <w:rPr>
          <w:rFonts w:ascii="Times New Roman" w:hAnsi="Times New Roman" w:cs="Times New Roman"/>
        </w:rPr>
        <w:t>, процентов за пользование чужими денежными средствами, стоимости утраченных</w:t>
      </w:r>
      <w:r w:rsidR="00F47C50" w:rsidRPr="0080728B">
        <w:rPr>
          <w:rFonts w:ascii="Times New Roman" w:hAnsi="Times New Roman" w:cs="Times New Roman"/>
        </w:rPr>
        <w:t xml:space="preserve"> / </w:t>
      </w:r>
      <w:r w:rsidRPr="0080728B">
        <w:rPr>
          <w:rFonts w:ascii="Times New Roman" w:hAnsi="Times New Roman" w:cs="Times New Roman"/>
        </w:rPr>
        <w:t xml:space="preserve">поврежденных </w:t>
      </w:r>
      <w:r w:rsidR="002D09C4" w:rsidRPr="0080728B">
        <w:rPr>
          <w:rFonts w:ascii="Times New Roman" w:hAnsi="Times New Roman" w:cs="Times New Roman"/>
        </w:rPr>
        <w:t>Исходных данных</w:t>
      </w:r>
      <w:r w:rsidRPr="0080728B">
        <w:rPr>
          <w:rFonts w:ascii="Times New Roman" w:hAnsi="Times New Roman" w:cs="Times New Roman"/>
        </w:rPr>
        <w:t>, переданных Подрядчику для производства Работ, любых услуг, оказанных Заказчиком Подрядчику в рамках Договора</w:t>
      </w:r>
      <w:r w:rsidR="002A6494" w:rsidRPr="0080728B">
        <w:rPr>
          <w:rFonts w:ascii="Times New Roman" w:hAnsi="Times New Roman" w:cs="Times New Roman"/>
        </w:rPr>
        <w:t>.</w:t>
      </w:r>
    </w:p>
    <w:p w14:paraId="7A6883D9" w14:textId="6405EB6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w:t>
      </w:r>
      <w:r w:rsidR="00305AA1" w:rsidRPr="0080728B">
        <w:rPr>
          <w:rFonts w:ascii="Times New Roman" w:hAnsi="Times New Roman" w:cs="Times New Roman"/>
        </w:rPr>
        <w:t>учае досрочного (до завершения вы</w:t>
      </w:r>
      <w:r w:rsidRPr="0080728B">
        <w:rPr>
          <w:rFonts w:ascii="Times New Roman" w:hAnsi="Times New Roman" w:cs="Times New Roman"/>
        </w:rPr>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_Ref496717085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25.5</w:t>
      </w:r>
      <w:r w:rsidR="003D6FA7" w:rsidRPr="0080728B">
        <w:rPr>
          <w:rFonts w:ascii="Times New Roman" w:hAnsi="Times New Roman" w:cs="Times New Roman"/>
        </w:rPr>
        <w:fldChar w:fldCharType="end"/>
      </w:r>
      <w:r w:rsidR="00BC49AB" w:rsidRPr="0080728B">
        <w:rPr>
          <w:rFonts w:ascii="Times New Roman" w:hAnsi="Times New Roman" w:cs="Times New Roman"/>
        </w:rPr>
        <w:t xml:space="preserve"> Договора</w:t>
      </w:r>
      <w:r w:rsidRPr="0080728B">
        <w:rPr>
          <w:rFonts w:ascii="Times New Roman" w:hAnsi="Times New Roman" w:cs="Times New Roman"/>
        </w:rPr>
        <w:t>. При этом Заказчик вправе удержать (путем зачета) из Гарантийного фонда денежную сумму, рассчитанную как 5 (пять</w:t>
      </w:r>
      <w:r w:rsidR="00E84F4A" w:rsidRPr="0080728B">
        <w:rPr>
          <w:rFonts w:ascii="Times New Roman" w:hAnsi="Times New Roman" w:cs="Times New Roman"/>
        </w:rPr>
        <w:t>)</w:t>
      </w:r>
      <w:r w:rsidRPr="0080728B">
        <w:rPr>
          <w:rFonts w:ascii="Times New Roman" w:hAnsi="Times New Roman" w:cs="Times New Roman"/>
        </w:rPr>
        <w:t xml:space="preserve">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169715D1" w14:textId="6F7D408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Банковские гарантии, предоставление которых предусмотрено пунктами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_Ref496716967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25.1</w:t>
      </w:r>
      <w:r w:rsidR="00907D5D" w:rsidRPr="0080728B">
        <w:rPr>
          <w:rFonts w:ascii="Times New Roman" w:hAnsi="Times New Roman" w:cs="Times New Roman"/>
        </w:rPr>
        <w:fldChar w:fldCharType="end"/>
      </w:r>
      <w:r w:rsidR="001D745B" w:rsidRPr="0080728B">
        <w:rPr>
          <w:rFonts w:ascii="Times New Roman" w:hAnsi="Times New Roman" w:cs="Times New Roman"/>
        </w:rPr>
        <w:t xml:space="preserve"> -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_Ref496718186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25.3</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 должны быть безусловными и безотзывными. Банк-гарант и текст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должны быть предварительно согласованны Заказчиком. Вознаграждение банку за выдачу и поддержание в силе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уплачивается Подрядчиком и Заказчиком не компенсируется (включено в цену Договора). Предоставление вышеуказанных </w:t>
      </w:r>
      <w:r w:rsidR="00DB02CA" w:rsidRPr="0080728B">
        <w:rPr>
          <w:rFonts w:ascii="Times New Roman" w:hAnsi="Times New Roman" w:cs="Times New Roman"/>
        </w:rPr>
        <w:t>Б</w:t>
      </w:r>
      <w:r w:rsidRPr="0080728B">
        <w:rPr>
          <w:rFonts w:ascii="Times New Roman" w:hAnsi="Times New Roman" w:cs="Times New Roman"/>
        </w:rPr>
        <w:t>анковских гарантий является существенным условием Договора.</w:t>
      </w:r>
    </w:p>
    <w:p w14:paraId="3D2CC1AD" w14:textId="2573BDCB"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Срок действия банковской гарантии на сумму аванса </w:t>
      </w:r>
      <w:r w:rsidR="00962089" w:rsidRPr="0080728B">
        <w:rPr>
          <w:rFonts w:ascii="Times New Roman" w:hAnsi="Times New Roman" w:cs="Times New Roman"/>
          <w:b/>
          <w:color w:val="C00000"/>
        </w:rPr>
        <w:t>[</w:t>
      </w:r>
      <w:r w:rsidRPr="0080728B">
        <w:rPr>
          <w:rFonts w:ascii="Times New Roman" w:hAnsi="Times New Roman" w:cs="Times New Roman"/>
        </w:rPr>
        <w:t xml:space="preserve">и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надлежащего исполнения обязательств </w:t>
      </w:r>
      <w:r w:rsidRPr="0080728B">
        <w:rPr>
          <w:rFonts w:ascii="Times New Roman" w:hAnsi="Times New Roman" w:cs="Times New Roman"/>
          <w:b/>
          <w:i/>
          <w:color w:val="C00000"/>
        </w:rPr>
        <w:t>(условие необходимо привести в соответствие с п</w:t>
      </w:r>
      <w:r w:rsidR="0070187D" w:rsidRPr="0080728B">
        <w:rPr>
          <w:rFonts w:ascii="Times New Roman" w:hAnsi="Times New Roman" w:cs="Times New Roman"/>
          <w:b/>
          <w:i/>
          <w:color w:val="C00000"/>
        </w:rPr>
        <w:t>унктом</w:t>
      </w:r>
      <w:r w:rsidR="00291553" w:rsidRPr="0080728B">
        <w:rPr>
          <w:rFonts w:ascii="Times New Roman" w:hAnsi="Times New Roman" w:cs="Times New Roman"/>
          <w:b/>
          <w:i/>
          <w:color w:val="C00000"/>
        </w:rPr>
        <w:t>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_Ref496716973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b/>
          <w:i/>
          <w:color w:val="C00000"/>
        </w:rPr>
        <w:t>25.2</w:t>
      </w:r>
      <w:r w:rsidR="003D6FA7" w:rsidRPr="0080728B">
        <w:rPr>
          <w:rFonts w:ascii="Times New Roman" w:hAnsi="Times New Roman" w:cs="Times New Roman"/>
        </w:rPr>
        <w:fldChar w:fldCharType="end"/>
      </w:r>
      <w:r w:rsidRPr="0080728B">
        <w:rPr>
          <w:rFonts w:ascii="Times New Roman" w:hAnsi="Times New Roman" w:cs="Times New Roman"/>
          <w:b/>
          <w:i/>
          <w:color w:val="C00000"/>
        </w:rPr>
        <w:t>)</w:t>
      </w:r>
      <w:r w:rsidR="00962089" w:rsidRPr="0080728B">
        <w:rPr>
          <w:rFonts w:ascii="Times New Roman" w:hAnsi="Times New Roman" w:cs="Times New Roman"/>
          <w:b/>
          <w:color w:val="C00000"/>
        </w:rPr>
        <w:t>]</w:t>
      </w:r>
      <w:r w:rsidRPr="0080728B">
        <w:rPr>
          <w:rFonts w:ascii="Times New Roman" w:hAnsi="Times New Roman" w:cs="Times New Roman"/>
        </w:rPr>
        <w:t xml:space="preserve"> должен не менее, чем на 30 (тридцать) дней</w:t>
      </w:r>
      <w:r w:rsidR="0017692B" w:rsidRPr="0080728B">
        <w:rPr>
          <w:rFonts w:ascii="Times New Roman" w:hAnsi="Times New Roman" w:cs="Times New Roman"/>
        </w:rPr>
        <w:t>,</w:t>
      </w:r>
      <w:r w:rsidRPr="0080728B">
        <w:rPr>
          <w:rFonts w:ascii="Times New Roman" w:hAnsi="Times New Roman" w:cs="Times New Roman"/>
        </w:rPr>
        <w:t xml:space="preserve"> превышать срок </w:t>
      </w:r>
      <w:r w:rsidR="0017692B" w:rsidRPr="0080728B">
        <w:rPr>
          <w:rFonts w:ascii="Times New Roman" w:hAnsi="Times New Roman" w:cs="Times New Roman"/>
        </w:rPr>
        <w:t xml:space="preserve">окончания </w:t>
      </w:r>
      <w:r w:rsidRPr="0080728B">
        <w:rPr>
          <w:rFonts w:ascii="Times New Roman" w:hAnsi="Times New Roman" w:cs="Times New Roman"/>
        </w:rPr>
        <w:t xml:space="preserve">выполнения Работ (последнего </w:t>
      </w:r>
      <w:r w:rsidR="00962089" w:rsidRPr="0080728B">
        <w:rPr>
          <w:rFonts w:ascii="Times New Roman" w:hAnsi="Times New Roman" w:cs="Times New Roman"/>
        </w:rPr>
        <w:t xml:space="preserve">Этапа </w:t>
      </w:r>
      <w:r w:rsidRPr="0080728B">
        <w:rPr>
          <w:rFonts w:ascii="Times New Roman" w:hAnsi="Times New Roman" w:cs="Times New Roman"/>
        </w:rPr>
        <w:t>Работ) по Договору. Срок действия банковской гарантии исполнения обязательств должен не менее, чем на 30 (тридцать) дней</w:t>
      </w:r>
      <w:r w:rsidR="0017692B" w:rsidRPr="0080728B">
        <w:rPr>
          <w:rFonts w:ascii="Times New Roman" w:hAnsi="Times New Roman" w:cs="Times New Roman"/>
        </w:rPr>
        <w:t>,</w:t>
      </w:r>
      <w:r w:rsidRPr="0080728B">
        <w:rPr>
          <w:rFonts w:ascii="Times New Roman" w:hAnsi="Times New Roman" w:cs="Times New Roman"/>
        </w:rPr>
        <w:t xml:space="preserve"> превышать срок окончания </w:t>
      </w:r>
      <w:r w:rsidR="00862B18" w:rsidRPr="0080728B">
        <w:rPr>
          <w:rFonts w:ascii="Times New Roman" w:hAnsi="Times New Roman" w:cs="Times New Roman"/>
        </w:rPr>
        <w:t>Срока действия банковской гарантии</w:t>
      </w:r>
      <w:r w:rsidRPr="0080728B">
        <w:rPr>
          <w:rFonts w:ascii="Times New Roman" w:hAnsi="Times New Roman" w:cs="Times New Roman"/>
        </w:rPr>
        <w:t>.</w:t>
      </w:r>
    </w:p>
    <w:p w14:paraId="790EE003" w14:textId="3641BB8D" w:rsidR="00F566FE" w:rsidRPr="0080728B" w:rsidRDefault="00F566FE" w:rsidP="0080728B">
      <w:pPr>
        <w:pStyle w:val="RUS11"/>
        <w:widowControl w:val="0"/>
        <w:rPr>
          <w:rFonts w:ascii="Times New Roman" w:hAnsi="Times New Roman" w:cs="Times New Roman"/>
        </w:rPr>
      </w:pPr>
      <w:bookmarkStart w:id="123" w:name="_Ref496718958"/>
      <w:r w:rsidRPr="0080728B">
        <w:rPr>
          <w:rFonts w:ascii="Times New Roman" w:hAnsi="Times New Roman" w:cs="Times New Roman"/>
        </w:rPr>
        <w:t xml:space="preserve">В случае если действие любой из вышеуказанных </w:t>
      </w:r>
      <w:r w:rsidR="00DB02CA" w:rsidRPr="0080728B">
        <w:rPr>
          <w:rFonts w:ascii="Times New Roman" w:hAnsi="Times New Roman" w:cs="Times New Roman"/>
        </w:rPr>
        <w:t>Б</w:t>
      </w:r>
      <w:r w:rsidRPr="0080728B">
        <w:rPr>
          <w:rFonts w:ascii="Times New Roman" w:hAnsi="Times New Roman" w:cs="Times New Roman"/>
        </w:rPr>
        <w:t xml:space="preserve">анковских гарантий истекает до фактического завершения Работ (последнего </w:t>
      </w:r>
      <w:r w:rsidR="0090404C" w:rsidRPr="0080728B">
        <w:rPr>
          <w:rFonts w:ascii="Times New Roman" w:hAnsi="Times New Roman" w:cs="Times New Roman"/>
        </w:rPr>
        <w:t xml:space="preserve">Этапа </w:t>
      </w:r>
      <w:r w:rsidRPr="0080728B">
        <w:rPr>
          <w:rFonts w:ascii="Times New Roman" w:hAnsi="Times New Roman" w:cs="Times New Roman"/>
        </w:rPr>
        <w:t xml:space="preserve">Работ), до окончания </w:t>
      </w:r>
      <w:r w:rsidR="002315E5" w:rsidRPr="0080728B">
        <w:rPr>
          <w:rFonts w:ascii="Times New Roman" w:hAnsi="Times New Roman" w:cs="Times New Roman"/>
        </w:rPr>
        <w:t>Срока действия банковской гарантии</w:t>
      </w:r>
      <w:r w:rsidRPr="0080728B">
        <w:rPr>
          <w:rFonts w:ascii="Times New Roman" w:hAnsi="Times New Roman" w:cs="Times New Roman"/>
        </w:rPr>
        <w:t xml:space="preserve"> или иных указанных в Договоре для </w:t>
      </w:r>
      <w:r w:rsidR="00DB02CA" w:rsidRPr="0080728B">
        <w:rPr>
          <w:rFonts w:ascii="Times New Roman" w:hAnsi="Times New Roman" w:cs="Times New Roman"/>
        </w:rPr>
        <w:t>Б</w:t>
      </w:r>
      <w:r w:rsidRPr="0080728B">
        <w:rPr>
          <w:rFonts w:ascii="Times New Roman" w:hAnsi="Times New Roman" w:cs="Times New Roman"/>
        </w:rPr>
        <w:t xml:space="preserve">анковских гарантий сроков, Подрядчик обеспечит предоставление не позднее, чем за 30 (тридцать) дней до истечения срока действия такой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другую (либо продленную)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взамен истекающей, </w:t>
      </w:r>
      <w:r w:rsidRPr="0080728B">
        <w:rPr>
          <w:rFonts w:ascii="Times New Roman" w:hAnsi="Times New Roman" w:cs="Times New Roman"/>
        </w:rPr>
        <w:lastRenderedPageBreak/>
        <w:t xml:space="preserve">которая будет удовлетворять требованиям Договора (условия и порядок согласования такой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должны удовлетворять требованиям Договора, установленным в отношении соответствующего вида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Заказчик возвращает ранее предоставленную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в течение 5 (пяти) рабочих дней со дня предоставления Подрядчиком Заказчику новой </w:t>
      </w:r>
      <w:r w:rsidR="00DB02CA" w:rsidRPr="0080728B">
        <w:rPr>
          <w:rFonts w:ascii="Times New Roman" w:hAnsi="Times New Roman" w:cs="Times New Roman"/>
        </w:rPr>
        <w:t>Б</w:t>
      </w:r>
      <w:r w:rsidRPr="0080728B">
        <w:rPr>
          <w:rFonts w:ascii="Times New Roman" w:hAnsi="Times New Roman" w:cs="Times New Roman"/>
        </w:rPr>
        <w:t>анковской гарантии взамен истекающей.</w:t>
      </w:r>
      <w:bookmarkEnd w:id="123"/>
    </w:p>
    <w:p w14:paraId="4AB4CEF2" w14:textId="13B5C1D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рассматривает поступившую в качестве обеспечения исполнения Договора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и проверяет действительность любой предоставляемой по Договору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направляя запрос на подтверждение действительности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или информирует о недействительности представленной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в течение [3 (трех) рабочих дней] со дня получения такого запроса банком-гарантом. В случае непринятия любой предоставляемой по Договору </w:t>
      </w:r>
      <w:r w:rsidR="00DB02CA" w:rsidRPr="0080728B">
        <w:rPr>
          <w:rFonts w:ascii="Times New Roman" w:hAnsi="Times New Roman" w:cs="Times New Roman"/>
        </w:rPr>
        <w:t>Б</w:t>
      </w:r>
      <w:r w:rsidRPr="0080728B">
        <w:rPr>
          <w:rFonts w:ascii="Times New Roman" w:hAnsi="Times New Roman" w:cs="Times New Roman"/>
        </w:rPr>
        <w:t>анковской гарантии Заказчик письменно уведомляет об этом Подрядчика с указанием причин такого отказа.</w:t>
      </w:r>
    </w:p>
    <w:p w14:paraId="1573FD7F" w14:textId="6CC503C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Подрядчиком обязанности по предоставлению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предусмотренной в пунктах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_Ref496716967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25.1</w:t>
      </w:r>
      <w:r w:rsidR="00907D5D" w:rsidRPr="0080728B">
        <w:rPr>
          <w:rFonts w:ascii="Times New Roman" w:hAnsi="Times New Roman" w:cs="Times New Roman"/>
        </w:rPr>
        <w:fldChar w:fldCharType="end"/>
      </w:r>
      <w:r w:rsidR="00FF28CC" w:rsidRPr="0080728B">
        <w:rPr>
          <w:rFonts w:ascii="Times New Roman" w:hAnsi="Times New Roman" w:cs="Times New Roman"/>
        </w:rPr>
        <w:t xml:space="preserve"> </w:t>
      </w:r>
      <w:r w:rsidR="002D09C4" w:rsidRPr="0080728B">
        <w:rPr>
          <w:rFonts w:ascii="Times New Roman" w:hAnsi="Times New Roman" w:cs="Times New Roman"/>
        </w:rPr>
        <w:t>-</w:t>
      </w:r>
      <w:r w:rsidR="00FF28CC"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_Ref496718186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25.3</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 </w:t>
      </w:r>
      <w:r w:rsidRPr="0080728B">
        <w:rPr>
          <w:rFonts w:ascii="Times New Roman" w:hAnsi="Times New Roman" w:cs="Times New Roman"/>
          <w:b/>
          <w:i/>
          <w:color w:val="C00000"/>
        </w:rPr>
        <w:t xml:space="preserve">(условие необходимо привести в соответствие с пунктами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_Ref496716967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b/>
          <w:i/>
          <w:color w:val="C00000"/>
        </w:rPr>
        <w:t>25.1</w:t>
      </w:r>
      <w:r w:rsidR="003D6FA7" w:rsidRPr="0080728B">
        <w:rPr>
          <w:rFonts w:ascii="Times New Roman" w:hAnsi="Times New Roman" w:cs="Times New Roman"/>
        </w:rPr>
        <w:fldChar w:fldCharType="end"/>
      </w:r>
      <w:r w:rsidR="00FF28CC" w:rsidRPr="0080728B">
        <w:rPr>
          <w:rFonts w:ascii="Times New Roman" w:hAnsi="Times New Roman" w:cs="Times New Roman"/>
        </w:rPr>
        <w:t xml:space="preserve"> </w:t>
      </w:r>
      <w:r w:rsidR="00291553" w:rsidRPr="0080728B">
        <w:rPr>
          <w:rFonts w:ascii="Times New Roman" w:hAnsi="Times New Roman" w:cs="Times New Roman"/>
          <w:b/>
          <w:i/>
          <w:color w:val="C00000"/>
        </w:rPr>
        <w:t>-</w:t>
      </w:r>
      <w:r w:rsidR="00FF28CC" w:rsidRPr="0080728B">
        <w:rPr>
          <w:rFonts w:ascii="Times New Roman" w:hAnsi="Times New Roman" w:cs="Times New Roman"/>
          <w:b/>
          <w:i/>
          <w:color w:val="C00000"/>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_Ref496718186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b/>
          <w:i/>
          <w:color w:val="C00000"/>
        </w:rPr>
        <w:t>25.3</w:t>
      </w:r>
      <w:r w:rsidR="003D6FA7" w:rsidRPr="0080728B">
        <w:rPr>
          <w:rFonts w:ascii="Times New Roman" w:hAnsi="Times New Roman" w:cs="Times New Roman"/>
        </w:rPr>
        <w:fldChar w:fldCharType="end"/>
      </w:r>
      <w:r w:rsidRPr="0080728B">
        <w:rPr>
          <w:rFonts w:ascii="Times New Roman" w:hAnsi="Times New Roman" w:cs="Times New Roman"/>
          <w:b/>
          <w:i/>
          <w:color w:val="C00000"/>
        </w:rPr>
        <w:t>)</w:t>
      </w:r>
      <w:r w:rsidRPr="0080728B">
        <w:rPr>
          <w:rFonts w:ascii="Times New Roman" w:hAnsi="Times New Roman" w:cs="Times New Roman"/>
        </w:rPr>
        <w:t>,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неисполнения обязательств по предоставлению новой (продленной)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 порядке и сроки согласно пункту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_Ref496718958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25.9</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1DD0B3FA"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 отказаться от исполнения Договора в одностороннем порядке;</w:t>
      </w:r>
    </w:p>
    <w:p w14:paraId="6A953231" w14:textId="3F61AB05"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взыскать с Подрядчика штраф в размере 10 (десяти</w:t>
      </w:r>
      <w:r w:rsidR="00E84F4A" w:rsidRPr="0080728B">
        <w:rPr>
          <w:rFonts w:ascii="Times New Roman" w:hAnsi="Times New Roman" w:cs="Times New Roman"/>
        </w:rPr>
        <w:t>)</w:t>
      </w:r>
      <w:r w:rsidRPr="0080728B">
        <w:rPr>
          <w:rFonts w:ascii="Times New Roman" w:hAnsi="Times New Roman" w:cs="Times New Roman"/>
        </w:rPr>
        <w:t xml:space="preserve"> процентов от Цены Работ (пункт</w:t>
      </w:r>
      <w:r w:rsidR="00406C29" w:rsidRPr="0080728B">
        <w:rPr>
          <w:rFonts w:ascii="Times New Roman" w:hAnsi="Times New Roman" w:cs="Times New Roman"/>
        </w:rPr>
        <w:t xml:space="preserve"> </w:t>
      </w:r>
      <w:r w:rsidR="00406C29" w:rsidRPr="0080728B">
        <w:rPr>
          <w:rFonts w:ascii="Times New Roman" w:hAnsi="Times New Roman" w:cs="Times New Roman"/>
        </w:rPr>
        <w:fldChar w:fldCharType="begin"/>
      </w:r>
      <w:r w:rsidR="00406C29"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406C29" w:rsidRPr="0080728B">
        <w:rPr>
          <w:rFonts w:ascii="Times New Roman" w:hAnsi="Times New Roman" w:cs="Times New Roman"/>
        </w:rPr>
      </w:r>
      <w:r w:rsidR="00406C29" w:rsidRPr="0080728B">
        <w:rPr>
          <w:rFonts w:ascii="Times New Roman" w:hAnsi="Times New Roman" w:cs="Times New Roman"/>
        </w:rPr>
        <w:fldChar w:fldCharType="separate"/>
      </w:r>
      <w:r w:rsidR="0080728B" w:rsidRPr="0080728B">
        <w:rPr>
          <w:rFonts w:ascii="Times New Roman" w:hAnsi="Times New Roman" w:cs="Times New Roman"/>
        </w:rPr>
        <w:t>4.1</w:t>
      </w:r>
      <w:r w:rsidR="00406C29" w:rsidRPr="0080728B">
        <w:rPr>
          <w:rFonts w:ascii="Times New Roman" w:hAnsi="Times New Roman" w:cs="Times New Roman"/>
        </w:rPr>
        <w:fldChar w:fldCharType="end"/>
      </w:r>
      <w:r w:rsidRPr="0080728B">
        <w:rPr>
          <w:rFonts w:ascii="Times New Roman" w:hAnsi="Times New Roman" w:cs="Times New Roman"/>
        </w:rPr>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Вышеуказанный штраф не взыскивается с Подрядчика исключительно в случае не предоставления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на сумму аванса, при этом за нарушение порядка и условий продления такой </w:t>
      </w:r>
      <w:r w:rsidR="00905688" w:rsidRPr="0080728B">
        <w:rPr>
          <w:rFonts w:ascii="Times New Roman" w:hAnsi="Times New Roman" w:cs="Times New Roman"/>
        </w:rPr>
        <w:t>Б</w:t>
      </w:r>
      <w:r w:rsidRPr="0080728B">
        <w:rPr>
          <w:rFonts w:ascii="Times New Roman" w:hAnsi="Times New Roman" w:cs="Times New Roman"/>
        </w:rPr>
        <w:t>анковской гарантии штраф взыскивается на общих основаниях;</w:t>
      </w:r>
    </w:p>
    <w:p w14:paraId="78B380BA" w14:textId="69E2BDDF"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При последующем предоставлении соответствующей </w:t>
      </w:r>
      <w:r w:rsidR="00905688" w:rsidRPr="0080728B">
        <w:rPr>
          <w:rFonts w:ascii="Times New Roman" w:hAnsi="Times New Roman" w:cs="Times New Roman"/>
        </w:rPr>
        <w:t>Б</w:t>
      </w:r>
      <w:r w:rsidRPr="0080728B">
        <w:rPr>
          <w:rFonts w:ascii="Times New Roman" w:hAnsi="Times New Roman" w:cs="Times New Roman"/>
        </w:rPr>
        <w:t>анковской гарантии возврат Гарантийного фонда производится в порядке и в срок, дополнительно согласованные Сторонами;</w:t>
      </w:r>
    </w:p>
    <w:p w14:paraId="195E543D" w14:textId="3A9AFBCA"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в случае неисполнения Подрядчиком обязанности по предоставлению новой (продлению) </w:t>
      </w:r>
      <w:r w:rsidR="00905688" w:rsidRPr="0080728B">
        <w:rPr>
          <w:rFonts w:ascii="Times New Roman" w:hAnsi="Times New Roman" w:cs="Times New Roman"/>
        </w:rPr>
        <w:t>Б</w:t>
      </w:r>
      <w:r w:rsidRPr="0080728B">
        <w:rPr>
          <w:rFonts w:ascii="Times New Roman" w:hAnsi="Times New Roman" w:cs="Times New Roman"/>
        </w:rPr>
        <w:t>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52D25498" w14:textId="66BA3DC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обеспечивает предоставление новой </w:t>
      </w:r>
      <w:r w:rsidR="00905688" w:rsidRPr="0080728B">
        <w:rPr>
          <w:rFonts w:ascii="Times New Roman" w:hAnsi="Times New Roman" w:cs="Times New Roman"/>
        </w:rPr>
        <w:t>Б</w:t>
      </w:r>
      <w:r w:rsidRPr="0080728B">
        <w:rPr>
          <w:rFonts w:ascii="Times New Roman" w:hAnsi="Times New Roman" w:cs="Times New Roman"/>
        </w:rPr>
        <w:t>анковской гарантии, которая будет удовлетворять требованиям Договора, в следующих случаях:</w:t>
      </w:r>
    </w:p>
    <w:p w14:paraId="6A041A0B" w14:textId="2D267693"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если в процессе исполнения Договора становится очевидным, что срок действия любой из </w:t>
      </w:r>
      <w:r w:rsidR="00905688" w:rsidRPr="0080728B">
        <w:rPr>
          <w:rFonts w:ascii="Times New Roman" w:hAnsi="Times New Roman" w:cs="Times New Roman"/>
        </w:rPr>
        <w:t>Б</w:t>
      </w:r>
      <w:r w:rsidRPr="0080728B">
        <w:rPr>
          <w:rFonts w:ascii="Times New Roman" w:hAnsi="Times New Roman" w:cs="Times New Roman"/>
        </w:rPr>
        <w:t xml:space="preserve">анковских гарантий может истечь ранее, чем через 30 (тридцать) дней после предполагаемой даты завершения Работ, окончания </w:t>
      </w:r>
      <w:r w:rsidR="00F63B4A" w:rsidRPr="0080728B">
        <w:rPr>
          <w:rFonts w:ascii="Times New Roman" w:hAnsi="Times New Roman" w:cs="Times New Roman"/>
        </w:rPr>
        <w:t>Срока действия банковской гарантии</w:t>
      </w:r>
      <w:r w:rsidR="00271BC3" w:rsidRPr="0080728B">
        <w:rPr>
          <w:rFonts w:ascii="Times New Roman" w:hAnsi="Times New Roman" w:cs="Times New Roman"/>
        </w:rPr>
        <w:t xml:space="preserve"> </w:t>
      </w:r>
      <w:r w:rsidRPr="0080728B">
        <w:rPr>
          <w:rFonts w:ascii="Times New Roman" w:hAnsi="Times New Roman" w:cs="Times New Roman"/>
        </w:rPr>
        <w:t xml:space="preserve">или иных </w:t>
      </w:r>
      <w:r w:rsidRPr="0080728B">
        <w:rPr>
          <w:rFonts w:ascii="Times New Roman" w:hAnsi="Times New Roman" w:cs="Times New Roman"/>
        </w:rPr>
        <w:lastRenderedPageBreak/>
        <w:t xml:space="preserve">указанных в Договоре для </w:t>
      </w:r>
      <w:r w:rsidR="00905688" w:rsidRPr="0080728B">
        <w:rPr>
          <w:rFonts w:ascii="Times New Roman" w:hAnsi="Times New Roman" w:cs="Times New Roman"/>
        </w:rPr>
        <w:t>Б</w:t>
      </w:r>
      <w:r w:rsidRPr="0080728B">
        <w:rPr>
          <w:rFonts w:ascii="Times New Roman" w:hAnsi="Times New Roman" w:cs="Times New Roman"/>
        </w:rPr>
        <w:t>анковских гарантий сроков.</w:t>
      </w:r>
    </w:p>
    <w:p w14:paraId="3A67F522" w14:textId="03EEDC6D"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В таком случае Подрядчик обеспечит предоставление новой (или продленной) </w:t>
      </w:r>
      <w:proofErr w:type="gramStart"/>
      <w:r w:rsidR="00905688" w:rsidRPr="0080728B">
        <w:rPr>
          <w:rFonts w:ascii="Times New Roman" w:hAnsi="Times New Roman" w:cs="Times New Roman"/>
        </w:rPr>
        <w:t>Б</w:t>
      </w:r>
      <w:r w:rsidRPr="0080728B">
        <w:rPr>
          <w:rFonts w:ascii="Times New Roman" w:hAnsi="Times New Roman" w:cs="Times New Roman"/>
        </w:rPr>
        <w:t>анковской гарантии</w:t>
      </w:r>
      <w:proofErr w:type="gramEnd"/>
      <w:r w:rsidRPr="0080728B">
        <w:rPr>
          <w:rFonts w:ascii="Times New Roman" w:hAnsi="Times New Roman" w:cs="Times New Roman"/>
        </w:rPr>
        <w:t xml:space="preserve"> взамен истекающей в срок не позднее, чем за 30 (тридцать) дней до истечения срока действия предыдущей </w:t>
      </w:r>
      <w:r w:rsidR="00905688" w:rsidRPr="0080728B">
        <w:rPr>
          <w:rFonts w:ascii="Times New Roman" w:hAnsi="Times New Roman" w:cs="Times New Roman"/>
        </w:rPr>
        <w:t>Б</w:t>
      </w:r>
      <w:r w:rsidRPr="0080728B">
        <w:rPr>
          <w:rFonts w:ascii="Times New Roman" w:hAnsi="Times New Roman" w:cs="Times New Roman"/>
        </w:rPr>
        <w:t>анковской гарантии.</w:t>
      </w:r>
    </w:p>
    <w:p w14:paraId="4133EAB9"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7FC09F15" w14:textId="586F99FC"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В таком случае Подрядчик обеспечит предоставление новой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другого банка-гаранта, лицензия </w:t>
      </w:r>
      <w:proofErr w:type="gramStart"/>
      <w:r w:rsidRPr="0080728B">
        <w:rPr>
          <w:rFonts w:ascii="Times New Roman" w:hAnsi="Times New Roman" w:cs="Times New Roman"/>
        </w:rPr>
        <w:t>на осуществление</w:t>
      </w:r>
      <w:proofErr w:type="gramEnd"/>
      <w:r w:rsidRPr="0080728B">
        <w:rPr>
          <w:rFonts w:ascii="Times New Roman" w:hAnsi="Times New Roman" w:cs="Times New Roman"/>
        </w:rPr>
        <w:t xml:space="preserve"> банковских операций которого не будет отозвана на момент предоставления </w:t>
      </w:r>
      <w:r w:rsidR="00905688" w:rsidRPr="0080728B">
        <w:rPr>
          <w:rFonts w:ascii="Times New Roman" w:hAnsi="Times New Roman" w:cs="Times New Roman"/>
        </w:rPr>
        <w:t>Б</w:t>
      </w:r>
      <w:r w:rsidRPr="0080728B">
        <w:rPr>
          <w:rFonts w:ascii="Times New Roman" w:hAnsi="Times New Roman" w:cs="Times New Roman"/>
        </w:rPr>
        <w:t>анковской гарантии Заказчику, в срок не позднее, чем через 30 (тридцать) дней после получения соответствующего требования от Заказчика.</w:t>
      </w:r>
    </w:p>
    <w:p w14:paraId="1BA3EDB4" w14:textId="7C8E788B"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После предоставления Подрядчиком Заказчику новой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Заказчик в течение 5 (пяти) рабочих дней вернет предыдущую </w:t>
      </w:r>
      <w:r w:rsidR="00905688" w:rsidRPr="0080728B">
        <w:rPr>
          <w:rFonts w:ascii="Times New Roman" w:hAnsi="Times New Roman" w:cs="Times New Roman"/>
        </w:rPr>
        <w:t>Б</w:t>
      </w:r>
      <w:r w:rsidRPr="0080728B">
        <w:rPr>
          <w:rFonts w:ascii="Times New Roman" w:hAnsi="Times New Roman" w:cs="Times New Roman"/>
        </w:rPr>
        <w:t>анковскую гарантию.</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124" w:name="_Ref500770688"/>
      <w:bookmarkStart w:id="125" w:name="_Toc504140786"/>
      <w:bookmarkStart w:id="126" w:name="_Toc518653276"/>
      <w:r w:rsidRPr="0080728B">
        <w:rPr>
          <w:rFonts w:ascii="Times New Roman" w:hAnsi="Times New Roman" w:cs="Times New Roman"/>
        </w:rPr>
        <w:t>Обстоятельства непреодолимой силы</w:t>
      </w:r>
      <w:bookmarkEnd w:id="124"/>
      <w:bookmarkEnd w:id="125"/>
      <w:bookmarkEnd w:id="126"/>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27"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27"/>
    </w:p>
    <w:p w14:paraId="4FC9C6A7" w14:textId="7F3856F1" w:rsidR="009A6F15" w:rsidRPr="0080728B" w:rsidRDefault="00D94937" w:rsidP="0080728B">
      <w:pPr>
        <w:pStyle w:val="RUS11"/>
        <w:widowControl w:val="0"/>
        <w:rPr>
          <w:rFonts w:ascii="Times New Roman" w:hAnsi="Times New Roman" w:cs="Times New Roman"/>
        </w:rPr>
      </w:pPr>
      <w:bookmarkStart w:id="128"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80728B" w:rsidRPr="0080728B">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28"/>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6B1177EF"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1832FE2B"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lastRenderedPageBreak/>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29" w:name="_Toc504140787"/>
      <w:bookmarkStart w:id="130"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29"/>
      <w:bookmarkEnd w:id="130"/>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31" w:name="_Toc504140788"/>
      <w:bookmarkStart w:id="132" w:name="_Toc518653278"/>
      <w:bookmarkStart w:id="133" w:name="_Ref493722501"/>
      <w:r w:rsidRPr="0080728B">
        <w:rPr>
          <w:rFonts w:ascii="Times New Roman" w:hAnsi="Times New Roman" w:cs="Times New Roman"/>
        </w:rPr>
        <w:t>Конфиденциальность</w:t>
      </w:r>
      <w:bookmarkEnd w:id="131"/>
      <w:bookmarkEnd w:id="132"/>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48B0B48"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w:t>
      </w:r>
      <w:proofErr w:type="gramStart"/>
      <w:r w:rsidRPr="0080728B">
        <w:rPr>
          <w:rFonts w:ascii="Times New Roman" w:hAnsi="Times New Roman" w:cs="Times New Roman"/>
        </w:rPr>
        <w:t xml:space="preserve">документы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w:t>
      </w:r>
      <w:proofErr w:type="gramStart"/>
      <w:r w:rsidRPr="0080728B">
        <w:rPr>
          <w:rFonts w:ascii="Times New Roman" w:hAnsi="Times New Roman" w:cs="Times New Roman"/>
        </w:rPr>
        <w:t xml:space="preserve">общедоступными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34" w:name="_Toc504140789"/>
      <w:bookmarkStart w:id="135" w:name="_Toc518653279"/>
      <w:bookmarkEnd w:id="133"/>
      <w:r w:rsidRPr="0080728B">
        <w:rPr>
          <w:rFonts w:ascii="Times New Roman" w:hAnsi="Times New Roman" w:cs="Times New Roman"/>
        </w:rPr>
        <w:t>Толкование</w:t>
      </w:r>
      <w:bookmarkEnd w:id="134"/>
      <w:bookmarkEnd w:id="135"/>
    </w:p>
    <w:p w14:paraId="7795DE58" w14:textId="77777777" w:rsidR="00F62AC9" w:rsidRPr="0080728B" w:rsidRDefault="00F62AC9" w:rsidP="0080728B">
      <w:pPr>
        <w:pStyle w:val="RUS11"/>
        <w:widowControl w:val="0"/>
        <w:rPr>
          <w:rFonts w:ascii="Times New Roman" w:hAnsi="Times New Roman" w:cs="Times New Roman"/>
        </w:rPr>
      </w:pPr>
      <w:bookmarkStart w:id="136"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37"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37"/>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38" w:name="_Toc504140790"/>
      <w:bookmarkStart w:id="139" w:name="_Ref513222668"/>
      <w:bookmarkStart w:id="140" w:name="_Toc518653280"/>
      <w:r w:rsidRPr="0080728B">
        <w:rPr>
          <w:rFonts w:ascii="Times New Roman" w:hAnsi="Times New Roman" w:cs="Times New Roman"/>
        </w:rPr>
        <w:t>Уведомления</w:t>
      </w:r>
      <w:bookmarkEnd w:id="136"/>
      <w:bookmarkEnd w:id="138"/>
      <w:bookmarkEnd w:id="139"/>
      <w:bookmarkEnd w:id="140"/>
    </w:p>
    <w:p w14:paraId="4CE0C3E6" w14:textId="77777777" w:rsidR="006D7D13" w:rsidRPr="0080728B" w:rsidRDefault="006D7D13" w:rsidP="0080728B">
      <w:pPr>
        <w:pStyle w:val="RUS11"/>
        <w:widowControl w:val="0"/>
        <w:rPr>
          <w:rFonts w:ascii="Times New Roman" w:hAnsi="Times New Roman" w:cs="Times New Roman"/>
        </w:rPr>
      </w:pPr>
      <w:bookmarkStart w:id="141" w:name="_Ref496197080"/>
      <w:r w:rsidRPr="0080728B">
        <w:rPr>
          <w:rFonts w:ascii="Times New Roman" w:hAnsi="Times New Roman" w:cs="Times New Roman"/>
        </w:rPr>
        <w:t xml:space="preserve">Любые уведомления, указания, требования, предложения, согласования, </w:t>
      </w:r>
      <w:r w:rsidRPr="0080728B">
        <w:rPr>
          <w:rFonts w:ascii="Times New Roman" w:hAnsi="Times New Roman" w:cs="Times New Roman"/>
        </w:rPr>
        <w:lastRenderedPageBreak/>
        <w:t xml:space="preserve">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41"/>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42"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42"/>
    </w:p>
    <w:p w14:paraId="6F6D10CB" w14:textId="77777777" w:rsidR="00C222ED" w:rsidRPr="0080728B" w:rsidRDefault="00C222E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color w:val="C00000"/>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4949"/>
        <w:gridCol w:w="4333"/>
      </w:tblGrid>
      <w:tr w:rsidR="00E11450" w:rsidRPr="0080728B" w14:paraId="4D4E8E1F" w14:textId="77777777" w:rsidTr="00003FA8">
        <w:tc>
          <w:tcPr>
            <w:tcW w:w="5423" w:type="dxa"/>
          </w:tcPr>
          <w:p w14:paraId="462A3AE6" w14:textId="4D954B59" w:rsidR="00C222ED" w:rsidRPr="0080728B" w:rsidRDefault="001638C4" w:rsidP="0080728B">
            <w:pPr>
              <w:pStyle w:val="afb"/>
              <w:widowControl w:val="0"/>
              <w:contextualSpacing w:val="0"/>
              <w:rPr>
                <w:rFonts w:ascii="Times New Roman" w:hAnsi="Times New Roman" w:cs="Times New Roman"/>
                <w:i/>
                <w:sz w:val="22"/>
                <w:szCs w:val="22"/>
                <w:lang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Заказчика:</w:t>
            </w:r>
          </w:p>
          <w:p w14:paraId="5D226CD5"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5103" w:type="dxa"/>
          </w:tcPr>
          <w:p w14:paraId="0CB61B12" w14:textId="3EA8A876" w:rsidR="00C222ED" w:rsidRPr="0080728B" w:rsidRDefault="00C222ED" w:rsidP="0080728B">
            <w:pPr>
              <w:pStyle w:val="afb"/>
              <w:widowControl w:val="0"/>
              <w:contextualSpacing w:val="0"/>
              <w:rPr>
                <w:rFonts w:ascii="Times New Roman" w:hAnsi="Times New Roman" w:cs="Times New Roman"/>
                <w:i/>
                <w:sz w:val="22"/>
                <w:szCs w:val="22"/>
                <w:lang w:val="en-US"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Подрядчика:</w:t>
            </w:r>
          </w:p>
          <w:p w14:paraId="41394666"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262A1922" w14:textId="77777777" w:rsidTr="00003FA8">
        <w:tc>
          <w:tcPr>
            <w:tcW w:w="5423" w:type="dxa"/>
          </w:tcPr>
          <w:p w14:paraId="6CD8B341" w14:textId="77777777" w:rsidR="009D6815" w:rsidRPr="009D6815" w:rsidRDefault="00C222ED" w:rsidP="009D6815">
            <w:pPr>
              <w:pStyle w:val="afb"/>
              <w:widowControl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r>
            <w:r w:rsidR="009D6815" w:rsidRPr="009D6815">
              <w:rPr>
                <w:rFonts w:ascii="Times New Roman" w:hAnsi="Times New Roman" w:cs="Times New Roman"/>
                <w:b/>
                <w:i/>
                <w:sz w:val="22"/>
                <w:szCs w:val="22"/>
                <w:lang w:eastAsia="en-US"/>
              </w:rPr>
              <w:t>ООО «ЕвроСибЭнерго-Гидрогенерация»</w:t>
            </w:r>
          </w:p>
          <w:p w14:paraId="5061A8A4" w14:textId="77777777" w:rsidR="009D6815" w:rsidRPr="009D6815" w:rsidRDefault="009D6815" w:rsidP="009D6815">
            <w:pPr>
              <w:pStyle w:val="afb"/>
              <w:widowControl w:val="0"/>
              <w:rPr>
                <w:rFonts w:ascii="Times New Roman" w:hAnsi="Times New Roman" w:cs="Times New Roman"/>
                <w:b/>
                <w:i/>
                <w:sz w:val="22"/>
                <w:szCs w:val="22"/>
                <w:lang w:eastAsia="en-US"/>
              </w:rPr>
            </w:pPr>
            <w:r w:rsidRPr="009D6815">
              <w:rPr>
                <w:rFonts w:ascii="Times New Roman" w:hAnsi="Times New Roman" w:cs="Times New Roman"/>
                <w:b/>
                <w:i/>
                <w:sz w:val="22"/>
                <w:szCs w:val="22"/>
                <w:lang w:eastAsia="en-US"/>
              </w:rPr>
              <w:t>ИНН 3812142445, КПП 997650001</w:t>
            </w:r>
          </w:p>
          <w:p w14:paraId="4D8F884C" w14:textId="77777777" w:rsidR="009D6815" w:rsidRPr="009D6815" w:rsidRDefault="009D6815" w:rsidP="009D6815">
            <w:pPr>
              <w:pStyle w:val="afb"/>
              <w:widowControl w:val="0"/>
              <w:rPr>
                <w:rFonts w:ascii="Times New Roman" w:hAnsi="Times New Roman" w:cs="Times New Roman"/>
                <w:b/>
                <w:i/>
                <w:sz w:val="22"/>
                <w:szCs w:val="22"/>
                <w:lang w:eastAsia="en-US"/>
              </w:rPr>
            </w:pPr>
            <w:r w:rsidRPr="009D6815">
              <w:rPr>
                <w:rFonts w:ascii="Times New Roman" w:hAnsi="Times New Roman" w:cs="Times New Roman"/>
                <w:b/>
                <w:i/>
                <w:sz w:val="22"/>
                <w:szCs w:val="22"/>
                <w:lang w:eastAsia="en-US"/>
              </w:rPr>
              <w:t>Юридический и почтовый адрес:</w:t>
            </w:r>
          </w:p>
          <w:p w14:paraId="166CBAF5" w14:textId="77777777" w:rsidR="009D6815" w:rsidRPr="009D6815" w:rsidRDefault="009D6815" w:rsidP="009D6815">
            <w:pPr>
              <w:pStyle w:val="afb"/>
              <w:widowControl w:val="0"/>
              <w:rPr>
                <w:rFonts w:ascii="Times New Roman" w:hAnsi="Times New Roman" w:cs="Times New Roman"/>
                <w:b/>
                <w:i/>
                <w:sz w:val="22"/>
                <w:szCs w:val="22"/>
                <w:lang w:eastAsia="en-US"/>
              </w:rPr>
            </w:pPr>
            <w:r w:rsidRPr="009D6815">
              <w:rPr>
                <w:rFonts w:ascii="Times New Roman" w:hAnsi="Times New Roman" w:cs="Times New Roman"/>
                <w:b/>
                <w:i/>
                <w:sz w:val="22"/>
                <w:szCs w:val="22"/>
                <w:lang w:eastAsia="en-US"/>
              </w:rPr>
              <w:t xml:space="preserve">664003, Иркутская область, г. Иркутск, </w:t>
            </w:r>
          </w:p>
          <w:p w14:paraId="644CF955" w14:textId="77777777" w:rsidR="009D6815" w:rsidRPr="009D6815" w:rsidRDefault="009D6815" w:rsidP="009D6815">
            <w:pPr>
              <w:pStyle w:val="afb"/>
              <w:widowControl w:val="0"/>
              <w:rPr>
                <w:rFonts w:ascii="Times New Roman" w:hAnsi="Times New Roman" w:cs="Times New Roman"/>
                <w:b/>
                <w:i/>
                <w:sz w:val="22"/>
                <w:szCs w:val="22"/>
                <w:lang w:eastAsia="en-US"/>
              </w:rPr>
            </w:pPr>
            <w:r w:rsidRPr="009D6815">
              <w:rPr>
                <w:rFonts w:ascii="Times New Roman" w:hAnsi="Times New Roman" w:cs="Times New Roman"/>
                <w:b/>
                <w:i/>
                <w:sz w:val="22"/>
                <w:szCs w:val="22"/>
                <w:lang w:eastAsia="en-US"/>
              </w:rPr>
              <w:t xml:space="preserve">ул. Тимирязева, строение 4. </w:t>
            </w:r>
          </w:p>
          <w:p w14:paraId="780611C9" w14:textId="77777777" w:rsidR="009D6815" w:rsidRPr="009D6815" w:rsidRDefault="009D6815" w:rsidP="009D6815">
            <w:pPr>
              <w:pStyle w:val="afb"/>
              <w:widowControl w:val="0"/>
              <w:rPr>
                <w:rFonts w:ascii="Times New Roman" w:hAnsi="Times New Roman" w:cs="Times New Roman"/>
                <w:b/>
                <w:i/>
                <w:sz w:val="22"/>
                <w:szCs w:val="22"/>
                <w:lang w:eastAsia="en-US"/>
              </w:rPr>
            </w:pPr>
            <w:r w:rsidRPr="009D6815">
              <w:rPr>
                <w:rFonts w:ascii="Times New Roman" w:hAnsi="Times New Roman" w:cs="Times New Roman"/>
                <w:b/>
                <w:i/>
                <w:sz w:val="22"/>
                <w:szCs w:val="22"/>
                <w:lang w:eastAsia="en-US"/>
              </w:rPr>
              <w:t>Банковские реквизиты:</w:t>
            </w:r>
          </w:p>
          <w:p w14:paraId="1BE5390B" w14:textId="77777777" w:rsidR="009D6815" w:rsidRPr="009D6815" w:rsidRDefault="009D6815" w:rsidP="009D6815">
            <w:pPr>
              <w:pStyle w:val="afb"/>
              <w:widowControl w:val="0"/>
              <w:rPr>
                <w:rFonts w:ascii="Times New Roman" w:hAnsi="Times New Roman" w:cs="Times New Roman"/>
                <w:b/>
                <w:i/>
                <w:sz w:val="22"/>
                <w:szCs w:val="22"/>
                <w:lang w:eastAsia="en-US"/>
              </w:rPr>
            </w:pPr>
            <w:r w:rsidRPr="009D6815">
              <w:rPr>
                <w:rFonts w:ascii="Times New Roman" w:hAnsi="Times New Roman" w:cs="Times New Roman"/>
                <w:b/>
                <w:i/>
                <w:sz w:val="22"/>
                <w:szCs w:val="22"/>
                <w:lang w:eastAsia="en-US"/>
              </w:rPr>
              <w:t>р/с 40702810200020000120, в ПАО Сбербанк, г. Москва,</w:t>
            </w:r>
          </w:p>
          <w:p w14:paraId="43CA1990" w14:textId="77777777" w:rsidR="009D6815" w:rsidRPr="009D6815" w:rsidRDefault="009D6815" w:rsidP="009D6815">
            <w:pPr>
              <w:pStyle w:val="afb"/>
              <w:widowControl w:val="0"/>
              <w:rPr>
                <w:rFonts w:ascii="Times New Roman" w:hAnsi="Times New Roman" w:cs="Times New Roman"/>
                <w:b/>
                <w:i/>
                <w:sz w:val="22"/>
                <w:szCs w:val="22"/>
                <w:lang w:eastAsia="en-US"/>
              </w:rPr>
            </w:pPr>
            <w:r w:rsidRPr="009D6815">
              <w:rPr>
                <w:rFonts w:ascii="Times New Roman" w:hAnsi="Times New Roman" w:cs="Times New Roman"/>
                <w:b/>
                <w:i/>
                <w:sz w:val="22"/>
                <w:szCs w:val="22"/>
                <w:lang w:eastAsia="en-US"/>
              </w:rPr>
              <w:t xml:space="preserve">к/с </w:t>
            </w:r>
            <w:proofErr w:type="gramStart"/>
            <w:r w:rsidRPr="009D6815">
              <w:rPr>
                <w:rFonts w:ascii="Times New Roman" w:hAnsi="Times New Roman" w:cs="Times New Roman"/>
                <w:b/>
                <w:i/>
                <w:sz w:val="22"/>
                <w:szCs w:val="22"/>
                <w:lang w:eastAsia="en-US"/>
              </w:rPr>
              <w:t>30101810400000000225,БИК</w:t>
            </w:r>
            <w:proofErr w:type="gramEnd"/>
            <w:r w:rsidRPr="009D6815">
              <w:rPr>
                <w:rFonts w:ascii="Times New Roman" w:hAnsi="Times New Roman" w:cs="Times New Roman"/>
                <w:b/>
                <w:i/>
                <w:sz w:val="22"/>
                <w:szCs w:val="22"/>
                <w:lang w:eastAsia="en-US"/>
              </w:rPr>
              <w:t xml:space="preserve"> 044525225</w:t>
            </w:r>
          </w:p>
          <w:p w14:paraId="3B43767D" w14:textId="77777777" w:rsidR="009D6815" w:rsidRPr="009D6815" w:rsidRDefault="009D6815" w:rsidP="009D6815">
            <w:pPr>
              <w:pStyle w:val="afb"/>
              <w:widowControl w:val="0"/>
              <w:rPr>
                <w:rFonts w:ascii="Times New Roman" w:hAnsi="Times New Roman" w:cs="Times New Roman"/>
                <w:b/>
                <w:i/>
                <w:sz w:val="22"/>
                <w:szCs w:val="22"/>
                <w:lang w:eastAsia="en-US"/>
              </w:rPr>
            </w:pPr>
            <w:r w:rsidRPr="009D6815">
              <w:rPr>
                <w:rFonts w:ascii="Times New Roman" w:hAnsi="Times New Roman" w:cs="Times New Roman"/>
                <w:b/>
                <w:i/>
                <w:sz w:val="22"/>
                <w:szCs w:val="22"/>
                <w:lang w:eastAsia="en-US"/>
              </w:rPr>
              <w:t>e-</w:t>
            </w:r>
            <w:proofErr w:type="spellStart"/>
            <w:r w:rsidRPr="009D6815">
              <w:rPr>
                <w:rFonts w:ascii="Times New Roman" w:hAnsi="Times New Roman" w:cs="Times New Roman"/>
                <w:b/>
                <w:i/>
                <w:sz w:val="22"/>
                <w:szCs w:val="22"/>
                <w:lang w:eastAsia="en-US"/>
              </w:rPr>
              <w:t>mail</w:t>
            </w:r>
            <w:proofErr w:type="spellEnd"/>
            <w:r w:rsidRPr="009D6815">
              <w:rPr>
                <w:rFonts w:ascii="Times New Roman" w:hAnsi="Times New Roman" w:cs="Times New Roman"/>
                <w:b/>
                <w:i/>
                <w:sz w:val="22"/>
                <w:szCs w:val="22"/>
                <w:lang w:eastAsia="en-US"/>
              </w:rPr>
              <w:t>: ese-hg@eurosib.ru</w:t>
            </w:r>
          </w:p>
          <w:p w14:paraId="262576B3" w14:textId="12C26E9B" w:rsidR="009D6815" w:rsidRPr="009D6815" w:rsidRDefault="009D6815" w:rsidP="009D6815">
            <w:pPr>
              <w:pStyle w:val="afb"/>
              <w:widowControl w:val="0"/>
              <w:rPr>
                <w:rFonts w:ascii="Times New Roman" w:hAnsi="Times New Roman" w:cs="Times New Roman"/>
                <w:b/>
                <w:i/>
                <w:sz w:val="22"/>
                <w:szCs w:val="22"/>
                <w:lang w:eastAsia="en-US"/>
              </w:rPr>
            </w:pPr>
            <w:r w:rsidRPr="009D6815">
              <w:rPr>
                <w:rFonts w:ascii="Times New Roman" w:hAnsi="Times New Roman" w:cs="Times New Roman"/>
                <w:b/>
                <w:i/>
                <w:sz w:val="22"/>
                <w:szCs w:val="22"/>
                <w:lang w:eastAsia="en-US"/>
              </w:rPr>
              <w:t>Почтовый адрес филиала: 665709, г. Братск, Иркутской области, а/я 784</w:t>
            </w:r>
          </w:p>
          <w:p w14:paraId="064769FA" w14:textId="77777777" w:rsidR="009D6815" w:rsidRPr="009D6815" w:rsidRDefault="009D6815" w:rsidP="009D6815">
            <w:pPr>
              <w:pStyle w:val="afb"/>
              <w:widowControl w:val="0"/>
              <w:rPr>
                <w:rFonts w:ascii="Times New Roman" w:hAnsi="Times New Roman" w:cs="Times New Roman"/>
                <w:b/>
                <w:i/>
                <w:sz w:val="22"/>
                <w:szCs w:val="22"/>
                <w:lang w:eastAsia="en-US"/>
              </w:rPr>
            </w:pPr>
            <w:r w:rsidRPr="009D6815">
              <w:rPr>
                <w:rFonts w:ascii="Times New Roman" w:hAnsi="Times New Roman" w:cs="Times New Roman"/>
                <w:b/>
                <w:i/>
                <w:sz w:val="22"/>
                <w:szCs w:val="22"/>
                <w:lang w:eastAsia="en-US"/>
              </w:rPr>
              <w:t>Тел.: 8(3953)323-359, факс: 323-367</w:t>
            </w:r>
          </w:p>
          <w:p w14:paraId="7122B59D" w14:textId="7CB95117" w:rsidR="00C222ED" w:rsidRPr="0080728B" w:rsidRDefault="009D6815" w:rsidP="009D6815">
            <w:pPr>
              <w:pStyle w:val="afb"/>
              <w:widowControl w:val="0"/>
              <w:contextualSpacing w:val="0"/>
              <w:rPr>
                <w:rFonts w:ascii="Times New Roman" w:hAnsi="Times New Roman" w:cs="Times New Roman"/>
                <w:b/>
                <w:i/>
                <w:sz w:val="22"/>
                <w:szCs w:val="22"/>
                <w:lang w:eastAsia="en-US"/>
              </w:rPr>
            </w:pPr>
            <w:r w:rsidRPr="009D6815">
              <w:rPr>
                <w:rFonts w:ascii="Times New Roman" w:hAnsi="Times New Roman" w:cs="Times New Roman"/>
                <w:b/>
                <w:i/>
                <w:sz w:val="22"/>
                <w:szCs w:val="22"/>
                <w:lang w:eastAsia="en-US"/>
              </w:rPr>
              <w:t>e-</w:t>
            </w:r>
            <w:proofErr w:type="spellStart"/>
            <w:r w:rsidRPr="009D6815">
              <w:rPr>
                <w:rFonts w:ascii="Times New Roman" w:hAnsi="Times New Roman" w:cs="Times New Roman"/>
                <w:b/>
                <w:i/>
                <w:sz w:val="22"/>
                <w:szCs w:val="22"/>
                <w:lang w:eastAsia="en-US"/>
              </w:rPr>
              <w:t>mail</w:t>
            </w:r>
            <w:proofErr w:type="spellEnd"/>
            <w:r w:rsidRPr="009D6815">
              <w:rPr>
                <w:rFonts w:ascii="Times New Roman" w:hAnsi="Times New Roman" w:cs="Times New Roman"/>
                <w:b/>
                <w:i/>
                <w:sz w:val="22"/>
                <w:szCs w:val="22"/>
                <w:lang w:eastAsia="en-US"/>
              </w:rPr>
              <w:t>: bges@eurosib-hydro.ru</w:t>
            </w:r>
          </w:p>
        </w:tc>
        <w:tc>
          <w:tcPr>
            <w:tcW w:w="5103" w:type="dxa"/>
          </w:tcPr>
          <w:p w14:paraId="5B9E3B0C"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604C34A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68D60E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58CA92FE"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E7612C1" w14:textId="6C07C244"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p>
          <w:p w14:paraId="42BA795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06CCCE0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7A07AAF7" w14:textId="77777777" w:rsidR="00A21151"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1336C53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73774D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58B257D" w14:textId="00B499E7"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proofErr w:type="spellEnd"/>
            <w:r w:rsidRPr="0080728B">
              <w:rPr>
                <w:rFonts w:ascii="Times New Roman" w:hAnsi="Times New Roman" w:cs="Times New Roman"/>
                <w:b/>
                <w:i/>
                <w:sz w:val="22"/>
                <w:szCs w:val="22"/>
                <w:lang w:eastAsia="en-US"/>
              </w:rPr>
              <w:t xml:space="preserve">: </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proofErr w:type="gramStart"/>
      <w:r w:rsidR="009C1667" w:rsidRPr="0080728B">
        <w:rPr>
          <w:rFonts w:ascii="Times New Roman" w:hAnsi="Times New Roman" w:cs="Times New Roman"/>
        </w:rPr>
        <w:t>заказным почтовым отправлением</w:t>
      </w:r>
      <w:proofErr w:type="gramEnd"/>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lastRenderedPageBreak/>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7120A398" w:rsidR="009C1667" w:rsidRPr="0080728B" w:rsidRDefault="009C1667" w:rsidP="0080728B">
      <w:pPr>
        <w:pStyle w:val="RUS11"/>
        <w:widowControl w:val="0"/>
        <w:rPr>
          <w:rFonts w:ascii="Times New Roman" w:hAnsi="Times New Roman" w:cs="Times New Roman"/>
        </w:rPr>
      </w:pPr>
      <w:bookmarkStart w:id="143"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43"/>
    </w:p>
    <w:p w14:paraId="36BEA947" w14:textId="0C30FA3B" w:rsidR="00773754" w:rsidRPr="0080728B" w:rsidRDefault="00773754" w:rsidP="0080728B">
      <w:pPr>
        <w:pStyle w:val="RUS11"/>
        <w:widowControl w:val="0"/>
        <w:rPr>
          <w:rFonts w:ascii="Times New Roman" w:hAnsi="Times New Roman" w:cs="Times New Roman"/>
        </w:rPr>
      </w:pPr>
      <w:bookmarkStart w:id="144"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80728B" w:rsidRPr="0080728B">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44"/>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proofErr w:type="gramStart"/>
      <w:r w:rsidRPr="0080728B">
        <w:rPr>
          <w:rFonts w:ascii="Times New Roman" w:hAnsi="Times New Roman" w:cs="Times New Roman"/>
        </w:rPr>
        <w:t xml:space="preserve">),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77777777" w:rsidR="00606AF8" w:rsidRPr="0080728B" w:rsidRDefault="00606AF8" w:rsidP="0080728B">
      <w:pPr>
        <w:pStyle w:val="RUS1"/>
        <w:widowControl w:val="0"/>
        <w:spacing w:before="0"/>
        <w:rPr>
          <w:rFonts w:ascii="Times New Roman" w:hAnsi="Times New Roman" w:cs="Times New Roman"/>
        </w:rPr>
      </w:pPr>
      <w:bookmarkStart w:id="145" w:name="_Ref500770497"/>
      <w:bookmarkStart w:id="146" w:name="_Toc504140791"/>
      <w:bookmarkStart w:id="147" w:name="_Toc518653281"/>
      <w:r w:rsidRPr="0080728B">
        <w:rPr>
          <w:rFonts w:ascii="Times New Roman" w:hAnsi="Times New Roman" w:cs="Times New Roman"/>
        </w:rPr>
        <w:t>Порядок прохождения Экспертизы</w:t>
      </w:r>
      <w:bookmarkEnd w:id="145"/>
      <w:bookmarkEnd w:id="146"/>
      <w:bookmarkEnd w:id="147"/>
    </w:p>
    <w:p w14:paraId="37253EC5" w14:textId="79026C10" w:rsidR="009D6815" w:rsidRPr="009D6815" w:rsidRDefault="009D6815" w:rsidP="009D6815">
      <w:pPr>
        <w:pStyle w:val="RUS11"/>
        <w:widowControl w:val="0"/>
        <w:numPr>
          <w:ilvl w:val="0"/>
          <w:numId w:val="0"/>
        </w:numPr>
        <w:ind w:left="568"/>
        <w:jc w:val="center"/>
        <w:rPr>
          <w:rFonts w:ascii="Times New Roman" w:hAnsi="Times New Roman" w:cs="Times New Roman"/>
          <w:color w:val="FF0000"/>
          <w:sz w:val="20"/>
          <w:szCs w:val="20"/>
        </w:rPr>
      </w:pPr>
      <w:r w:rsidRPr="009D6815">
        <w:rPr>
          <w:rFonts w:ascii="Times New Roman" w:hAnsi="Times New Roman" w:cs="Times New Roman"/>
          <w:color w:val="FF0000"/>
          <w:sz w:val="20"/>
          <w:szCs w:val="20"/>
        </w:rPr>
        <w:t>(РАЗДЕЛ ПРИМЕНИМ В СЛУЧАЕ НЕОБХОДИМОСТИ ПО ТЕХНИЧЕСКОМУ ЗАДАНИЮ)</w:t>
      </w:r>
    </w:p>
    <w:p w14:paraId="797650F9" w14:textId="1928392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на проведение Экспертизы разработанной по настоящему Договору Подрядчиком </w:t>
      </w:r>
      <w:r w:rsidR="00DA2C9F" w:rsidRPr="0080728B">
        <w:rPr>
          <w:rFonts w:ascii="Times New Roman" w:hAnsi="Times New Roman" w:cs="Times New Roman"/>
        </w:rPr>
        <w:t>Проектной</w:t>
      </w:r>
      <w:r w:rsidR="00B72DD9" w:rsidRPr="0080728B">
        <w:rPr>
          <w:rFonts w:ascii="Times New Roman" w:hAnsi="Times New Roman" w:cs="Times New Roman"/>
        </w:rPr>
        <w:t xml:space="preserve">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00DA2C9F" w:rsidRPr="0080728B">
        <w:rPr>
          <w:rFonts w:ascii="Times New Roman" w:hAnsi="Times New Roman" w:cs="Times New Roman"/>
        </w:rPr>
        <w:t xml:space="preserve"> Результата инженерных изысканий </w:t>
      </w:r>
      <w:r w:rsidRPr="0080728B">
        <w:rPr>
          <w:rFonts w:ascii="Times New Roman" w:hAnsi="Times New Roman" w:cs="Times New Roman"/>
        </w:rPr>
        <w:t>заключает Заказчик за свой счет.</w:t>
      </w:r>
    </w:p>
    <w:p w14:paraId="4B0D4C94" w14:textId="7777777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Оплату проведения Экспертизы</w:t>
      </w:r>
      <w:r w:rsidR="00B72DD9" w:rsidRPr="0080728B">
        <w:rPr>
          <w:rFonts w:ascii="Times New Roman" w:hAnsi="Times New Roman" w:cs="Times New Roman"/>
        </w:rPr>
        <w:t xml:space="preserve"> </w:t>
      </w:r>
      <w:r w:rsidRPr="0080728B">
        <w:rPr>
          <w:rFonts w:ascii="Times New Roman" w:hAnsi="Times New Roman" w:cs="Times New Roman"/>
        </w:rPr>
        <w:t xml:space="preserve">производит Заказчик за свой счет. </w:t>
      </w:r>
    </w:p>
    <w:p w14:paraId="583FA7CD" w14:textId="5C0C7B73"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28874169"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w:t>
      </w:r>
      <w:r w:rsidR="001942CA"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5F08312D"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w:t>
      </w:r>
      <w:r w:rsidR="00D04477"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w:t>
      </w:r>
      <w:r w:rsidRPr="0080728B">
        <w:rPr>
          <w:rFonts w:ascii="Times New Roman" w:hAnsi="Times New Roman" w:cs="Times New Roman"/>
        </w:rPr>
        <w:t>на</w:t>
      </w:r>
      <w:proofErr w:type="gramEnd"/>
      <w:r w:rsidRPr="0080728B">
        <w:rPr>
          <w:rFonts w:ascii="Times New Roman" w:hAnsi="Times New Roman" w:cs="Times New Roman"/>
        </w:rPr>
        <w:t xml:space="preserve"> Экспертизу после внесения в них необходимых изменений осуществляется Подрядчиком </w:t>
      </w:r>
      <w:r w:rsidR="00CF2929" w:rsidRPr="0080728B">
        <w:rPr>
          <w:rFonts w:ascii="Times New Roman" w:hAnsi="Times New Roman" w:cs="Times New Roman"/>
        </w:rPr>
        <w:t xml:space="preserve">от имени Заказчика </w:t>
      </w:r>
      <w:r w:rsidRPr="0080728B">
        <w:rPr>
          <w:rFonts w:ascii="Times New Roman" w:hAnsi="Times New Roman" w:cs="Times New Roman"/>
        </w:rPr>
        <w:t>за 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4DFC4E39"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970CAD" w:rsidRPr="0080728B">
        <w:rPr>
          <w:rFonts w:ascii="Times New Roman" w:hAnsi="Times New Roman" w:cs="Times New Roman"/>
        </w:rPr>
        <w:fldChar w:fldCharType="begin"/>
      </w:r>
      <w:r w:rsidR="00970CAD" w:rsidRPr="0080728B">
        <w:rPr>
          <w:rFonts w:ascii="Times New Roman" w:hAnsi="Times New Roman" w:cs="Times New Roman"/>
        </w:rPr>
        <w:instrText xml:space="preserve"> REF _Ref500770688 \n \h </w:instrText>
      </w:r>
      <w:r w:rsidR="009464A9" w:rsidRPr="0080728B">
        <w:rPr>
          <w:rFonts w:ascii="Times New Roman" w:hAnsi="Times New Roman" w:cs="Times New Roman"/>
        </w:rPr>
        <w:instrText xml:space="preserve"> \* MERGEFORMAT </w:instrText>
      </w:r>
      <w:r w:rsidR="00970CAD" w:rsidRPr="0080728B">
        <w:rPr>
          <w:rFonts w:ascii="Times New Roman" w:hAnsi="Times New Roman" w:cs="Times New Roman"/>
        </w:rPr>
      </w:r>
      <w:r w:rsidR="00970CAD" w:rsidRPr="0080728B">
        <w:rPr>
          <w:rFonts w:ascii="Times New Roman" w:hAnsi="Times New Roman" w:cs="Times New Roman"/>
        </w:rPr>
        <w:fldChar w:fldCharType="separate"/>
      </w:r>
      <w:r w:rsidR="0080728B" w:rsidRPr="0080728B">
        <w:rPr>
          <w:rFonts w:ascii="Times New Roman" w:hAnsi="Times New Roman" w:cs="Times New Roman"/>
        </w:rPr>
        <w:t>26</w:t>
      </w:r>
      <w:r w:rsidR="00970CAD" w:rsidRPr="0080728B">
        <w:rPr>
          <w:rFonts w:ascii="Times New Roman" w:hAnsi="Times New Roman" w:cs="Times New Roman"/>
        </w:rPr>
        <w:fldChar w:fldCharType="end"/>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организаций, проводящих Экспертизу, не освобождают Подрядчика от ответственности за 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469358D1" w14:textId="355F4253" w:rsidR="00606AF8" w:rsidRDefault="00606AF8" w:rsidP="0080728B">
      <w:pPr>
        <w:pStyle w:val="RUS1"/>
        <w:widowControl w:val="0"/>
        <w:spacing w:before="0"/>
        <w:rPr>
          <w:rFonts w:ascii="Times New Roman" w:hAnsi="Times New Roman" w:cs="Times New Roman"/>
        </w:rPr>
      </w:pPr>
      <w:bookmarkStart w:id="148" w:name="_Ref500768055"/>
      <w:bookmarkStart w:id="149" w:name="_Toc504140792"/>
      <w:bookmarkStart w:id="150" w:name="_Toc518653282"/>
      <w:r w:rsidRPr="0080728B">
        <w:rPr>
          <w:rFonts w:ascii="Times New Roman" w:hAnsi="Times New Roman" w:cs="Times New Roman"/>
        </w:rPr>
        <w:t>Авторский надзор</w:t>
      </w:r>
      <w:bookmarkEnd w:id="148"/>
      <w:bookmarkEnd w:id="149"/>
      <w:bookmarkEnd w:id="150"/>
    </w:p>
    <w:p w14:paraId="2280280C" w14:textId="4BAC22EF" w:rsidR="009D6815" w:rsidRPr="009D6815" w:rsidRDefault="009D6815" w:rsidP="009D6815">
      <w:pPr>
        <w:pStyle w:val="RUS1"/>
        <w:widowControl w:val="0"/>
        <w:numPr>
          <w:ilvl w:val="0"/>
          <w:numId w:val="0"/>
        </w:numPr>
        <w:spacing w:before="0"/>
        <w:rPr>
          <w:rFonts w:ascii="Times New Roman" w:hAnsi="Times New Roman" w:cs="Times New Roman"/>
          <w:color w:val="FF0000"/>
        </w:rPr>
      </w:pPr>
      <w:r w:rsidRPr="009D6815">
        <w:rPr>
          <w:rFonts w:ascii="Times New Roman" w:hAnsi="Times New Roman" w:cs="Times New Roman"/>
          <w:color w:val="FF0000"/>
        </w:rPr>
        <w:t>(ЕСЛИ ТРЕБУЕТСЯ ПО ТЕХНИЧЕСКОМУ ЗАДАНИЮ)</w:t>
      </w:r>
    </w:p>
    <w:p w14:paraId="023CC654" w14:textId="6F5AACE5" w:rsidR="00CA6CF8" w:rsidRPr="0080728B" w:rsidRDefault="00606AF8" w:rsidP="0080728B">
      <w:pPr>
        <w:pStyle w:val="RUS11"/>
        <w:widowControl w:val="0"/>
        <w:rPr>
          <w:rFonts w:ascii="Times New Roman" w:hAnsi="Times New Roman" w:cs="Times New Roman"/>
        </w:rPr>
      </w:pPr>
      <w:bookmarkStart w:id="151" w:name="_Ref500771765"/>
      <w:r w:rsidRPr="0080728B">
        <w:rPr>
          <w:rFonts w:ascii="Times New Roman" w:hAnsi="Times New Roman" w:cs="Times New Roman"/>
        </w:rPr>
        <w:t>Подрядчик выполняет авторский надзор в соответствии с условиями</w:t>
      </w:r>
      <w:r w:rsidR="00A4055E" w:rsidRPr="0080728B">
        <w:rPr>
          <w:rFonts w:ascii="Times New Roman" w:hAnsi="Times New Roman" w:cs="Times New Roman"/>
        </w:rPr>
        <w:t xml:space="preserve"> Приложения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5</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728B" w:rsidRPr="0080728B">
        <w:rPr>
          <w:rFonts w:ascii="Times New Roman" w:eastAsiaTheme="minorEastAsia" w:hAnsi="Times New Roman" w:cs="Times New Roman"/>
          <w:b/>
        </w:rPr>
        <w:t>Авторский надзор</w:t>
      </w:r>
      <w:r w:rsidR="00A4055E"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w:t>
      </w:r>
      <w:r w:rsidR="00291553" w:rsidRPr="0080728B">
        <w:rPr>
          <w:rFonts w:ascii="Times New Roman" w:hAnsi="Times New Roman" w:cs="Times New Roman"/>
        </w:rPr>
        <w:t>, если это предусмотрено</w:t>
      </w:r>
      <w:r w:rsidR="00A4055E" w:rsidRPr="0080728B">
        <w:rPr>
          <w:rFonts w:ascii="Times New Roman" w:hAnsi="Times New Roman" w:cs="Times New Roman"/>
        </w:rPr>
        <w:t xml:space="preserve"> Приложением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A4055E" w:rsidRPr="0080728B">
        <w:rPr>
          <w:rFonts w:ascii="Times New Roman" w:hAnsi="Times New Roman" w:cs="Times New Roman"/>
        </w:rPr>
        <w:fldChar w:fldCharType="end"/>
      </w:r>
      <w:r w:rsidR="00140AF0" w:rsidRPr="0080728B">
        <w:rPr>
          <w:rFonts w:ascii="Times New Roman" w:hAnsi="Times New Roman" w:cs="Times New Roman"/>
        </w:rPr>
        <w:t>.</w:t>
      </w:r>
      <w:r w:rsidR="00291553" w:rsidRPr="0080728B">
        <w:rPr>
          <w:rFonts w:ascii="Times New Roman" w:hAnsi="Times New Roman" w:cs="Times New Roman"/>
        </w:rPr>
        <w:t xml:space="preserve"> </w:t>
      </w:r>
      <w:bookmarkStart w:id="152" w:name="_Toc504140793"/>
      <w:bookmarkEnd w:id="151"/>
    </w:p>
    <w:p w14:paraId="5E1796E5" w14:textId="70913A50" w:rsidR="006D7D13" w:rsidRPr="0080728B" w:rsidRDefault="00D571C7" w:rsidP="0080728B">
      <w:pPr>
        <w:pStyle w:val="RUS1"/>
        <w:widowControl w:val="0"/>
        <w:spacing w:before="0"/>
        <w:rPr>
          <w:rFonts w:ascii="Times New Roman" w:hAnsi="Times New Roman" w:cs="Times New Roman"/>
        </w:rPr>
      </w:pPr>
      <w:bookmarkStart w:id="153" w:name="_Toc518653283"/>
      <w:r w:rsidRPr="0080728B">
        <w:rPr>
          <w:rFonts w:ascii="Times New Roman" w:hAnsi="Times New Roman" w:cs="Times New Roman"/>
        </w:rPr>
        <w:t>Заключительные положения</w:t>
      </w:r>
      <w:bookmarkEnd w:id="152"/>
      <w:bookmarkEnd w:id="153"/>
    </w:p>
    <w:p w14:paraId="4A04AA01" w14:textId="527F723F"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вступает в силу с момента его подписания обеими Сторонами </w:t>
      </w:r>
      <w:r w:rsidR="0046052B" w:rsidRPr="0080728B">
        <w:rPr>
          <w:rFonts w:ascii="Times New Roman" w:hAnsi="Times New Roman" w:cs="Times New Roman"/>
        </w:rPr>
        <w:t>[</w:t>
      </w:r>
      <w:r w:rsidRPr="009D6815">
        <w:rPr>
          <w:rFonts w:ascii="Times New Roman" w:hAnsi="Times New Roman" w:cs="Times New Roman"/>
          <w:color w:val="FF0000"/>
        </w:rPr>
        <w:t xml:space="preserve">и предоставления Заказчику от Подрядчика </w:t>
      </w:r>
      <w:r w:rsidR="00905688" w:rsidRPr="009D6815">
        <w:rPr>
          <w:rFonts w:ascii="Times New Roman" w:hAnsi="Times New Roman" w:cs="Times New Roman"/>
          <w:color w:val="FF0000"/>
        </w:rPr>
        <w:t>Б</w:t>
      </w:r>
      <w:r w:rsidR="007D2A4C" w:rsidRPr="009D6815">
        <w:rPr>
          <w:rFonts w:ascii="Times New Roman" w:hAnsi="Times New Roman" w:cs="Times New Roman"/>
          <w:color w:val="FF0000"/>
        </w:rPr>
        <w:t xml:space="preserve">анковских </w:t>
      </w:r>
      <w:r w:rsidR="00807901" w:rsidRPr="009D6815">
        <w:rPr>
          <w:rFonts w:ascii="Times New Roman" w:hAnsi="Times New Roman" w:cs="Times New Roman"/>
          <w:color w:val="FF0000"/>
        </w:rPr>
        <w:t xml:space="preserve">гарантий в соответствии с </w:t>
      </w:r>
      <w:r w:rsidR="00EB7831" w:rsidRPr="009D6815">
        <w:rPr>
          <w:rFonts w:ascii="Times New Roman" w:hAnsi="Times New Roman" w:cs="Times New Roman"/>
          <w:color w:val="FF0000"/>
        </w:rPr>
        <w:t>под</w:t>
      </w:r>
      <w:r w:rsidR="00807901" w:rsidRPr="009D6815">
        <w:rPr>
          <w:rFonts w:ascii="Times New Roman" w:hAnsi="Times New Roman" w:cs="Times New Roman"/>
          <w:color w:val="FF0000"/>
        </w:rPr>
        <w:t xml:space="preserve">разделом </w:t>
      </w:r>
      <w:r w:rsidR="00907D5D" w:rsidRPr="009D6815">
        <w:rPr>
          <w:rFonts w:ascii="Times New Roman" w:hAnsi="Times New Roman" w:cs="Times New Roman"/>
          <w:color w:val="FF0000"/>
        </w:rPr>
        <w:fldChar w:fldCharType="begin"/>
      </w:r>
      <w:r w:rsidR="00CD2597" w:rsidRPr="009D6815">
        <w:rPr>
          <w:rFonts w:ascii="Times New Roman" w:hAnsi="Times New Roman" w:cs="Times New Roman"/>
          <w:color w:val="FF0000"/>
        </w:rPr>
        <w:instrText xml:space="preserve"> REF _Ref496635389 \n \h </w:instrText>
      </w:r>
      <w:r w:rsidR="0009383D" w:rsidRPr="009D6815">
        <w:rPr>
          <w:rFonts w:ascii="Times New Roman" w:hAnsi="Times New Roman" w:cs="Times New Roman"/>
          <w:color w:val="FF0000"/>
        </w:rPr>
        <w:instrText xml:space="preserve"> \* MERGEFORMAT </w:instrText>
      </w:r>
      <w:r w:rsidR="00907D5D" w:rsidRPr="009D6815">
        <w:rPr>
          <w:rFonts w:ascii="Times New Roman" w:hAnsi="Times New Roman" w:cs="Times New Roman"/>
          <w:color w:val="FF0000"/>
        </w:rPr>
      </w:r>
      <w:r w:rsidR="00907D5D" w:rsidRPr="009D6815">
        <w:rPr>
          <w:rFonts w:ascii="Times New Roman" w:hAnsi="Times New Roman" w:cs="Times New Roman"/>
          <w:color w:val="FF0000"/>
        </w:rPr>
        <w:fldChar w:fldCharType="separate"/>
      </w:r>
      <w:r w:rsidR="0080728B" w:rsidRPr="009D6815">
        <w:rPr>
          <w:rFonts w:ascii="Times New Roman" w:hAnsi="Times New Roman" w:cs="Times New Roman"/>
          <w:color w:val="FF0000"/>
        </w:rPr>
        <w:t>25</w:t>
      </w:r>
      <w:r w:rsidR="00907D5D" w:rsidRPr="009D6815">
        <w:rPr>
          <w:rFonts w:ascii="Times New Roman" w:hAnsi="Times New Roman" w:cs="Times New Roman"/>
          <w:color w:val="FF0000"/>
        </w:rPr>
        <w:fldChar w:fldCharType="end"/>
      </w:r>
      <w:r w:rsidR="00111FD9" w:rsidRPr="009D6815">
        <w:rPr>
          <w:rFonts w:ascii="Times New Roman" w:hAnsi="Times New Roman" w:cs="Times New Roman"/>
          <w:color w:val="FF0000"/>
        </w:rPr>
        <w:t xml:space="preserve"> </w:t>
      </w:r>
      <w:r w:rsidRPr="009D6815">
        <w:rPr>
          <w:rFonts w:ascii="Times New Roman" w:hAnsi="Times New Roman" w:cs="Times New Roman"/>
          <w:color w:val="FF0000"/>
        </w:rPr>
        <w:t>Договора.</w:t>
      </w:r>
      <w:r w:rsidR="009464A9" w:rsidRPr="009D6815">
        <w:rPr>
          <w:rFonts w:ascii="Times New Roman" w:hAnsi="Times New Roman" w:cs="Times New Roman"/>
          <w:color w:val="FF0000"/>
        </w:rPr>
        <w:t xml:space="preserve"> </w:t>
      </w:r>
      <w:r w:rsidRPr="009D6815">
        <w:rPr>
          <w:rFonts w:ascii="Times New Roman" w:hAnsi="Times New Roman" w:cs="Times New Roman"/>
          <w:color w:val="FF0000"/>
        </w:rPr>
        <w:t>Предоставление указа</w:t>
      </w:r>
      <w:r w:rsidR="007D2A4C" w:rsidRPr="009D6815">
        <w:rPr>
          <w:rFonts w:ascii="Times New Roman" w:hAnsi="Times New Roman" w:cs="Times New Roman"/>
          <w:color w:val="FF0000"/>
        </w:rPr>
        <w:t>нных гарантий</w:t>
      </w:r>
      <w:r w:rsidRPr="009D6815">
        <w:rPr>
          <w:rFonts w:ascii="Times New Roman" w:hAnsi="Times New Roman" w:cs="Times New Roman"/>
          <w:color w:val="FF0000"/>
        </w:rPr>
        <w:t xml:space="preserve"> является первым</w:t>
      </w:r>
      <w:r w:rsidR="00807901" w:rsidRPr="009D6815">
        <w:rPr>
          <w:rFonts w:ascii="Times New Roman" w:hAnsi="Times New Roman" w:cs="Times New Roman"/>
          <w:color w:val="FF0000"/>
        </w:rPr>
        <w:t xml:space="preserve"> юридически значимым действием</w:t>
      </w:r>
      <w:r w:rsidR="0046052B" w:rsidRPr="009D6815">
        <w:rPr>
          <w:rFonts w:ascii="Times New Roman" w:hAnsi="Times New Roman" w:cs="Times New Roman"/>
          <w:color w:val="FF0000"/>
        </w:rPr>
        <w:t>]</w:t>
      </w:r>
      <w:r w:rsidR="00807901" w:rsidRPr="0080728B">
        <w:rPr>
          <w:rFonts w:ascii="Times New Roman" w:hAnsi="Times New Roman" w:cs="Times New Roman"/>
        </w:rPr>
        <w:t>.</w:t>
      </w:r>
    </w:p>
    <w:p w14:paraId="2FFAC7E6"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2D38CBC"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CADB64"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94F7607" w14:textId="7E4EAC68" w:rsidR="00103DD3" w:rsidRPr="0080728B" w:rsidRDefault="00103DD3" w:rsidP="0080728B">
      <w:pPr>
        <w:pStyle w:val="RUS11"/>
        <w:widowControl w:val="0"/>
        <w:rPr>
          <w:rFonts w:ascii="Times New Roman" w:hAnsi="Times New Roman" w:cs="Times New Roman"/>
        </w:rPr>
      </w:pPr>
      <w:bookmarkStart w:id="154" w:name="_Ref496809304"/>
      <w:r w:rsidRPr="0080728B">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0728B">
        <w:rPr>
          <w:rFonts w:ascii="Times New Roman" w:hAnsi="Times New Roman" w:cs="Times New Roman"/>
        </w:rPr>
        <w:t>равно</w:t>
      </w:r>
      <w:r w:rsidRPr="0080728B">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54"/>
    </w:p>
    <w:p w14:paraId="686FB731"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отчуждать </w:t>
      </w:r>
      <w:r w:rsidR="0046052B" w:rsidRPr="0080728B">
        <w:rPr>
          <w:rFonts w:ascii="Times New Roman" w:hAnsi="Times New Roman" w:cs="Times New Roman"/>
        </w:rPr>
        <w:t xml:space="preserve">Результат </w:t>
      </w:r>
      <w:r w:rsidRPr="0080728B">
        <w:rPr>
          <w:rFonts w:ascii="Times New Roman" w:hAnsi="Times New Roman" w:cs="Times New Roman"/>
        </w:rPr>
        <w:t xml:space="preserve">Работ </w:t>
      </w:r>
      <w:r w:rsidR="0046052B" w:rsidRPr="0080728B">
        <w:rPr>
          <w:rFonts w:ascii="Times New Roman" w:hAnsi="Times New Roman" w:cs="Times New Roman"/>
        </w:rPr>
        <w:t xml:space="preserve">или промежуточные результаты выполненных Работ </w:t>
      </w:r>
      <w:r w:rsidRPr="0080728B">
        <w:rPr>
          <w:rFonts w:ascii="Times New Roman" w:hAnsi="Times New Roman" w:cs="Times New Roman"/>
        </w:rPr>
        <w:t xml:space="preserve">третьим лицам или иным образом распоряжаться </w:t>
      </w:r>
      <w:r w:rsidR="001C1CA4" w:rsidRPr="0080728B">
        <w:rPr>
          <w:rFonts w:ascii="Times New Roman" w:hAnsi="Times New Roman" w:cs="Times New Roman"/>
        </w:rPr>
        <w:t>Результатом Работ (</w:t>
      </w:r>
      <w:r w:rsidR="002B4924" w:rsidRPr="0080728B">
        <w:rPr>
          <w:rFonts w:ascii="Times New Roman" w:hAnsi="Times New Roman" w:cs="Times New Roman"/>
        </w:rPr>
        <w:t>промежуточными результатами Работ</w:t>
      </w:r>
      <w:r w:rsidR="001C1CA4" w:rsidRPr="0080728B">
        <w:rPr>
          <w:rFonts w:ascii="Times New Roman" w:hAnsi="Times New Roman" w:cs="Times New Roman"/>
        </w:rPr>
        <w:t xml:space="preserve">) </w:t>
      </w:r>
      <w:r w:rsidRPr="0080728B">
        <w:rPr>
          <w:rFonts w:ascii="Times New Roman" w:hAnsi="Times New Roman" w:cs="Times New Roman"/>
        </w:rPr>
        <w:t>по Договору.</w:t>
      </w:r>
    </w:p>
    <w:p w14:paraId="20D3CC09"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w:t>
      </w:r>
      <w:r w:rsidR="007B577D" w:rsidRPr="0080728B">
        <w:rPr>
          <w:rFonts w:ascii="Times New Roman" w:hAnsi="Times New Roman" w:cs="Times New Roman"/>
        </w:rPr>
        <w:t xml:space="preserve"> </w:t>
      </w:r>
      <w:r w:rsidRPr="0080728B">
        <w:rPr>
          <w:rFonts w:ascii="Times New Roman" w:hAnsi="Times New Roman" w:cs="Times New Roman"/>
        </w:rPr>
        <w:t>либо перевод долга могут быть произведены только с письменного согласия Заказчика.</w:t>
      </w:r>
      <w:r w:rsidR="007B577D" w:rsidRPr="0080728B">
        <w:rPr>
          <w:rFonts w:ascii="Times New Roman" w:hAnsi="Times New Roman" w:cs="Times New Roman"/>
        </w:rPr>
        <w:t xml:space="preserve"> </w:t>
      </w:r>
      <w:r w:rsidRPr="0080728B">
        <w:rPr>
          <w:rFonts w:ascii="Times New Roman" w:hAnsi="Times New Roman" w:cs="Times New Roman"/>
        </w:rPr>
        <w:t>Уступка права требования либо перевод долга по Договору оформляется трехсторонним договором.</w:t>
      </w:r>
    </w:p>
    <w:p w14:paraId="78474B0F" w14:textId="2B390399"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lastRenderedPageBreak/>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0728B">
        <w:rPr>
          <w:rFonts w:ascii="Times New Roman" w:hAnsi="Times New Roman" w:cs="Times New Roman"/>
        </w:rPr>
        <w:t>ить выполнение</w:t>
      </w:r>
      <w:r w:rsidRPr="0080728B">
        <w:rPr>
          <w:rFonts w:ascii="Times New Roman" w:hAnsi="Times New Roman" w:cs="Times New Roman"/>
        </w:rPr>
        <w:t xml:space="preserve"> Работ, обеспечив надежную сохранность </w:t>
      </w:r>
      <w:r w:rsidR="00AF4186" w:rsidRPr="0080728B">
        <w:rPr>
          <w:rFonts w:ascii="Times New Roman" w:hAnsi="Times New Roman" w:cs="Times New Roman"/>
        </w:rPr>
        <w:t xml:space="preserve">уже выполненных результатов работ и Исходных </w:t>
      </w:r>
      <w:r w:rsidR="00C42838" w:rsidRPr="0080728B">
        <w:rPr>
          <w:rFonts w:ascii="Times New Roman" w:hAnsi="Times New Roman" w:cs="Times New Roman"/>
        </w:rPr>
        <w:t>д</w:t>
      </w:r>
      <w:r w:rsidR="00AF4186" w:rsidRPr="0080728B">
        <w:rPr>
          <w:rFonts w:ascii="Times New Roman" w:hAnsi="Times New Roman" w:cs="Times New Roman"/>
        </w:rPr>
        <w:t>анных</w:t>
      </w:r>
      <w:r w:rsidRPr="0080728B">
        <w:rPr>
          <w:rFonts w:ascii="Times New Roman" w:hAnsi="Times New Roman" w:cs="Times New Roman"/>
        </w:rPr>
        <w:t xml:space="preserve">, при этом Заказчик обязан возместить Подрядчику расходы по </w:t>
      </w:r>
      <w:r w:rsidR="00AF4186" w:rsidRPr="0080728B">
        <w:rPr>
          <w:rFonts w:ascii="Times New Roman" w:hAnsi="Times New Roman" w:cs="Times New Roman"/>
        </w:rPr>
        <w:t xml:space="preserve">хранению частично выполненных результатов </w:t>
      </w:r>
      <w:r w:rsidRPr="0080728B">
        <w:rPr>
          <w:rFonts w:ascii="Times New Roman" w:hAnsi="Times New Roman" w:cs="Times New Roman"/>
        </w:rPr>
        <w:t xml:space="preserve">Работ в месячный срок с момента предъявления </w:t>
      </w:r>
      <w:r w:rsidR="001C1CA4" w:rsidRPr="0080728B">
        <w:rPr>
          <w:rFonts w:ascii="Times New Roman" w:hAnsi="Times New Roman" w:cs="Times New Roman"/>
        </w:rPr>
        <w:t xml:space="preserve">обоснованного и документально подтвержденного </w:t>
      </w:r>
      <w:r w:rsidRPr="0080728B">
        <w:rPr>
          <w:rFonts w:ascii="Times New Roman" w:hAnsi="Times New Roman" w:cs="Times New Roman"/>
        </w:rPr>
        <w:t>требования о компенсации.</w:t>
      </w:r>
      <w:r w:rsidR="009464A9" w:rsidRPr="0080728B">
        <w:rPr>
          <w:rFonts w:ascii="Times New Roman" w:hAnsi="Times New Roman" w:cs="Times New Roman"/>
        </w:rPr>
        <w:t xml:space="preserve"> </w:t>
      </w:r>
      <w:r w:rsidR="00532DE3" w:rsidRPr="0080728B">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80728B">
        <w:rPr>
          <w:rFonts w:ascii="Times New Roman" w:hAnsi="Times New Roman" w:cs="Times New Roman"/>
        </w:rPr>
        <w:t xml:space="preserve"> </w:t>
      </w:r>
      <w:r w:rsidR="00532DE3" w:rsidRPr="0080728B">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14:paraId="62177DD3" w14:textId="77777777" w:rsidR="00EC0DBE"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При исполнении Договора Стороны руководствуются следующими антикоррупционными условиями:</w:t>
      </w:r>
    </w:p>
    <w:p w14:paraId="3A42FFC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0728B">
        <w:rPr>
          <w:rFonts w:ascii="Times New Roman" w:hAnsi="Times New Roman" w:cs="Times New Roman"/>
        </w:rPr>
        <w:t xml:space="preserve">достигнуть </w:t>
      </w:r>
      <w:r w:rsidRPr="0080728B">
        <w:rPr>
          <w:rFonts w:ascii="Times New Roman" w:hAnsi="Times New Roman" w:cs="Times New Roman"/>
        </w:rPr>
        <w:t>неправомерны</w:t>
      </w:r>
      <w:r w:rsidR="007D2A4C" w:rsidRPr="0080728B">
        <w:rPr>
          <w:rFonts w:ascii="Times New Roman" w:hAnsi="Times New Roman" w:cs="Times New Roman"/>
        </w:rPr>
        <w:t>х</w:t>
      </w:r>
      <w:r w:rsidRPr="0080728B">
        <w:rPr>
          <w:rFonts w:ascii="Times New Roman" w:hAnsi="Times New Roman" w:cs="Times New Roman"/>
        </w:rPr>
        <w:t xml:space="preserve"> цел</w:t>
      </w:r>
      <w:r w:rsidR="007D2A4C" w:rsidRPr="0080728B">
        <w:rPr>
          <w:rFonts w:ascii="Times New Roman" w:hAnsi="Times New Roman" w:cs="Times New Roman"/>
        </w:rPr>
        <w:t>ей</w:t>
      </w:r>
      <w:r w:rsidRPr="0080728B">
        <w:rPr>
          <w:rFonts w:ascii="Times New Roman" w:hAnsi="Times New Roman" w:cs="Times New Roman"/>
        </w:rPr>
        <w:t>.</w:t>
      </w:r>
    </w:p>
    <w:p w14:paraId="375ABC3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F47C50" w:rsidRPr="0080728B">
        <w:rPr>
          <w:rFonts w:ascii="Times New Roman" w:hAnsi="Times New Roman" w:cs="Times New Roman"/>
        </w:rPr>
        <w:t xml:space="preserve"> / </w:t>
      </w:r>
      <w:r w:rsidRPr="0080728B">
        <w:rPr>
          <w:rFonts w:ascii="Times New Roman" w:hAnsi="Times New Roman"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F2BAA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30EEA4F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Под действиями работника, осуществляемыми в пользу стимулирующей его Стороны, понимаются:</w:t>
      </w:r>
    </w:p>
    <w:p w14:paraId="4E3BF9A4"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14:paraId="6DE4D4DA"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каких-либо гарантий;</w:t>
      </w:r>
    </w:p>
    <w:p w14:paraId="7EC6ABF3"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ускорение существующих процедур;</w:t>
      </w:r>
    </w:p>
    <w:p w14:paraId="26BF73C1"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9C86AF0"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38BB3907"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0728B">
        <w:rPr>
          <w:rFonts w:ascii="Times New Roman" w:hAnsi="Times New Roman" w:cs="Times New Roman"/>
        </w:rPr>
        <w:t>головного кодекса</w:t>
      </w:r>
      <w:r w:rsidR="007B577D" w:rsidRPr="0080728B">
        <w:rPr>
          <w:rFonts w:ascii="Times New Roman" w:hAnsi="Times New Roman" w:cs="Times New Roman"/>
        </w:rPr>
        <w:t xml:space="preserve"> </w:t>
      </w:r>
      <w:r w:rsidR="00165087" w:rsidRPr="0080728B">
        <w:rPr>
          <w:rFonts w:ascii="Times New Roman" w:hAnsi="Times New Roman" w:cs="Times New Roman"/>
          <w:iCs/>
        </w:rPr>
        <w:t>Российской Федерации</w:t>
      </w:r>
      <w:r w:rsidRPr="0080728B">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14:paraId="01879218"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письменном уведомлении Сторона обязана сослаться на факты или представить </w:t>
      </w:r>
      <w:r w:rsidRPr="0080728B">
        <w:rPr>
          <w:rFonts w:ascii="Times New Roman" w:hAnsi="Times New Roman" w:cs="Times New Roman"/>
        </w:rPr>
        <w:lastRenderedPageBreak/>
        <w:t xml:space="preserve">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0728B">
        <w:rPr>
          <w:rFonts w:ascii="Times New Roman" w:hAnsi="Times New Roman" w:cs="Times New Roman"/>
        </w:rPr>
        <w:t>равно</w:t>
      </w:r>
      <w:r w:rsidRPr="0080728B">
        <w:rPr>
          <w:rFonts w:ascii="Times New Roman" w:hAnsi="Times New Roman" w:cs="Times New Roman"/>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FC604F"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Договора признают проведение процедур по предотвращению коррупции и контролирую</w:t>
      </w:r>
      <w:r w:rsidR="00FF7948" w:rsidRPr="0080728B">
        <w:rPr>
          <w:rFonts w:ascii="Times New Roman" w:hAnsi="Times New Roman" w:cs="Times New Roman"/>
        </w:rPr>
        <w:t>т</w:t>
      </w:r>
      <w:r w:rsidRPr="0080728B">
        <w:rPr>
          <w:rFonts w:ascii="Times New Roman" w:hAnsi="Times New Roman" w:cs="Times New Roman"/>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5079C6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0706D5"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89E122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Стороны гарантируют полную конфиденциальность при </w:t>
      </w:r>
      <w:r w:rsidR="00FF7948" w:rsidRPr="0080728B">
        <w:rPr>
          <w:rFonts w:ascii="Times New Roman" w:hAnsi="Times New Roman" w:cs="Times New Roman"/>
        </w:rPr>
        <w:t>вы</w:t>
      </w:r>
      <w:r w:rsidRPr="0080728B">
        <w:rPr>
          <w:rFonts w:ascii="Times New Roman" w:hAnsi="Times New Roman" w:cs="Times New Roman"/>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32BA79B" w14:textId="77777777" w:rsidR="0001557F"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77777777" w:rsidR="009C1667" w:rsidRPr="0080728B" w:rsidRDefault="00D571C7" w:rsidP="0080728B">
      <w:pPr>
        <w:pStyle w:val="RUS1"/>
        <w:widowControl w:val="0"/>
        <w:spacing w:before="0"/>
        <w:rPr>
          <w:rFonts w:ascii="Times New Roman" w:hAnsi="Times New Roman" w:cs="Times New Roman"/>
        </w:rPr>
      </w:pPr>
      <w:bookmarkStart w:id="155" w:name="_Toc504140794"/>
      <w:bookmarkStart w:id="156" w:name="_Toc518653284"/>
      <w:r w:rsidRPr="0080728B">
        <w:rPr>
          <w:rFonts w:ascii="Times New Roman" w:hAnsi="Times New Roman" w:cs="Times New Roman"/>
        </w:rPr>
        <w:t>Перечень документов, прилагаемых к настоящему Договору</w:t>
      </w:r>
      <w:bookmarkEnd w:id="155"/>
      <w:bookmarkEnd w:id="156"/>
    </w:p>
    <w:p w14:paraId="210CAE04" w14:textId="0CCBE531"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Задание на проектирование</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6D454ACC" w14:textId="5BAA7022"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4140C28" w14:textId="7B70DC27"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8F22E4B" w14:textId="715A5C83" w:rsidR="00A4055E"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329BFFC8" w14:textId="3EA5348F" w:rsidR="008679A6" w:rsidRPr="00A662B6" w:rsidRDefault="008679A6" w:rsidP="0080728B">
      <w:pPr>
        <w:widowControl w:val="0"/>
        <w:jc w:val="both"/>
        <w:rPr>
          <w:rFonts w:ascii="Times New Roman" w:hAnsi="Times New Roman" w:cs="Times New Roman"/>
          <w:b/>
          <w:sz w:val="22"/>
          <w:szCs w:val="22"/>
        </w:rPr>
      </w:pPr>
      <w:r>
        <w:rPr>
          <w:rFonts w:ascii="Times New Roman" w:hAnsi="Times New Roman" w:cs="Times New Roman"/>
          <w:sz w:val="22"/>
          <w:szCs w:val="22"/>
        </w:rPr>
        <w:t xml:space="preserve">Приложение № </w:t>
      </w:r>
      <w:r w:rsidRPr="00A662B6">
        <w:rPr>
          <w:rFonts w:ascii="Times New Roman" w:hAnsi="Times New Roman" w:cs="Times New Roman"/>
          <w:b/>
          <w:i/>
          <w:sz w:val="22"/>
          <w:szCs w:val="22"/>
        </w:rPr>
        <w:t>4.1</w:t>
      </w:r>
      <w:r w:rsidRPr="00A662B6">
        <w:rPr>
          <w:rFonts w:ascii="Times New Roman" w:hAnsi="Times New Roman" w:cs="Times New Roman"/>
          <w:b/>
          <w:sz w:val="22"/>
          <w:szCs w:val="22"/>
        </w:rPr>
        <w:t xml:space="preserve"> Расчет договорной цены.</w:t>
      </w:r>
    </w:p>
    <w:p w14:paraId="56E3731A" w14:textId="4187D5A7" w:rsidR="00A662B6" w:rsidRPr="00A662B6" w:rsidRDefault="00A662B6" w:rsidP="00A662B6">
      <w:pPr>
        <w:widowControl w:val="0"/>
        <w:jc w:val="both"/>
        <w:rPr>
          <w:rFonts w:ascii="Times New Roman" w:hAnsi="Times New Roman" w:cs="Times New Roman"/>
          <w:b/>
          <w:sz w:val="22"/>
          <w:szCs w:val="22"/>
        </w:rPr>
      </w:pPr>
      <w:r>
        <w:rPr>
          <w:rFonts w:ascii="Times New Roman" w:hAnsi="Times New Roman" w:cs="Times New Roman"/>
          <w:sz w:val="22"/>
          <w:szCs w:val="22"/>
        </w:rPr>
        <w:t xml:space="preserve">Приложение № </w:t>
      </w:r>
      <w:r w:rsidRPr="00A662B6">
        <w:rPr>
          <w:rFonts w:ascii="Times New Roman" w:hAnsi="Times New Roman" w:cs="Times New Roman"/>
          <w:b/>
          <w:i/>
          <w:sz w:val="22"/>
          <w:szCs w:val="22"/>
        </w:rPr>
        <w:t>4.</w:t>
      </w:r>
      <w:r>
        <w:rPr>
          <w:rFonts w:ascii="Times New Roman" w:hAnsi="Times New Roman" w:cs="Times New Roman"/>
          <w:b/>
          <w:i/>
          <w:sz w:val="22"/>
          <w:szCs w:val="22"/>
        </w:rPr>
        <w:t>2</w:t>
      </w:r>
      <w:r w:rsidRPr="00A662B6">
        <w:rPr>
          <w:rFonts w:ascii="Times New Roman" w:hAnsi="Times New Roman" w:cs="Times New Roman"/>
          <w:b/>
          <w:sz w:val="22"/>
          <w:szCs w:val="22"/>
        </w:rPr>
        <w:t xml:space="preserve"> </w:t>
      </w:r>
      <w:r>
        <w:rPr>
          <w:rFonts w:ascii="Times New Roman" w:hAnsi="Times New Roman" w:cs="Times New Roman"/>
          <w:b/>
          <w:sz w:val="22"/>
          <w:szCs w:val="22"/>
        </w:rPr>
        <w:t xml:space="preserve">Смета №1 </w:t>
      </w:r>
      <w:r w:rsidRPr="00A662B6">
        <w:rPr>
          <w:rFonts w:ascii="Times New Roman" w:hAnsi="Times New Roman" w:cs="Times New Roman"/>
          <w:b/>
          <w:sz w:val="22"/>
          <w:szCs w:val="22"/>
        </w:rPr>
        <w:t>на предпроектное обследование, разработку и обоснование основных технических решений.</w:t>
      </w:r>
    </w:p>
    <w:p w14:paraId="6D234114" w14:textId="36F6F1C1" w:rsidR="00A662B6" w:rsidRPr="00A662B6" w:rsidRDefault="00A662B6" w:rsidP="00A662B6">
      <w:pPr>
        <w:widowControl w:val="0"/>
        <w:jc w:val="both"/>
        <w:rPr>
          <w:rFonts w:ascii="Times New Roman" w:hAnsi="Times New Roman" w:cs="Times New Roman"/>
          <w:b/>
          <w:sz w:val="22"/>
          <w:szCs w:val="22"/>
        </w:rPr>
      </w:pPr>
      <w:r>
        <w:rPr>
          <w:rFonts w:ascii="Times New Roman" w:hAnsi="Times New Roman" w:cs="Times New Roman"/>
          <w:sz w:val="22"/>
          <w:szCs w:val="22"/>
        </w:rPr>
        <w:t xml:space="preserve">Приложение № </w:t>
      </w:r>
      <w:r w:rsidRPr="00A662B6">
        <w:rPr>
          <w:rFonts w:ascii="Times New Roman" w:hAnsi="Times New Roman" w:cs="Times New Roman"/>
          <w:b/>
          <w:i/>
          <w:sz w:val="22"/>
          <w:szCs w:val="22"/>
        </w:rPr>
        <w:t>4.</w:t>
      </w:r>
      <w:r>
        <w:rPr>
          <w:rFonts w:ascii="Times New Roman" w:hAnsi="Times New Roman" w:cs="Times New Roman"/>
          <w:b/>
          <w:i/>
          <w:sz w:val="22"/>
          <w:szCs w:val="22"/>
        </w:rPr>
        <w:t>3</w:t>
      </w:r>
      <w:r w:rsidRPr="00A662B6">
        <w:rPr>
          <w:rFonts w:ascii="Times New Roman" w:hAnsi="Times New Roman" w:cs="Times New Roman"/>
          <w:b/>
          <w:sz w:val="22"/>
          <w:szCs w:val="22"/>
        </w:rPr>
        <w:t xml:space="preserve"> </w:t>
      </w:r>
      <w:r>
        <w:rPr>
          <w:rFonts w:ascii="Times New Roman" w:hAnsi="Times New Roman" w:cs="Times New Roman"/>
          <w:b/>
          <w:sz w:val="22"/>
          <w:szCs w:val="22"/>
        </w:rPr>
        <w:t xml:space="preserve">Смета №2 </w:t>
      </w:r>
      <w:r w:rsidRPr="00A662B6">
        <w:rPr>
          <w:rFonts w:ascii="Times New Roman" w:hAnsi="Times New Roman" w:cs="Times New Roman"/>
          <w:b/>
          <w:sz w:val="22"/>
          <w:szCs w:val="22"/>
        </w:rPr>
        <w:t>на разработку рабочей документации.</w:t>
      </w:r>
    </w:p>
    <w:p w14:paraId="3602CA32" w14:textId="2AB33AC9" w:rsidR="00A662B6" w:rsidRPr="00A662B6" w:rsidRDefault="00A662B6" w:rsidP="00A662B6">
      <w:pPr>
        <w:widowControl w:val="0"/>
        <w:jc w:val="both"/>
        <w:rPr>
          <w:rFonts w:ascii="Times New Roman" w:hAnsi="Times New Roman" w:cs="Times New Roman"/>
          <w:b/>
          <w:sz w:val="22"/>
          <w:szCs w:val="22"/>
        </w:rPr>
      </w:pPr>
      <w:r>
        <w:rPr>
          <w:rFonts w:ascii="Times New Roman" w:hAnsi="Times New Roman" w:cs="Times New Roman"/>
          <w:sz w:val="22"/>
          <w:szCs w:val="22"/>
        </w:rPr>
        <w:t xml:space="preserve">Приложение № </w:t>
      </w:r>
      <w:r w:rsidRPr="00A662B6">
        <w:rPr>
          <w:rFonts w:ascii="Times New Roman" w:hAnsi="Times New Roman" w:cs="Times New Roman"/>
          <w:b/>
          <w:i/>
          <w:sz w:val="22"/>
          <w:szCs w:val="22"/>
        </w:rPr>
        <w:t>4.</w:t>
      </w:r>
      <w:r>
        <w:rPr>
          <w:rFonts w:ascii="Times New Roman" w:hAnsi="Times New Roman" w:cs="Times New Roman"/>
          <w:b/>
          <w:i/>
          <w:sz w:val="22"/>
          <w:szCs w:val="22"/>
        </w:rPr>
        <w:t>4</w:t>
      </w:r>
      <w:r w:rsidRPr="00A662B6">
        <w:rPr>
          <w:rFonts w:ascii="Times New Roman" w:hAnsi="Times New Roman" w:cs="Times New Roman"/>
          <w:b/>
          <w:sz w:val="22"/>
          <w:szCs w:val="22"/>
        </w:rPr>
        <w:t xml:space="preserve"> Расчет </w:t>
      </w:r>
      <w:r>
        <w:rPr>
          <w:rFonts w:ascii="Times New Roman" w:hAnsi="Times New Roman" w:cs="Times New Roman"/>
          <w:b/>
          <w:sz w:val="22"/>
          <w:szCs w:val="22"/>
        </w:rPr>
        <w:t>№1 командировочных затрат</w:t>
      </w:r>
      <w:r w:rsidRPr="00A662B6">
        <w:rPr>
          <w:rFonts w:ascii="Times New Roman" w:hAnsi="Times New Roman" w:cs="Times New Roman"/>
          <w:b/>
          <w:sz w:val="22"/>
          <w:szCs w:val="22"/>
        </w:rPr>
        <w:t>.</w:t>
      </w:r>
    </w:p>
    <w:p w14:paraId="531049F2" w14:textId="2F7DF5D1"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5</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Авторский надзор</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1D596197" w14:textId="1B97AA4A"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6</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75251CC" w14:textId="550B00B2"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RefSCH7_No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7</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RefSCH8_1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Форма Банковской гарантии на возврат авансового платежа</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0B18610F" w14:textId="4FAF3AE1"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RefSCH8_No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8</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RefSCH9_1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3F9EA3C9" w14:textId="766DCA5E"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RefSCH9_No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9</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RefSCH10_1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Fonts w:ascii="Times New Roman" w:hAnsi="Times New Roman" w:cs="Times New Roman"/>
          <w:b/>
          <w:sz w:val="22"/>
          <w:szCs w:val="22"/>
        </w:rPr>
        <w:t>Форма Банковской гарантии на надлежащее исполнение обязательств</w:t>
      </w:r>
      <w:r w:rsidR="005A3588" w:rsidRPr="0080728B">
        <w:rPr>
          <w:rFonts w:ascii="Times New Roman" w:hAnsi="Times New Roman" w:cs="Times New Roman"/>
          <w:b/>
          <w:sz w:val="22"/>
          <w:szCs w:val="22"/>
        </w:rPr>
        <w:br/>
        <w:t>в Гарантийный период</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217FCE8A" w14:textId="4D00AB04" w:rsidR="00A4055E"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10</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RefSCH11_1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2B897EEA" w14:textId="59241E59" w:rsidR="00B95026" w:rsidRPr="00B95026" w:rsidRDefault="00B95026" w:rsidP="00B95026">
      <w:pPr>
        <w:widowControl w:val="0"/>
        <w:jc w:val="both"/>
        <w:rPr>
          <w:rFonts w:ascii="Times New Roman" w:hAnsi="Times New Roman" w:cs="Times New Roman"/>
          <w:b/>
          <w:sz w:val="22"/>
          <w:szCs w:val="22"/>
        </w:rPr>
      </w:pPr>
      <w:r w:rsidRPr="00B95026">
        <w:rPr>
          <w:rFonts w:ascii="Times New Roman" w:hAnsi="Times New Roman" w:cs="Times New Roman"/>
          <w:sz w:val="22"/>
          <w:szCs w:val="22"/>
        </w:rPr>
        <w:t xml:space="preserve">Приложение </w:t>
      </w:r>
      <w:r w:rsidRPr="00B95026">
        <w:rPr>
          <w:rFonts w:ascii="Times New Roman" w:hAnsi="Times New Roman" w:cs="Times New Roman"/>
          <w:b/>
          <w:i/>
          <w:sz w:val="22"/>
          <w:szCs w:val="22"/>
        </w:rPr>
        <w:t>№ 10.1</w:t>
      </w:r>
      <w:r w:rsidRPr="00B95026">
        <w:rPr>
          <w:rFonts w:ascii="Times New Roman" w:hAnsi="Times New Roman" w:cs="Times New Roman"/>
          <w:b/>
          <w:sz w:val="22"/>
          <w:szCs w:val="22"/>
        </w:rPr>
        <w:t xml:space="preserve"> ОБРАЗЕЦ № 1 Акт 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895CECE" w14:textId="334CD39A"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11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RefSCH12_1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27301A72" w14:textId="22A22066" w:rsidR="00A4055E" w:rsidRPr="0080728B" w:rsidRDefault="00465B1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Приложение</w:t>
      </w:r>
      <w:r w:rsidR="00A4055E" w:rsidRPr="0080728B">
        <w:rPr>
          <w:rFonts w:ascii="Times New Roman" w:hAnsi="Times New Roman" w:cs="Times New Roman"/>
          <w:sz w:val="22"/>
          <w:szCs w:val="22"/>
        </w:rPr>
        <w:t xml:space="preserve"> </w:t>
      </w:r>
      <w:r w:rsidR="00A4055E" w:rsidRPr="0080728B">
        <w:rPr>
          <w:rFonts w:ascii="Times New Roman" w:hAnsi="Times New Roman" w:cs="Times New Roman"/>
          <w:sz w:val="22"/>
          <w:szCs w:val="22"/>
        </w:rPr>
        <w:fldChar w:fldCharType="begin"/>
      </w:r>
      <w:r w:rsidR="00A4055E" w:rsidRPr="0080728B">
        <w:rPr>
          <w:rFonts w:ascii="Times New Roman" w:hAnsi="Times New Roman" w:cs="Times New Roman"/>
          <w:sz w:val="22"/>
          <w:szCs w:val="22"/>
        </w:rPr>
        <w:instrText xml:space="preserve"> REF RefSCH12_No \h </w:instrText>
      </w:r>
      <w:r w:rsidR="0080728B" w:rsidRPr="0080728B">
        <w:rPr>
          <w:rFonts w:ascii="Times New Roman" w:hAnsi="Times New Roman" w:cs="Times New Roman"/>
          <w:sz w:val="22"/>
          <w:szCs w:val="22"/>
        </w:rPr>
        <w:instrText xml:space="preserve"> \* MERGEFORMAT </w:instrText>
      </w:r>
      <w:r w:rsidR="00A4055E" w:rsidRPr="0080728B">
        <w:rPr>
          <w:rFonts w:ascii="Times New Roman" w:hAnsi="Times New Roman" w:cs="Times New Roman"/>
          <w:sz w:val="22"/>
          <w:szCs w:val="22"/>
        </w:rPr>
      </w:r>
      <w:r w:rsidR="00A4055E"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12</w:t>
      </w:r>
      <w:r w:rsidR="00A4055E" w:rsidRPr="0080728B">
        <w:rPr>
          <w:rFonts w:ascii="Times New Roman" w:hAnsi="Times New Roman" w:cs="Times New Roman"/>
          <w:sz w:val="22"/>
          <w:szCs w:val="22"/>
        </w:rPr>
        <w:fldChar w:fldCharType="end"/>
      </w:r>
      <w:r w:rsidR="00A4055E" w:rsidRPr="0080728B">
        <w:rPr>
          <w:rFonts w:ascii="Times New Roman" w:hAnsi="Times New Roman" w:cs="Times New Roman"/>
          <w:sz w:val="22"/>
          <w:szCs w:val="22"/>
        </w:rPr>
        <w:t xml:space="preserve"> </w:t>
      </w:r>
      <w:r w:rsidR="005A3588" w:rsidRPr="0080728B">
        <w:rPr>
          <w:rFonts w:ascii="Times New Roman" w:hAnsi="Times New Roman" w:cs="Times New Roman"/>
          <w:sz w:val="22"/>
          <w:szCs w:val="22"/>
        </w:rPr>
        <w:fldChar w:fldCharType="begin"/>
      </w:r>
      <w:r w:rsidR="005A3588" w:rsidRPr="0080728B">
        <w:rPr>
          <w:rFonts w:ascii="Times New Roman" w:hAnsi="Times New Roman" w:cs="Times New Roman"/>
          <w:sz w:val="22"/>
          <w:szCs w:val="22"/>
        </w:rPr>
        <w:instrText xml:space="preserve"> REF RefSCH13_1 \h  \* MERGEFORMAT </w:instrText>
      </w:r>
      <w:r w:rsidR="005A3588" w:rsidRPr="0080728B">
        <w:rPr>
          <w:rFonts w:ascii="Times New Roman" w:hAnsi="Times New Roman" w:cs="Times New Roman"/>
          <w:sz w:val="22"/>
          <w:szCs w:val="22"/>
        </w:rPr>
      </w:r>
      <w:r w:rsidR="005A3588" w:rsidRPr="0080728B">
        <w:rPr>
          <w:rFonts w:ascii="Times New Roman" w:hAnsi="Times New Roman" w:cs="Times New Roman"/>
          <w:sz w:val="22"/>
          <w:szCs w:val="22"/>
        </w:rPr>
        <w:fldChar w:fldCharType="separate"/>
      </w:r>
      <w:r w:rsidR="005A3588" w:rsidRPr="0080728B">
        <w:rPr>
          <w:rStyle w:val="10"/>
          <w:rFonts w:ascii="Times New Roman" w:hAnsi="Times New Roman" w:cs="Times New Roman"/>
          <w:b/>
          <w:color w:val="auto"/>
          <w:sz w:val="22"/>
          <w:szCs w:val="22"/>
        </w:rPr>
        <w:t>Календарный график выполнения работ</w:t>
      </w:r>
      <w:r w:rsidR="005A3588" w:rsidRPr="0080728B">
        <w:rPr>
          <w:rFonts w:ascii="Times New Roman" w:hAnsi="Times New Roman" w:cs="Times New Roman"/>
          <w:sz w:val="22"/>
          <w:szCs w:val="22"/>
        </w:rPr>
        <w:fldChar w:fldCharType="end"/>
      </w:r>
      <w:r w:rsidR="005A3588" w:rsidRPr="0080728B">
        <w:rPr>
          <w:rFonts w:ascii="Times New Roman" w:hAnsi="Times New Roman" w:cs="Times New Roman"/>
          <w:sz w:val="22"/>
          <w:szCs w:val="22"/>
        </w:rPr>
        <w:t>.</w:t>
      </w:r>
    </w:p>
    <w:p w14:paraId="20CBAEF5" w14:textId="73D726A7" w:rsidR="00A4055E"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924176">
        <w:rPr>
          <w:rFonts w:ascii="Times New Roman" w:hAnsi="Times New Roman" w:cs="Times New Roman"/>
          <w:sz w:val="22"/>
          <w:szCs w:val="22"/>
        </w:rPr>
        <w:fldChar w:fldCharType="begin"/>
      </w:r>
      <w:r w:rsidRPr="00924176">
        <w:rPr>
          <w:rFonts w:ascii="Times New Roman" w:hAnsi="Times New Roman" w:cs="Times New Roman"/>
          <w:sz w:val="22"/>
          <w:szCs w:val="22"/>
        </w:rPr>
        <w:instrText xml:space="preserve"> REF RefSCH13_No \h </w:instrText>
      </w:r>
      <w:r w:rsidR="0080728B" w:rsidRPr="00924176">
        <w:rPr>
          <w:rFonts w:ascii="Times New Roman" w:hAnsi="Times New Roman" w:cs="Times New Roman"/>
          <w:sz w:val="22"/>
          <w:szCs w:val="22"/>
        </w:rPr>
        <w:instrText xml:space="preserve"> \* MERGEFORMAT </w:instrText>
      </w:r>
      <w:r w:rsidRPr="00924176">
        <w:rPr>
          <w:rFonts w:ascii="Times New Roman" w:hAnsi="Times New Roman" w:cs="Times New Roman"/>
          <w:sz w:val="22"/>
          <w:szCs w:val="22"/>
        </w:rPr>
      </w:r>
      <w:r w:rsidRPr="00924176">
        <w:rPr>
          <w:rFonts w:ascii="Times New Roman" w:hAnsi="Times New Roman" w:cs="Times New Roman"/>
          <w:sz w:val="22"/>
          <w:szCs w:val="22"/>
        </w:rPr>
        <w:fldChar w:fldCharType="separate"/>
      </w:r>
      <w:r w:rsidR="0080728B" w:rsidRPr="00924176">
        <w:rPr>
          <w:rStyle w:val="10"/>
          <w:rFonts w:ascii="Times New Roman" w:hAnsi="Times New Roman" w:cs="Times New Roman"/>
          <w:b/>
          <w:i/>
          <w:color w:val="auto"/>
          <w:sz w:val="22"/>
          <w:szCs w:val="22"/>
        </w:rPr>
        <w:t>№ 13</w:t>
      </w:r>
      <w:r w:rsidRPr="00924176">
        <w:rPr>
          <w:rFonts w:ascii="Times New Roman" w:hAnsi="Times New Roman" w:cs="Times New Roman"/>
          <w:sz w:val="22"/>
          <w:szCs w:val="22"/>
        </w:rPr>
        <w:fldChar w:fldCharType="end"/>
      </w:r>
      <w:r w:rsidRPr="00924176">
        <w:rPr>
          <w:rFonts w:ascii="Times New Roman" w:hAnsi="Times New Roman" w:cs="Times New Roman"/>
          <w:sz w:val="22"/>
          <w:szCs w:val="22"/>
        </w:rPr>
        <w:t xml:space="preserve"> </w:t>
      </w:r>
      <w:r w:rsidR="005A3588" w:rsidRPr="00924176">
        <w:rPr>
          <w:rFonts w:ascii="Times New Roman" w:eastAsia="Times New Roman" w:hAnsi="Times New Roman" w:cs="Times New Roman"/>
          <w:b/>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5E4F0B43" w14:textId="77777777" w:rsidR="009C1667" w:rsidRPr="0080728B" w:rsidRDefault="00D571C7" w:rsidP="0080728B">
      <w:pPr>
        <w:pStyle w:val="RUS1"/>
        <w:widowControl w:val="0"/>
        <w:spacing w:before="0"/>
        <w:rPr>
          <w:rFonts w:ascii="Times New Roman" w:hAnsi="Times New Roman" w:cs="Times New Roman"/>
        </w:rPr>
      </w:pPr>
      <w:bookmarkStart w:id="157" w:name="_Toc504140795"/>
      <w:bookmarkStart w:id="158"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57"/>
      <w:bookmarkEnd w:id="158"/>
    </w:p>
    <w:tbl>
      <w:tblPr>
        <w:tblW w:w="10280" w:type="dxa"/>
        <w:tblInd w:w="-34" w:type="dxa"/>
        <w:tblLook w:val="00A0" w:firstRow="1" w:lastRow="0" w:firstColumn="1" w:lastColumn="0" w:noHBand="0" w:noVBand="0"/>
      </w:tblPr>
      <w:tblGrid>
        <w:gridCol w:w="142"/>
        <w:gridCol w:w="4003"/>
        <w:gridCol w:w="142"/>
        <w:gridCol w:w="5527"/>
        <w:gridCol w:w="466"/>
      </w:tblGrid>
      <w:tr w:rsidR="001A03EB" w:rsidRPr="0080728B" w14:paraId="44F83375" w14:textId="77777777" w:rsidTr="00A662B6">
        <w:trPr>
          <w:gridBefore w:val="1"/>
          <w:gridAfter w:val="1"/>
          <w:wBefore w:w="142" w:type="dxa"/>
          <w:wAfter w:w="466" w:type="dxa"/>
          <w:cantSplit/>
        </w:trPr>
        <w:tc>
          <w:tcPr>
            <w:tcW w:w="4003"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5669" w:type="dxa"/>
            <w:gridSpan w:val="2"/>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A662B6">
        <w:trPr>
          <w:gridBefore w:val="1"/>
          <w:gridAfter w:val="1"/>
          <w:wBefore w:w="142" w:type="dxa"/>
          <w:wAfter w:w="466" w:type="dxa"/>
          <w:cantSplit/>
        </w:trPr>
        <w:tc>
          <w:tcPr>
            <w:tcW w:w="4003" w:type="dxa"/>
          </w:tcPr>
          <w:p w14:paraId="00DAF170"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6A6D18AC"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76586728"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387A6BAF" w14:textId="7EB6C466"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4B81DFAE" w14:textId="449984C0"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506EFE83" w14:textId="508691CA"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4D26BB6F" w14:textId="5593DCA1"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proofErr w:type="gramStart"/>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61F174FA" w14:textId="2483FC0F"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7218AFE" w14:textId="77777777" w:rsidR="001A03EB" w:rsidRPr="0080728B" w:rsidRDefault="001A03EB" w:rsidP="0080728B">
            <w:pPr>
              <w:widowControl w:val="0"/>
              <w:ind w:left="34"/>
              <w:rPr>
                <w:rFonts w:ascii="Times New Roman" w:hAnsi="Times New Roman" w:cs="Times New Roman"/>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с </w:t>
            </w:r>
            <w:r w:rsidRPr="0080728B">
              <w:rPr>
                <w:rFonts w:ascii="Times New Roman" w:hAnsi="Times New Roman" w:cs="Times New Roman"/>
                <w:b/>
                <w:bCs/>
                <w:color w:val="000000"/>
                <w:sz w:val="22"/>
                <w:szCs w:val="22"/>
              </w:rPr>
              <w:t>[•]</w:t>
            </w:r>
          </w:p>
        </w:tc>
        <w:tc>
          <w:tcPr>
            <w:tcW w:w="5669" w:type="dxa"/>
            <w:gridSpan w:val="2"/>
          </w:tcPr>
          <w:p w14:paraId="1EF2380A" w14:textId="77777777" w:rsidR="009D6815" w:rsidRPr="009D6815" w:rsidRDefault="009D6815" w:rsidP="009D6815">
            <w:pPr>
              <w:widowControl w:val="0"/>
              <w:tabs>
                <w:tab w:val="left" w:pos="3696"/>
              </w:tabs>
              <w:autoSpaceDE w:val="0"/>
              <w:autoSpaceDN w:val="0"/>
              <w:adjustRightInd w:val="0"/>
              <w:ind w:left="33"/>
              <w:jc w:val="both"/>
              <w:rPr>
                <w:rFonts w:ascii="Times New Roman" w:hAnsi="Times New Roman" w:cs="Times New Roman"/>
                <w:bCs/>
                <w:color w:val="000000"/>
                <w:sz w:val="22"/>
                <w:szCs w:val="22"/>
              </w:rPr>
            </w:pPr>
            <w:r w:rsidRPr="009D6815">
              <w:rPr>
                <w:rFonts w:ascii="Times New Roman" w:hAnsi="Times New Roman" w:cs="Times New Roman"/>
                <w:bCs/>
                <w:color w:val="000000"/>
                <w:sz w:val="22"/>
                <w:szCs w:val="22"/>
              </w:rPr>
              <w:t>ООО «ЕвроСибЭнерго-Гидрогенерация»</w:t>
            </w:r>
          </w:p>
          <w:p w14:paraId="4D5CA69B" w14:textId="77777777" w:rsidR="009D6815" w:rsidRPr="009D6815" w:rsidRDefault="009D6815" w:rsidP="009D6815">
            <w:pPr>
              <w:widowControl w:val="0"/>
              <w:tabs>
                <w:tab w:val="left" w:pos="3696"/>
              </w:tabs>
              <w:autoSpaceDE w:val="0"/>
              <w:autoSpaceDN w:val="0"/>
              <w:adjustRightInd w:val="0"/>
              <w:ind w:left="33"/>
              <w:jc w:val="both"/>
              <w:rPr>
                <w:rFonts w:ascii="Times New Roman" w:hAnsi="Times New Roman" w:cs="Times New Roman"/>
                <w:bCs/>
                <w:color w:val="000000"/>
                <w:sz w:val="22"/>
                <w:szCs w:val="22"/>
              </w:rPr>
            </w:pPr>
            <w:r w:rsidRPr="009D6815">
              <w:rPr>
                <w:rFonts w:ascii="Times New Roman" w:hAnsi="Times New Roman" w:cs="Times New Roman"/>
                <w:bCs/>
                <w:color w:val="000000"/>
                <w:sz w:val="22"/>
                <w:szCs w:val="22"/>
              </w:rPr>
              <w:t>ИНН 3812142445, КПП 997650001</w:t>
            </w:r>
          </w:p>
          <w:p w14:paraId="76707361" w14:textId="77777777" w:rsidR="009D6815" w:rsidRPr="009D6815" w:rsidRDefault="009D6815" w:rsidP="009D6815">
            <w:pPr>
              <w:widowControl w:val="0"/>
              <w:tabs>
                <w:tab w:val="left" w:pos="3696"/>
              </w:tabs>
              <w:autoSpaceDE w:val="0"/>
              <w:autoSpaceDN w:val="0"/>
              <w:adjustRightInd w:val="0"/>
              <w:ind w:left="33"/>
              <w:jc w:val="both"/>
              <w:rPr>
                <w:rFonts w:ascii="Times New Roman" w:hAnsi="Times New Roman" w:cs="Times New Roman"/>
                <w:bCs/>
                <w:color w:val="000000"/>
                <w:sz w:val="22"/>
                <w:szCs w:val="22"/>
              </w:rPr>
            </w:pPr>
            <w:r w:rsidRPr="009D6815">
              <w:rPr>
                <w:rFonts w:ascii="Times New Roman" w:hAnsi="Times New Roman" w:cs="Times New Roman"/>
                <w:bCs/>
                <w:color w:val="000000"/>
                <w:sz w:val="22"/>
                <w:szCs w:val="22"/>
              </w:rPr>
              <w:t>Юридический и почтовый адрес:</w:t>
            </w:r>
          </w:p>
          <w:p w14:paraId="53073FBB" w14:textId="77777777" w:rsidR="009D6815" w:rsidRPr="009D6815" w:rsidRDefault="009D6815" w:rsidP="009D6815">
            <w:pPr>
              <w:widowControl w:val="0"/>
              <w:tabs>
                <w:tab w:val="left" w:pos="3696"/>
              </w:tabs>
              <w:autoSpaceDE w:val="0"/>
              <w:autoSpaceDN w:val="0"/>
              <w:adjustRightInd w:val="0"/>
              <w:ind w:left="33"/>
              <w:jc w:val="both"/>
              <w:rPr>
                <w:rFonts w:ascii="Times New Roman" w:hAnsi="Times New Roman" w:cs="Times New Roman"/>
                <w:bCs/>
                <w:color w:val="000000"/>
                <w:sz w:val="22"/>
                <w:szCs w:val="22"/>
              </w:rPr>
            </w:pPr>
            <w:r w:rsidRPr="009D6815">
              <w:rPr>
                <w:rFonts w:ascii="Times New Roman" w:hAnsi="Times New Roman" w:cs="Times New Roman"/>
                <w:bCs/>
                <w:color w:val="000000"/>
                <w:sz w:val="22"/>
                <w:szCs w:val="22"/>
              </w:rPr>
              <w:t xml:space="preserve">664003, Иркутская область, г. Иркутск, </w:t>
            </w:r>
          </w:p>
          <w:p w14:paraId="5824CD90" w14:textId="77777777" w:rsidR="009D6815" w:rsidRPr="009D6815" w:rsidRDefault="009D6815" w:rsidP="009D6815">
            <w:pPr>
              <w:widowControl w:val="0"/>
              <w:tabs>
                <w:tab w:val="left" w:pos="3696"/>
              </w:tabs>
              <w:autoSpaceDE w:val="0"/>
              <w:autoSpaceDN w:val="0"/>
              <w:adjustRightInd w:val="0"/>
              <w:ind w:left="33"/>
              <w:jc w:val="both"/>
              <w:rPr>
                <w:rFonts w:ascii="Times New Roman" w:hAnsi="Times New Roman" w:cs="Times New Roman"/>
                <w:bCs/>
                <w:color w:val="000000"/>
                <w:sz w:val="22"/>
                <w:szCs w:val="22"/>
              </w:rPr>
            </w:pPr>
            <w:r w:rsidRPr="009D6815">
              <w:rPr>
                <w:rFonts w:ascii="Times New Roman" w:hAnsi="Times New Roman" w:cs="Times New Roman"/>
                <w:bCs/>
                <w:color w:val="000000"/>
                <w:sz w:val="22"/>
                <w:szCs w:val="22"/>
              </w:rPr>
              <w:t xml:space="preserve">ул. Тимирязева, строение 4. </w:t>
            </w:r>
          </w:p>
          <w:p w14:paraId="16EEE4FB" w14:textId="77777777" w:rsidR="009D6815" w:rsidRPr="009D6815" w:rsidRDefault="009D6815" w:rsidP="009D6815">
            <w:pPr>
              <w:widowControl w:val="0"/>
              <w:tabs>
                <w:tab w:val="left" w:pos="3696"/>
              </w:tabs>
              <w:autoSpaceDE w:val="0"/>
              <w:autoSpaceDN w:val="0"/>
              <w:adjustRightInd w:val="0"/>
              <w:ind w:left="33"/>
              <w:jc w:val="both"/>
              <w:rPr>
                <w:rFonts w:ascii="Times New Roman" w:hAnsi="Times New Roman" w:cs="Times New Roman"/>
                <w:bCs/>
                <w:color w:val="000000"/>
                <w:sz w:val="22"/>
                <w:szCs w:val="22"/>
              </w:rPr>
            </w:pPr>
            <w:r w:rsidRPr="009D6815">
              <w:rPr>
                <w:rFonts w:ascii="Times New Roman" w:hAnsi="Times New Roman" w:cs="Times New Roman"/>
                <w:bCs/>
                <w:color w:val="000000"/>
                <w:sz w:val="22"/>
                <w:szCs w:val="22"/>
              </w:rPr>
              <w:t>Банковские реквизиты:</w:t>
            </w:r>
          </w:p>
          <w:p w14:paraId="65D33897" w14:textId="77777777" w:rsidR="009D6815" w:rsidRPr="009D6815" w:rsidRDefault="009D6815" w:rsidP="009D6815">
            <w:pPr>
              <w:widowControl w:val="0"/>
              <w:tabs>
                <w:tab w:val="left" w:pos="3696"/>
              </w:tabs>
              <w:autoSpaceDE w:val="0"/>
              <w:autoSpaceDN w:val="0"/>
              <w:adjustRightInd w:val="0"/>
              <w:ind w:left="33"/>
              <w:jc w:val="both"/>
              <w:rPr>
                <w:rFonts w:ascii="Times New Roman" w:hAnsi="Times New Roman" w:cs="Times New Roman"/>
                <w:bCs/>
                <w:color w:val="000000"/>
                <w:sz w:val="22"/>
                <w:szCs w:val="22"/>
              </w:rPr>
            </w:pPr>
            <w:r w:rsidRPr="009D6815">
              <w:rPr>
                <w:rFonts w:ascii="Times New Roman" w:hAnsi="Times New Roman" w:cs="Times New Roman"/>
                <w:bCs/>
                <w:color w:val="000000"/>
                <w:sz w:val="22"/>
                <w:szCs w:val="22"/>
              </w:rPr>
              <w:t>р/с 40702810200020000120, в ПАО Сбербанк, г. Москва,</w:t>
            </w:r>
          </w:p>
          <w:p w14:paraId="732ED6AA" w14:textId="77777777" w:rsidR="009D6815" w:rsidRPr="009D6815" w:rsidRDefault="009D6815" w:rsidP="009D6815">
            <w:pPr>
              <w:widowControl w:val="0"/>
              <w:tabs>
                <w:tab w:val="left" w:pos="3696"/>
              </w:tabs>
              <w:autoSpaceDE w:val="0"/>
              <w:autoSpaceDN w:val="0"/>
              <w:adjustRightInd w:val="0"/>
              <w:ind w:left="33"/>
              <w:jc w:val="both"/>
              <w:rPr>
                <w:rFonts w:ascii="Times New Roman" w:hAnsi="Times New Roman" w:cs="Times New Roman"/>
                <w:bCs/>
                <w:color w:val="000000"/>
                <w:sz w:val="22"/>
                <w:szCs w:val="22"/>
              </w:rPr>
            </w:pPr>
            <w:r w:rsidRPr="009D6815">
              <w:rPr>
                <w:rFonts w:ascii="Times New Roman" w:hAnsi="Times New Roman" w:cs="Times New Roman"/>
                <w:bCs/>
                <w:color w:val="000000"/>
                <w:sz w:val="22"/>
                <w:szCs w:val="22"/>
              </w:rPr>
              <w:t xml:space="preserve">к/с </w:t>
            </w:r>
            <w:proofErr w:type="gramStart"/>
            <w:r w:rsidRPr="009D6815">
              <w:rPr>
                <w:rFonts w:ascii="Times New Roman" w:hAnsi="Times New Roman" w:cs="Times New Roman"/>
                <w:bCs/>
                <w:color w:val="000000"/>
                <w:sz w:val="22"/>
                <w:szCs w:val="22"/>
              </w:rPr>
              <w:t>30101810400000000225,БИК</w:t>
            </w:r>
            <w:proofErr w:type="gramEnd"/>
            <w:r w:rsidRPr="009D6815">
              <w:rPr>
                <w:rFonts w:ascii="Times New Roman" w:hAnsi="Times New Roman" w:cs="Times New Roman"/>
                <w:bCs/>
                <w:color w:val="000000"/>
                <w:sz w:val="22"/>
                <w:szCs w:val="22"/>
              </w:rPr>
              <w:t xml:space="preserve"> 044525225</w:t>
            </w:r>
          </w:p>
          <w:p w14:paraId="66EE217B" w14:textId="77777777" w:rsidR="009D6815" w:rsidRPr="009D6815" w:rsidRDefault="009D6815" w:rsidP="009D6815">
            <w:pPr>
              <w:widowControl w:val="0"/>
              <w:tabs>
                <w:tab w:val="left" w:pos="3696"/>
              </w:tabs>
              <w:autoSpaceDE w:val="0"/>
              <w:autoSpaceDN w:val="0"/>
              <w:adjustRightInd w:val="0"/>
              <w:ind w:left="33"/>
              <w:jc w:val="both"/>
              <w:rPr>
                <w:rFonts w:ascii="Times New Roman" w:hAnsi="Times New Roman" w:cs="Times New Roman"/>
                <w:color w:val="000000"/>
                <w:sz w:val="22"/>
                <w:szCs w:val="22"/>
                <w:u w:val="single"/>
              </w:rPr>
            </w:pPr>
            <w:r w:rsidRPr="009D6815">
              <w:rPr>
                <w:rFonts w:ascii="Times New Roman" w:hAnsi="Times New Roman" w:cs="Times New Roman"/>
                <w:bCs/>
                <w:color w:val="000000"/>
                <w:sz w:val="22"/>
                <w:szCs w:val="22"/>
                <w:lang w:val="en-US"/>
              </w:rPr>
              <w:t>e</w:t>
            </w:r>
            <w:r w:rsidRPr="009D6815">
              <w:rPr>
                <w:rFonts w:ascii="Times New Roman" w:hAnsi="Times New Roman" w:cs="Times New Roman"/>
                <w:bCs/>
                <w:color w:val="000000"/>
                <w:sz w:val="22"/>
                <w:szCs w:val="22"/>
              </w:rPr>
              <w:t>-</w:t>
            </w:r>
            <w:r w:rsidRPr="009D6815">
              <w:rPr>
                <w:rFonts w:ascii="Times New Roman" w:hAnsi="Times New Roman" w:cs="Times New Roman"/>
                <w:bCs/>
                <w:color w:val="000000"/>
                <w:sz w:val="22"/>
                <w:szCs w:val="22"/>
                <w:lang w:val="en-US"/>
              </w:rPr>
              <w:t>mail</w:t>
            </w:r>
            <w:r w:rsidRPr="009D6815">
              <w:rPr>
                <w:rFonts w:ascii="Times New Roman" w:hAnsi="Times New Roman" w:cs="Times New Roman"/>
                <w:bCs/>
                <w:color w:val="000000"/>
                <w:sz w:val="22"/>
                <w:szCs w:val="22"/>
              </w:rPr>
              <w:t xml:space="preserve">: </w:t>
            </w:r>
            <w:hyperlink r:id="rId16" w:history="1">
              <w:r w:rsidRPr="009D6815">
                <w:rPr>
                  <w:rStyle w:val="ad"/>
                  <w:rFonts w:ascii="Times New Roman" w:hAnsi="Times New Roman" w:cs="Times New Roman"/>
                  <w:sz w:val="22"/>
                  <w:szCs w:val="22"/>
                  <w:lang w:val="en-US"/>
                </w:rPr>
                <w:t>ese</w:t>
              </w:r>
              <w:r w:rsidRPr="009D6815">
                <w:rPr>
                  <w:rStyle w:val="ad"/>
                  <w:rFonts w:ascii="Times New Roman" w:hAnsi="Times New Roman" w:cs="Times New Roman"/>
                  <w:sz w:val="22"/>
                  <w:szCs w:val="22"/>
                </w:rPr>
                <w:t>-</w:t>
              </w:r>
              <w:r w:rsidRPr="009D6815">
                <w:rPr>
                  <w:rStyle w:val="ad"/>
                  <w:rFonts w:ascii="Times New Roman" w:hAnsi="Times New Roman" w:cs="Times New Roman"/>
                  <w:sz w:val="22"/>
                  <w:szCs w:val="22"/>
                  <w:lang w:val="en-US"/>
                </w:rPr>
                <w:t>hg</w:t>
              </w:r>
              <w:r w:rsidRPr="009D6815">
                <w:rPr>
                  <w:rStyle w:val="ad"/>
                  <w:rFonts w:ascii="Times New Roman" w:hAnsi="Times New Roman" w:cs="Times New Roman"/>
                  <w:sz w:val="22"/>
                  <w:szCs w:val="22"/>
                </w:rPr>
                <w:t>@</w:t>
              </w:r>
              <w:proofErr w:type="spellStart"/>
              <w:r w:rsidRPr="009D6815">
                <w:rPr>
                  <w:rStyle w:val="ad"/>
                  <w:rFonts w:ascii="Times New Roman" w:hAnsi="Times New Roman" w:cs="Times New Roman"/>
                  <w:sz w:val="22"/>
                  <w:szCs w:val="22"/>
                  <w:lang w:val="en-US"/>
                </w:rPr>
                <w:t>eurosib</w:t>
              </w:r>
              <w:proofErr w:type="spellEnd"/>
              <w:r w:rsidRPr="009D6815">
                <w:rPr>
                  <w:rStyle w:val="ad"/>
                  <w:rFonts w:ascii="Times New Roman" w:hAnsi="Times New Roman" w:cs="Times New Roman"/>
                  <w:sz w:val="22"/>
                  <w:szCs w:val="22"/>
                </w:rPr>
                <w:t>.</w:t>
              </w:r>
              <w:r w:rsidRPr="009D6815">
                <w:rPr>
                  <w:rStyle w:val="ad"/>
                  <w:rFonts w:ascii="Times New Roman" w:hAnsi="Times New Roman" w:cs="Times New Roman"/>
                  <w:sz w:val="22"/>
                  <w:szCs w:val="22"/>
                  <w:lang w:val="en-US"/>
                </w:rPr>
                <w:t>ru</w:t>
              </w:r>
            </w:hyperlink>
          </w:p>
          <w:p w14:paraId="588750E9" w14:textId="77777777" w:rsidR="009D6815" w:rsidRPr="009D6815" w:rsidRDefault="009D6815" w:rsidP="009D6815">
            <w:pPr>
              <w:widowControl w:val="0"/>
              <w:tabs>
                <w:tab w:val="left" w:pos="3696"/>
              </w:tabs>
              <w:autoSpaceDE w:val="0"/>
              <w:autoSpaceDN w:val="0"/>
              <w:adjustRightInd w:val="0"/>
              <w:ind w:left="33"/>
              <w:jc w:val="both"/>
              <w:rPr>
                <w:rFonts w:ascii="Times New Roman" w:hAnsi="Times New Roman" w:cs="Times New Roman"/>
                <w:bCs/>
                <w:color w:val="000000"/>
                <w:sz w:val="22"/>
                <w:szCs w:val="22"/>
              </w:rPr>
            </w:pPr>
            <w:r w:rsidRPr="009D6815">
              <w:rPr>
                <w:rFonts w:ascii="Times New Roman" w:hAnsi="Times New Roman" w:cs="Times New Roman"/>
                <w:bCs/>
                <w:color w:val="000000"/>
                <w:sz w:val="22"/>
                <w:szCs w:val="22"/>
              </w:rPr>
              <w:t>Почтовый адрес филиала: 665709, г. Братск, Иркутской области, а/я 784</w:t>
            </w:r>
          </w:p>
          <w:p w14:paraId="5A37E3B1" w14:textId="77777777" w:rsidR="009D6815" w:rsidRPr="009D6815" w:rsidRDefault="009D6815" w:rsidP="009D6815">
            <w:pPr>
              <w:widowControl w:val="0"/>
              <w:tabs>
                <w:tab w:val="left" w:pos="3696"/>
              </w:tabs>
              <w:autoSpaceDE w:val="0"/>
              <w:autoSpaceDN w:val="0"/>
              <w:adjustRightInd w:val="0"/>
              <w:ind w:left="33"/>
              <w:jc w:val="both"/>
              <w:rPr>
                <w:rFonts w:ascii="Times New Roman" w:hAnsi="Times New Roman" w:cs="Times New Roman"/>
                <w:bCs/>
                <w:color w:val="000000"/>
                <w:sz w:val="22"/>
                <w:szCs w:val="22"/>
              </w:rPr>
            </w:pPr>
            <w:r w:rsidRPr="009D6815">
              <w:rPr>
                <w:rFonts w:ascii="Times New Roman" w:hAnsi="Times New Roman" w:cs="Times New Roman"/>
                <w:bCs/>
                <w:color w:val="000000"/>
                <w:sz w:val="22"/>
                <w:szCs w:val="22"/>
              </w:rPr>
              <w:t>Тел.: 8(3953)323-359, факс: 323-367</w:t>
            </w:r>
          </w:p>
          <w:p w14:paraId="2D26F078" w14:textId="77777777" w:rsidR="009D6815" w:rsidRPr="009D6815" w:rsidRDefault="009D6815" w:rsidP="009D6815">
            <w:pPr>
              <w:widowControl w:val="0"/>
              <w:tabs>
                <w:tab w:val="left" w:pos="3696"/>
              </w:tabs>
              <w:autoSpaceDE w:val="0"/>
              <w:autoSpaceDN w:val="0"/>
              <w:adjustRightInd w:val="0"/>
              <w:ind w:left="33"/>
              <w:jc w:val="both"/>
              <w:rPr>
                <w:rFonts w:ascii="Times New Roman" w:hAnsi="Times New Roman" w:cs="Times New Roman"/>
                <w:color w:val="000000"/>
                <w:sz w:val="22"/>
                <w:szCs w:val="22"/>
                <w:u w:val="single"/>
                <w:lang w:val="en-US"/>
              </w:rPr>
            </w:pPr>
            <w:r w:rsidRPr="009D6815">
              <w:rPr>
                <w:rFonts w:ascii="Times New Roman" w:hAnsi="Times New Roman" w:cs="Times New Roman"/>
                <w:bCs/>
                <w:color w:val="000000"/>
                <w:sz w:val="22"/>
                <w:szCs w:val="22"/>
                <w:lang w:val="en-US"/>
              </w:rPr>
              <w:t xml:space="preserve">e-mail: </w:t>
            </w:r>
            <w:hyperlink r:id="rId17" w:history="1">
              <w:r w:rsidRPr="009D6815">
                <w:rPr>
                  <w:rStyle w:val="ad"/>
                  <w:rFonts w:ascii="Times New Roman" w:hAnsi="Times New Roman" w:cs="Times New Roman"/>
                  <w:sz w:val="22"/>
                  <w:szCs w:val="22"/>
                  <w:lang w:val="en-US"/>
                </w:rPr>
                <w:t>bges@eurosib-hydro.ru</w:t>
              </w:r>
            </w:hyperlink>
          </w:p>
          <w:p w14:paraId="6797A8DE" w14:textId="1EC24C34" w:rsidR="001A03EB" w:rsidRPr="0080728B" w:rsidRDefault="001A03EB" w:rsidP="0080728B">
            <w:pPr>
              <w:widowControl w:val="0"/>
              <w:tabs>
                <w:tab w:val="left" w:pos="3696"/>
              </w:tabs>
              <w:autoSpaceDE w:val="0"/>
              <w:autoSpaceDN w:val="0"/>
              <w:adjustRightInd w:val="0"/>
              <w:ind w:left="33"/>
              <w:rPr>
                <w:rFonts w:ascii="Times New Roman" w:hAnsi="Times New Roman" w:cs="Times New Roman"/>
                <w:b/>
                <w:color w:val="000000"/>
                <w:sz w:val="22"/>
                <w:szCs w:val="22"/>
              </w:rPr>
            </w:pPr>
          </w:p>
        </w:tc>
      </w:tr>
      <w:tr w:rsidR="00C620F1" w:rsidRPr="0080728B" w14:paraId="49B24466" w14:textId="77777777" w:rsidTr="00A662B6">
        <w:tblPrEx>
          <w:tblLook w:val="01E0" w:firstRow="1" w:lastRow="1" w:firstColumn="1" w:lastColumn="1" w:noHBand="0" w:noVBand="0"/>
        </w:tblPrEx>
        <w:trPr>
          <w:trHeight w:val="1134"/>
        </w:trPr>
        <w:tc>
          <w:tcPr>
            <w:tcW w:w="4287" w:type="dxa"/>
            <w:gridSpan w:val="3"/>
          </w:tcPr>
          <w:p w14:paraId="3B86DF75"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40377048" w14:textId="0CBC1844" w:rsidR="00C620F1" w:rsidRDefault="00C620F1" w:rsidP="0080728B">
            <w:pPr>
              <w:pStyle w:val="a6"/>
              <w:widowControl w:val="0"/>
              <w:jc w:val="both"/>
              <w:rPr>
                <w:rFonts w:ascii="Times New Roman" w:hAnsi="Times New Roman" w:cs="Times New Roman"/>
                <w:sz w:val="22"/>
                <w:szCs w:val="22"/>
              </w:rPr>
            </w:pPr>
          </w:p>
          <w:p w14:paraId="26FBB090" w14:textId="25C68ED0" w:rsidR="009D6815" w:rsidRDefault="009D6815" w:rsidP="0080728B">
            <w:pPr>
              <w:pStyle w:val="a6"/>
              <w:widowControl w:val="0"/>
              <w:jc w:val="both"/>
              <w:rPr>
                <w:rFonts w:ascii="Times New Roman" w:hAnsi="Times New Roman" w:cs="Times New Roman"/>
                <w:sz w:val="22"/>
                <w:szCs w:val="22"/>
              </w:rPr>
            </w:pPr>
          </w:p>
          <w:p w14:paraId="29DB5FC3" w14:textId="77777777" w:rsidR="00C620F1" w:rsidRPr="0080728B" w:rsidRDefault="00C620F1" w:rsidP="0080728B">
            <w:pPr>
              <w:pStyle w:val="a6"/>
              <w:widowControl w:val="0"/>
              <w:jc w:val="both"/>
              <w:rPr>
                <w:rFonts w:ascii="Times New Roman" w:hAnsi="Times New Roman" w:cs="Times New Roman"/>
                <w:sz w:val="22"/>
                <w:szCs w:val="22"/>
              </w:rPr>
            </w:pPr>
          </w:p>
          <w:p w14:paraId="5FF57B01"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5993" w:type="dxa"/>
            <w:gridSpan w:val="2"/>
          </w:tcPr>
          <w:p w14:paraId="677CB3EC" w14:textId="084B6222" w:rsidR="00C620F1"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52C773A4" w14:textId="77777777" w:rsidR="009D6815" w:rsidRPr="009D6815" w:rsidRDefault="009D6815" w:rsidP="009D6815">
            <w:pPr>
              <w:pStyle w:val="a6"/>
              <w:jc w:val="left"/>
              <w:rPr>
                <w:rFonts w:ascii="Times New Roman" w:hAnsi="Times New Roman" w:cs="Times New Roman"/>
                <w:sz w:val="22"/>
                <w:szCs w:val="22"/>
              </w:rPr>
            </w:pPr>
            <w:r w:rsidRPr="009D6815">
              <w:rPr>
                <w:rFonts w:ascii="Times New Roman" w:hAnsi="Times New Roman" w:cs="Times New Roman"/>
                <w:sz w:val="22"/>
                <w:szCs w:val="22"/>
              </w:rPr>
              <w:t xml:space="preserve">Директор филиала </w:t>
            </w:r>
          </w:p>
          <w:p w14:paraId="48AC49C6" w14:textId="77777777" w:rsidR="009D6815" w:rsidRPr="009D6815" w:rsidRDefault="009D6815" w:rsidP="009D6815">
            <w:pPr>
              <w:pStyle w:val="a6"/>
              <w:jc w:val="left"/>
              <w:rPr>
                <w:rFonts w:ascii="Times New Roman" w:hAnsi="Times New Roman" w:cs="Times New Roman"/>
                <w:sz w:val="22"/>
                <w:szCs w:val="22"/>
              </w:rPr>
            </w:pPr>
            <w:r w:rsidRPr="009D6815">
              <w:rPr>
                <w:rFonts w:ascii="Times New Roman" w:hAnsi="Times New Roman" w:cs="Times New Roman"/>
                <w:sz w:val="22"/>
                <w:szCs w:val="22"/>
              </w:rPr>
              <w:t xml:space="preserve">ООО «ЕвроСибЭнерго-Гидрогенерация» </w:t>
            </w:r>
          </w:p>
          <w:p w14:paraId="1496F9B0" w14:textId="77777777" w:rsidR="009D6815" w:rsidRPr="009D6815" w:rsidRDefault="009D6815" w:rsidP="009D6815">
            <w:pPr>
              <w:pStyle w:val="a6"/>
              <w:jc w:val="left"/>
              <w:rPr>
                <w:rFonts w:ascii="Times New Roman" w:hAnsi="Times New Roman" w:cs="Times New Roman"/>
                <w:sz w:val="22"/>
                <w:szCs w:val="22"/>
              </w:rPr>
            </w:pPr>
            <w:r w:rsidRPr="009D6815">
              <w:rPr>
                <w:rFonts w:ascii="Times New Roman" w:hAnsi="Times New Roman" w:cs="Times New Roman"/>
                <w:sz w:val="22"/>
                <w:szCs w:val="22"/>
              </w:rPr>
              <w:t>«Братская ГЭС»</w:t>
            </w:r>
          </w:p>
          <w:p w14:paraId="6C210463" w14:textId="10383B3E" w:rsidR="00C620F1" w:rsidRPr="0080728B" w:rsidRDefault="00C620F1" w:rsidP="009D6815">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9D6815">
              <w:rPr>
                <w:rFonts w:ascii="Times New Roman" w:hAnsi="Times New Roman" w:cs="Times New Roman"/>
                <w:sz w:val="22"/>
                <w:szCs w:val="22"/>
              </w:rPr>
              <w:t xml:space="preserve">  Е.В. Стрелков</w:t>
            </w:r>
            <w:r w:rsidR="00F47C50" w:rsidRPr="0080728B">
              <w:rPr>
                <w:rFonts w:ascii="Times New Roman" w:hAnsi="Times New Roman" w:cs="Times New Roman"/>
                <w:sz w:val="22"/>
                <w:szCs w:val="22"/>
              </w:rPr>
              <w:t xml:space="preserve"> </w:t>
            </w:r>
          </w:p>
        </w:tc>
      </w:tr>
    </w:tbl>
    <w:p w14:paraId="56F6E62E"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58E9467B" w14:textId="77777777" w:rsidR="00E11450" w:rsidRPr="0080728B" w:rsidRDefault="00FF7948"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r w:rsidRPr="0080728B">
        <w:rPr>
          <w:rFonts w:ascii="Times New Roman" w:hAnsi="Times New Roman" w:cs="Times New Roman"/>
          <w:sz w:val="22"/>
          <w:szCs w:val="22"/>
        </w:rPr>
        <w:br w:type="page"/>
      </w:r>
      <w:bookmarkStart w:id="159" w:name="RefSCH1"/>
      <w:bookmarkStart w:id="160" w:name="_Toc504140796"/>
      <w:bookmarkStart w:id="161" w:name="_Ref512704955"/>
      <w:bookmarkStart w:id="162" w:name="_Ref512705020"/>
      <w:bookmarkStart w:id="163" w:name="_Ref512705070"/>
      <w:bookmarkStart w:id="164" w:name="_Ref512705119"/>
      <w:bookmarkStart w:id="165" w:name="_Ref512705193"/>
      <w:bookmarkStart w:id="166" w:name="_Ref512705586"/>
      <w:bookmarkStart w:id="167" w:name="_Ref512705670"/>
      <w:bookmarkStart w:id="168" w:name="_Ref512705698"/>
      <w:bookmarkStart w:id="169" w:name="_Ref512706560"/>
      <w:bookmarkStart w:id="170" w:name="_Ref513218947"/>
      <w:bookmarkStart w:id="171" w:name="_Ref513482018"/>
      <w:bookmarkStart w:id="172" w:name="_Toc518653286"/>
      <w:r w:rsidR="00C47286" w:rsidRPr="0080728B">
        <w:rPr>
          <w:rFonts w:ascii="Times New Roman" w:eastAsiaTheme="minorEastAsia" w:hAnsi="Times New Roman" w:cs="Times New Roman"/>
          <w:b/>
          <w:i/>
          <w:color w:val="auto"/>
          <w:sz w:val="22"/>
          <w:szCs w:val="22"/>
        </w:rPr>
        <w:lastRenderedPageBreak/>
        <w:t xml:space="preserve">Приложение </w:t>
      </w:r>
      <w:bookmarkStart w:id="173" w:name="RefSCH1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1</w:t>
      </w:r>
      <w:bookmarkEnd w:id="159"/>
      <w:bookmarkEnd w:id="173"/>
      <w:r w:rsidR="00AF751E" w:rsidRPr="0080728B">
        <w:rPr>
          <w:rFonts w:ascii="Times New Roman" w:eastAsiaTheme="minorEastAsia" w:hAnsi="Times New Roman" w:cs="Times New Roman"/>
          <w:b/>
          <w:color w:val="auto"/>
          <w:sz w:val="22"/>
          <w:szCs w:val="22"/>
        </w:rPr>
        <w:br/>
      </w:r>
      <w:bookmarkStart w:id="174" w:name="RefSCH1_1"/>
      <w:bookmarkStart w:id="175" w:name="_Hlt500768818"/>
      <w:r w:rsidR="00AF4186" w:rsidRPr="0080728B">
        <w:rPr>
          <w:rFonts w:ascii="Times New Roman" w:hAnsi="Times New Roman" w:cs="Times New Roman"/>
          <w:b/>
          <w:color w:val="auto"/>
          <w:sz w:val="22"/>
          <w:szCs w:val="22"/>
        </w:rPr>
        <w:t>Задание на проектирование</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4"/>
    </w:p>
    <w:bookmarkEnd w:id="175"/>
    <w:p w14:paraId="2FA97DBD" w14:textId="2FE34E3F" w:rsidR="003F78DE" w:rsidRPr="003F78DE" w:rsidRDefault="003F78DE" w:rsidP="003F78DE">
      <w:pPr>
        <w:pStyle w:val="a6"/>
        <w:rPr>
          <w:rFonts w:ascii="Times New Roman" w:hAnsi="Times New Roman" w:cs="Times New Roman"/>
          <w:sz w:val="22"/>
          <w:szCs w:val="22"/>
        </w:rPr>
      </w:pPr>
      <w:r w:rsidRPr="003F78DE">
        <w:rPr>
          <w:rFonts w:ascii="Times New Roman" w:hAnsi="Times New Roman" w:cs="Times New Roman"/>
          <w:sz w:val="22"/>
          <w:szCs w:val="22"/>
        </w:rPr>
        <w:t>на разработку рабочей документации</w:t>
      </w:r>
      <w:r>
        <w:rPr>
          <w:rFonts w:ascii="Times New Roman" w:hAnsi="Times New Roman" w:cs="Times New Roman"/>
          <w:sz w:val="22"/>
          <w:szCs w:val="22"/>
        </w:rPr>
        <w:t xml:space="preserve"> по объекту:</w:t>
      </w:r>
    </w:p>
    <w:p w14:paraId="144985FE" w14:textId="77777777" w:rsidR="003F78DE" w:rsidRPr="003F78DE" w:rsidRDefault="003F78DE" w:rsidP="003F78DE">
      <w:pPr>
        <w:pStyle w:val="a6"/>
        <w:rPr>
          <w:rFonts w:ascii="Times New Roman" w:hAnsi="Times New Roman" w:cs="Times New Roman"/>
          <w:b/>
          <w:sz w:val="22"/>
          <w:szCs w:val="22"/>
        </w:rPr>
      </w:pPr>
      <w:r w:rsidRPr="003F78DE">
        <w:rPr>
          <w:rFonts w:ascii="Times New Roman" w:hAnsi="Times New Roman" w:cs="Times New Roman"/>
          <w:b/>
          <w:sz w:val="22"/>
          <w:szCs w:val="22"/>
        </w:rPr>
        <w:t>«Устройство противокамнепадной защиты скальных откосов»</w:t>
      </w:r>
    </w:p>
    <w:p w14:paraId="63A61BF1" w14:textId="77777777" w:rsidR="003F78DE" w:rsidRPr="003F78DE" w:rsidRDefault="003F78DE" w:rsidP="003F78DE">
      <w:pPr>
        <w:pStyle w:val="a6"/>
        <w:jc w:val="both"/>
        <w:rPr>
          <w:rFonts w:ascii="Times New Roman" w:hAnsi="Times New Roman" w:cs="Times New Roman"/>
          <w:sz w:val="22"/>
          <w:szCs w:val="22"/>
        </w:rPr>
      </w:pPr>
    </w:p>
    <w:p w14:paraId="768ACF01" w14:textId="77777777" w:rsidR="003F78DE" w:rsidRPr="003F78DE" w:rsidRDefault="003F78DE" w:rsidP="003F78DE">
      <w:pPr>
        <w:pStyle w:val="a6"/>
        <w:numPr>
          <w:ilvl w:val="0"/>
          <w:numId w:val="40"/>
        </w:numPr>
        <w:jc w:val="both"/>
        <w:rPr>
          <w:rFonts w:ascii="Times New Roman" w:hAnsi="Times New Roman" w:cs="Times New Roman"/>
          <w:b/>
          <w:bCs/>
          <w:sz w:val="22"/>
          <w:szCs w:val="22"/>
        </w:rPr>
      </w:pPr>
      <w:r w:rsidRPr="003F78DE">
        <w:rPr>
          <w:rFonts w:ascii="Times New Roman" w:hAnsi="Times New Roman" w:cs="Times New Roman"/>
          <w:b/>
          <w:bCs/>
          <w:sz w:val="22"/>
          <w:szCs w:val="22"/>
        </w:rPr>
        <w:t>Основание для проектирования.</w:t>
      </w:r>
    </w:p>
    <w:p w14:paraId="46344D21" w14:textId="77777777" w:rsidR="003F78DE" w:rsidRPr="003F78DE" w:rsidRDefault="003F78DE" w:rsidP="003F78DE">
      <w:pPr>
        <w:pStyle w:val="a6"/>
        <w:numPr>
          <w:ilvl w:val="1"/>
          <w:numId w:val="40"/>
        </w:numPr>
        <w:jc w:val="both"/>
        <w:rPr>
          <w:rFonts w:ascii="Times New Roman" w:hAnsi="Times New Roman" w:cs="Times New Roman"/>
          <w:sz w:val="22"/>
          <w:szCs w:val="22"/>
        </w:rPr>
      </w:pPr>
      <w:r w:rsidRPr="003F78DE">
        <w:rPr>
          <w:rFonts w:ascii="Times New Roman" w:hAnsi="Times New Roman" w:cs="Times New Roman"/>
          <w:sz w:val="22"/>
          <w:szCs w:val="22"/>
        </w:rPr>
        <w:t>Правила технической эксплуатации электрических станций и сетей Российской Федерации», утв. Приказом Минэнерго России от 19 июня 2003 г. №229 (п. 3.1.23);</w:t>
      </w:r>
    </w:p>
    <w:p w14:paraId="5F7FB6E4" w14:textId="352A353D" w:rsidR="003F78DE" w:rsidRDefault="003F78DE" w:rsidP="003F78DE">
      <w:pPr>
        <w:pStyle w:val="a6"/>
        <w:numPr>
          <w:ilvl w:val="1"/>
          <w:numId w:val="40"/>
        </w:numPr>
        <w:jc w:val="both"/>
        <w:rPr>
          <w:rFonts w:ascii="Times New Roman" w:hAnsi="Times New Roman" w:cs="Times New Roman"/>
          <w:sz w:val="22"/>
          <w:szCs w:val="22"/>
        </w:rPr>
      </w:pPr>
      <w:r w:rsidRPr="003F78DE">
        <w:rPr>
          <w:rFonts w:ascii="Times New Roman" w:hAnsi="Times New Roman" w:cs="Times New Roman"/>
          <w:sz w:val="22"/>
          <w:szCs w:val="22"/>
        </w:rPr>
        <w:t xml:space="preserve">План инвестиций, направляемых на капитальное строительство в 2022-2023 </w:t>
      </w:r>
      <w:proofErr w:type="spellStart"/>
      <w:r w:rsidRPr="003F78DE">
        <w:rPr>
          <w:rFonts w:ascii="Times New Roman" w:hAnsi="Times New Roman" w:cs="Times New Roman"/>
          <w:sz w:val="22"/>
          <w:szCs w:val="22"/>
        </w:rPr>
        <w:t>гг</w:t>
      </w:r>
      <w:proofErr w:type="spellEnd"/>
      <w:r w:rsidRPr="003F78DE">
        <w:rPr>
          <w:rFonts w:ascii="Times New Roman" w:hAnsi="Times New Roman" w:cs="Times New Roman"/>
          <w:sz w:val="22"/>
          <w:szCs w:val="22"/>
        </w:rPr>
        <w:t xml:space="preserve"> по ООО</w:t>
      </w:r>
      <w:r>
        <w:rPr>
          <w:rFonts w:ascii="Times New Roman" w:hAnsi="Times New Roman" w:cs="Times New Roman"/>
          <w:sz w:val="22"/>
          <w:szCs w:val="22"/>
        </w:rPr>
        <w:t xml:space="preserve"> «ЕвроСибЭнерго-Гидрогенерация».</w:t>
      </w:r>
    </w:p>
    <w:p w14:paraId="50380EA4" w14:textId="77777777" w:rsidR="003F78DE" w:rsidRPr="003F78DE" w:rsidRDefault="003F78DE" w:rsidP="003F78DE">
      <w:pPr>
        <w:pStyle w:val="a6"/>
        <w:ind w:left="1129"/>
        <w:jc w:val="both"/>
        <w:rPr>
          <w:rFonts w:ascii="Times New Roman" w:hAnsi="Times New Roman" w:cs="Times New Roman"/>
          <w:sz w:val="22"/>
          <w:szCs w:val="22"/>
        </w:rPr>
      </w:pPr>
    </w:p>
    <w:p w14:paraId="0479ABAB" w14:textId="77777777" w:rsidR="003F78DE" w:rsidRPr="003F78DE" w:rsidRDefault="003F78DE" w:rsidP="003F78DE">
      <w:pPr>
        <w:pStyle w:val="a6"/>
        <w:numPr>
          <w:ilvl w:val="0"/>
          <w:numId w:val="40"/>
        </w:numPr>
        <w:jc w:val="both"/>
        <w:rPr>
          <w:rFonts w:ascii="Times New Roman" w:hAnsi="Times New Roman" w:cs="Times New Roman"/>
          <w:b/>
          <w:bCs/>
          <w:sz w:val="22"/>
          <w:szCs w:val="22"/>
        </w:rPr>
      </w:pPr>
      <w:r w:rsidRPr="003F78DE">
        <w:rPr>
          <w:rFonts w:ascii="Times New Roman" w:hAnsi="Times New Roman" w:cs="Times New Roman"/>
          <w:b/>
          <w:bCs/>
          <w:sz w:val="22"/>
          <w:szCs w:val="22"/>
        </w:rPr>
        <w:t>Вид строительства</w:t>
      </w:r>
    </w:p>
    <w:p w14:paraId="4ABB6E07" w14:textId="2F787629" w:rsidR="003F78DE" w:rsidRDefault="003F78DE" w:rsidP="003F78DE">
      <w:pPr>
        <w:pStyle w:val="a6"/>
        <w:jc w:val="both"/>
        <w:rPr>
          <w:rFonts w:ascii="Times New Roman" w:hAnsi="Times New Roman" w:cs="Times New Roman"/>
          <w:bCs/>
          <w:sz w:val="22"/>
          <w:szCs w:val="22"/>
        </w:rPr>
      </w:pPr>
      <w:r w:rsidRPr="003F78DE">
        <w:rPr>
          <w:rFonts w:ascii="Times New Roman" w:hAnsi="Times New Roman" w:cs="Times New Roman"/>
          <w:bCs/>
          <w:sz w:val="22"/>
          <w:szCs w:val="22"/>
        </w:rPr>
        <w:t>Модернизация</w:t>
      </w:r>
      <w:r>
        <w:rPr>
          <w:rFonts w:ascii="Times New Roman" w:hAnsi="Times New Roman" w:cs="Times New Roman"/>
          <w:bCs/>
          <w:sz w:val="22"/>
          <w:szCs w:val="22"/>
        </w:rPr>
        <w:t>.</w:t>
      </w:r>
    </w:p>
    <w:p w14:paraId="4FBE5EC5" w14:textId="77777777" w:rsidR="003F78DE" w:rsidRPr="003F78DE" w:rsidRDefault="003F78DE" w:rsidP="003F78DE">
      <w:pPr>
        <w:pStyle w:val="a6"/>
        <w:jc w:val="both"/>
        <w:rPr>
          <w:rFonts w:ascii="Times New Roman" w:hAnsi="Times New Roman" w:cs="Times New Roman"/>
          <w:bCs/>
          <w:sz w:val="22"/>
          <w:szCs w:val="22"/>
        </w:rPr>
      </w:pPr>
    </w:p>
    <w:p w14:paraId="1CFC40AD" w14:textId="77777777" w:rsidR="003F78DE" w:rsidRPr="003F78DE" w:rsidRDefault="003F78DE" w:rsidP="003F78DE">
      <w:pPr>
        <w:pStyle w:val="a6"/>
        <w:numPr>
          <w:ilvl w:val="0"/>
          <w:numId w:val="40"/>
        </w:numPr>
        <w:jc w:val="both"/>
        <w:rPr>
          <w:rFonts w:ascii="Times New Roman" w:hAnsi="Times New Roman" w:cs="Times New Roman"/>
          <w:b/>
          <w:bCs/>
          <w:sz w:val="22"/>
          <w:szCs w:val="22"/>
        </w:rPr>
      </w:pPr>
      <w:r w:rsidRPr="003F78DE">
        <w:rPr>
          <w:rFonts w:ascii="Times New Roman" w:hAnsi="Times New Roman" w:cs="Times New Roman"/>
          <w:b/>
          <w:bCs/>
          <w:sz w:val="22"/>
          <w:szCs w:val="22"/>
        </w:rPr>
        <w:t>Район и площадка строительства</w:t>
      </w:r>
    </w:p>
    <w:p w14:paraId="1449E439" w14:textId="377E1D89" w:rsidR="003F78DE" w:rsidRDefault="003F78DE" w:rsidP="003F78DE">
      <w:pPr>
        <w:pStyle w:val="a6"/>
        <w:jc w:val="both"/>
        <w:rPr>
          <w:rFonts w:ascii="Times New Roman" w:hAnsi="Times New Roman" w:cs="Times New Roman"/>
          <w:bCs/>
          <w:sz w:val="22"/>
          <w:szCs w:val="22"/>
        </w:rPr>
      </w:pPr>
      <w:r w:rsidRPr="003F78DE">
        <w:rPr>
          <w:rFonts w:ascii="Times New Roman" w:hAnsi="Times New Roman" w:cs="Times New Roman"/>
          <w:bCs/>
          <w:sz w:val="22"/>
          <w:szCs w:val="22"/>
        </w:rPr>
        <w:t>Иркутская область, г. Братск, ООО «ЕвроСибЭнерго-Гидрогенерация» филиал «Братская ГЭС»</w:t>
      </w:r>
      <w:r>
        <w:rPr>
          <w:rFonts w:ascii="Times New Roman" w:hAnsi="Times New Roman" w:cs="Times New Roman"/>
          <w:bCs/>
          <w:sz w:val="22"/>
          <w:szCs w:val="22"/>
        </w:rPr>
        <w:t>.</w:t>
      </w:r>
    </w:p>
    <w:p w14:paraId="4E50013D" w14:textId="77777777" w:rsidR="003F78DE" w:rsidRPr="003F78DE" w:rsidRDefault="003F78DE" w:rsidP="003F78DE">
      <w:pPr>
        <w:pStyle w:val="a6"/>
        <w:jc w:val="both"/>
        <w:rPr>
          <w:rFonts w:ascii="Times New Roman" w:hAnsi="Times New Roman" w:cs="Times New Roman"/>
          <w:bCs/>
          <w:sz w:val="22"/>
          <w:szCs w:val="22"/>
        </w:rPr>
      </w:pPr>
    </w:p>
    <w:p w14:paraId="31AD775C" w14:textId="77777777" w:rsidR="003F78DE" w:rsidRPr="003F78DE" w:rsidRDefault="003F78DE" w:rsidP="003F78DE">
      <w:pPr>
        <w:pStyle w:val="a6"/>
        <w:numPr>
          <w:ilvl w:val="0"/>
          <w:numId w:val="40"/>
        </w:numPr>
        <w:jc w:val="both"/>
        <w:rPr>
          <w:rFonts w:ascii="Times New Roman" w:hAnsi="Times New Roman" w:cs="Times New Roman"/>
          <w:b/>
          <w:bCs/>
          <w:sz w:val="22"/>
          <w:szCs w:val="22"/>
        </w:rPr>
      </w:pPr>
      <w:r w:rsidRPr="003F78DE">
        <w:rPr>
          <w:rFonts w:ascii="Times New Roman" w:hAnsi="Times New Roman" w:cs="Times New Roman"/>
          <w:b/>
          <w:bCs/>
          <w:sz w:val="22"/>
          <w:szCs w:val="22"/>
        </w:rPr>
        <w:t>Цель и задачи модернизации</w:t>
      </w:r>
    </w:p>
    <w:p w14:paraId="66C8BFD7" w14:textId="77777777" w:rsidR="003F78DE" w:rsidRPr="003F78DE" w:rsidRDefault="003F78DE" w:rsidP="003F78DE">
      <w:pPr>
        <w:pStyle w:val="a6"/>
        <w:jc w:val="both"/>
        <w:rPr>
          <w:rFonts w:ascii="Times New Roman" w:hAnsi="Times New Roman" w:cs="Times New Roman"/>
          <w:bCs/>
          <w:sz w:val="22"/>
          <w:szCs w:val="22"/>
        </w:rPr>
      </w:pPr>
      <w:r w:rsidRPr="003F78DE">
        <w:rPr>
          <w:rFonts w:ascii="Times New Roman" w:hAnsi="Times New Roman" w:cs="Times New Roman"/>
          <w:bCs/>
          <w:sz w:val="22"/>
          <w:szCs w:val="22"/>
          <w:u w:val="single"/>
        </w:rPr>
        <w:t>Цель:</w:t>
      </w:r>
      <w:r w:rsidRPr="003F78DE">
        <w:rPr>
          <w:rFonts w:ascii="Times New Roman" w:hAnsi="Times New Roman" w:cs="Times New Roman"/>
          <w:bCs/>
          <w:sz w:val="22"/>
          <w:szCs w:val="22"/>
        </w:rPr>
        <w:t xml:space="preserve"> укрепление скальных откосов для исключения падения камней, обеспечения безопасности персонала, исключения рисков повреждения имущества. </w:t>
      </w:r>
    </w:p>
    <w:p w14:paraId="3E747685" w14:textId="77777777" w:rsidR="003F78DE" w:rsidRPr="003F78DE" w:rsidRDefault="003F78DE" w:rsidP="003F78DE">
      <w:pPr>
        <w:pStyle w:val="a6"/>
        <w:jc w:val="both"/>
        <w:rPr>
          <w:rFonts w:ascii="Times New Roman" w:hAnsi="Times New Roman" w:cs="Times New Roman"/>
          <w:bCs/>
          <w:sz w:val="22"/>
          <w:szCs w:val="22"/>
          <w:u w:val="single"/>
        </w:rPr>
      </w:pPr>
      <w:r w:rsidRPr="003F78DE">
        <w:rPr>
          <w:rFonts w:ascii="Times New Roman" w:hAnsi="Times New Roman" w:cs="Times New Roman"/>
          <w:bCs/>
          <w:sz w:val="22"/>
          <w:szCs w:val="22"/>
          <w:u w:val="single"/>
        </w:rPr>
        <w:t>Задачи:</w:t>
      </w:r>
    </w:p>
    <w:p w14:paraId="14F396DF" w14:textId="77777777" w:rsidR="003F78DE" w:rsidRPr="003F78DE" w:rsidRDefault="003F78DE" w:rsidP="003F78DE">
      <w:pPr>
        <w:pStyle w:val="a6"/>
        <w:jc w:val="both"/>
        <w:rPr>
          <w:rFonts w:ascii="Times New Roman" w:hAnsi="Times New Roman" w:cs="Times New Roman"/>
          <w:bCs/>
          <w:sz w:val="22"/>
          <w:szCs w:val="22"/>
        </w:rPr>
      </w:pPr>
      <w:r w:rsidRPr="003F78DE">
        <w:rPr>
          <w:rFonts w:ascii="Times New Roman" w:hAnsi="Times New Roman" w:cs="Times New Roman"/>
          <w:bCs/>
          <w:sz w:val="22"/>
          <w:szCs w:val="22"/>
        </w:rPr>
        <w:t>- Предпроектное натурное обследование скальных откосов в нижнем бьефе гидроузла Братской ГЭС с целью выработки технических решений;</w:t>
      </w:r>
    </w:p>
    <w:p w14:paraId="5FEFB895" w14:textId="77777777" w:rsidR="003F78DE" w:rsidRPr="003F78DE" w:rsidRDefault="003F78DE" w:rsidP="003F78DE">
      <w:pPr>
        <w:pStyle w:val="a6"/>
        <w:jc w:val="both"/>
        <w:rPr>
          <w:rFonts w:ascii="Times New Roman" w:hAnsi="Times New Roman" w:cs="Times New Roman"/>
          <w:bCs/>
          <w:sz w:val="22"/>
          <w:szCs w:val="22"/>
        </w:rPr>
      </w:pPr>
      <w:r w:rsidRPr="003F78DE">
        <w:rPr>
          <w:rFonts w:ascii="Times New Roman" w:hAnsi="Times New Roman" w:cs="Times New Roman"/>
          <w:bCs/>
          <w:sz w:val="22"/>
          <w:szCs w:val="22"/>
        </w:rPr>
        <w:t xml:space="preserve">- Разработка вариантов технических решений по укреплению скальных откосов в нижнем бьефе гидроузла Братской ГЭС </w:t>
      </w:r>
      <w:proofErr w:type="spellStart"/>
      <w:r w:rsidRPr="003F78DE">
        <w:rPr>
          <w:rFonts w:ascii="Times New Roman" w:hAnsi="Times New Roman" w:cs="Times New Roman"/>
          <w:bCs/>
          <w:sz w:val="22"/>
          <w:szCs w:val="22"/>
        </w:rPr>
        <w:t>противокамнепадными</w:t>
      </w:r>
      <w:proofErr w:type="spellEnd"/>
      <w:r w:rsidRPr="003F78DE">
        <w:rPr>
          <w:rFonts w:ascii="Times New Roman" w:hAnsi="Times New Roman" w:cs="Times New Roman"/>
          <w:bCs/>
          <w:sz w:val="22"/>
          <w:szCs w:val="22"/>
        </w:rPr>
        <w:t xml:space="preserve"> системами, на основании сетки двойного кручения, с обоснованием технической целесообразности их применения, ориентировочной площадью склона 40 000 м².  Итоговая площадь покрытия склона уточняется при разработке рабочей документации.</w:t>
      </w:r>
    </w:p>
    <w:p w14:paraId="0A892897" w14:textId="77777777" w:rsidR="003F78DE" w:rsidRPr="003F78DE" w:rsidRDefault="003F78DE" w:rsidP="003F78DE">
      <w:pPr>
        <w:pStyle w:val="a6"/>
        <w:jc w:val="both"/>
        <w:rPr>
          <w:rFonts w:ascii="Times New Roman" w:hAnsi="Times New Roman" w:cs="Times New Roman"/>
          <w:bCs/>
          <w:sz w:val="22"/>
          <w:szCs w:val="22"/>
        </w:rPr>
      </w:pPr>
      <w:r w:rsidRPr="003F78DE">
        <w:rPr>
          <w:rFonts w:ascii="Times New Roman" w:hAnsi="Times New Roman" w:cs="Times New Roman"/>
          <w:bCs/>
          <w:sz w:val="22"/>
          <w:szCs w:val="22"/>
        </w:rPr>
        <w:t>- По результатам принятого варианта укрепления и согласования с Заказчиком, разработать рабочую и сметную документацию на устройство противокамнепадной защиты скальных откосов.</w:t>
      </w:r>
    </w:p>
    <w:p w14:paraId="4AE6D104" w14:textId="6D7647A3" w:rsidR="003F78DE" w:rsidRDefault="003F78DE" w:rsidP="003F78DE">
      <w:pPr>
        <w:pStyle w:val="a6"/>
        <w:jc w:val="both"/>
        <w:rPr>
          <w:rFonts w:ascii="Times New Roman" w:hAnsi="Times New Roman" w:cs="Times New Roman"/>
          <w:bCs/>
          <w:sz w:val="22"/>
          <w:szCs w:val="22"/>
        </w:rPr>
      </w:pPr>
      <w:r w:rsidRPr="003F78DE">
        <w:rPr>
          <w:rFonts w:ascii="Times New Roman" w:hAnsi="Times New Roman" w:cs="Times New Roman"/>
          <w:bCs/>
          <w:sz w:val="22"/>
          <w:szCs w:val="22"/>
        </w:rPr>
        <w:t>- Разработка сметной документации на реализацию работ в объёмах разработанной РД.</w:t>
      </w:r>
    </w:p>
    <w:p w14:paraId="6DA71BA4" w14:textId="77777777" w:rsidR="003F78DE" w:rsidRPr="003F78DE" w:rsidRDefault="003F78DE" w:rsidP="003F78DE">
      <w:pPr>
        <w:pStyle w:val="a6"/>
        <w:jc w:val="both"/>
        <w:rPr>
          <w:rFonts w:ascii="Times New Roman" w:hAnsi="Times New Roman" w:cs="Times New Roman"/>
          <w:bCs/>
          <w:sz w:val="22"/>
          <w:szCs w:val="22"/>
        </w:rPr>
      </w:pPr>
    </w:p>
    <w:p w14:paraId="16A4D720" w14:textId="77777777" w:rsidR="003F78DE" w:rsidRPr="003F78DE" w:rsidRDefault="003F78DE" w:rsidP="003F78DE">
      <w:pPr>
        <w:pStyle w:val="a6"/>
        <w:jc w:val="both"/>
        <w:rPr>
          <w:rFonts w:ascii="Times New Roman" w:hAnsi="Times New Roman" w:cs="Times New Roman"/>
          <w:b/>
          <w:bCs/>
          <w:sz w:val="22"/>
          <w:szCs w:val="22"/>
        </w:rPr>
      </w:pPr>
      <w:r w:rsidRPr="003F78DE">
        <w:rPr>
          <w:rFonts w:ascii="Times New Roman" w:hAnsi="Times New Roman" w:cs="Times New Roman"/>
          <w:b/>
          <w:bCs/>
          <w:sz w:val="22"/>
          <w:szCs w:val="22"/>
        </w:rPr>
        <w:t>5. Требования к проектным решениям</w:t>
      </w:r>
    </w:p>
    <w:p w14:paraId="4CDDA2A4" w14:textId="77777777" w:rsidR="003F78DE" w:rsidRPr="003F78DE" w:rsidRDefault="003F78DE" w:rsidP="003F78DE">
      <w:pPr>
        <w:pStyle w:val="a6"/>
        <w:jc w:val="both"/>
        <w:rPr>
          <w:rFonts w:ascii="Times New Roman" w:hAnsi="Times New Roman" w:cs="Times New Roman"/>
          <w:bCs/>
          <w:sz w:val="22"/>
          <w:szCs w:val="22"/>
        </w:rPr>
      </w:pPr>
      <w:r w:rsidRPr="003F78DE">
        <w:rPr>
          <w:rFonts w:ascii="Times New Roman" w:hAnsi="Times New Roman" w:cs="Times New Roman"/>
          <w:bCs/>
          <w:sz w:val="22"/>
          <w:szCs w:val="22"/>
        </w:rPr>
        <w:t>Принятые в РД проектные решения заключаются в применении комбинированных инженерных систем, которые обеспечивают необходимую и достаточную защиту от возможного обрушения скальной породы и смягчения ее последствий.</w:t>
      </w:r>
    </w:p>
    <w:p w14:paraId="6DB55A5F" w14:textId="56B42B8C" w:rsidR="003F78DE" w:rsidRDefault="003F78DE" w:rsidP="003F78DE">
      <w:pPr>
        <w:pStyle w:val="a6"/>
        <w:jc w:val="both"/>
        <w:rPr>
          <w:rFonts w:ascii="Times New Roman" w:hAnsi="Times New Roman" w:cs="Times New Roman"/>
          <w:bCs/>
          <w:sz w:val="22"/>
          <w:szCs w:val="22"/>
        </w:rPr>
      </w:pPr>
      <w:r w:rsidRPr="003F78DE">
        <w:rPr>
          <w:rFonts w:ascii="Times New Roman" w:hAnsi="Times New Roman" w:cs="Times New Roman"/>
          <w:bCs/>
          <w:sz w:val="22"/>
          <w:szCs w:val="22"/>
        </w:rPr>
        <w:t xml:space="preserve">При разработке РД должна быть обеспечена экономическая эффективность технических решений по укреплению скальных откосов в нижнем бьефе гидроузла Братской ГЭС </w:t>
      </w:r>
      <w:proofErr w:type="spellStart"/>
      <w:r w:rsidRPr="003F78DE">
        <w:rPr>
          <w:rFonts w:ascii="Times New Roman" w:hAnsi="Times New Roman" w:cs="Times New Roman"/>
          <w:bCs/>
          <w:sz w:val="22"/>
          <w:szCs w:val="22"/>
        </w:rPr>
        <w:t>противокамнепадными</w:t>
      </w:r>
      <w:proofErr w:type="spellEnd"/>
      <w:r w:rsidRPr="003F78DE">
        <w:rPr>
          <w:rFonts w:ascii="Times New Roman" w:hAnsi="Times New Roman" w:cs="Times New Roman"/>
          <w:bCs/>
          <w:sz w:val="22"/>
          <w:szCs w:val="22"/>
        </w:rPr>
        <w:t xml:space="preserve"> системами.</w:t>
      </w:r>
    </w:p>
    <w:p w14:paraId="58F788E7" w14:textId="02019575" w:rsidR="003F78DE" w:rsidRDefault="003F78DE" w:rsidP="003F78DE">
      <w:pPr>
        <w:pStyle w:val="a6"/>
        <w:jc w:val="both"/>
        <w:rPr>
          <w:rFonts w:ascii="Times New Roman" w:hAnsi="Times New Roman" w:cs="Times New Roman"/>
          <w:bCs/>
          <w:sz w:val="22"/>
          <w:szCs w:val="22"/>
        </w:rPr>
      </w:pPr>
    </w:p>
    <w:p w14:paraId="11CF6886" w14:textId="77777777" w:rsidR="003F78DE" w:rsidRPr="003F78DE" w:rsidRDefault="003F78DE" w:rsidP="003F78DE">
      <w:pPr>
        <w:pStyle w:val="a6"/>
        <w:jc w:val="both"/>
        <w:rPr>
          <w:rFonts w:ascii="Times New Roman" w:hAnsi="Times New Roman" w:cs="Times New Roman"/>
          <w:bCs/>
          <w:sz w:val="22"/>
          <w:szCs w:val="22"/>
        </w:rPr>
      </w:pPr>
    </w:p>
    <w:p w14:paraId="2A4F454D" w14:textId="77777777" w:rsidR="003F78DE" w:rsidRPr="003F78DE" w:rsidRDefault="003F78DE" w:rsidP="003F78DE">
      <w:pPr>
        <w:pStyle w:val="a6"/>
        <w:numPr>
          <w:ilvl w:val="0"/>
          <w:numId w:val="41"/>
        </w:numPr>
        <w:jc w:val="both"/>
        <w:rPr>
          <w:rFonts w:ascii="Times New Roman" w:hAnsi="Times New Roman" w:cs="Times New Roman"/>
          <w:b/>
          <w:sz w:val="22"/>
          <w:szCs w:val="22"/>
        </w:rPr>
      </w:pPr>
      <w:r w:rsidRPr="003F78DE">
        <w:rPr>
          <w:rFonts w:ascii="Times New Roman" w:hAnsi="Times New Roman" w:cs="Times New Roman"/>
          <w:b/>
          <w:sz w:val="22"/>
          <w:szCs w:val="22"/>
        </w:rPr>
        <w:lastRenderedPageBreak/>
        <w:t>Требования к составу Работ</w:t>
      </w:r>
    </w:p>
    <w:p w14:paraId="3E225BDC"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В состав Работ входят следующие мероприятия:</w:t>
      </w:r>
    </w:p>
    <w:p w14:paraId="472AEC4D"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 xml:space="preserve">- Предпроектное натурное обследование </w:t>
      </w:r>
      <w:r w:rsidRPr="003F78DE">
        <w:rPr>
          <w:rFonts w:ascii="Times New Roman" w:hAnsi="Times New Roman" w:cs="Times New Roman"/>
          <w:bCs/>
          <w:sz w:val="22"/>
          <w:szCs w:val="22"/>
        </w:rPr>
        <w:t>скальных откосов в нижнем бьефе гидроузла Братской ГЭС с целью выработки технических решений</w:t>
      </w:r>
      <w:r w:rsidRPr="003F78DE">
        <w:rPr>
          <w:rFonts w:ascii="Times New Roman" w:hAnsi="Times New Roman" w:cs="Times New Roman"/>
          <w:sz w:val="22"/>
          <w:szCs w:val="22"/>
        </w:rPr>
        <w:t>.</w:t>
      </w:r>
    </w:p>
    <w:p w14:paraId="54B81698"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 xml:space="preserve">- </w:t>
      </w:r>
      <w:r w:rsidRPr="003F78DE">
        <w:rPr>
          <w:rFonts w:ascii="Times New Roman" w:hAnsi="Times New Roman" w:cs="Times New Roman"/>
          <w:bCs/>
          <w:sz w:val="22"/>
          <w:szCs w:val="22"/>
        </w:rPr>
        <w:t>Разработка РД на устройство противокамнепадной защиты скальных откосов;</w:t>
      </w:r>
    </w:p>
    <w:p w14:paraId="3547B024"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 Разработка сметной документации.</w:t>
      </w:r>
    </w:p>
    <w:p w14:paraId="1A3D36A3" w14:textId="021EA4A8" w:rsid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 Согласование РД и сметной документации с Заказчиком.</w:t>
      </w:r>
    </w:p>
    <w:p w14:paraId="6C9F7481" w14:textId="77777777" w:rsidR="003F78DE" w:rsidRPr="003F78DE" w:rsidRDefault="003F78DE" w:rsidP="003F78DE">
      <w:pPr>
        <w:pStyle w:val="a6"/>
        <w:jc w:val="both"/>
        <w:rPr>
          <w:rFonts w:ascii="Times New Roman" w:hAnsi="Times New Roman" w:cs="Times New Roman"/>
          <w:sz w:val="22"/>
          <w:szCs w:val="22"/>
        </w:rPr>
      </w:pPr>
    </w:p>
    <w:p w14:paraId="122B7D21" w14:textId="77777777" w:rsidR="003F78DE" w:rsidRPr="003F78DE" w:rsidRDefault="003F78DE" w:rsidP="003F78DE">
      <w:pPr>
        <w:pStyle w:val="a6"/>
        <w:jc w:val="both"/>
        <w:rPr>
          <w:rFonts w:ascii="Times New Roman" w:hAnsi="Times New Roman" w:cs="Times New Roman"/>
          <w:b/>
          <w:sz w:val="22"/>
          <w:szCs w:val="22"/>
        </w:rPr>
      </w:pPr>
      <w:r w:rsidRPr="003F78DE">
        <w:rPr>
          <w:rFonts w:ascii="Times New Roman" w:hAnsi="Times New Roman" w:cs="Times New Roman"/>
          <w:b/>
          <w:sz w:val="22"/>
          <w:szCs w:val="22"/>
        </w:rPr>
        <w:t>7. НТД, определяющие требования к оформлению и содержанию проекта</w:t>
      </w:r>
    </w:p>
    <w:p w14:paraId="296C0314"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7.1. Вся РД разрабатывается в соответствии с национальными, отраслевыми и корпоративными (ООО «ЕвроСибЭнерго-Гидрогенерация») нормативно-техническими документами, перечисленными ниже:</w:t>
      </w:r>
    </w:p>
    <w:p w14:paraId="2FBED090"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 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p>
    <w:p w14:paraId="4653E3ED" w14:textId="46C24621" w:rsid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 Норм и правил, действующими на момент подписания настоящего Технического задания</w:t>
      </w:r>
      <w:r>
        <w:rPr>
          <w:rFonts w:ascii="Times New Roman" w:hAnsi="Times New Roman" w:cs="Times New Roman"/>
          <w:sz w:val="22"/>
          <w:szCs w:val="22"/>
        </w:rPr>
        <w:t>.</w:t>
      </w:r>
    </w:p>
    <w:p w14:paraId="260927D9" w14:textId="77777777" w:rsidR="003F78DE" w:rsidRPr="003F78DE" w:rsidRDefault="003F78DE" w:rsidP="003F78DE">
      <w:pPr>
        <w:pStyle w:val="a6"/>
        <w:jc w:val="both"/>
        <w:rPr>
          <w:rFonts w:ascii="Times New Roman" w:hAnsi="Times New Roman" w:cs="Times New Roman"/>
          <w:sz w:val="22"/>
          <w:szCs w:val="22"/>
        </w:rPr>
      </w:pPr>
    </w:p>
    <w:p w14:paraId="2E3E1EC4" w14:textId="77777777" w:rsidR="003F78DE" w:rsidRPr="003F78DE" w:rsidRDefault="003F78DE" w:rsidP="003F78DE">
      <w:pPr>
        <w:pStyle w:val="a6"/>
        <w:jc w:val="both"/>
        <w:rPr>
          <w:rFonts w:ascii="Times New Roman" w:hAnsi="Times New Roman" w:cs="Times New Roman"/>
          <w:b/>
          <w:sz w:val="22"/>
          <w:szCs w:val="22"/>
        </w:rPr>
      </w:pPr>
      <w:r w:rsidRPr="003F78DE">
        <w:rPr>
          <w:rFonts w:ascii="Times New Roman" w:hAnsi="Times New Roman" w:cs="Times New Roman"/>
          <w:b/>
          <w:sz w:val="22"/>
          <w:szCs w:val="22"/>
        </w:rPr>
        <w:t>8. Требования к составу проектной и рабочей документации</w:t>
      </w:r>
    </w:p>
    <w:p w14:paraId="202F0365"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8.1. РД предоставляется в электронном виде в формате:</w:t>
      </w:r>
    </w:p>
    <w:p w14:paraId="46A20A64"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 вся документация обязательно представляется в редактируемом формате (файлы DWG-</w:t>
      </w:r>
      <w:proofErr w:type="spellStart"/>
      <w:r w:rsidRPr="003F78DE">
        <w:rPr>
          <w:rFonts w:ascii="Times New Roman" w:hAnsi="Times New Roman" w:cs="Times New Roman"/>
          <w:sz w:val="22"/>
          <w:szCs w:val="22"/>
        </w:rPr>
        <w:t>AutoCad</w:t>
      </w:r>
      <w:proofErr w:type="spellEnd"/>
      <w:r w:rsidRPr="003F78DE">
        <w:rPr>
          <w:rFonts w:ascii="Times New Roman" w:hAnsi="Times New Roman" w:cs="Times New Roman"/>
          <w:sz w:val="22"/>
          <w:szCs w:val="22"/>
        </w:rPr>
        <w:t>, VSD-</w:t>
      </w:r>
      <w:proofErr w:type="spellStart"/>
      <w:r w:rsidRPr="003F78DE">
        <w:rPr>
          <w:rFonts w:ascii="Times New Roman" w:hAnsi="Times New Roman" w:cs="Times New Roman"/>
          <w:sz w:val="22"/>
          <w:szCs w:val="22"/>
        </w:rPr>
        <w:t>Visio</w:t>
      </w:r>
      <w:proofErr w:type="spellEnd"/>
      <w:r w:rsidRPr="003F78DE">
        <w:rPr>
          <w:rFonts w:ascii="Times New Roman" w:hAnsi="Times New Roman" w:cs="Times New Roman"/>
          <w:sz w:val="22"/>
          <w:szCs w:val="22"/>
        </w:rPr>
        <w:t>, DOC-</w:t>
      </w:r>
      <w:proofErr w:type="spellStart"/>
      <w:r w:rsidRPr="003F78DE">
        <w:rPr>
          <w:rFonts w:ascii="Times New Roman" w:hAnsi="Times New Roman" w:cs="Times New Roman"/>
          <w:sz w:val="22"/>
          <w:szCs w:val="22"/>
        </w:rPr>
        <w:t>Word</w:t>
      </w:r>
      <w:proofErr w:type="spellEnd"/>
      <w:r w:rsidRPr="003F78DE">
        <w:rPr>
          <w:rFonts w:ascii="Times New Roman" w:hAnsi="Times New Roman" w:cs="Times New Roman"/>
          <w:sz w:val="22"/>
          <w:szCs w:val="22"/>
        </w:rPr>
        <w:t>, XLS-</w:t>
      </w:r>
      <w:proofErr w:type="spellStart"/>
      <w:r w:rsidRPr="003F78DE">
        <w:rPr>
          <w:rFonts w:ascii="Times New Roman" w:hAnsi="Times New Roman" w:cs="Times New Roman"/>
          <w:sz w:val="22"/>
          <w:szCs w:val="22"/>
        </w:rPr>
        <w:t>Exсel</w:t>
      </w:r>
      <w:proofErr w:type="spellEnd"/>
      <w:r w:rsidRPr="003F78DE">
        <w:rPr>
          <w:rFonts w:ascii="Times New Roman" w:hAnsi="Times New Roman" w:cs="Times New Roman"/>
          <w:sz w:val="22"/>
          <w:szCs w:val="22"/>
        </w:rPr>
        <w:t>) на электронном носителе (в одном экземпляре);</w:t>
      </w:r>
    </w:p>
    <w:p w14:paraId="517569DB"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 вся документация обязательно представляется в отсканированном виде с подписями в файлах PDF на электронном носителе (в одном экземпляре);</w:t>
      </w:r>
    </w:p>
    <w:p w14:paraId="206AD3FF"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 подписанная документация (оригиналы) на бумажном носителе (в количестве 2-х экземпляров) на русском языке;</w:t>
      </w:r>
    </w:p>
    <w:p w14:paraId="3D53A485"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 сводный сметный расчёт и локальные сметы предоставляются в электронном виде в форматах XLS-</w:t>
      </w:r>
      <w:proofErr w:type="spellStart"/>
      <w:r w:rsidRPr="003F78DE">
        <w:rPr>
          <w:rFonts w:ascii="Times New Roman" w:hAnsi="Times New Roman" w:cs="Times New Roman"/>
          <w:sz w:val="22"/>
          <w:szCs w:val="22"/>
        </w:rPr>
        <w:t>Exсel</w:t>
      </w:r>
      <w:proofErr w:type="spellEnd"/>
      <w:r w:rsidRPr="003F78DE">
        <w:rPr>
          <w:rFonts w:ascii="Times New Roman" w:hAnsi="Times New Roman" w:cs="Times New Roman"/>
          <w:sz w:val="22"/>
          <w:szCs w:val="22"/>
        </w:rPr>
        <w:t xml:space="preserve"> и Гранд-Смета, на бумажном носителе (подписанная) в количестве 2х экземпляров на русском языке.</w:t>
      </w:r>
    </w:p>
    <w:p w14:paraId="4CDB55B6" w14:textId="6FB5DFB4" w:rsid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 xml:space="preserve">8.2. Сметная документация должна соответствовать «Методики определения стоимости работ по подготовке проектной документации», утвержденной приказом Министерства строительства и жилищно-коммунального хозяйства Российской Федерации от 1 октября 2021 г.№ 707/пр., и должна быть выполнена согласно требованиям  СТП 907-011.210.032-2020 (приказ от 14.09.2020 №358) «Порядок формирования и утверждения перечня проектно-изыскательских работ, разработки заданий на проектирование, проведения экспертизы и согласования проектно-сметной документации» ООО «ЕвроСибЭнерго – Гидрогенерация», СТП 907-011.202.115-2020 «Ценообразование </w:t>
      </w:r>
      <w:r w:rsidRPr="003F78DE">
        <w:rPr>
          <w:rFonts w:ascii="Times New Roman" w:hAnsi="Times New Roman" w:cs="Times New Roman"/>
          <w:noProof/>
          <w:sz w:val="22"/>
          <w:szCs w:val="22"/>
        </w:rPr>
        <w:drawing>
          <wp:inline distT="0" distB="0" distL="0" distR="0" wp14:anchorId="2DDE95E3" wp14:editId="4F28E813">
            <wp:extent cx="9525" cy="95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7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F78DE">
        <w:rPr>
          <w:rFonts w:ascii="Times New Roman" w:hAnsi="Times New Roman" w:cs="Times New Roman"/>
          <w:sz w:val="22"/>
          <w:szCs w:val="22"/>
        </w:rPr>
        <w:t>в ремонтной, строительной деятельности, услуг производственного и непроизводственного (технического) характера» ООО «ЕвроСибЭнерго</w:t>
      </w:r>
      <w:r w:rsidRPr="003F78DE">
        <w:rPr>
          <w:rFonts w:ascii="Times New Roman" w:hAnsi="Times New Roman" w:cs="Times New Roman"/>
          <w:noProof/>
          <w:sz w:val="22"/>
          <w:szCs w:val="22"/>
        </w:rPr>
        <w:drawing>
          <wp:inline distT="0" distB="0" distL="0" distR="0" wp14:anchorId="6F5C0D19" wp14:editId="396F5D03">
            <wp:extent cx="9525" cy="95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7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F78DE">
        <w:rPr>
          <w:rFonts w:ascii="Times New Roman" w:hAnsi="Times New Roman" w:cs="Times New Roman"/>
          <w:noProof/>
          <w:sz w:val="22"/>
          <w:szCs w:val="22"/>
        </w:rPr>
        <w:drawing>
          <wp:inline distT="0" distB="0" distL="0" distR="0" wp14:anchorId="00500958" wp14:editId="198332DD">
            <wp:extent cx="9525" cy="95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7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F78DE">
        <w:rPr>
          <w:rFonts w:ascii="Times New Roman" w:hAnsi="Times New Roman" w:cs="Times New Roman"/>
          <w:sz w:val="22"/>
          <w:szCs w:val="22"/>
        </w:rPr>
        <w:t>-Гидрогенерация».</w:t>
      </w:r>
      <w:r w:rsidRPr="003F78DE">
        <w:rPr>
          <w:rFonts w:ascii="Times New Roman" w:hAnsi="Times New Roman" w:cs="Times New Roman"/>
          <w:noProof/>
          <w:sz w:val="22"/>
          <w:szCs w:val="22"/>
        </w:rPr>
        <w:drawing>
          <wp:inline distT="0" distB="0" distL="0" distR="0" wp14:anchorId="5942FD1C" wp14:editId="79F5058C">
            <wp:extent cx="19050" cy="95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6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p w14:paraId="2F53E36B" w14:textId="77777777" w:rsidR="003F78DE" w:rsidRPr="003F78DE" w:rsidRDefault="003F78DE" w:rsidP="003F78DE">
      <w:pPr>
        <w:pStyle w:val="a6"/>
        <w:jc w:val="both"/>
        <w:rPr>
          <w:rFonts w:ascii="Times New Roman" w:hAnsi="Times New Roman" w:cs="Times New Roman"/>
          <w:sz w:val="22"/>
          <w:szCs w:val="22"/>
        </w:rPr>
      </w:pPr>
    </w:p>
    <w:p w14:paraId="1F49DDAF" w14:textId="77777777" w:rsidR="003F78DE" w:rsidRPr="003F78DE" w:rsidRDefault="003F78DE" w:rsidP="003F78DE">
      <w:pPr>
        <w:pStyle w:val="a6"/>
        <w:jc w:val="both"/>
        <w:rPr>
          <w:rFonts w:ascii="Times New Roman" w:hAnsi="Times New Roman" w:cs="Times New Roman"/>
          <w:b/>
          <w:sz w:val="22"/>
          <w:szCs w:val="22"/>
        </w:rPr>
      </w:pPr>
      <w:r w:rsidRPr="003F78DE">
        <w:rPr>
          <w:rFonts w:ascii="Times New Roman" w:hAnsi="Times New Roman" w:cs="Times New Roman"/>
          <w:b/>
          <w:sz w:val="22"/>
          <w:szCs w:val="22"/>
        </w:rPr>
        <w:t>9. Этапы строительства</w:t>
      </w:r>
    </w:p>
    <w:p w14:paraId="6FCA56F1" w14:textId="603F7179" w:rsid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Разработка этапов строительства не требуется</w:t>
      </w:r>
      <w:r>
        <w:rPr>
          <w:rFonts w:ascii="Times New Roman" w:hAnsi="Times New Roman" w:cs="Times New Roman"/>
          <w:sz w:val="22"/>
          <w:szCs w:val="22"/>
        </w:rPr>
        <w:t>.</w:t>
      </w:r>
    </w:p>
    <w:p w14:paraId="7CF121F8" w14:textId="3D8F475A" w:rsidR="003F78DE" w:rsidRDefault="003F78DE" w:rsidP="003F78DE">
      <w:pPr>
        <w:pStyle w:val="a6"/>
        <w:jc w:val="both"/>
        <w:rPr>
          <w:rFonts w:ascii="Times New Roman" w:hAnsi="Times New Roman" w:cs="Times New Roman"/>
          <w:sz w:val="22"/>
          <w:szCs w:val="22"/>
        </w:rPr>
      </w:pPr>
    </w:p>
    <w:p w14:paraId="3CB1268E" w14:textId="77777777" w:rsidR="003F78DE" w:rsidRPr="003F78DE" w:rsidRDefault="003F78DE" w:rsidP="003F78DE">
      <w:pPr>
        <w:pStyle w:val="a6"/>
        <w:jc w:val="both"/>
        <w:rPr>
          <w:rFonts w:ascii="Times New Roman" w:hAnsi="Times New Roman" w:cs="Times New Roman"/>
          <w:sz w:val="22"/>
          <w:szCs w:val="22"/>
        </w:rPr>
      </w:pPr>
    </w:p>
    <w:p w14:paraId="14F32C29" w14:textId="77777777" w:rsidR="003F78DE" w:rsidRPr="003F78DE" w:rsidRDefault="003F78DE" w:rsidP="003F78DE">
      <w:pPr>
        <w:pStyle w:val="a6"/>
        <w:jc w:val="both"/>
        <w:rPr>
          <w:rFonts w:ascii="Times New Roman" w:hAnsi="Times New Roman" w:cs="Times New Roman"/>
          <w:b/>
          <w:sz w:val="22"/>
          <w:szCs w:val="22"/>
        </w:rPr>
      </w:pPr>
      <w:r w:rsidRPr="003F78DE">
        <w:rPr>
          <w:rFonts w:ascii="Times New Roman" w:hAnsi="Times New Roman" w:cs="Times New Roman"/>
          <w:b/>
          <w:sz w:val="22"/>
          <w:szCs w:val="22"/>
        </w:rPr>
        <w:lastRenderedPageBreak/>
        <w:t>10. Дополнительные требования</w:t>
      </w:r>
    </w:p>
    <w:p w14:paraId="4FF1DABD"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Организация-участник должна удовлетворять следующим условиям:</w:t>
      </w:r>
    </w:p>
    <w:p w14:paraId="0C616732"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10.1. Участник должен являться членом саморегулируемой организации (СРО). В подтверждение соответствия данному требованию участник закупки в составе заявки на участие в закупке должен предоставить выписку из реестра членов саморегулируемой организации, основанной на членстве лиц, выполняющих инженерные изыскания в отношении объектов капитального строительства. Выписка из реестра членов СРО должна быть оформлена по форме,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Дата выписки не должна быть старше одного месяца на дату подачи заявки Участника.</w:t>
      </w:r>
    </w:p>
    <w:p w14:paraId="0FC0972C" w14:textId="17952F46" w:rsid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10.2. В случае привлечения соисполнителей для оказания услуг, на соисполнителей распространяются все требования, заявленные в данных ТТ. Перечень привлекаемых соисполнителей в обязательном порядке, согласовывается с Заказчиком. Для подтверждения соответствия данным требованиям предоставить в составе заявки План распределения объемов оказания услуг между генеральным исполнителем и соисполнителями по форме, приведенной в Документации о закупке.</w:t>
      </w:r>
    </w:p>
    <w:p w14:paraId="51433BBD" w14:textId="77777777" w:rsidR="003F78DE" w:rsidRPr="003F78DE" w:rsidRDefault="003F78DE" w:rsidP="003F78DE">
      <w:pPr>
        <w:pStyle w:val="a6"/>
        <w:jc w:val="both"/>
        <w:rPr>
          <w:rFonts w:ascii="Times New Roman" w:hAnsi="Times New Roman" w:cs="Times New Roman"/>
          <w:sz w:val="22"/>
          <w:szCs w:val="22"/>
        </w:rPr>
      </w:pPr>
    </w:p>
    <w:p w14:paraId="07FC6BA0" w14:textId="77777777" w:rsidR="003F78DE" w:rsidRPr="003F78DE" w:rsidRDefault="003F78DE" w:rsidP="003F78DE">
      <w:pPr>
        <w:pStyle w:val="a6"/>
        <w:jc w:val="both"/>
        <w:rPr>
          <w:rFonts w:ascii="Times New Roman" w:hAnsi="Times New Roman" w:cs="Times New Roman"/>
          <w:b/>
          <w:sz w:val="22"/>
          <w:szCs w:val="22"/>
        </w:rPr>
      </w:pPr>
      <w:r w:rsidRPr="003F78DE">
        <w:rPr>
          <w:rFonts w:ascii="Times New Roman" w:hAnsi="Times New Roman" w:cs="Times New Roman"/>
          <w:b/>
          <w:sz w:val="22"/>
          <w:szCs w:val="22"/>
        </w:rPr>
        <w:t>11. Сроки выполнения проекта</w:t>
      </w:r>
    </w:p>
    <w:p w14:paraId="79B98C00"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Работы по настоящему Техническому заданию выполняются в сроки, предусмотренные предварительным План - графиком выполнения Работ (Таблица №1).</w:t>
      </w:r>
    </w:p>
    <w:p w14:paraId="5E3CC2A6"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Работа считается выполненной после согласования с Заказчиком (Филиалом ООО «ЕвроСибЭнерго-Гидрогенерация» «Братская ГЭС») и подписания Акта сдачи-приемки выполненных работ.</w:t>
      </w:r>
    </w:p>
    <w:p w14:paraId="5C0454D0" w14:textId="08630397" w:rsid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По письменному согласованию сторон допускается досрочное выполнение работ.</w:t>
      </w:r>
    </w:p>
    <w:p w14:paraId="598D7465" w14:textId="77777777" w:rsidR="003F78DE" w:rsidRPr="003F78DE" w:rsidRDefault="003F78DE" w:rsidP="003F78DE">
      <w:pPr>
        <w:pStyle w:val="a6"/>
        <w:jc w:val="both"/>
        <w:rPr>
          <w:rFonts w:ascii="Times New Roman" w:hAnsi="Times New Roman" w:cs="Times New Roman"/>
          <w:sz w:val="22"/>
          <w:szCs w:val="22"/>
        </w:rPr>
      </w:pPr>
    </w:p>
    <w:p w14:paraId="20282742" w14:textId="77777777" w:rsidR="003F78DE" w:rsidRPr="003F78DE" w:rsidRDefault="003F78DE" w:rsidP="003F78DE">
      <w:pPr>
        <w:pStyle w:val="a6"/>
        <w:jc w:val="left"/>
        <w:rPr>
          <w:rFonts w:ascii="Times New Roman" w:hAnsi="Times New Roman" w:cs="Times New Roman"/>
          <w:sz w:val="22"/>
          <w:szCs w:val="22"/>
        </w:rPr>
      </w:pPr>
      <w:r w:rsidRPr="003F78DE">
        <w:rPr>
          <w:rFonts w:ascii="Times New Roman" w:hAnsi="Times New Roman" w:cs="Times New Roman"/>
          <w:sz w:val="22"/>
          <w:szCs w:val="22"/>
        </w:rPr>
        <w:t>Таблица №1 – «План - график выполнения Работ»</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
        <w:gridCol w:w="4429"/>
        <w:gridCol w:w="4014"/>
      </w:tblGrid>
      <w:tr w:rsidR="003F78DE" w:rsidRPr="003F78DE" w14:paraId="089261EB" w14:textId="77777777" w:rsidTr="002768DC">
        <w:trPr>
          <w:trHeight w:val="206"/>
          <w:tblHeader/>
        </w:trPr>
        <w:tc>
          <w:tcPr>
            <w:tcW w:w="378" w:type="pct"/>
            <w:vAlign w:val="center"/>
          </w:tcPr>
          <w:p w14:paraId="3F76C0BB" w14:textId="77777777" w:rsidR="003F78DE" w:rsidRPr="003F78DE" w:rsidRDefault="003F78DE" w:rsidP="003F78DE">
            <w:pPr>
              <w:pStyle w:val="a6"/>
              <w:rPr>
                <w:rFonts w:ascii="Times New Roman" w:hAnsi="Times New Roman" w:cs="Times New Roman"/>
                <w:b/>
                <w:sz w:val="22"/>
                <w:szCs w:val="22"/>
              </w:rPr>
            </w:pPr>
            <w:r w:rsidRPr="003F78DE">
              <w:rPr>
                <w:rFonts w:ascii="Times New Roman" w:hAnsi="Times New Roman" w:cs="Times New Roman"/>
                <w:b/>
                <w:sz w:val="22"/>
                <w:szCs w:val="22"/>
              </w:rPr>
              <w:t>№</w:t>
            </w:r>
          </w:p>
          <w:p w14:paraId="49CC90C9" w14:textId="77777777" w:rsidR="003F78DE" w:rsidRPr="003F78DE" w:rsidRDefault="003F78DE" w:rsidP="003F78DE">
            <w:pPr>
              <w:pStyle w:val="a6"/>
              <w:rPr>
                <w:rFonts w:ascii="Times New Roman" w:hAnsi="Times New Roman" w:cs="Times New Roman"/>
                <w:b/>
                <w:sz w:val="22"/>
                <w:szCs w:val="22"/>
              </w:rPr>
            </w:pPr>
            <w:r w:rsidRPr="003F78DE">
              <w:rPr>
                <w:rFonts w:ascii="Times New Roman" w:hAnsi="Times New Roman" w:cs="Times New Roman"/>
                <w:b/>
                <w:sz w:val="22"/>
                <w:szCs w:val="22"/>
              </w:rPr>
              <w:t>п/п</w:t>
            </w:r>
          </w:p>
        </w:tc>
        <w:tc>
          <w:tcPr>
            <w:tcW w:w="2424" w:type="pct"/>
            <w:vAlign w:val="center"/>
          </w:tcPr>
          <w:p w14:paraId="47DB5A77" w14:textId="77777777" w:rsidR="003F78DE" w:rsidRPr="003F78DE" w:rsidRDefault="003F78DE" w:rsidP="003F78DE">
            <w:pPr>
              <w:pStyle w:val="a6"/>
              <w:rPr>
                <w:rFonts w:ascii="Times New Roman" w:hAnsi="Times New Roman" w:cs="Times New Roman"/>
                <w:b/>
                <w:sz w:val="22"/>
                <w:szCs w:val="22"/>
              </w:rPr>
            </w:pPr>
            <w:r w:rsidRPr="003F78DE">
              <w:rPr>
                <w:rFonts w:ascii="Times New Roman" w:hAnsi="Times New Roman" w:cs="Times New Roman"/>
                <w:b/>
                <w:sz w:val="22"/>
                <w:szCs w:val="22"/>
              </w:rPr>
              <w:t>Наименование параметра</w:t>
            </w:r>
          </w:p>
        </w:tc>
        <w:tc>
          <w:tcPr>
            <w:tcW w:w="2197" w:type="pct"/>
            <w:vAlign w:val="center"/>
          </w:tcPr>
          <w:p w14:paraId="452A7334" w14:textId="77777777" w:rsidR="003F78DE" w:rsidRPr="003F78DE" w:rsidRDefault="003F78DE" w:rsidP="003F78DE">
            <w:pPr>
              <w:pStyle w:val="a6"/>
              <w:rPr>
                <w:rFonts w:ascii="Times New Roman" w:hAnsi="Times New Roman" w:cs="Times New Roman"/>
                <w:b/>
                <w:sz w:val="22"/>
                <w:szCs w:val="22"/>
              </w:rPr>
            </w:pPr>
            <w:r w:rsidRPr="003F78DE">
              <w:rPr>
                <w:rFonts w:ascii="Times New Roman" w:hAnsi="Times New Roman" w:cs="Times New Roman"/>
                <w:b/>
                <w:sz w:val="22"/>
                <w:szCs w:val="22"/>
              </w:rPr>
              <w:t>Требование Заказчика</w:t>
            </w:r>
          </w:p>
        </w:tc>
      </w:tr>
      <w:tr w:rsidR="003F78DE" w:rsidRPr="003F78DE" w14:paraId="01CE09C6" w14:textId="77777777" w:rsidTr="002768DC">
        <w:trPr>
          <w:trHeight w:val="60"/>
          <w:tblHeader/>
        </w:trPr>
        <w:tc>
          <w:tcPr>
            <w:tcW w:w="378" w:type="pct"/>
            <w:vAlign w:val="center"/>
          </w:tcPr>
          <w:p w14:paraId="72C3278B" w14:textId="77777777" w:rsidR="003F78DE" w:rsidRPr="003F78DE" w:rsidRDefault="003F78DE" w:rsidP="003F78DE">
            <w:pPr>
              <w:pStyle w:val="a6"/>
              <w:rPr>
                <w:rFonts w:ascii="Times New Roman" w:hAnsi="Times New Roman" w:cs="Times New Roman"/>
                <w:b/>
                <w:sz w:val="22"/>
                <w:szCs w:val="22"/>
              </w:rPr>
            </w:pPr>
            <w:r w:rsidRPr="003F78DE">
              <w:rPr>
                <w:rFonts w:ascii="Times New Roman" w:hAnsi="Times New Roman" w:cs="Times New Roman"/>
                <w:b/>
                <w:sz w:val="22"/>
                <w:szCs w:val="22"/>
              </w:rPr>
              <w:t>1</w:t>
            </w:r>
          </w:p>
        </w:tc>
        <w:tc>
          <w:tcPr>
            <w:tcW w:w="2424" w:type="pct"/>
            <w:vAlign w:val="center"/>
          </w:tcPr>
          <w:p w14:paraId="43D10205" w14:textId="77777777" w:rsidR="003F78DE" w:rsidRPr="003F78DE" w:rsidRDefault="003F78DE" w:rsidP="003F78DE">
            <w:pPr>
              <w:pStyle w:val="a6"/>
              <w:rPr>
                <w:rFonts w:ascii="Times New Roman" w:hAnsi="Times New Roman" w:cs="Times New Roman"/>
                <w:b/>
                <w:sz w:val="22"/>
                <w:szCs w:val="22"/>
              </w:rPr>
            </w:pPr>
            <w:r w:rsidRPr="003F78DE">
              <w:rPr>
                <w:rFonts w:ascii="Times New Roman" w:hAnsi="Times New Roman" w:cs="Times New Roman"/>
                <w:b/>
                <w:sz w:val="22"/>
                <w:szCs w:val="22"/>
              </w:rPr>
              <w:t>2</w:t>
            </w:r>
          </w:p>
        </w:tc>
        <w:tc>
          <w:tcPr>
            <w:tcW w:w="2197" w:type="pct"/>
            <w:vAlign w:val="center"/>
          </w:tcPr>
          <w:p w14:paraId="444763D7" w14:textId="77777777" w:rsidR="003F78DE" w:rsidRPr="003F78DE" w:rsidRDefault="003F78DE" w:rsidP="003F78DE">
            <w:pPr>
              <w:pStyle w:val="a6"/>
              <w:rPr>
                <w:rFonts w:ascii="Times New Roman" w:hAnsi="Times New Roman" w:cs="Times New Roman"/>
                <w:b/>
                <w:sz w:val="22"/>
                <w:szCs w:val="22"/>
              </w:rPr>
            </w:pPr>
            <w:r w:rsidRPr="003F78DE">
              <w:rPr>
                <w:rFonts w:ascii="Times New Roman" w:hAnsi="Times New Roman" w:cs="Times New Roman"/>
                <w:b/>
                <w:sz w:val="22"/>
                <w:szCs w:val="22"/>
              </w:rPr>
              <w:t>3</w:t>
            </w:r>
          </w:p>
        </w:tc>
      </w:tr>
      <w:tr w:rsidR="003F78DE" w:rsidRPr="003F78DE" w14:paraId="38FDDCF3" w14:textId="77777777" w:rsidTr="002768DC">
        <w:trPr>
          <w:trHeight w:val="1195"/>
        </w:trPr>
        <w:tc>
          <w:tcPr>
            <w:tcW w:w="378" w:type="pct"/>
            <w:vAlign w:val="center"/>
          </w:tcPr>
          <w:p w14:paraId="58599C2A" w14:textId="77777777" w:rsidR="003F78DE" w:rsidRPr="003F78DE" w:rsidRDefault="003F78DE" w:rsidP="003F78DE">
            <w:pPr>
              <w:pStyle w:val="a6"/>
              <w:numPr>
                <w:ilvl w:val="0"/>
                <w:numId w:val="42"/>
              </w:numPr>
              <w:jc w:val="both"/>
              <w:rPr>
                <w:rFonts w:ascii="Times New Roman" w:hAnsi="Times New Roman" w:cs="Times New Roman"/>
                <w:sz w:val="22"/>
                <w:szCs w:val="22"/>
              </w:rPr>
            </w:pPr>
          </w:p>
        </w:tc>
        <w:tc>
          <w:tcPr>
            <w:tcW w:w="2424" w:type="pct"/>
            <w:vAlign w:val="center"/>
          </w:tcPr>
          <w:p w14:paraId="00C8C9AF" w14:textId="77777777" w:rsidR="003F78DE" w:rsidRPr="003F78DE" w:rsidRDefault="003F78DE" w:rsidP="003F78DE">
            <w:pPr>
              <w:pStyle w:val="a6"/>
              <w:jc w:val="both"/>
              <w:rPr>
                <w:rFonts w:ascii="Times New Roman" w:hAnsi="Times New Roman" w:cs="Times New Roman"/>
                <w:bCs/>
                <w:iCs/>
                <w:sz w:val="22"/>
                <w:szCs w:val="22"/>
              </w:rPr>
            </w:pPr>
            <w:r w:rsidRPr="003F78DE">
              <w:rPr>
                <w:rFonts w:ascii="Times New Roman" w:hAnsi="Times New Roman" w:cs="Times New Roman"/>
                <w:sz w:val="22"/>
                <w:szCs w:val="22"/>
              </w:rPr>
              <w:t xml:space="preserve">Предпроектное натурное обследование </w:t>
            </w:r>
            <w:r w:rsidRPr="003F78DE">
              <w:rPr>
                <w:rFonts w:ascii="Times New Roman" w:hAnsi="Times New Roman" w:cs="Times New Roman"/>
                <w:bCs/>
                <w:sz w:val="22"/>
                <w:szCs w:val="22"/>
              </w:rPr>
              <w:t>скальных откосов в нижнем бьефе гидроузла Братской ГЭС с целью выработки технических решений</w:t>
            </w:r>
          </w:p>
        </w:tc>
        <w:tc>
          <w:tcPr>
            <w:tcW w:w="2197" w:type="pct"/>
            <w:vAlign w:val="center"/>
          </w:tcPr>
          <w:p w14:paraId="31EE0190"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Начало: со дня, следующего за днем заключения Договора.</w:t>
            </w:r>
          </w:p>
          <w:p w14:paraId="12BEB3A1"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Окончание: не позднее 15.11.2022</w:t>
            </w:r>
          </w:p>
        </w:tc>
      </w:tr>
      <w:tr w:rsidR="003F78DE" w:rsidRPr="003F78DE" w14:paraId="33D6F393" w14:textId="77777777" w:rsidTr="002768DC">
        <w:trPr>
          <w:trHeight w:val="564"/>
        </w:trPr>
        <w:tc>
          <w:tcPr>
            <w:tcW w:w="378" w:type="pct"/>
            <w:vAlign w:val="center"/>
          </w:tcPr>
          <w:p w14:paraId="7E1233F9" w14:textId="77777777" w:rsidR="003F78DE" w:rsidRPr="003F78DE" w:rsidRDefault="003F78DE" w:rsidP="003F78DE">
            <w:pPr>
              <w:pStyle w:val="a6"/>
              <w:numPr>
                <w:ilvl w:val="0"/>
                <w:numId w:val="42"/>
              </w:numPr>
              <w:jc w:val="both"/>
              <w:rPr>
                <w:rFonts w:ascii="Times New Roman" w:hAnsi="Times New Roman" w:cs="Times New Roman"/>
                <w:sz w:val="22"/>
                <w:szCs w:val="22"/>
              </w:rPr>
            </w:pPr>
          </w:p>
        </w:tc>
        <w:tc>
          <w:tcPr>
            <w:tcW w:w="2424" w:type="pct"/>
            <w:vAlign w:val="center"/>
          </w:tcPr>
          <w:p w14:paraId="1B60C9F3" w14:textId="77777777" w:rsidR="003F78DE" w:rsidRPr="003F78DE" w:rsidRDefault="003F78DE" w:rsidP="003F78DE">
            <w:pPr>
              <w:pStyle w:val="a6"/>
              <w:jc w:val="both"/>
              <w:rPr>
                <w:rFonts w:ascii="Times New Roman" w:hAnsi="Times New Roman" w:cs="Times New Roman"/>
                <w:bCs/>
                <w:iCs/>
                <w:sz w:val="22"/>
                <w:szCs w:val="22"/>
              </w:rPr>
            </w:pPr>
            <w:r w:rsidRPr="003F78DE">
              <w:rPr>
                <w:rFonts w:ascii="Times New Roman" w:hAnsi="Times New Roman" w:cs="Times New Roman"/>
                <w:bCs/>
                <w:iCs/>
                <w:sz w:val="22"/>
                <w:szCs w:val="22"/>
              </w:rPr>
              <w:t>Разработка</w:t>
            </w:r>
            <w:r w:rsidRPr="003F78DE">
              <w:rPr>
                <w:rFonts w:ascii="Times New Roman" w:hAnsi="Times New Roman" w:cs="Times New Roman"/>
                <w:sz w:val="22"/>
                <w:szCs w:val="22"/>
              </w:rPr>
              <w:t xml:space="preserve"> </w:t>
            </w:r>
            <w:r w:rsidRPr="003F78DE">
              <w:rPr>
                <w:rFonts w:ascii="Times New Roman" w:hAnsi="Times New Roman" w:cs="Times New Roman"/>
                <w:bCs/>
                <w:iCs/>
                <w:sz w:val="22"/>
                <w:szCs w:val="22"/>
              </w:rPr>
              <w:t>рабочей документации. Согласование с Заказчиком.</w:t>
            </w:r>
          </w:p>
        </w:tc>
        <w:tc>
          <w:tcPr>
            <w:tcW w:w="2197" w:type="pct"/>
            <w:vAlign w:val="center"/>
          </w:tcPr>
          <w:p w14:paraId="6B3037BB"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16.11.2022 – 23.12.2022</w:t>
            </w:r>
          </w:p>
        </w:tc>
      </w:tr>
      <w:tr w:rsidR="003F78DE" w:rsidRPr="003F78DE" w14:paraId="4911ABE4" w14:textId="77777777" w:rsidTr="002768DC">
        <w:trPr>
          <w:trHeight w:val="416"/>
        </w:trPr>
        <w:tc>
          <w:tcPr>
            <w:tcW w:w="378" w:type="pct"/>
            <w:vAlign w:val="center"/>
          </w:tcPr>
          <w:p w14:paraId="584B24F2" w14:textId="77777777" w:rsidR="003F78DE" w:rsidRPr="003F78DE" w:rsidRDefault="003F78DE" w:rsidP="003F78DE">
            <w:pPr>
              <w:pStyle w:val="a6"/>
              <w:numPr>
                <w:ilvl w:val="0"/>
                <w:numId w:val="42"/>
              </w:numPr>
              <w:jc w:val="both"/>
              <w:rPr>
                <w:rFonts w:ascii="Times New Roman" w:hAnsi="Times New Roman" w:cs="Times New Roman"/>
                <w:sz w:val="22"/>
                <w:szCs w:val="22"/>
              </w:rPr>
            </w:pPr>
          </w:p>
        </w:tc>
        <w:tc>
          <w:tcPr>
            <w:tcW w:w="2424" w:type="pct"/>
            <w:vAlign w:val="center"/>
          </w:tcPr>
          <w:p w14:paraId="55D529E2" w14:textId="77777777" w:rsidR="003F78DE" w:rsidRPr="003F78DE" w:rsidRDefault="003F78DE" w:rsidP="003F78DE">
            <w:pPr>
              <w:pStyle w:val="a6"/>
              <w:jc w:val="both"/>
              <w:rPr>
                <w:rFonts w:ascii="Times New Roman" w:hAnsi="Times New Roman" w:cs="Times New Roman"/>
                <w:bCs/>
                <w:iCs/>
                <w:sz w:val="22"/>
                <w:szCs w:val="22"/>
              </w:rPr>
            </w:pPr>
            <w:r w:rsidRPr="003F78DE">
              <w:rPr>
                <w:rFonts w:ascii="Times New Roman" w:hAnsi="Times New Roman" w:cs="Times New Roman"/>
                <w:bCs/>
                <w:iCs/>
                <w:sz w:val="22"/>
                <w:szCs w:val="22"/>
              </w:rPr>
              <w:t>Разработка сметной документации.</w:t>
            </w:r>
            <w:r w:rsidRPr="003F78DE">
              <w:rPr>
                <w:rFonts w:ascii="Times New Roman" w:hAnsi="Times New Roman" w:cs="Times New Roman"/>
                <w:iCs/>
                <w:sz w:val="22"/>
                <w:szCs w:val="22"/>
              </w:rPr>
              <w:t xml:space="preserve"> </w:t>
            </w:r>
          </w:p>
        </w:tc>
        <w:tc>
          <w:tcPr>
            <w:tcW w:w="2197" w:type="pct"/>
            <w:vAlign w:val="center"/>
          </w:tcPr>
          <w:p w14:paraId="6DB4B85D"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26.12.2022 – 20.01.2023</w:t>
            </w:r>
          </w:p>
        </w:tc>
      </w:tr>
      <w:tr w:rsidR="003F78DE" w:rsidRPr="003F78DE" w14:paraId="2EDCC42F" w14:textId="77777777" w:rsidTr="002768DC">
        <w:trPr>
          <w:trHeight w:val="1133"/>
        </w:trPr>
        <w:tc>
          <w:tcPr>
            <w:tcW w:w="378" w:type="pct"/>
            <w:vAlign w:val="center"/>
          </w:tcPr>
          <w:p w14:paraId="45FC1714" w14:textId="77777777" w:rsidR="003F78DE" w:rsidRPr="003F78DE" w:rsidRDefault="003F78DE" w:rsidP="003F78DE">
            <w:pPr>
              <w:pStyle w:val="a6"/>
              <w:numPr>
                <w:ilvl w:val="0"/>
                <w:numId w:val="42"/>
              </w:numPr>
              <w:jc w:val="both"/>
              <w:rPr>
                <w:rFonts w:ascii="Times New Roman" w:hAnsi="Times New Roman" w:cs="Times New Roman"/>
                <w:sz w:val="22"/>
                <w:szCs w:val="22"/>
              </w:rPr>
            </w:pPr>
          </w:p>
        </w:tc>
        <w:tc>
          <w:tcPr>
            <w:tcW w:w="2424" w:type="pct"/>
            <w:vAlign w:val="center"/>
          </w:tcPr>
          <w:p w14:paraId="730E3E84" w14:textId="77777777" w:rsidR="003F78DE" w:rsidRPr="003F78DE" w:rsidRDefault="003F78DE" w:rsidP="003F78DE">
            <w:pPr>
              <w:pStyle w:val="a6"/>
              <w:jc w:val="both"/>
              <w:rPr>
                <w:rFonts w:ascii="Times New Roman" w:hAnsi="Times New Roman" w:cs="Times New Roman"/>
                <w:bCs/>
                <w:iCs/>
                <w:sz w:val="22"/>
                <w:szCs w:val="22"/>
              </w:rPr>
            </w:pPr>
            <w:r w:rsidRPr="003F78DE">
              <w:rPr>
                <w:rFonts w:ascii="Times New Roman" w:hAnsi="Times New Roman" w:cs="Times New Roman"/>
                <w:bCs/>
                <w:iCs/>
                <w:sz w:val="22"/>
                <w:szCs w:val="22"/>
              </w:rPr>
              <w:t>Согласование доработанной РД и СД с Заказчиком (ф</w:t>
            </w:r>
            <w:r w:rsidRPr="003F78DE">
              <w:rPr>
                <w:rFonts w:ascii="Times New Roman" w:hAnsi="Times New Roman" w:cs="Times New Roman"/>
                <w:sz w:val="22"/>
                <w:szCs w:val="22"/>
              </w:rPr>
              <w:t>илиалом ООО</w:t>
            </w:r>
            <w:r w:rsidRPr="003F78DE">
              <w:rPr>
                <w:rFonts w:ascii="Times New Roman" w:hAnsi="Times New Roman" w:cs="Times New Roman"/>
                <w:sz w:val="22"/>
                <w:szCs w:val="22"/>
              </w:rPr>
              <w:br/>
              <w:t>«ЕвроСибЭнерго-Гидрогенерация» «Братская ГЭС»</w:t>
            </w:r>
            <w:r w:rsidRPr="003F78DE">
              <w:rPr>
                <w:rFonts w:ascii="Times New Roman" w:hAnsi="Times New Roman" w:cs="Times New Roman"/>
                <w:bCs/>
                <w:iCs/>
                <w:sz w:val="22"/>
                <w:szCs w:val="22"/>
              </w:rPr>
              <w:t>)</w:t>
            </w:r>
          </w:p>
        </w:tc>
        <w:tc>
          <w:tcPr>
            <w:tcW w:w="2197" w:type="pct"/>
            <w:vAlign w:val="center"/>
          </w:tcPr>
          <w:p w14:paraId="04814F82"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Начало: не позднее дня, следующего за датой официального получения РД Филиалом. Окончание: не позднее</w:t>
            </w:r>
          </w:p>
          <w:p w14:paraId="6FD3E3F3"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27.01.2023.</w:t>
            </w:r>
          </w:p>
        </w:tc>
      </w:tr>
    </w:tbl>
    <w:p w14:paraId="665F0FEB" w14:textId="77777777" w:rsidR="003F78DE" w:rsidRPr="003F78DE" w:rsidRDefault="003F78DE" w:rsidP="003F78DE">
      <w:pPr>
        <w:pStyle w:val="a6"/>
        <w:jc w:val="both"/>
        <w:rPr>
          <w:rFonts w:ascii="Times New Roman" w:hAnsi="Times New Roman" w:cs="Times New Roman"/>
          <w:sz w:val="22"/>
          <w:szCs w:val="22"/>
        </w:rPr>
      </w:pPr>
    </w:p>
    <w:p w14:paraId="67F2AA32" w14:textId="77777777" w:rsidR="003F78DE" w:rsidRPr="003F78DE" w:rsidRDefault="003F78DE" w:rsidP="003F78DE">
      <w:pPr>
        <w:pStyle w:val="a6"/>
        <w:jc w:val="both"/>
        <w:rPr>
          <w:rFonts w:ascii="Times New Roman" w:hAnsi="Times New Roman" w:cs="Times New Roman"/>
          <w:b/>
          <w:sz w:val="22"/>
          <w:szCs w:val="22"/>
        </w:rPr>
      </w:pPr>
      <w:r w:rsidRPr="003F78DE">
        <w:rPr>
          <w:rFonts w:ascii="Times New Roman" w:hAnsi="Times New Roman" w:cs="Times New Roman"/>
          <w:b/>
          <w:sz w:val="22"/>
          <w:szCs w:val="22"/>
        </w:rPr>
        <w:lastRenderedPageBreak/>
        <w:t>12. Заказчик</w:t>
      </w:r>
    </w:p>
    <w:p w14:paraId="63783BB8" w14:textId="0E3FCF05" w:rsid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Филиал ООО «ЕвроСибЭнерго-Гидрогенерация» «Братская ГЭС»</w:t>
      </w:r>
      <w:r>
        <w:rPr>
          <w:rFonts w:ascii="Times New Roman" w:hAnsi="Times New Roman" w:cs="Times New Roman"/>
          <w:sz w:val="22"/>
          <w:szCs w:val="22"/>
        </w:rPr>
        <w:t>.</w:t>
      </w:r>
    </w:p>
    <w:p w14:paraId="40F5BA00" w14:textId="77777777" w:rsidR="003F78DE" w:rsidRPr="003F78DE" w:rsidRDefault="003F78DE" w:rsidP="003F78DE">
      <w:pPr>
        <w:pStyle w:val="a6"/>
        <w:jc w:val="both"/>
        <w:rPr>
          <w:rFonts w:ascii="Times New Roman" w:hAnsi="Times New Roman" w:cs="Times New Roman"/>
          <w:sz w:val="22"/>
          <w:szCs w:val="22"/>
        </w:rPr>
      </w:pPr>
    </w:p>
    <w:p w14:paraId="5DD8D775" w14:textId="77777777" w:rsidR="003F78DE" w:rsidRPr="003F78DE" w:rsidRDefault="003F78DE" w:rsidP="003F78DE">
      <w:pPr>
        <w:pStyle w:val="a6"/>
        <w:jc w:val="both"/>
        <w:rPr>
          <w:rFonts w:ascii="Times New Roman" w:hAnsi="Times New Roman" w:cs="Times New Roman"/>
          <w:b/>
          <w:sz w:val="22"/>
          <w:szCs w:val="22"/>
        </w:rPr>
      </w:pPr>
      <w:r w:rsidRPr="003F78DE">
        <w:rPr>
          <w:rFonts w:ascii="Times New Roman" w:hAnsi="Times New Roman" w:cs="Times New Roman"/>
          <w:b/>
          <w:sz w:val="22"/>
          <w:szCs w:val="22"/>
        </w:rPr>
        <w:t>13. Исходные данные для проектирования</w:t>
      </w:r>
    </w:p>
    <w:p w14:paraId="62CE80DD"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 Материалы проектной и исполнительной документации;</w:t>
      </w:r>
    </w:p>
    <w:p w14:paraId="27328490"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 Результаты выполненных ранее инженерно-геологических изысканий;</w:t>
      </w:r>
    </w:p>
    <w:p w14:paraId="58145FD4" w14:textId="77777777" w:rsidR="003F78DE" w:rsidRPr="003F78DE" w:rsidRDefault="003F78DE" w:rsidP="003F78DE">
      <w:pPr>
        <w:pStyle w:val="a6"/>
        <w:jc w:val="both"/>
        <w:rPr>
          <w:rFonts w:ascii="Times New Roman" w:hAnsi="Times New Roman" w:cs="Times New Roman"/>
          <w:sz w:val="22"/>
          <w:szCs w:val="22"/>
        </w:rPr>
      </w:pPr>
      <w:r w:rsidRPr="003F78DE">
        <w:rPr>
          <w:rFonts w:ascii="Times New Roman" w:hAnsi="Times New Roman" w:cs="Times New Roman"/>
          <w:sz w:val="22"/>
          <w:szCs w:val="22"/>
        </w:rPr>
        <w:t>- Данные о рельефе местности, о плановом расположении сооружений.</w:t>
      </w:r>
    </w:p>
    <w:p w14:paraId="5C713F70" w14:textId="733C3F2D" w:rsidR="00EA7CE5" w:rsidRPr="0080728B" w:rsidRDefault="003F78DE" w:rsidP="0080728B">
      <w:pPr>
        <w:pStyle w:val="a6"/>
        <w:widowControl w:val="0"/>
        <w:jc w:val="both"/>
        <w:rPr>
          <w:rFonts w:ascii="Times New Roman" w:hAnsi="Times New Roman" w:cs="Times New Roman"/>
          <w:sz w:val="22"/>
          <w:szCs w:val="22"/>
        </w:rPr>
      </w:pPr>
      <w:r w:rsidRPr="003F78DE">
        <w:rPr>
          <w:rFonts w:ascii="Times New Roman" w:hAnsi="Times New Roman" w:cs="Times New Roman"/>
          <w:sz w:val="22"/>
          <w:szCs w:val="22"/>
        </w:rPr>
        <w:t>Необходимые исходные данные передаются по письменному запросу Исполнителя</w:t>
      </w:r>
      <w:r>
        <w:rPr>
          <w:rFonts w:ascii="Times New Roman" w:hAnsi="Times New Roman" w:cs="Times New Roman"/>
          <w:sz w:val="22"/>
          <w:szCs w:val="22"/>
        </w:rPr>
        <w:t>.</w:t>
      </w:r>
    </w:p>
    <w:p w14:paraId="7F9B81ED" w14:textId="77777777" w:rsidR="00EA7CE5" w:rsidRPr="0080728B" w:rsidRDefault="00EA7CE5" w:rsidP="0080728B">
      <w:pPr>
        <w:pStyle w:val="a6"/>
        <w:widowControl w:val="0"/>
        <w:jc w:val="both"/>
        <w:rPr>
          <w:rFonts w:ascii="Times New Roman" w:hAnsi="Times New Roman" w:cs="Times New Roman"/>
          <w:sz w:val="22"/>
          <w:szCs w:val="22"/>
        </w:rPr>
      </w:pPr>
    </w:p>
    <w:tbl>
      <w:tblPr>
        <w:tblW w:w="8965" w:type="dxa"/>
        <w:tblInd w:w="-34" w:type="dxa"/>
        <w:tblLook w:val="01E0" w:firstRow="1" w:lastRow="1" w:firstColumn="1" w:lastColumn="1" w:noHBand="0" w:noVBand="0"/>
      </w:tblPr>
      <w:tblGrid>
        <w:gridCol w:w="5104"/>
        <w:gridCol w:w="3861"/>
      </w:tblGrid>
      <w:tr w:rsidR="003F78DE" w:rsidRPr="003F78DE" w14:paraId="6BA19D3D" w14:textId="77777777" w:rsidTr="005A65AE">
        <w:trPr>
          <w:trHeight w:val="1134"/>
        </w:trPr>
        <w:tc>
          <w:tcPr>
            <w:tcW w:w="5104" w:type="dxa"/>
          </w:tcPr>
          <w:p w14:paraId="750FC4CA" w14:textId="77777777" w:rsidR="003F78DE" w:rsidRPr="003F78DE" w:rsidRDefault="003F78DE" w:rsidP="003F78DE">
            <w:pPr>
              <w:pStyle w:val="a6"/>
              <w:jc w:val="left"/>
              <w:rPr>
                <w:rFonts w:ascii="Times New Roman" w:hAnsi="Times New Roman" w:cs="Times New Roman"/>
                <w:sz w:val="22"/>
                <w:szCs w:val="22"/>
              </w:rPr>
            </w:pPr>
            <w:r w:rsidRPr="003F78DE">
              <w:rPr>
                <w:rFonts w:ascii="Times New Roman" w:hAnsi="Times New Roman" w:cs="Times New Roman"/>
                <w:b/>
                <w:sz w:val="22"/>
                <w:szCs w:val="22"/>
              </w:rPr>
              <w:t>Подрядчик</w:t>
            </w:r>
            <w:r w:rsidRPr="003F78DE">
              <w:rPr>
                <w:rFonts w:ascii="Times New Roman" w:hAnsi="Times New Roman" w:cs="Times New Roman"/>
                <w:sz w:val="22"/>
                <w:szCs w:val="22"/>
              </w:rPr>
              <w:t>:</w:t>
            </w:r>
          </w:p>
          <w:p w14:paraId="78FD6520" w14:textId="77777777" w:rsidR="003F78DE" w:rsidRPr="003F78DE" w:rsidRDefault="003F78DE" w:rsidP="003F78DE">
            <w:pPr>
              <w:pStyle w:val="a6"/>
              <w:jc w:val="left"/>
              <w:rPr>
                <w:rFonts w:ascii="Times New Roman" w:hAnsi="Times New Roman" w:cs="Times New Roman"/>
                <w:sz w:val="22"/>
                <w:szCs w:val="22"/>
              </w:rPr>
            </w:pPr>
          </w:p>
          <w:p w14:paraId="2C1D849F" w14:textId="77777777" w:rsidR="003F78DE" w:rsidRPr="003F78DE" w:rsidRDefault="003F78DE" w:rsidP="003F78DE">
            <w:pPr>
              <w:pStyle w:val="a6"/>
              <w:jc w:val="left"/>
              <w:rPr>
                <w:rFonts w:ascii="Times New Roman" w:hAnsi="Times New Roman" w:cs="Times New Roman"/>
                <w:sz w:val="22"/>
                <w:szCs w:val="22"/>
              </w:rPr>
            </w:pPr>
          </w:p>
          <w:p w14:paraId="03759551" w14:textId="77777777" w:rsidR="003F78DE" w:rsidRPr="003F78DE" w:rsidRDefault="003F78DE" w:rsidP="003F78DE">
            <w:pPr>
              <w:pStyle w:val="a6"/>
              <w:jc w:val="left"/>
              <w:rPr>
                <w:rFonts w:ascii="Times New Roman" w:hAnsi="Times New Roman" w:cs="Times New Roman"/>
                <w:sz w:val="22"/>
                <w:szCs w:val="22"/>
              </w:rPr>
            </w:pPr>
          </w:p>
          <w:p w14:paraId="50EDF7D3" w14:textId="77777777" w:rsidR="003F78DE" w:rsidRPr="003F78DE" w:rsidRDefault="003F78DE" w:rsidP="003F78DE">
            <w:pPr>
              <w:pStyle w:val="a6"/>
              <w:jc w:val="left"/>
              <w:rPr>
                <w:rFonts w:ascii="Times New Roman" w:hAnsi="Times New Roman" w:cs="Times New Roman"/>
                <w:sz w:val="22"/>
                <w:szCs w:val="22"/>
              </w:rPr>
            </w:pPr>
          </w:p>
          <w:p w14:paraId="1AC4525B" w14:textId="51AD638A" w:rsidR="003F78DE" w:rsidRDefault="003F78DE" w:rsidP="003F78DE">
            <w:pPr>
              <w:pStyle w:val="a6"/>
              <w:jc w:val="left"/>
              <w:rPr>
                <w:rFonts w:ascii="Times New Roman" w:hAnsi="Times New Roman" w:cs="Times New Roman"/>
                <w:sz w:val="22"/>
                <w:szCs w:val="22"/>
              </w:rPr>
            </w:pPr>
          </w:p>
          <w:p w14:paraId="03D07F33" w14:textId="77777777" w:rsidR="005A65AE" w:rsidRPr="003F78DE" w:rsidRDefault="005A65AE" w:rsidP="003F78DE">
            <w:pPr>
              <w:pStyle w:val="a6"/>
              <w:jc w:val="left"/>
              <w:rPr>
                <w:rFonts w:ascii="Times New Roman" w:hAnsi="Times New Roman" w:cs="Times New Roman"/>
                <w:sz w:val="22"/>
                <w:szCs w:val="22"/>
              </w:rPr>
            </w:pPr>
          </w:p>
          <w:p w14:paraId="78983AE8" w14:textId="77777777" w:rsidR="003F78DE" w:rsidRPr="003F78DE" w:rsidRDefault="003F78DE" w:rsidP="003F78DE">
            <w:pPr>
              <w:pStyle w:val="a6"/>
              <w:jc w:val="left"/>
              <w:rPr>
                <w:rFonts w:ascii="Times New Roman" w:hAnsi="Times New Roman" w:cs="Times New Roman"/>
                <w:sz w:val="22"/>
                <w:szCs w:val="22"/>
              </w:rPr>
            </w:pPr>
            <w:r w:rsidRPr="003F78DE">
              <w:rPr>
                <w:rFonts w:ascii="Times New Roman" w:hAnsi="Times New Roman" w:cs="Times New Roman"/>
                <w:sz w:val="22"/>
                <w:szCs w:val="22"/>
              </w:rPr>
              <w:t xml:space="preserve">___________________ / ______________ / </w:t>
            </w:r>
          </w:p>
        </w:tc>
        <w:tc>
          <w:tcPr>
            <w:tcW w:w="3861" w:type="dxa"/>
          </w:tcPr>
          <w:p w14:paraId="0318CBEC" w14:textId="77777777" w:rsidR="003F78DE" w:rsidRPr="003F78DE" w:rsidRDefault="003F78DE" w:rsidP="003F78DE">
            <w:pPr>
              <w:pStyle w:val="a6"/>
              <w:jc w:val="left"/>
              <w:rPr>
                <w:rFonts w:ascii="Times New Roman" w:hAnsi="Times New Roman" w:cs="Times New Roman"/>
                <w:sz w:val="22"/>
                <w:szCs w:val="22"/>
              </w:rPr>
            </w:pPr>
            <w:r w:rsidRPr="003F78DE">
              <w:rPr>
                <w:rFonts w:ascii="Times New Roman" w:hAnsi="Times New Roman" w:cs="Times New Roman"/>
                <w:b/>
                <w:sz w:val="22"/>
                <w:szCs w:val="22"/>
              </w:rPr>
              <w:t>Заказчик</w:t>
            </w:r>
            <w:r w:rsidRPr="003F78DE">
              <w:rPr>
                <w:rFonts w:ascii="Times New Roman" w:hAnsi="Times New Roman" w:cs="Times New Roman"/>
                <w:sz w:val="22"/>
                <w:szCs w:val="22"/>
              </w:rPr>
              <w:t>:</w:t>
            </w:r>
          </w:p>
          <w:p w14:paraId="6953D71A" w14:textId="77777777" w:rsidR="003F78DE" w:rsidRPr="003F78DE" w:rsidRDefault="003F78DE" w:rsidP="003F78DE">
            <w:pPr>
              <w:pStyle w:val="a6"/>
              <w:widowControl w:val="0"/>
              <w:jc w:val="left"/>
              <w:rPr>
                <w:rFonts w:ascii="Times New Roman" w:hAnsi="Times New Roman" w:cs="Times New Roman"/>
                <w:sz w:val="22"/>
                <w:szCs w:val="22"/>
              </w:rPr>
            </w:pPr>
            <w:r w:rsidRPr="003F78DE">
              <w:rPr>
                <w:rFonts w:ascii="Times New Roman" w:hAnsi="Times New Roman" w:cs="Times New Roman"/>
                <w:sz w:val="22"/>
                <w:szCs w:val="22"/>
              </w:rPr>
              <w:t xml:space="preserve">Директор филиала </w:t>
            </w:r>
          </w:p>
          <w:p w14:paraId="506FED65" w14:textId="77777777" w:rsidR="003F78DE" w:rsidRPr="003F78DE" w:rsidRDefault="003F78DE" w:rsidP="003F78DE">
            <w:pPr>
              <w:pStyle w:val="a6"/>
              <w:widowControl w:val="0"/>
              <w:jc w:val="left"/>
              <w:rPr>
                <w:rFonts w:ascii="Times New Roman" w:hAnsi="Times New Roman" w:cs="Times New Roman"/>
                <w:sz w:val="22"/>
                <w:szCs w:val="22"/>
              </w:rPr>
            </w:pPr>
            <w:r w:rsidRPr="003F78DE">
              <w:rPr>
                <w:rFonts w:ascii="Times New Roman" w:hAnsi="Times New Roman" w:cs="Times New Roman"/>
                <w:sz w:val="22"/>
                <w:szCs w:val="22"/>
              </w:rPr>
              <w:t xml:space="preserve">ООО «ЕвроСибЭнерго-Гидрогенерация» </w:t>
            </w:r>
          </w:p>
          <w:p w14:paraId="70F30A37" w14:textId="77777777" w:rsidR="003F78DE" w:rsidRPr="003F78DE" w:rsidRDefault="003F78DE" w:rsidP="003F78DE">
            <w:pPr>
              <w:pStyle w:val="a6"/>
              <w:widowControl w:val="0"/>
              <w:jc w:val="left"/>
              <w:rPr>
                <w:rFonts w:ascii="Times New Roman" w:hAnsi="Times New Roman" w:cs="Times New Roman"/>
                <w:sz w:val="22"/>
                <w:szCs w:val="22"/>
              </w:rPr>
            </w:pPr>
            <w:r w:rsidRPr="003F78DE">
              <w:rPr>
                <w:rFonts w:ascii="Times New Roman" w:hAnsi="Times New Roman" w:cs="Times New Roman"/>
                <w:sz w:val="22"/>
                <w:szCs w:val="22"/>
              </w:rPr>
              <w:t>«Братская ГЭС»</w:t>
            </w:r>
          </w:p>
          <w:p w14:paraId="36DBC79B" w14:textId="77777777" w:rsidR="003F78DE" w:rsidRPr="003F78DE" w:rsidRDefault="003F78DE" w:rsidP="003F78DE">
            <w:pPr>
              <w:pStyle w:val="a6"/>
              <w:jc w:val="left"/>
              <w:rPr>
                <w:rFonts w:ascii="Times New Roman" w:hAnsi="Times New Roman" w:cs="Times New Roman"/>
                <w:sz w:val="22"/>
                <w:szCs w:val="22"/>
              </w:rPr>
            </w:pPr>
          </w:p>
          <w:p w14:paraId="20D67883" w14:textId="77777777" w:rsidR="003F78DE" w:rsidRPr="003F78DE" w:rsidRDefault="003F78DE" w:rsidP="003F78DE">
            <w:pPr>
              <w:pStyle w:val="a6"/>
              <w:jc w:val="left"/>
              <w:rPr>
                <w:rFonts w:ascii="Times New Roman" w:hAnsi="Times New Roman" w:cs="Times New Roman"/>
                <w:sz w:val="22"/>
                <w:szCs w:val="22"/>
              </w:rPr>
            </w:pPr>
          </w:p>
          <w:p w14:paraId="5ED9FBE6" w14:textId="77777777" w:rsidR="003F78DE" w:rsidRPr="003F78DE" w:rsidRDefault="003F78DE" w:rsidP="003F78DE">
            <w:pPr>
              <w:pStyle w:val="a6"/>
              <w:jc w:val="left"/>
              <w:rPr>
                <w:rFonts w:ascii="Times New Roman" w:hAnsi="Times New Roman" w:cs="Times New Roman"/>
                <w:sz w:val="22"/>
                <w:szCs w:val="22"/>
              </w:rPr>
            </w:pPr>
            <w:r w:rsidRPr="003F78DE">
              <w:rPr>
                <w:rFonts w:ascii="Times New Roman" w:hAnsi="Times New Roman" w:cs="Times New Roman"/>
                <w:sz w:val="22"/>
                <w:szCs w:val="22"/>
              </w:rPr>
              <w:t xml:space="preserve">___________________  Е.В. Стрелков </w:t>
            </w:r>
          </w:p>
        </w:tc>
      </w:tr>
    </w:tbl>
    <w:p w14:paraId="0BD463ED" w14:textId="77777777" w:rsidR="00EA7CE5" w:rsidRPr="0080728B" w:rsidRDefault="00EA7CE5" w:rsidP="0080728B">
      <w:pPr>
        <w:pStyle w:val="a6"/>
        <w:widowControl w:val="0"/>
        <w:jc w:val="both"/>
        <w:rPr>
          <w:rFonts w:ascii="Times New Roman" w:hAnsi="Times New Roman" w:cs="Times New Roman"/>
          <w:sz w:val="22"/>
          <w:szCs w:val="22"/>
        </w:rPr>
      </w:pPr>
    </w:p>
    <w:p w14:paraId="6E0A341E" w14:textId="77777777" w:rsidR="00EA7CE5" w:rsidRPr="0080728B" w:rsidRDefault="00EA7CE5" w:rsidP="0080728B">
      <w:pPr>
        <w:pStyle w:val="a6"/>
        <w:widowControl w:val="0"/>
        <w:jc w:val="both"/>
        <w:rPr>
          <w:rFonts w:ascii="Times New Roman" w:hAnsi="Times New Roman" w:cs="Times New Roman"/>
          <w:sz w:val="22"/>
          <w:szCs w:val="22"/>
        </w:rPr>
      </w:pPr>
    </w:p>
    <w:p w14:paraId="187E4582" w14:textId="77777777" w:rsidR="00EA7CE5" w:rsidRPr="0080728B" w:rsidRDefault="00EA7CE5" w:rsidP="0080728B">
      <w:pPr>
        <w:pStyle w:val="a6"/>
        <w:widowControl w:val="0"/>
        <w:jc w:val="both"/>
        <w:rPr>
          <w:rFonts w:ascii="Times New Roman" w:hAnsi="Times New Roman" w:cs="Times New Roman"/>
          <w:sz w:val="22"/>
          <w:szCs w:val="22"/>
        </w:rPr>
      </w:pPr>
    </w:p>
    <w:p w14:paraId="3F3D4134" w14:textId="77777777" w:rsidR="00EA7CE5" w:rsidRPr="0080728B" w:rsidRDefault="00EA7CE5" w:rsidP="0080728B">
      <w:pPr>
        <w:pStyle w:val="a6"/>
        <w:widowControl w:val="0"/>
        <w:jc w:val="both"/>
        <w:rPr>
          <w:rFonts w:ascii="Times New Roman" w:hAnsi="Times New Roman" w:cs="Times New Roman"/>
          <w:sz w:val="22"/>
          <w:szCs w:val="22"/>
        </w:rPr>
      </w:pPr>
    </w:p>
    <w:p w14:paraId="2BFB2B7A" w14:textId="77777777" w:rsidR="00EA7CE5" w:rsidRPr="0080728B" w:rsidRDefault="00EA7CE5" w:rsidP="0080728B">
      <w:pPr>
        <w:pStyle w:val="a6"/>
        <w:widowControl w:val="0"/>
        <w:jc w:val="both"/>
        <w:rPr>
          <w:rFonts w:ascii="Times New Roman" w:hAnsi="Times New Roman" w:cs="Times New Roman"/>
          <w:sz w:val="22"/>
          <w:szCs w:val="22"/>
        </w:rPr>
      </w:pPr>
    </w:p>
    <w:p w14:paraId="5DBFBB04" w14:textId="77777777" w:rsidR="00EA7CE5" w:rsidRPr="0080728B" w:rsidRDefault="00EA7CE5" w:rsidP="0080728B">
      <w:pPr>
        <w:pStyle w:val="a6"/>
        <w:widowControl w:val="0"/>
        <w:jc w:val="both"/>
        <w:rPr>
          <w:rFonts w:ascii="Times New Roman" w:hAnsi="Times New Roman" w:cs="Times New Roman"/>
          <w:sz w:val="22"/>
          <w:szCs w:val="22"/>
        </w:rPr>
      </w:pPr>
    </w:p>
    <w:p w14:paraId="1F765E2C" w14:textId="77777777" w:rsidR="00EA7CE5" w:rsidRPr="0080728B" w:rsidRDefault="00EA7CE5" w:rsidP="0080728B">
      <w:pPr>
        <w:pStyle w:val="a6"/>
        <w:widowControl w:val="0"/>
        <w:jc w:val="both"/>
        <w:rPr>
          <w:rFonts w:ascii="Times New Roman" w:hAnsi="Times New Roman" w:cs="Times New Roman"/>
          <w:sz w:val="22"/>
          <w:szCs w:val="22"/>
        </w:rPr>
      </w:pPr>
    </w:p>
    <w:p w14:paraId="1B079009" w14:textId="77777777" w:rsidR="00EA7CE5" w:rsidRPr="0080728B" w:rsidRDefault="00EA7CE5" w:rsidP="0080728B">
      <w:pPr>
        <w:pStyle w:val="a6"/>
        <w:widowControl w:val="0"/>
        <w:jc w:val="both"/>
        <w:rPr>
          <w:rFonts w:ascii="Times New Roman" w:hAnsi="Times New Roman" w:cs="Times New Roman"/>
          <w:sz w:val="22"/>
          <w:szCs w:val="22"/>
        </w:rPr>
      </w:pPr>
    </w:p>
    <w:p w14:paraId="0C2D58C7" w14:textId="77777777" w:rsidR="00EA7CE5" w:rsidRPr="0080728B" w:rsidRDefault="00EA7CE5" w:rsidP="0080728B">
      <w:pPr>
        <w:pStyle w:val="a6"/>
        <w:widowControl w:val="0"/>
        <w:jc w:val="both"/>
        <w:rPr>
          <w:rFonts w:ascii="Times New Roman" w:hAnsi="Times New Roman" w:cs="Times New Roman"/>
          <w:sz w:val="22"/>
          <w:szCs w:val="22"/>
        </w:rPr>
      </w:pPr>
    </w:p>
    <w:p w14:paraId="51C14926" w14:textId="77777777" w:rsidR="00EA7CE5" w:rsidRPr="0080728B" w:rsidRDefault="00EA7CE5" w:rsidP="0080728B">
      <w:pPr>
        <w:pStyle w:val="a6"/>
        <w:widowControl w:val="0"/>
        <w:jc w:val="both"/>
        <w:rPr>
          <w:rFonts w:ascii="Times New Roman" w:hAnsi="Times New Roman" w:cs="Times New Roman"/>
          <w:sz w:val="22"/>
          <w:szCs w:val="22"/>
        </w:rPr>
      </w:pPr>
    </w:p>
    <w:p w14:paraId="7F201BA8" w14:textId="77777777" w:rsidR="00EA7CE5" w:rsidRPr="0080728B" w:rsidRDefault="00EA7CE5" w:rsidP="0080728B">
      <w:pPr>
        <w:pStyle w:val="a6"/>
        <w:widowControl w:val="0"/>
        <w:jc w:val="both"/>
        <w:rPr>
          <w:rFonts w:ascii="Times New Roman" w:hAnsi="Times New Roman" w:cs="Times New Roman"/>
          <w:sz w:val="22"/>
          <w:szCs w:val="22"/>
        </w:rPr>
      </w:pPr>
    </w:p>
    <w:p w14:paraId="0DD1E89B" w14:textId="77777777" w:rsidR="00EA7CE5" w:rsidRPr="0080728B" w:rsidRDefault="00EA7CE5" w:rsidP="0080728B">
      <w:pPr>
        <w:pStyle w:val="a6"/>
        <w:widowControl w:val="0"/>
        <w:jc w:val="both"/>
        <w:rPr>
          <w:rFonts w:ascii="Times New Roman" w:hAnsi="Times New Roman" w:cs="Times New Roman"/>
          <w:sz w:val="22"/>
          <w:szCs w:val="22"/>
        </w:rPr>
      </w:pPr>
    </w:p>
    <w:p w14:paraId="48D53D6D" w14:textId="77777777" w:rsidR="00EA7CE5" w:rsidRPr="0080728B" w:rsidRDefault="00EA7CE5" w:rsidP="0080728B">
      <w:pPr>
        <w:pStyle w:val="a6"/>
        <w:widowControl w:val="0"/>
        <w:jc w:val="both"/>
        <w:rPr>
          <w:rFonts w:ascii="Times New Roman" w:hAnsi="Times New Roman" w:cs="Times New Roman"/>
          <w:sz w:val="22"/>
          <w:szCs w:val="22"/>
        </w:rPr>
      </w:pPr>
    </w:p>
    <w:p w14:paraId="37A26480" w14:textId="77777777" w:rsidR="00EA7CE5" w:rsidRPr="0080728B" w:rsidRDefault="00EA7CE5" w:rsidP="0080728B">
      <w:pPr>
        <w:pStyle w:val="a6"/>
        <w:widowControl w:val="0"/>
        <w:jc w:val="both"/>
        <w:rPr>
          <w:rFonts w:ascii="Times New Roman" w:hAnsi="Times New Roman" w:cs="Times New Roman"/>
          <w:sz w:val="22"/>
          <w:szCs w:val="22"/>
        </w:rPr>
      </w:pPr>
    </w:p>
    <w:p w14:paraId="6BF65D89" w14:textId="77777777" w:rsidR="00EA7CE5" w:rsidRPr="0080728B" w:rsidRDefault="00EA7CE5" w:rsidP="0080728B">
      <w:pPr>
        <w:pStyle w:val="a6"/>
        <w:widowControl w:val="0"/>
        <w:jc w:val="both"/>
        <w:rPr>
          <w:rFonts w:ascii="Times New Roman" w:hAnsi="Times New Roman" w:cs="Times New Roman"/>
          <w:sz w:val="22"/>
          <w:szCs w:val="22"/>
        </w:rPr>
      </w:pPr>
    </w:p>
    <w:p w14:paraId="656F4535" w14:textId="77777777" w:rsidR="00EA7CE5" w:rsidRPr="0080728B" w:rsidRDefault="00EA7CE5" w:rsidP="0080728B">
      <w:pPr>
        <w:pStyle w:val="a6"/>
        <w:widowControl w:val="0"/>
        <w:jc w:val="both"/>
        <w:rPr>
          <w:rFonts w:ascii="Times New Roman" w:hAnsi="Times New Roman" w:cs="Times New Roman"/>
          <w:sz w:val="22"/>
          <w:szCs w:val="22"/>
        </w:rPr>
      </w:pPr>
    </w:p>
    <w:p w14:paraId="6067BF36" w14:textId="77777777" w:rsidR="00EA7CE5" w:rsidRPr="0080728B" w:rsidRDefault="00EA7CE5" w:rsidP="0080728B">
      <w:pPr>
        <w:pStyle w:val="a6"/>
        <w:widowControl w:val="0"/>
        <w:jc w:val="both"/>
        <w:rPr>
          <w:rFonts w:ascii="Times New Roman" w:hAnsi="Times New Roman" w:cs="Times New Roman"/>
          <w:sz w:val="22"/>
          <w:szCs w:val="22"/>
        </w:rPr>
      </w:pPr>
    </w:p>
    <w:p w14:paraId="071F6851" w14:textId="77777777" w:rsidR="00EA7CE5" w:rsidRPr="0080728B" w:rsidRDefault="00EA7CE5" w:rsidP="0080728B">
      <w:pPr>
        <w:pStyle w:val="a6"/>
        <w:widowControl w:val="0"/>
        <w:jc w:val="both"/>
        <w:rPr>
          <w:rFonts w:ascii="Times New Roman" w:hAnsi="Times New Roman" w:cs="Times New Roman"/>
          <w:sz w:val="22"/>
          <w:szCs w:val="22"/>
        </w:rPr>
      </w:pPr>
    </w:p>
    <w:p w14:paraId="6C8319D2" w14:textId="77777777" w:rsidR="00E11450" w:rsidRPr="0080728B" w:rsidRDefault="00E11450" w:rsidP="0080728B">
      <w:pPr>
        <w:widowControl w:val="0"/>
        <w:jc w:val="both"/>
        <w:rPr>
          <w:rFonts w:ascii="Times New Roman" w:hAnsi="Times New Roman" w:cs="Times New Roman"/>
          <w:b/>
          <w:i/>
          <w:sz w:val="22"/>
          <w:szCs w:val="22"/>
        </w:rPr>
      </w:pPr>
    </w:p>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22"/>
          <w:footerReference w:type="default" r:id="rId23"/>
          <w:pgSz w:w="11906" w:h="16838" w:code="9"/>
          <w:pgMar w:top="1134" w:right="851" w:bottom="1134" w:left="1701" w:header="709" w:footer="709" w:gutter="0"/>
          <w:cols w:space="708"/>
          <w:titlePg/>
          <w:docGrid w:linePitch="360"/>
        </w:sectPr>
      </w:pP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6" w:name="RefSCH2"/>
      <w:bookmarkStart w:id="177" w:name="_Toc504140797"/>
      <w:bookmarkStart w:id="178" w:name="_Ref512704879"/>
      <w:bookmarkStart w:id="179" w:name="_Toc518653287"/>
      <w:r w:rsidRPr="0080728B">
        <w:rPr>
          <w:rFonts w:ascii="Times New Roman" w:eastAsiaTheme="minorEastAsia" w:hAnsi="Times New Roman" w:cs="Times New Roman"/>
          <w:b/>
          <w:i/>
          <w:color w:val="auto"/>
          <w:sz w:val="22"/>
          <w:szCs w:val="22"/>
        </w:rPr>
        <w:lastRenderedPageBreak/>
        <w:t xml:space="preserve">Приложение </w:t>
      </w:r>
      <w:bookmarkStart w:id="180"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76"/>
      <w:bookmarkEnd w:id="180"/>
      <w:r w:rsidR="00C620F1" w:rsidRPr="0080728B">
        <w:rPr>
          <w:rFonts w:ascii="Times New Roman" w:eastAsiaTheme="minorEastAsia" w:hAnsi="Times New Roman" w:cs="Times New Roman"/>
          <w:b/>
          <w:i/>
          <w:color w:val="auto"/>
          <w:sz w:val="22"/>
          <w:szCs w:val="22"/>
        </w:rPr>
        <w:br/>
      </w:r>
      <w:bookmarkStart w:id="181"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77"/>
      <w:bookmarkEnd w:id="178"/>
      <w:bookmarkEnd w:id="179"/>
      <w:bookmarkEnd w:id="181"/>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82" w:name="_Toc498350895"/>
      <w:bookmarkStart w:id="183" w:name="_Toc498352981"/>
      <w:bookmarkStart w:id="184"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82"/>
      <w:bookmarkEnd w:id="183"/>
      <w:bookmarkEnd w:id="184"/>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стороны,составили</w:t>
      </w:r>
      <w:proofErr w:type="spellEnd"/>
      <w:proofErr w:type="gramEnd"/>
      <w:r w:rsidRPr="0080728B">
        <w:rPr>
          <w:rFonts w:ascii="Times New Roman" w:hAnsi="Times New Roman" w:cs="Times New Roman"/>
          <w:sz w:val="22"/>
          <w:szCs w:val="22"/>
        </w:rPr>
        <w:t xml:space="preserve">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85" w:name="RefSCH3"/>
      <w:bookmarkStart w:id="186" w:name="_Toc504140798"/>
      <w:bookmarkStart w:id="187"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88"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85"/>
      <w:bookmarkEnd w:id="188"/>
      <w:r w:rsidR="0011403A" w:rsidRPr="0080728B">
        <w:rPr>
          <w:rFonts w:ascii="Times New Roman" w:eastAsiaTheme="minorEastAsia" w:hAnsi="Times New Roman" w:cs="Times New Roman"/>
          <w:b/>
          <w:i/>
          <w:color w:val="auto"/>
          <w:sz w:val="22"/>
          <w:szCs w:val="22"/>
        </w:rPr>
        <w:br/>
      </w:r>
      <w:bookmarkStart w:id="189"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90" w:name="_Hlt500758332"/>
      <w:bookmarkEnd w:id="190"/>
      <w:r w:rsidR="003D1A69" w:rsidRPr="0080728B">
        <w:rPr>
          <w:rFonts w:ascii="Times New Roman" w:eastAsiaTheme="minorEastAsia" w:hAnsi="Times New Roman" w:cs="Times New Roman"/>
          <w:b/>
          <w:color w:val="auto"/>
          <w:sz w:val="22"/>
          <w:szCs w:val="22"/>
        </w:rPr>
        <w:t>ых данных</w:t>
      </w:r>
      <w:bookmarkStart w:id="191" w:name="_Hlt500758316"/>
      <w:bookmarkEnd w:id="186"/>
      <w:bookmarkEnd w:id="187"/>
      <w:bookmarkEnd w:id="189"/>
      <w:bookmarkEnd w:id="191"/>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92" w:name="_Toc498350897"/>
      <w:bookmarkStart w:id="193"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92"/>
      <w:bookmarkEnd w:id="193"/>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w:t>
      </w:r>
      <w:r w:rsidR="00C812C7" w:rsidRPr="0080728B">
        <w:rPr>
          <w:rFonts w:ascii="Times New Roman" w:hAnsi="Times New Roman" w:cs="Times New Roman"/>
          <w:sz w:val="22"/>
          <w:szCs w:val="22"/>
        </w:rPr>
        <w:t>составили</w:t>
      </w:r>
      <w:proofErr w:type="spellEnd"/>
      <w:proofErr w:type="gramEnd"/>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541546B" w14:textId="261C76DB" w:rsidR="00506F98"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color w:val="auto"/>
          <w:sz w:val="22"/>
          <w:szCs w:val="22"/>
        </w:rPr>
      </w:pPr>
      <w:bookmarkStart w:id="194" w:name="RefSCH4"/>
      <w:bookmarkStart w:id="195" w:name="_Toc504140799"/>
      <w:bookmarkStart w:id="196" w:name="_Ref512705743"/>
      <w:bookmarkStart w:id="197" w:name="_Ref513481459"/>
      <w:bookmarkStart w:id="198" w:name="_Toc518653289"/>
      <w:r w:rsidRPr="0080728B">
        <w:rPr>
          <w:rFonts w:ascii="Times New Roman" w:eastAsiaTheme="minorEastAsia" w:hAnsi="Times New Roman" w:cs="Times New Roman"/>
          <w:b/>
          <w:i/>
          <w:color w:val="auto"/>
          <w:sz w:val="22"/>
          <w:szCs w:val="22"/>
        </w:rPr>
        <w:lastRenderedPageBreak/>
        <w:t xml:space="preserve">Приложение </w:t>
      </w:r>
      <w:bookmarkStart w:id="199" w:name="RefSCH4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4</w:t>
      </w:r>
      <w:bookmarkEnd w:id="194"/>
      <w:bookmarkEnd w:id="199"/>
      <w:r w:rsidR="0011403A" w:rsidRPr="0080728B">
        <w:rPr>
          <w:rFonts w:ascii="Times New Roman" w:eastAsiaTheme="minorEastAsia" w:hAnsi="Times New Roman" w:cs="Times New Roman"/>
          <w:b/>
          <w:i/>
          <w:color w:val="auto"/>
          <w:sz w:val="22"/>
          <w:szCs w:val="22"/>
        </w:rPr>
        <w:br/>
      </w:r>
      <w:bookmarkStart w:id="200" w:name="RefSCH4_1"/>
      <w:r w:rsidR="003F0359" w:rsidRPr="0080728B">
        <w:rPr>
          <w:rFonts w:ascii="Times New Roman" w:eastAsiaTheme="minorEastAsia" w:hAnsi="Times New Roman" w:cs="Times New Roman"/>
          <w:b/>
          <w:color w:val="auto"/>
          <w:sz w:val="22"/>
          <w:szCs w:val="22"/>
        </w:rPr>
        <w:t xml:space="preserve">Протокол согласования </w:t>
      </w:r>
      <w:r w:rsidR="00C812C7" w:rsidRPr="0080728B">
        <w:rPr>
          <w:rFonts w:ascii="Times New Roman" w:eastAsiaTheme="minorEastAsia" w:hAnsi="Times New Roman" w:cs="Times New Roman"/>
          <w:b/>
          <w:color w:val="auto"/>
          <w:sz w:val="22"/>
          <w:szCs w:val="22"/>
        </w:rPr>
        <w:t>договорной цены</w:t>
      </w:r>
      <w:bookmarkEnd w:id="195"/>
      <w:bookmarkEnd w:id="196"/>
      <w:bookmarkEnd w:id="197"/>
      <w:bookmarkEnd w:id="198"/>
      <w:bookmarkEnd w:id="200"/>
    </w:p>
    <w:p w14:paraId="2D08849B" w14:textId="77777777" w:rsidR="005A65AE" w:rsidRPr="005A65AE" w:rsidRDefault="005A65AE" w:rsidP="005A65AE"/>
    <w:tbl>
      <w:tblPr>
        <w:tblStyle w:val="afc"/>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
        <w:gridCol w:w="3674"/>
        <w:gridCol w:w="1727"/>
        <w:gridCol w:w="1759"/>
        <w:gridCol w:w="1466"/>
      </w:tblGrid>
      <w:tr w:rsidR="003F78DE" w:rsidRPr="003F78DE" w14:paraId="1636E256" w14:textId="77777777" w:rsidTr="005A65AE">
        <w:trPr>
          <w:trHeight w:val="3235"/>
          <w:jc w:val="center"/>
        </w:trPr>
        <w:tc>
          <w:tcPr>
            <w:tcW w:w="9349" w:type="dxa"/>
            <w:gridSpan w:val="5"/>
            <w:noWrap/>
            <w:hideMark/>
          </w:tcPr>
          <w:p w14:paraId="4A78C553" w14:textId="77777777" w:rsidR="003F78DE" w:rsidRPr="003F78DE" w:rsidRDefault="003F78DE" w:rsidP="003F78DE">
            <w:pPr>
              <w:pStyle w:val="a6"/>
              <w:widowControl w:val="0"/>
              <w:jc w:val="both"/>
              <w:rPr>
                <w:rFonts w:ascii="Times New Roman" w:hAnsi="Times New Roman" w:cs="Times New Roman"/>
                <w:sz w:val="22"/>
                <w:szCs w:val="22"/>
                <w:lang w:val="ru-RU"/>
              </w:rPr>
            </w:pPr>
            <w:bookmarkStart w:id="201" w:name="_Hlt500758160"/>
            <w:bookmarkEnd w:id="201"/>
            <w:r w:rsidRPr="003F78DE">
              <w:rPr>
                <w:rFonts w:ascii="Times New Roman" w:hAnsi="Times New Roman" w:cs="Times New Roman"/>
                <w:sz w:val="22"/>
                <w:szCs w:val="22"/>
                <w:lang w:val="ru-RU"/>
              </w:rPr>
              <w:t xml:space="preserve">Мы, нижеподписавшиеся, от лица "Заказчика" - Общество с ограниченной ответственностью "ЕвроСибЭнерго-Гидрогенерация" (ООО "ЕвроСибЭнерго-Гидрогенерация"), именуемое в дальнейшем "Заказчик", в лице директора филиала ООО "ЕвроСибЭнерго-Гидрогенерация" "Братская ГЭС" Стрелкова Евгения Владимировича, действующего на основании доверенности от 01.04.2022 № 51, с одной стороны, и Индивидуальный предприниматель Кулагина Елена Геннадиевна (ИП Кулагина Е.Г.), именуемая в дальнейшем "Подрядчик", действующая на основании государственной регистрации ОГРНИП 311380116700078 от 16.06.2011, с другой стороны,  удостоверяем, что сторонами достигнуто соглашение по стоимости выполнения работ по разработке проектной и рабочей документации  по объекту филиала ООО "ЕвроСибЭнерго-Гидрогенерация" "Братская ГЭС": </w:t>
            </w:r>
            <w:r w:rsidRPr="003F78DE">
              <w:rPr>
                <w:rFonts w:ascii="Times New Roman" w:hAnsi="Times New Roman" w:cs="Times New Roman"/>
                <w:bCs/>
                <w:sz w:val="22"/>
                <w:szCs w:val="22"/>
                <w:lang w:val="ru-RU"/>
              </w:rPr>
              <w:t xml:space="preserve">"Плотина русловая. Инв. № 00020027. Техническое перевооружение затворохранилищ в секциях №51 и №65 бетонной плотины" </w:t>
            </w:r>
            <w:r w:rsidRPr="003F78DE">
              <w:rPr>
                <w:rFonts w:ascii="Times New Roman" w:hAnsi="Times New Roman" w:cs="Times New Roman"/>
                <w:sz w:val="22"/>
                <w:szCs w:val="22"/>
                <w:lang w:val="ru-RU"/>
              </w:rPr>
              <w:t xml:space="preserve">в размере           </w:t>
            </w:r>
            <w:r w:rsidRPr="003F78DE">
              <w:rPr>
                <w:rFonts w:ascii="Times New Roman" w:hAnsi="Times New Roman" w:cs="Times New Roman"/>
                <w:bCs/>
                <w:sz w:val="22"/>
                <w:szCs w:val="22"/>
                <w:lang w:val="ru-RU"/>
              </w:rPr>
              <w:t xml:space="preserve">1 980 000,00 (один миллион девятьсот восемьдесят тысяч) </w:t>
            </w:r>
            <w:r w:rsidRPr="003F78DE">
              <w:rPr>
                <w:rFonts w:ascii="Times New Roman" w:hAnsi="Times New Roman" w:cs="Times New Roman"/>
                <w:sz w:val="22"/>
                <w:szCs w:val="22"/>
                <w:lang w:val="ru-RU"/>
              </w:rPr>
              <w:t>рублей 00 копеек</w:t>
            </w:r>
            <w:r w:rsidRPr="003F78DE">
              <w:rPr>
                <w:rFonts w:ascii="Times New Roman" w:hAnsi="Times New Roman" w:cs="Times New Roman"/>
                <w:bCs/>
                <w:sz w:val="22"/>
                <w:szCs w:val="22"/>
                <w:lang w:val="ru-RU"/>
              </w:rPr>
              <w:t xml:space="preserve">, </w:t>
            </w:r>
            <w:r w:rsidRPr="003F78DE">
              <w:rPr>
                <w:rFonts w:ascii="Times New Roman" w:hAnsi="Times New Roman" w:cs="Times New Roman"/>
                <w:sz w:val="22"/>
                <w:szCs w:val="22"/>
                <w:lang w:val="ru-RU"/>
              </w:rPr>
              <w:t>НДС не предусмотрен.</w:t>
            </w:r>
          </w:p>
        </w:tc>
      </w:tr>
      <w:tr w:rsidR="003F78DE" w:rsidRPr="003F78DE" w14:paraId="35045A30" w14:textId="77777777" w:rsidTr="005A65AE">
        <w:trPr>
          <w:trHeight w:val="193"/>
          <w:jc w:val="center"/>
        </w:trPr>
        <w:tc>
          <w:tcPr>
            <w:tcW w:w="723" w:type="dxa"/>
            <w:tcBorders>
              <w:bottom w:val="single" w:sz="4" w:space="0" w:color="auto"/>
            </w:tcBorders>
            <w:noWrap/>
            <w:hideMark/>
          </w:tcPr>
          <w:p w14:paraId="5295C745" w14:textId="77777777" w:rsidR="003F78DE" w:rsidRPr="003F78DE" w:rsidRDefault="003F78DE" w:rsidP="003F78DE">
            <w:pPr>
              <w:pStyle w:val="a6"/>
              <w:widowControl w:val="0"/>
              <w:jc w:val="left"/>
              <w:rPr>
                <w:rFonts w:ascii="Times New Roman" w:hAnsi="Times New Roman" w:cs="Times New Roman"/>
                <w:b/>
                <w:sz w:val="22"/>
                <w:szCs w:val="22"/>
                <w:lang w:val="ru-RU"/>
              </w:rPr>
            </w:pPr>
          </w:p>
        </w:tc>
        <w:tc>
          <w:tcPr>
            <w:tcW w:w="3674" w:type="dxa"/>
            <w:tcBorders>
              <w:bottom w:val="single" w:sz="4" w:space="0" w:color="auto"/>
            </w:tcBorders>
            <w:hideMark/>
          </w:tcPr>
          <w:p w14:paraId="570A8D96" w14:textId="77777777" w:rsidR="003F78DE" w:rsidRPr="003F78DE" w:rsidRDefault="003F78DE" w:rsidP="003F78DE">
            <w:pPr>
              <w:pStyle w:val="a6"/>
              <w:widowControl w:val="0"/>
              <w:rPr>
                <w:rFonts w:ascii="Times New Roman" w:hAnsi="Times New Roman" w:cs="Times New Roman"/>
                <w:b/>
                <w:sz w:val="22"/>
                <w:szCs w:val="22"/>
                <w:lang w:val="ru-RU"/>
              </w:rPr>
            </w:pPr>
          </w:p>
        </w:tc>
        <w:tc>
          <w:tcPr>
            <w:tcW w:w="1727" w:type="dxa"/>
            <w:tcBorders>
              <w:bottom w:val="single" w:sz="4" w:space="0" w:color="auto"/>
            </w:tcBorders>
            <w:hideMark/>
          </w:tcPr>
          <w:p w14:paraId="4AE6A66F" w14:textId="77777777" w:rsidR="003F78DE" w:rsidRPr="003F78DE" w:rsidRDefault="003F78DE" w:rsidP="003F78DE">
            <w:pPr>
              <w:pStyle w:val="a6"/>
              <w:widowControl w:val="0"/>
              <w:jc w:val="left"/>
              <w:rPr>
                <w:rFonts w:ascii="Times New Roman" w:hAnsi="Times New Roman" w:cs="Times New Roman"/>
                <w:b/>
                <w:sz w:val="22"/>
                <w:szCs w:val="22"/>
                <w:lang w:val="ru-RU"/>
              </w:rPr>
            </w:pPr>
          </w:p>
        </w:tc>
        <w:tc>
          <w:tcPr>
            <w:tcW w:w="1759" w:type="dxa"/>
            <w:tcBorders>
              <w:bottom w:val="single" w:sz="4" w:space="0" w:color="auto"/>
            </w:tcBorders>
            <w:hideMark/>
          </w:tcPr>
          <w:p w14:paraId="0D8BBC3B" w14:textId="77777777" w:rsidR="003F78DE" w:rsidRPr="003F78DE" w:rsidRDefault="003F78DE" w:rsidP="003F78DE">
            <w:pPr>
              <w:pStyle w:val="a6"/>
              <w:widowControl w:val="0"/>
              <w:jc w:val="left"/>
              <w:rPr>
                <w:rFonts w:ascii="Times New Roman" w:hAnsi="Times New Roman" w:cs="Times New Roman"/>
                <w:b/>
                <w:sz w:val="22"/>
                <w:szCs w:val="22"/>
                <w:lang w:val="ru-RU"/>
              </w:rPr>
            </w:pPr>
          </w:p>
        </w:tc>
        <w:tc>
          <w:tcPr>
            <w:tcW w:w="1466" w:type="dxa"/>
            <w:tcBorders>
              <w:bottom w:val="single" w:sz="4" w:space="0" w:color="auto"/>
            </w:tcBorders>
            <w:hideMark/>
          </w:tcPr>
          <w:p w14:paraId="44C0D6FC" w14:textId="77777777" w:rsidR="003F78DE" w:rsidRPr="003F78DE" w:rsidRDefault="003F78DE" w:rsidP="003F78DE">
            <w:pPr>
              <w:pStyle w:val="a6"/>
              <w:widowControl w:val="0"/>
              <w:jc w:val="left"/>
              <w:rPr>
                <w:rFonts w:ascii="Times New Roman" w:hAnsi="Times New Roman" w:cs="Times New Roman"/>
                <w:b/>
                <w:sz w:val="22"/>
                <w:szCs w:val="22"/>
                <w:lang w:val="ru-RU"/>
              </w:rPr>
            </w:pPr>
          </w:p>
        </w:tc>
      </w:tr>
      <w:tr w:rsidR="003F78DE" w:rsidRPr="003F78DE" w14:paraId="4F145EE0" w14:textId="77777777" w:rsidTr="005A65AE">
        <w:trPr>
          <w:trHeight w:val="1320"/>
          <w:jc w:val="center"/>
        </w:trPr>
        <w:tc>
          <w:tcPr>
            <w:tcW w:w="723" w:type="dxa"/>
            <w:tcBorders>
              <w:top w:val="single" w:sz="4" w:space="0" w:color="auto"/>
              <w:left w:val="single" w:sz="4" w:space="0" w:color="auto"/>
              <w:bottom w:val="single" w:sz="4" w:space="0" w:color="auto"/>
              <w:right w:val="single" w:sz="4" w:space="0" w:color="auto"/>
            </w:tcBorders>
            <w:hideMark/>
          </w:tcPr>
          <w:p w14:paraId="1525A33B" w14:textId="77777777" w:rsidR="003F78DE" w:rsidRPr="002A19E1" w:rsidRDefault="003F78DE" w:rsidP="003F78DE">
            <w:pPr>
              <w:pStyle w:val="a6"/>
              <w:widowControl w:val="0"/>
              <w:rPr>
                <w:rFonts w:ascii="Times New Roman" w:hAnsi="Times New Roman" w:cs="Times New Roman"/>
                <w:sz w:val="22"/>
                <w:szCs w:val="22"/>
                <w:lang w:val="ru-RU"/>
              </w:rPr>
            </w:pPr>
          </w:p>
          <w:p w14:paraId="0304B8B6" w14:textId="44E15FD1" w:rsidR="003F78DE" w:rsidRPr="005A65AE" w:rsidRDefault="003F78DE" w:rsidP="003F78DE">
            <w:pPr>
              <w:pStyle w:val="a6"/>
              <w:widowControl w:val="0"/>
              <w:rPr>
                <w:rFonts w:ascii="Times New Roman" w:hAnsi="Times New Roman" w:cs="Times New Roman"/>
                <w:sz w:val="22"/>
                <w:szCs w:val="22"/>
              </w:rPr>
            </w:pPr>
            <w:r w:rsidRPr="005A65AE">
              <w:rPr>
                <w:rFonts w:ascii="Times New Roman" w:hAnsi="Times New Roman" w:cs="Times New Roman"/>
                <w:sz w:val="22"/>
                <w:szCs w:val="22"/>
              </w:rPr>
              <w:t>№п/п</w:t>
            </w:r>
          </w:p>
        </w:tc>
        <w:tc>
          <w:tcPr>
            <w:tcW w:w="3674" w:type="dxa"/>
            <w:tcBorders>
              <w:top w:val="single" w:sz="4" w:space="0" w:color="auto"/>
              <w:left w:val="single" w:sz="4" w:space="0" w:color="auto"/>
              <w:bottom w:val="single" w:sz="4" w:space="0" w:color="auto"/>
              <w:right w:val="single" w:sz="4" w:space="0" w:color="auto"/>
            </w:tcBorders>
            <w:hideMark/>
          </w:tcPr>
          <w:p w14:paraId="39856A5B" w14:textId="77777777" w:rsidR="003F78DE" w:rsidRPr="005A65AE" w:rsidRDefault="003F78DE" w:rsidP="003F78DE">
            <w:pPr>
              <w:pStyle w:val="a6"/>
              <w:widowControl w:val="0"/>
              <w:rPr>
                <w:rFonts w:ascii="Times New Roman" w:hAnsi="Times New Roman" w:cs="Times New Roman"/>
                <w:sz w:val="22"/>
                <w:szCs w:val="22"/>
              </w:rPr>
            </w:pPr>
          </w:p>
          <w:p w14:paraId="672EC65A" w14:textId="6C595100" w:rsidR="003F78DE" w:rsidRPr="005A65AE" w:rsidRDefault="003F78DE" w:rsidP="003F78DE">
            <w:pPr>
              <w:pStyle w:val="a6"/>
              <w:widowControl w:val="0"/>
              <w:rPr>
                <w:rFonts w:ascii="Times New Roman" w:hAnsi="Times New Roman" w:cs="Times New Roman"/>
                <w:sz w:val="22"/>
                <w:szCs w:val="22"/>
              </w:rPr>
            </w:pPr>
            <w:proofErr w:type="spellStart"/>
            <w:r w:rsidRPr="005A65AE">
              <w:rPr>
                <w:rFonts w:ascii="Times New Roman" w:hAnsi="Times New Roman" w:cs="Times New Roman"/>
                <w:sz w:val="22"/>
                <w:szCs w:val="22"/>
              </w:rPr>
              <w:t>Наименование</w:t>
            </w:r>
            <w:proofErr w:type="spellEnd"/>
            <w:r w:rsidRPr="005A65AE">
              <w:rPr>
                <w:rFonts w:ascii="Times New Roman" w:hAnsi="Times New Roman" w:cs="Times New Roman"/>
                <w:sz w:val="22"/>
                <w:szCs w:val="22"/>
              </w:rPr>
              <w:t xml:space="preserve"> </w:t>
            </w:r>
            <w:proofErr w:type="spellStart"/>
            <w:r w:rsidRPr="005A65AE">
              <w:rPr>
                <w:rFonts w:ascii="Times New Roman" w:hAnsi="Times New Roman" w:cs="Times New Roman"/>
                <w:sz w:val="22"/>
                <w:szCs w:val="22"/>
              </w:rPr>
              <w:t>работ</w:t>
            </w:r>
            <w:proofErr w:type="spellEnd"/>
            <w:r w:rsidRPr="005A65AE">
              <w:rPr>
                <w:rFonts w:ascii="Times New Roman" w:hAnsi="Times New Roman" w:cs="Times New Roman"/>
                <w:sz w:val="22"/>
                <w:szCs w:val="22"/>
              </w:rPr>
              <w:t xml:space="preserve"> и </w:t>
            </w:r>
            <w:proofErr w:type="spellStart"/>
            <w:r w:rsidRPr="005A65AE">
              <w:rPr>
                <w:rFonts w:ascii="Times New Roman" w:hAnsi="Times New Roman" w:cs="Times New Roman"/>
                <w:sz w:val="22"/>
                <w:szCs w:val="22"/>
              </w:rPr>
              <w:t>затрат</w:t>
            </w:r>
            <w:proofErr w:type="spellEnd"/>
          </w:p>
        </w:tc>
        <w:tc>
          <w:tcPr>
            <w:tcW w:w="1727" w:type="dxa"/>
            <w:tcBorders>
              <w:top w:val="single" w:sz="4" w:space="0" w:color="auto"/>
              <w:left w:val="single" w:sz="4" w:space="0" w:color="auto"/>
              <w:bottom w:val="single" w:sz="4" w:space="0" w:color="auto"/>
              <w:right w:val="single" w:sz="4" w:space="0" w:color="auto"/>
            </w:tcBorders>
            <w:hideMark/>
          </w:tcPr>
          <w:p w14:paraId="087C594C" w14:textId="77777777" w:rsidR="003F78DE" w:rsidRPr="005A65AE" w:rsidRDefault="003F78DE" w:rsidP="003F78DE">
            <w:pPr>
              <w:pStyle w:val="a6"/>
              <w:widowControl w:val="0"/>
              <w:rPr>
                <w:rFonts w:ascii="Times New Roman" w:hAnsi="Times New Roman" w:cs="Times New Roman"/>
                <w:sz w:val="22"/>
                <w:szCs w:val="22"/>
                <w:lang w:val="ru-RU"/>
              </w:rPr>
            </w:pPr>
            <w:r w:rsidRPr="005A65AE">
              <w:rPr>
                <w:rFonts w:ascii="Times New Roman" w:hAnsi="Times New Roman" w:cs="Times New Roman"/>
                <w:sz w:val="22"/>
                <w:szCs w:val="22"/>
                <w:lang w:val="ru-RU"/>
              </w:rPr>
              <w:t>Стоимость строительства объекта в базисных ценах 2000 г</w:t>
            </w:r>
          </w:p>
        </w:tc>
        <w:tc>
          <w:tcPr>
            <w:tcW w:w="1759" w:type="dxa"/>
            <w:tcBorders>
              <w:top w:val="single" w:sz="4" w:space="0" w:color="auto"/>
              <w:left w:val="single" w:sz="4" w:space="0" w:color="auto"/>
              <w:bottom w:val="single" w:sz="4" w:space="0" w:color="auto"/>
              <w:right w:val="single" w:sz="4" w:space="0" w:color="auto"/>
            </w:tcBorders>
            <w:hideMark/>
          </w:tcPr>
          <w:p w14:paraId="257A609F" w14:textId="5E463560" w:rsidR="003F78DE" w:rsidRPr="005A65AE" w:rsidRDefault="003F78DE" w:rsidP="003F78DE">
            <w:pPr>
              <w:pStyle w:val="a6"/>
              <w:widowControl w:val="0"/>
              <w:rPr>
                <w:rFonts w:ascii="Times New Roman" w:hAnsi="Times New Roman" w:cs="Times New Roman"/>
                <w:sz w:val="22"/>
                <w:szCs w:val="22"/>
                <w:lang w:val="ru-RU"/>
              </w:rPr>
            </w:pPr>
            <w:r w:rsidRPr="005A65AE">
              <w:rPr>
                <w:rFonts w:ascii="Times New Roman" w:hAnsi="Times New Roman" w:cs="Times New Roman"/>
                <w:sz w:val="22"/>
                <w:szCs w:val="22"/>
                <w:lang w:val="ru-RU"/>
              </w:rPr>
              <w:t>Стоимость строительства объекта в текущих ценах</w:t>
            </w:r>
          </w:p>
        </w:tc>
        <w:tc>
          <w:tcPr>
            <w:tcW w:w="1466" w:type="dxa"/>
            <w:tcBorders>
              <w:top w:val="single" w:sz="4" w:space="0" w:color="auto"/>
              <w:left w:val="single" w:sz="4" w:space="0" w:color="auto"/>
              <w:bottom w:val="single" w:sz="4" w:space="0" w:color="auto"/>
              <w:right w:val="single" w:sz="4" w:space="0" w:color="auto"/>
            </w:tcBorders>
            <w:hideMark/>
          </w:tcPr>
          <w:p w14:paraId="62D98D73" w14:textId="77777777" w:rsidR="003F78DE" w:rsidRPr="005A65AE" w:rsidRDefault="003F78DE" w:rsidP="003F78DE">
            <w:pPr>
              <w:pStyle w:val="a6"/>
              <w:widowControl w:val="0"/>
              <w:rPr>
                <w:rFonts w:ascii="Times New Roman" w:hAnsi="Times New Roman" w:cs="Times New Roman"/>
                <w:sz w:val="22"/>
                <w:szCs w:val="22"/>
                <w:lang w:val="ru-RU"/>
              </w:rPr>
            </w:pPr>
            <w:r w:rsidRPr="005A65AE">
              <w:rPr>
                <w:rFonts w:ascii="Times New Roman" w:hAnsi="Times New Roman" w:cs="Times New Roman"/>
                <w:sz w:val="22"/>
                <w:szCs w:val="22"/>
                <w:lang w:val="ru-RU"/>
              </w:rPr>
              <w:t>Кроме того давальческие материалы (</w:t>
            </w:r>
            <w:proofErr w:type="spellStart"/>
            <w:r w:rsidRPr="005A65AE">
              <w:rPr>
                <w:rFonts w:ascii="Times New Roman" w:hAnsi="Times New Roman" w:cs="Times New Roman"/>
                <w:sz w:val="22"/>
                <w:szCs w:val="22"/>
                <w:lang w:val="ru-RU"/>
              </w:rPr>
              <w:t>справочно</w:t>
            </w:r>
            <w:proofErr w:type="spellEnd"/>
            <w:r w:rsidRPr="005A65AE">
              <w:rPr>
                <w:rFonts w:ascii="Times New Roman" w:hAnsi="Times New Roman" w:cs="Times New Roman"/>
                <w:sz w:val="22"/>
                <w:szCs w:val="22"/>
                <w:lang w:val="ru-RU"/>
              </w:rPr>
              <w:t>)</w:t>
            </w:r>
          </w:p>
        </w:tc>
      </w:tr>
      <w:tr w:rsidR="003F78DE" w:rsidRPr="003F78DE" w14:paraId="795BF744" w14:textId="77777777" w:rsidTr="005A65AE">
        <w:trPr>
          <w:trHeight w:val="225"/>
          <w:jc w:val="center"/>
        </w:trPr>
        <w:tc>
          <w:tcPr>
            <w:tcW w:w="723" w:type="dxa"/>
            <w:tcBorders>
              <w:top w:val="single" w:sz="4" w:space="0" w:color="auto"/>
              <w:left w:val="single" w:sz="4" w:space="0" w:color="auto"/>
              <w:bottom w:val="single" w:sz="4" w:space="0" w:color="auto"/>
              <w:right w:val="single" w:sz="4" w:space="0" w:color="auto"/>
            </w:tcBorders>
            <w:hideMark/>
          </w:tcPr>
          <w:p w14:paraId="5B889901" w14:textId="77777777" w:rsidR="003F78DE" w:rsidRPr="005A65AE" w:rsidRDefault="003F78DE" w:rsidP="003F78DE">
            <w:pPr>
              <w:pStyle w:val="a6"/>
              <w:widowControl w:val="0"/>
              <w:rPr>
                <w:rFonts w:ascii="Times New Roman" w:hAnsi="Times New Roman" w:cs="Times New Roman"/>
                <w:sz w:val="22"/>
                <w:szCs w:val="22"/>
              </w:rPr>
            </w:pPr>
            <w:r w:rsidRPr="005A65AE">
              <w:rPr>
                <w:rFonts w:ascii="Times New Roman" w:hAnsi="Times New Roman" w:cs="Times New Roman"/>
                <w:sz w:val="22"/>
                <w:szCs w:val="22"/>
              </w:rPr>
              <w:t>1</w:t>
            </w:r>
          </w:p>
        </w:tc>
        <w:tc>
          <w:tcPr>
            <w:tcW w:w="3674" w:type="dxa"/>
            <w:tcBorders>
              <w:top w:val="single" w:sz="4" w:space="0" w:color="auto"/>
              <w:left w:val="single" w:sz="4" w:space="0" w:color="auto"/>
              <w:bottom w:val="single" w:sz="4" w:space="0" w:color="auto"/>
              <w:right w:val="single" w:sz="4" w:space="0" w:color="auto"/>
            </w:tcBorders>
            <w:hideMark/>
          </w:tcPr>
          <w:p w14:paraId="2262AF34" w14:textId="77777777" w:rsidR="003F78DE" w:rsidRPr="005A65AE" w:rsidRDefault="003F78DE" w:rsidP="003F78DE">
            <w:pPr>
              <w:pStyle w:val="a6"/>
              <w:widowControl w:val="0"/>
              <w:rPr>
                <w:rFonts w:ascii="Times New Roman" w:hAnsi="Times New Roman" w:cs="Times New Roman"/>
                <w:sz w:val="22"/>
                <w:szCs w:val="22"/>
              </w:rPr>
            </w:pPr>
            <w:r w:rsidRPr="005A65AE">
              <w:rPr>
                <w:rFonts w:ascii="Times New Roman" w:hAnsi="Times New Roman" w:cs="Times New Roman"/>
                <w:sz w:val="22"/>
                <w:szCs w:val="22"/>
              </w:rPr>
              <w:t>2</w:t>
            </w:r>
          </w:p>
        </w:tc>
        <w:tc>
          <w:tcPr>
            <w:tcW w:w="1727" w:type="dxa"/>
            <w:tcBorders>
              <w:top w:val="single" w:sz="4" w:space="0" w:color="auto"/>
              <w:left w:val="single" w:sz="4" w:space="0" w:color="auto"/>
              <w:bottom w:val="single" w:sz="4" w:space="0" w:color="auto"/>
              <w:right w:val="single" w:sz="4" w:space="0" w:color="auto"/>
            </w:tcBorders>
            <w:hideMark/>
          </w:tcPr>
          <w:p w14:paraId="3EE830B0" w14:textId="77777777" w:rsidR="003F78DE" w:rsidRPr="005A65AE" w:rsidRDefault="003F78DE" w:rsidP="003F78DE">
            <w:pPr>
              <w:pStyle w:val="a6"/>
              <w:widowControl w:val="0"/>
              <w:rPr>
                <w:rFonts w:ascii="Times New Roman" w:hAnsi="Times New Roman" w:cs="Times New Roman"/>
                <w:sz w:val="22"/>
                <w:szCs w:val="22"/>
              </w:rPr>
            </w:pPr>
            <w:r w:rsidRPr="005A65AE">
              <w:rPr>
                <w:rFonts w:ascii="Times New Roman" w:hAnsi="Times New Roman" w:cs="Times New Roman"/>
                <w:sz w:val="22"/>
                <w:szCs w:val="22"/>
              </w:rPr>
              <w:t>3</w:t>
            </w:r>
          </w:p>
        </w:tc>
        <w:tc>
          <w:tcPr>
            <w:tcW w:w="1759" w:type="dxa"/>
            <w:tcBorders>
              <w:top w:val="single" w:sz="4" w:space="0" w:color="auto"/>
              <w:left w:val="single" w:sz="4" w:space="0" w:color="auto"/>
              <w:bottom w:val="single" w:sz="4" w:space="0" w:color="auto"/>
              <w:right w:val="single" w:sz="4" w:space="0" w:color="auto"/>
            </w:tcBorders>
            <w:hideMark/>
          </w:tcPr>
          <w:p w14:paraId="6CA09EC2" w14:textId="77777777" w:rsidR="003F78DE" w:rsidRPr="005A65AE" w:rsidRDefault="003F78DE" w:rsidP="003F78DE">
            <w:pPr>
              <w:pStyle w:val="a6"/>
              <w:widowControl w:val="0"/>
              <w:rPr>
                <w:rFonts w:ascii="Times New Roman" w:hAnsi="Times New Roman" w:cs="Times New Roman"/>
                <w:sz w:val="22"/>
                <w:szCs w:val="22"/>
              </w:rPr>
            </w:pPr>
            <w:r w:rsidRPr="005A65AE">
              <w:rPr>
                <w:rFonts w:ascii="Times New Roman" w:hAnsi="Times New Roman" w:cs="Times New Roman"/>
                <w:sz w:val="22"/>
                <w:szCs w:val="22"/>
              </w:rPr>
              <w:t>4</w:t>
            </w:r>
          </w:p>
        </w:tc>
        <w:tc>
          <w:tcPr>
            <w:tcW w:w="1466" w:type="dxa"/>
            <w:tcBorders>
              <w:top w:val="single" w:sz="4" w:space="0" w:color="auto"/>
              <w:left w:val="single" w:sz="4" w:space="0" w:color="auto"/>
              <w:bottom w:val="single" w:sz="4" w:space="0" w:color="auto"/>
              <w:right w:val="single" w:sz="4" w:space="0" w:color="auto"/>
            </w:tcBorders>
            <w:hideMark/>
          </w:tcPr>
          <w:p w14:paraId="68F77BF9" w14:textId="77777777" w:rsidR="003F78DE" w:rsidRPr="005A65AE" w:rsidRDefault="003F78DE" w:rsidP="003F78DE">
            <w:pPr>
              <w:pStyle w:val="a6"/>
              <w:widowControl w:val="0"/>
              <w:rPr>
                <w:rFonts w:ascii="Times New Roman" w:hAnsi="Times New Roman" w:cs="Times New Roman"/>
                <w:sz w:val="22"/>
                <w:szCs w:val="22"/>
              </w:rPr>
            </w:pPr>
            <w:r w:rsidRPr="005A65AE">
              <w:rPr>
                <w:rFonts w:ascii="Times New Roman" w:hAnsi="Times New Roman" w:cs="Times New Roman"/>
                <w:sz w:val="22"/>
                <w:szCs w:val="22"/>
              </w:rPr>
              <w:t>5</w:t>
            </w:r>
          </w:p>
        </w:tc>
      </w:tr>
      <w:tr w:rsidR="003F78DE" w:rsidRPr="003F78DE" w14:paraId="7882ED2F" w14:textId="77777777" w:rsidTr="005A65AE">
        <w:trPr>
          <w:trHeight w:val="585"/>
          <w:jc w:val="center"/>
        </w:trPr>
        <w:tc>
          <w:tcPr>
            <w:tcW w:w="723" w:type="dxa"/>
            <w:tcBorders>
              <w:top w:val="single" w:sz="4" w:space="0" w:color="auto"/>
              <w:left w:val="single" w:sz="4" w:space="0" w:color="auto"/>
              <w:bottom w:val="single" w:sz="4" w:space="0" w:color="auto"/>
              <w:right w:val="single" w:sz="4" w:space="0" w:color="auto"/>
            </w:tcBorders>
            <w:noWrap/>
            <w:vAlign w:val="center"/>
            <w:hideMark/>
          </w:tcPr>
          <w:p w14:paraId="5829D68D" w14:textId="77777777" w:rsidR="003F78DE" w:rsidRPr="005A65AE" w:rsidRDefault="003F78DE" w:rsidP="005A65AE">
            <w:pPr>
              <w:pStyle w:val="a6"/>
              <w:widowControl w:val="0"/>
              <w:rPr>
                <w:rFonts w:ascii="Times New Roman" w:hAnsi="Times New Roman" w:cs="Times New Roman"/>
                <w:sz w:val="22"/>
                <w:szCs w:val="22"/>
              </w:rPr>
            </w:pPr>
            <w:r w:rsidRPr="005A65AE">
              <w:rPr>
                <w:rFonts w:ascii="Times New Roman" w:hAnsi="Times New Roman" w:cs="Times New Roman"/>
                <w:sz w:val="22"/>
                <w:szCs w:val="22"/>
              </w:rPr>
              <w:t>1</w:t>
            </w:r>
          </w:p>
        </w:tc>
        <w:tc>
          <w:tcPr>
            <w:tcW w:w="3674" w:type="dxa"/>
            <w:tcBorders>
              <w:top w:val="single" w:sz="4" w:space="0" w:color="auto"/>
              <w:left w:val="single" w:sz="4" w:space="0" w:color="auto"/>
              <w:bottom w:val="single" w:sz="4" w:space="0" w:color="auto"/>
              <w:right w:val="single" w:sz="4" w:space="0" w:color="auto"/>
            </w:tcBorders>
            <w:vAlign w:val="center"/>
            <w:hideMark/>
          </w:tcPr>
          <w:p w14:paraId="5818B9F6" w14:textId="052197A6" w:rsidR="003F78DE" w:rsidRPr="005A65AE" w:rsidRDefault="003F78DE" w:rsidP="005A65AE">
            <w:pPr>
              <w:pStyle w:val="a6"/>
              <w:widowControl w:val="0"/>
              <w:rPr>
                <w:rFonts w:ascii="Times New Roman" w:hAnsi="Times New Roman" w:cs="Times New Roman"/>
                <w:sz w:val="22"/>
                <w:szCs w:val="22"/>
                <w:lang w:val="ru-RU"/>
              </w:rPr>
            </w:pPr>
            <w:r w:rsidRPr="005A65AE">
              <w:rPr>
                <w:rFonts w:ascii="Times New Roman" w:hAnsi="Times New Roman" w:cs="Times New Roman"/>
                <w:sz w:val="22"/>
                <w:szCs w:val="22"/>
                <w:lang w:val="ru-RU"/>
              </w:rPr>
              <w:t>Предпроектное обследование, разработка и обоснование основных технических решений</w:t>
            </w:r>
          </w:p>
        </w:tc>
        <w:tc>
          <w:tcPr>
            <w:tcW w:w="1727" w:type="dxa"/>
            <w:tcBorders>
              <w:top w:val="single" w:sz="4" w:space="0" w:color="auto"/>
              <w:left w:val="single" w:sz="4" w:space="0" w:color="auto"/>
              <w:bottom w:val="single" w:sz="4" w:space="0" w:color="auto"/>
              <w:right w:val="single" w:sz="4" w:space="0" w:color="auto"/>
            </w:tcBorders>
            <w:vAlign w:val="center"/>
            <w:hideMark/>
          </w:tcPr>
          <w:p w14:paraId="47A2EAEF" w14:textId="688ECB5B" w:rsidR="003F78DE" w:rsidRPr="005A65AE" w:rsidRDefault="005A65AE" w:rsidP="005A65AE">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75 852,00</w:t>
            </w:r>
          </w:p>
        </w:tc>
        <w:tc>
          <w:tcPr>
            <w:tcW w:w="1759" w:type="dxa"/>
            <w:tcBorders>
              <w:top w:val="single" w:sz="4" w:space="0" w:color="auto"/>
              <w:left w:val="single" w:sz="4" w:space="0" w:color="auto"/>
              <w:bottom w:val="single" w:sz="4" w:space="0" w:color="auto"/>
              <w:right w:val="single" w:sz="4" w:space="0" w:color="auto"/>
            </w:tcBorders>
            <w:vAlign w:val="center"/>
            <w:hideMark/>
          </w:tcPr>
          <w:p w14:paraId="501BA120" w14:textId="71AF2F72" w:rsidR="003F78DE" w:rsidRPr="005A65AE" w:rsidRDefault="005A65AE" w:rsidP="005A65AE">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507 124,00</w:t>
            </w:r>
          </w:p>
        </w:tc>
        <w:tc>
          <w:tcPr>
            <w:tcW w:w="1466" w:type="dxa"/>
            <w:tcBorders>
              <w:top w:val="single" w:sz="4" w:space="0" w:color="auto"/>
              <w:left w:val="single" w:sz="4" w:space="0" w:color="auto"/>
              <w:bottom w:val="single" w:sz="4" w:space="0" w:color="auto"/>
              <w:right w:val="single" w:sz="4" w:space="0" w:color="auto"/>
            </w:tcBorders>
            <w:vAlign w:val="center"/>
            <w:hideMark/>
          </w:tcPr>
          <w:p w14:paraId="4F011B58" w14:textId="77777777" w:rsidR="003F78DE" w:rsidRPr="005A65AE" w:rsidRDefault="003F78DE" w:rsidP="005A65AE">
            <w:pPr>
              <w:pStyle w:val="a6"/>
              <w:widowControl w:val="0"/>
              <w:rPr>
                <w:rFonts w:ascii="Times New Roman" w:hAnsi="Times New Roman" w:cs="Times New Roman"/>
                <w:sz w:val="22"/>
                <w:szCs w:val="22"/>
              </w:rPr>
            </w:pPr>
            <w:r w:rsidRPr="005A65AE">
              <w:rPr>
                <w:rFonts w:ascii="Times New Roman" w:hAnsi="Times New Roman" w:cs="Times New Roman"/>
                <w:sz w:val="22"/>
                <w:szCs w:val="22"/>
              </w:rPr>
              <w:t>0,00</w:t>
            </w:r>
          </w:p>
        </w:tc>
      </w:tr>
      <w:tr w:rsidR="003F78DE" w:rsidRPr="003F78DE" w14:paraId="2B9B3D36" w14:textId="77777777" w:rsidTr="005A65AE">
        <w:trPr>
          <w:trHeight w:val="300"/>
          <w:jc w:val="center"/>
        </w:trPr>
        <w:tc>
          <w:tcPr>
            <w:tcW w:w="723" w:type="dxa"/>
            <w:tcBorders>
              <w:top w:val="single" w:sz="4" w:space="0" w:color="auto"/>
              <w:left w:val="single" w:sz="4" w:space="0" w:color="auto"/>
              <w:bottom w:val="single" w:sz="4" w:space="0" w:color="auto"/>
              <w:right w:val="single" w:sz="4" w:space="0" w:color="auto"/>
            </w:tcBorders>
            <w:noWrap/>
            <w:vAlign w:val="center"/>
            <w:hideMark/>
          </w:tcPr>
          <w:p w14:paraId="51D22BB2" w14:textId="46B5613E" w:rsidR="005A65AE" w:rsidRPr="005A65AE" w:rsidRDefault="005A65AE" w:rsidP="005A65AE">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2</w:t>
            </w:r>
          </w:p>
        </w:tc>
        <w:tc>
          <w:tcPr>
            <w:tcW w:w="3674" w:type="dxa"/>
            <w:tcBorders>
              <w:top w:val="single" w:sz="4" w:space="0" w:color="auto"/>
              <w:left w:val="single" w:sz="4" w:space="0" w:color="auto"/>
              <w:bottom w:val="single" w:sz="4" w:space="0" w:color="auto"/>
              <w:right w:val="single" w:sz="4" w:space="0" w:color="auto"/>
            </w:tcBorders>
            <w:vAlign w:val="center"/>
            <w:hideMark/>
          </w:tcPr>
          <w:p w14:paraId="06E31CD1" w14:textId="79FDF2D6" w:rsidR="003F78DE" w:rsidRPr="005A65AE" w:rsidRDefault="005A65AE" w:rsidP="005A65AE">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Разработка РД</w:t>
            </w:r>
          </w:p>
        </w:tc>
        <w:tc>
          <w:tcPr>
            <w:tcW w:w="1727" w:type="dxa"/>
            <w:tcBorders>
              <w:top w:val="single" w:sz="4" w:space="0" w:color="auto"/>
              <w:left w:val="single" w:sz="4" w:space="0" w:color="auto"/>
              <w:bottom w:val="single" w:sz="4" w:space="0" w:color="auto"/>
              <w:right w:val="single" w:sz="4" w:space="0" w:color="auto"/>
            </w:tcBorders>
            <w:vAlign w:val="center"/>
            <w:hideMark/>
          </w:tcPr>
          <w:p w14:paraId="51D52689" w14:textId="2128CEE8" w:rsidR="003F78DE" w:rsidRPr="005A65AE" w:rsidRDefault="005A65AE" w:rsidP="005A65AE">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213 114,00</w:t>
            </w:r>
          </w:p>
        </w:tc>
        <w:tc>
          <w:tcPr>
            <w:tcW w:w="1759" w:type="dxa"/>
            <w:tcBorders>
              <w:top w:val="single" w:sz="4" w:space="0" w:color="auto"/>
              <w:left w:val="single" w:sz="4" w:space="0" w:color="auto"/>
              <w:bottom w:val="single" w:sz="4" w:space="0" w:color="auto"/>
              <w:right w:val="single" w:sz="4" w:space="0" w:color="auto"/>
            </w:tcBorders>
            <w:vAlign w:val="center"/>
            <w:hideMark/>
          </w:tcPr>
          <w:p w14:paraId="793440D7" w14:textId="1482D581" w:rsidR="003F78DE" w:rsidRPr="005A65AE" w:rsidRDefault="005A65AE" w:rsidP="005A65AE">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1 424 819,00</w:t>
            </w:r>
          </w:p>
        </w:tc>
        <w:tc>
          <w:tcPr>
            <w:tcW w:w="1466" w:type="dxa"/>
            <w:tcBorders>
              <w:top w:val="single" w:sz="4" w:space="0" w:color="auto"/>
              <w:left w:val="single" w:sz="4" w:space="0" w:color="auto"/>
              <w:bottom w:val="single" w:sz="4" w:space="0" w:color="auto"/>
              <w:right w:val="single" w:sz="4" w:space="0" w:color="auto"/>
            </w:tcBorders>
            <w:vAlign w:val="center"/>
            <w:hideMark/>
          </w:tcPr>
          <w:p w14:paraId="64A86799" w14:textId="34E48135" w:rsidR="003F78DE" w:rsidRPr="005A65AE" w:rsidRDefault="003F78DE" w:rsidP="005A65AE">
            <w:pPr>
              <w:pStyle w:val="a6"/>
              <w:widowControl w:val="0"/>
              <w:rPr>
                <w:rFonts w:ascii="Times New Roman" w:hAnsi="Times New Roman" w:cs="Times New Roman"/>
                <w:sz w:val="22"/>
                <w:szCs w:val="22"/>
              </w:rPr>
            </w:pPr>
          </w:p>
        </w:tc>
      </w:tr>
      <w:tr w:rsidR="005A65AE" w:rsidRPr="003F78DE" w14:paraId="65794733" w14:textId="77777777" w:rsidTr="005A65AE">
        <w:trPr>
          <w:trHeight w:val="285"/>
          <w:jc w:val="center"/>
        </w:trPr>
        <w:tc>
          <w:tcPr>
            <w:tcW w:w="723" w:type="dxa"/>
            <w:tcBorders>
              <w:top w:val="single" w:sz="4" w:space="0" w:color="auto"/>
              <w:left w:val="single" w:sz="4" w:space="0" w:color="auto"/>
              <w:bottom w:val="single" w:sz="4" w:space="0" w:color="auto"/>
              <w:right w:val="single" w:sz="4" w:space="0" w:color="auto"/>
            </w:tcBorders>
            <w:noWrap/>
            <w:vAlign w:val="center"/>
          </w:tcPr>
          <w:p w14:paraId="39E9C6F3" w14:textId="79D5027D" w:rsidR="005A65AE" w:rsidRPr="005A65AE" w:rsidRDefault="005A65AE" w:rsidP="005A65AE">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3</w:t>
            </w:r>
          </w:p>
        </w:tc>
        <w:tc>
          <w:tcPr>
            <w:tcW w:w="3674" w:type="dxa"/>
            <w:tcBorders>
              <w:top w:val="single" w:sz="4" w:space="0" w:color="auto"/>
              <w:left w:val="single" w:sz="4" w:space="0" w:color="auto"/>
              <w:bottom w:val="single" w:sz="4" w:space="0" w:color="auto"/>
              <w:right w:val="single" w:sz="4" w:space="0" w:color="auto"/>
            </w:tcBorders>
            <w:vAlign w:val="center"/>
          </w:tcPr>
          <w:p w14:paraId="5882338A" w14:textId="1211E74A" w:rsidR="005A65AE" w:rsidRPr="005A65AE" w:rsidRDefault="005A65AE" w:rsidP="005A65AE">
            <w:pPr>
              <w:pStyle w:val="a6"/>
              <w:widowControl w:val="0"/>
              <w:rPr>
                <w:rFonts w:ascii="Times New Roman" w:hAnsi="Times New Roman" w:cs="Times New Roman"/>
                <w:bCs/>
                <w:sz w:val="22"/>
                <w:szCs w:val="22"/>
                <w:lang w:val="ru-RU"/>
              </w:rPr>
            </w:pPr>
            <w:r>
              <w:rPr>
                <w:rFonts w:ascii="Times New Roman" w:hAnsi="Times New Roman" w:cs="Times New Roman"/>
                <w:bCs/>
                <w:sz w:val="22"/>
                <w:szCs w:val="22"/>
                <w:lang w:val="ru-RU"/>
              </w:rPr>
              <w:t>Командировочные затраты</w:t>
            </w:r>
          </w:p>
        </w:tc>
        <w:tc>
          <w:tcPr>
            <w:tcW w:w="1727" w:type="dxa"/>
            <w:tcBorders>
              <w:top w:val="single" w:sz="4" w:space="0" w:color="auto"/>
              <w:left w:val="single" w:sz="4" w:space="0" w:color="auto"/>
              <w:bottom w:val="single" w:sz="4" w:space="0" w:color="auto"/>
              <w:right w:val="single" w:sz="4" w:space="0" w:color="auto"/>
            </w:tcBorders>
            <w:vAlign w:val="center"/>
          </w:tcPr>
          <w:p w14:paraId="1600181E" w14:textId="48D75686" w:rsidR="005A65AE" w:rsidRPr="005A65AE" w:rsidRDefault="005A65AE" w:rsidP="005A65AE">
            <w:pPr>
              <w:pStyle w:val="a6"/>
              <w:widowControl w:val="0"/>
              <w:rPr>
                <w:rFonts w:ascii="Times New Roman" w:hAnsi="Times New Roman" w:cs="Times New Roman"/>
                <w:sz w:val="22"/>
                <w:szCs w:val="22"/>
                <w:lang w:val="ru-RU"/>
              </w:rPr>
            </w:pPr>
            <w:r>
              <w:rPr>
                <w:rFonts w:ascii="Times New Roman" w:hAnsi="Times New Roman" w:cs="Times New Roman"/>
                <w:sz w:val="22"/>
                <w:szCs w:val="22"/>
                <w:lang w:val="ru-RU"/>
              </w:rPr>
              <w:t>4 784,00</w:t>
            </w:r>
          </w:p>
        </w:tc>
        <w:tc>
          <w:tcPr>
            <w:tcW w:w="1759" w:type="dxa"/>
            <w:tcBorders>
              <w:top w:val="single" w:sz="4" w:space="0" w:color="auto"/>
              <w:left w:val="single" w:sz="4" w:space="0" w:color="auto"/>
              <w:bottom w:val="single" w:sz="4" w:space="0" w:color="auto"/>
              <w:right w:val="single" w:sz="4" w:space="0" w:color="auto"/>
            </w:tcBorders>
            <w:vAlign w:val="center"/>
          </w:tcPr>
          <w:p w14:paraId="1CA9E85B" w14:textId="34C0CDE6" w:rsidR="005A65AE" w:rsidRPr="005A65AE" w:rsidRDefault="005A65AE" w:rsidP="005A65AE">
            <w:pPr>
              <w:pStyle w:val="a6"/>
              <w:widowControl w:val="0"/>
              <w:rPr>
                <w:rFonts w:ascii="Times New Roman" w:hAnsi="Times New Roman" w:cs="Times New Roman"/>
                <w:bCs/>
                <w:sz w:val="22"/>
                <w:szCs w:val="22"/>
                <w:lang w:val="ru-RU"/>
              </w:rPr>
            </w:pPr>
            <w:r>
              <w:rPr>
                <w:rFonts w:ascii="Times New Roman" w:hAnsi="Times New Roman" w:cs="Times New Roman"/>
                <w:bCs/>
                <w:sz w:val="22"/>
                <w:szCs w:val="22"/>
                <w:lang w:val="ru-RU"/>
              </w:rPr>
              <w:t>58 416,00</w:t>
            </w:r>
          </w:p>
        </w:tc>
        <w:tc>
          <w:tcPr>
            <w:tcW w:w="1466" w:type="dxa"/>
            <w:tcBorders>
              <w:top w:val="single" w:sz="4" w:space="0" w:color="auto"/>
              <w:left w:val="single" w:sz="4" w:space="0" w:color="auto"/>
              <w:bottom w:val="single" w:sz="4" w:space="0" w:color="auto"/>
              <w:right w:val="single" w:sz="4" w:space="0" w:color="auto"/>
            </w:tcBorders>
            <w:vAlign w:val="center"/>
          </w:tcPr>
          <w:p w14:paraId="3D439A0A" w14:textId="77777777" w:rsidR="005A65AE" w:rsidRPr="005A65AE" w:rsidRDefault="005A65AE" w:rsidP="005A65AE">
            <w:pPr>
              <w:pStyle w:val="a6"/>
              <w:widowControl w:val="0"/>
              <w:rPr>
                <w:rFonts w:ascii="Times New Roman" w:hAnsi="Times New Roman" w:cs="Times New Roman"/>
                <w:sz w:val="22"/>
                <w:szCs w:val="22"/>
              </w:rPr>
            </w:pPr>
          </w:p>
        </w:tc>
      </w:tr>
      <w:tr w:rsidR="005A65AE" w:rsidRPr="003F78DE" w14:paraId="08071B3E" w14:textId="77777777" w:rsidTr="005A65AE">
        <w:trPr>
          <w:trHeight w:val="285"/>
          <w:jc w:val="center"/>
        </w:trPr>
        <w:tc>
          <w:tcPr>
            <w:tcW w:w="723" w:type="dxa"/>
            <w:tcBorders>
              <w:top w:val="single" w:sz="4" w:space="0" w:color="auto"/>
              <w:left w:val="single" w:sz="4" w:space="0" w:color="auto"/>
              <w:bottom w:val="single" w:sz="4" w:space="0" w:color="auto"/>
              <w:right w:val="single" w:sz="4" w:space="0" w:color="auto"/>
            </w:tcBorders>
            <w:noWrap/>
            <w:vAlign w:val="center"/>
            <w:hideMark/>
          </w:tcPr>
          <w:p w14:paraId="7D881848" w14:textId="3D3D9CB4" w:rsidR="005A65AE" w:rsidRPr="005A65AE" w:rsidRDefault="005A65AE" w:rsidP="005A65AE">
            <w:pPr>
              <w:pStyle w:val="a6"/>
              <w:widowControl w:val="0"/>
              <w:rPr>
                <w:rFonts w:ascii="Times New Roman" w:hAnsi="Times New Roman" w:cs="Times New Roman"/>
                <w:sz w:val="22"/>
                <w:szCs w:val="22"/>
              </w:rPr>
            </w:pPr>
          </w:p>
        </w:tc>
        <w:tc>
          <w:tcPr>
            <w:tcW w:w="3674" w:type="dxa"/>
            <w:tcBorders>
              <w:top w:val="single" w:sz="4" w:space="0" w:color="auto"/>
              <w:left w:val="single" w:sz="4" w:space="0" w:color="auto"/>
              <w:bottom w:val="single" w:sz="4" w:space="0" w:color="auto"/>
              <w:right w:val="single" w:sz="4" w:space="0" w:color="auto"/>
            </w:tcBorders>
            <w:vAlign w:val="center"/>
            <w:hideMark/>
          </w:tcPr>
          <w:p w14:paraId="69186FED" w14:textId="77777777" w:rsidR="005A65AE" w:rsidRPr="005A65AE" w:rsidRDefault="005A65AE" w:rsidP="005A65AE">
            <w:pPr>
              <w:pStyle w:val="a6"/>
              <w:widowControl w:val="0"/>
              <w:rPr>
                <w:rFonts w:ascii="Times New Roman" w:hAnsi="Times New Roman" w:cs="Times New Roman"/>
                <w:bCs/>
                <w:sz w:val="22"/>
                <w:szCs w:val="22"/>
              </w:rPr>
            </w:pPr>
            <w:proofErr w:type="spellStart"/>
            <w:r w:rsidRPr="005A65AE">
              <w:rPr>
                <w:rFonts w:ascii="Times New Roman" w:hAnsi="Times New Roman" w:cs="Times New Roman"/>
                <w:bCs/>
                <w:sz w:val="22"/>
                <w:szCs w:val="22"/>
              </w:rPr>
              <w:t>Итого</w:t>
            </w:r>
            <w:proofErr w:type="spellEnd"/>
          </w:p>
        </w:tc>
        <w:tc>
          <w:tcPr>
            <w:tcW w:w="1727" w:type="dxa"/>
            <w:tcBorders>
              <w:top w:val="single" w:sz="4" w:space="0" w:color="auto"/>
              <w:left w:val="single" w:sz="4" w:space="0" w:color="auto"/>
              <w:bottom w:val="single" w:sz="4" w:space="0" w:color="auto"/>
              <w:right w:val="single" w:sz="4" w:space="0" w:color="auto"/>
            </w:tcBorders>
            <w:vAlign w:val="center"/>
            <w:hideMark/>
          </w:tcPr>
          <w:p w14:paraId="698AB4FB" w14:textId="48E4ADFC" w:rsidR="005A65AE" w:rsidRPr="005A65AE" w:rsidRDefault="005A65AE" w:rsidP="005A65AE">
            <w:pPr>
              <w:pStyle w:val="a6"/>
              <w:widowControl w:val="0"/>
              <w:rPr>
                <w:rFonts w:ascii="Times New Roman" w:hAnsi="Times New Roman" w:cs="Times New Roman"/>
                <w:sz w:val="22"/>
                <w:szCs w:val="22"/>
              </w:rPr>
            </w:pPr>
            <w:r w:rsidRPr="005A65AE">
              <w:rPr>
                <w:rFonts w:ascii="Times New Roman" w:hAnsi="Times New Roman" w:cs="Times New Roman"/>
                <w:sz w:val="22"/>
                <w:szCs w:val="22"/>
                <w:lang w:val="ru-RU"/>
              </w:rPr>
              <w:t>293 750,00</w:t>
            </w:r>
          </w:p>
        </w:tc>
        <w:tc>
          <w:tcPr>
            <w:tcW w:w="1759" w:type="dxa"/>
            <w:tcBorders>
              <w:top w:val="single" w:sz="4" w:space="0" w:color="auto"/>
              <w:left w:val="single" w:sz="4" w:space="0" w:color="auto"/>
              <w:bottom w:val="single" w:sz="4" w:space="0" w:color="auto"/>
              <w:right w:val="single" w:sz="4" w:space="0" w:color="auto"/>
            </w:tcBorders>
            <w:vAlign w:val="center"/>
            <w:hideMark/>
          </w:tcPr>
          <w:p w14:paraId="094DF1E1" w14:textId="4E5F12DA" w:rsidR="005A65AE" w:rsidRPr="005A65AE" w:rsidRDefault="005A65AE" w:rsidP="005A65AE">
            <w:pPr>
              <w:pStyle w:val="a6"/>
              <w:widowControl w:val="0"/>
              <w:rPr>
                <w:rFonts w:ascii="Times New Roman" w:hAnsi="Times New Roman" w:cs="Times New Roman"/>
                <w:bCs/>
                <w:sz w:val="22"/>
                <w:szCs w:val="22"/>
                <w:lang w:val="ru-RU"/>
              </w:rPr>
            </w:pPr>
            <w:r w:rsidRPr="005A65AE">
              <w:rPr>
                <w:rFonts w:ascii="Times New Roman" w:hAnsi="Times New Roman" w:cs="Times New Roman"/>
                <w:bCs/>
                <w:sz w:val="22"/>
                <w:szCs w:val="22"/>
              </w:rPr>
              <w:t>1 </w:t>
            </w:r>
            <w:r w:rsidRPr="005A65AE">
              <w:rPr>
                <w:rFonts w:ascii="Times New Roman" w:hAnsi="Times New Roman" w:cs="Times New Roman"/>
                <w:bCs/>
                <w:sz w:val="22"/>
                <w:szCs w:val="22"/>
                <w:lang w:val="ru-RU"/>
              </w:rPr>
              <w:t>990 359,00</w:t>
            </w:r>
          </w:p>
        </w:tc>
        <w:tc>
          <w:tcPr>
            <w:tcW w:w="1466" w:type="dxa"/>
            <w:tcBorders>
              <w:top w:val="single" w:sz="4" w:space="0" w:color="auto"/>
              <w:left w:val="single" w:sz="4" w:space="0" w:color="auto"/>
              <w:bottom w:val="single" w:sz="4" w:space="0" w:color="auto"/>
              <w:right w:val="single" w:sz="4" w:space="0" w:color="auto"/>
            </w:tcBorders>
            <w:vAlign w:val="center"/>
            <w:hideMark/>
          </w:tcPr>
          <w:p w14:paraId="0E44FF69" w14:textId="77777777" w:rsidR="005A65AE" w:rsidRPr="005A65AE" w:rsidRDefault="005A65AE" w:rsidP="005A65AE">
            <w:pPr>
              <w:pStyle w:val="a6"/>
              <w:widowControl w:val="0"/>
              <w:rPr>
                <w:rFonts w:ascii="Times New Roman" w:hAnsi="Times New Roman" w:cs="Times New Roman"/>
                <w:sz w:val="22"/>
                <w:szCs w:val="22"/>
              </w:rPr>
            </w:pPr>
            <w:r w:rsidRPr="005A65AE">
              <w:rPr>
                <w:rFonts w:ascii="Times New Roman" w:hAnsi="Times New Roman" w:cs="Times New Roman"/>
                <w:sz w:val="22"/>
                <w:szCs w:val="22"/>
              </w:rPr>
              <w:t>0,00</w:t>
            </w:r>
          </w:p>
        </w:tc>
      </w:tr>
      <w:tr w:rsidR="005A65AE" w:rsidRPr="003F78DE" w14:paraId="5E925B89" w14:textId="77777777" w:rsidTr="005A65AE">
        <w:trPr>
          <w:trHeight w:val="420"/>
          <w:jc w:val="center"/>
        </w:trPr>
        <w:tc>
          <w:tcPr>
            <w:tcW w:w="723" w:type="dxa"/>
            <w:tcBorders>
              <w:top w:val="single" w:sz="4" w:space="0" w:color="auto"/>
              <w:left w:val="single" w:sz="4" w:space="0" w:color="auto"/>
              <w:bottom w:val="single" w:sz="4" w:space="0" w:color="auto"/>
              <w:right w:val="single" w:sz="4" w:space="0" w:color="auto"/>
            </w:tcBorders>
            <w:noWrap/>
            <w:vAlign w:val="center"/>
            <w:hideMark/>
          </w:tcPr>
          <w:p w14:paraId="13ACC090" w14:textId="58706056" w:rsidR="005A65AE" w:rsidRPr="005A65AE" w:rsidRDefault="005A65AE" w:rsidP="005A65AE">
            <w:pPr>
              <w:pStyle w:val="a6"/>
              <w:widowControl w:val="0"/>
              <w:rPr>
                <w:rFonts w:ascii="Times New Roman" w:hAnsi="Times New Roman" w:cs="Times New Roman"/>
                <w:sz w:val="22"/>
                <w:szCs w:val="22"/>
              </w:rPr>
            </w:pPr>
          </w:p>
        </w:tc>
        <w:tc>
          <w:tcPr>
            <w:tcW w:w="3674" w:type="dxa"/>
            <w:tcBorders>
              <w:top w:val="single" w:sz="4" w:space="0" w:color="auto"/>
              <w:left w:val="single" w:sz="4" w:space="0" w:color="auto"/>
              <w:bottom w:val="single" w:sz="4" w:space="0" w:color="auto"/>
              <w:right w:val="single" w:sz="4" w:space="0" w:color="auto"/>
            </w:tcBorders>
            <w:vAlign w:val="center"/>
            <w:hideMark/>
          </w:tcPr>
          <w:p w14:paraId="65642023" w14:textId="71060184" w:rsidR="005A65AE" w:rsidRPr="005A65AE" w:rsidRDefault="005A65AE" w:rsidP="005A65AE">
            <w:pPr>
              <w:pStyle w:val="a6"/>
              <w:widowControl w:val="0"/>
              <w:rPr>
                <w:rFonts w:ascii="Times New Roman" w:hAnsi="Times New Roman" w:cs="Times New Roman"/>
                <w:sz w:val="22"/>
                <w:szCs w:val="22"/>
                <w:lang w:val="ru-RU"/>
              </w:rPr>
            </w:pPr>
            <w:r w:rsidRPr="005A65AE">
              <w:rPr>
                <w:rFonts w:ascii="Times New Roman" w:hAnsi="Times New Roman" w:cs="Times New Roman"/>
                <w:sz w:val="22"/>
                <w:szCs w:val="22"/>
              </w:rPr>
              <w:t xml:space="preserve">НДС </w:t>
            </w:r>
            <w:r w:rsidRPr="005A65AE">
              <w:rPr>
                <w:rFonts w:ascii="Times New Roman" w:hAnsi="Times New Roman" w:cs="Times New Roman"/>
                <w:sz w:val="22"/>
                <w:szCs w:val="22"/>
                <w:lang w:val="ru-RU"/>
              </w:rPr>
              <w:t>(20 %)</w:t>
            </w:r>
          </w:p>
        </w:tc>
        <w:tc>
          <w:tcPr>
            <w:tcW w:w="1727" w:type="dxa"/>
            <w:tcBorders>
              <w:top w:val="single" w:sz="4" w:space="0" w:color="auto"/>
              <w:left w:val="single" w:sz="4" w:space="0" w:color="auto"/>
              <w:bottom w:val="single" w:sz="4" w:space="0" w:color="auto"/>
              <w:right w:val="single" w:sz="4" w:space="0" w:color="auto"/>
            </w:tcBorders>
            <w:vAlign w:val="center"/>
            <w:hideMark/>
          </w:tcPr>
          <w:p w14:paraId="4D31D806" w14:textId="6A2CA552" w:rsidR="005A65AE" w:rsidRPr="005A65AE" w:rsidRDefault="005A65AE" w:rsidP="005A65AE">
            <w:pPr>
              <w:pStyle w:val="a6"/>
              <w:widowControl w:val="0"/>
              <w:rPr>
                <w:rFonts w:ascii="Times New Roman" w:hAnsi="Times New Roman" w:cs="Times New Roman"/>
                <w:sz w:val="22"/>
                <w:szCs w:val="22"/>
              </w:rPr>
            </w:pPr>
          </w:p>
        </w:tc>
        <w:tc>
          <w:tcPr>
            <w:tcW w:w="1759" w:type="dxa"/>
            <w:tcBorders>
              <w:top w:val="single" w:sz="4" w:space="0" w:color="auto"/>
              <w:left w:val="single" w:sz="4" w:space="0" w:color="auto"/>
              <w:bottom w:val="single" w:sz="4" w:space="0" w:color="auto"/>
              <w:right w:val="single" w:sz="4" w:space="0" w:color="auto"/>
            </w:tcBorders>
            <w:vAlign w:val="center"/>
            <w:hideMark/>
          </w:tcPr>
          <w:p w14:paraId="0C393AF2" w14:textId="14A15A6C" w:rsidR="005A65AE" w:rsidRPr="005A65AE" w:rsidRDefault="005A65AE" w:rsidP="005A65AE">
            <w:pPr>
              <w:pStyle w:val="a6"/>
              <w:widowControl w:val="0"/>
              <w:rPr>
                <w:rFonts w:ascii="Times New Roman" w:hAnsi="Times New Roman" w:cs="Times New Roman"/>
                <w:sz w:val="22"/>
                <w:szCs w:val="22"/>
                <w:lang w:val="ru-RU"/>
              </w:rPr>
            </w:pPr>
            <w:r w:rsidRPr="005A65AE">
              <w:rPr>
                <w:rFonts w:ascii="Times New Roman" w:hAnsi="Times New Roman" w:cs="Times New Roman"/>
                <w:sz w:val="22"/>
                <w:szCs w:val="22"/>
                <w:lang w:val="ru-RU"/>
              </w:rPr>
              <w:t>398 071,80</w:t>
            </w:r>
          </w:p>
        </w:tc>
        <w:tc>
          <w:tcPr>
            <w:tcW w:w="1466" w:type="dxa"/>
            <w:tcBorders>
              <w:top w:val="single" w:sz="4" w:space="0" w:color="auto"/>
              <w:left w:val="single" w:sz="4" w:space="0" w:color="auto"/>
              <w:bottom w:val="single" w:sz="4" w:space="0" w:color="auto"/>
              <w:right w:val="single" w:sz="4" w:space="0" w:color="auto"/>
            </w:tcBorders>
            <w:vAlign w:val="center"/>
            <w:hideMark/>
          </w:tcPr>
          <w:p w14:paraId="0A970473" w14:textId="4DCF3213" w:rsidR="005A65AE" w:rsidRPr="005A65AE" w:rsidRDefault="005A65AE" w:rsidP="005A65AE">
            <w:pPr>
              <w:pStyle w:val="a6"/>
              <w:widowControl w:val="0"/>
              <w:rPr>
                <w:rFonts w:ascii="Times New Roman" w:hAnsi="Times New Roman" w:cs="Times New Roman"/>
                <w:sz w:val="22"/>
                <w:szCs w:val="22"/>
              </w:rPr>
            </w:pPr>
          </w:p>
        </w:tc>
      </w:tr>
      <w:tr w:rsidR="005A65AE" w:rsidRPr="003F78DE" w14:paraId="302F39AF" w14:textId="77777777" w:rsidTr="005A65AE">
        <w:trPr>
          <w:trHeight w:val="15"/>
          <w:jc w:val="center"/>
        </w:trPr>
        <w:tc>
          <w:tcPr>
            <w:tcW w:w="723" w:type="dxa"/>
            <w:tcBorders>
              <w:top w:val="single" w:sz="4" w:space="0" w:color="auto"/>
              <w:left w:val="single" w:sz="4" w:space="0" w:color="auto"/>
              <w:bottom w:val="single" w:sz="4" w:space="0" w:color="auto"/>
              <w:right w:val="single" w:sz="4" w:space="0" w:color="auto"/>
            </w:tcBorders>
            <w:noWrap/>
            <w:vAlign w:val="center"/>
            <w:hideMark/>
          </w:tcPr>
          <w:p w14:paraId="2FCE739B" w14:textId="20C0E356" w:rsidR="005A65AE" w:rsidRPr="005A65AE" w:rsidRDefault="005A65AE" w:rsidP="005A65AE">
            <w:pPr>
              <w:pStyle w:val="a6"/>
              <w:widowControl w:val="0"/>
              <w:rPr>
                <w:rFonts w:ascii="Times New Roman" w:hAnsi="Times New Roman" w:cs="Times New Roman"/>
                <w:sz w:val="22"/>
                <w:szCs w:val="22"/>
              </w:rPr>
            </w:pPr>
          </w:p>
        </w:tc>
        <w:tc>
          <w:tcPr>
            <w:tcW w:w="3674" w:type="dxa"/>
            <w:tcBorders>
              <w:top w:val="single" w:sz="4" w:space="0" w:color="auto"/>
              <w:left w:val="single" w:sz="4" w:space="0" w:color="auto"/>
              <w:bottom w:val="single" w:sz="4" w:space="0" w:color="auto"/>
              <w:right w:val="single" w:sz="4" w:space="0" w:color="auto"/>
            </w:tcBorders>
            <w:vAlign w:val="center"/>
            <w:hideMark/>
          </w:tcPr>
          <w:p w14:paraId="1E35DD2C" w14:textId="4551D0C3" w:rsidR="005A65AE" w:rsidRPr="005A65AE" w:rsidRDefault="005A65AE" w:rsidP="005A65AE">
            <w:pPr>
              <w:pStyle w:val="a6"/>
              <w:widowControl w:val="0"/>
              <w:rPr>
                <w:rFonts w:ascii="Times New Roman" w:hAnsi="Times New Roman" w:cs="Times New Roman"/>
                <w:sz w:val="22"/>
                <w:szCs w:val="22"/>
              </w:rPr>
            </w:pPr>
            <w:proofErr w:type="spellStart"/>
            <w:r w:rsidRPr="005A65AE">
              <w:rPr>
                <w:rFonts w:ascii="Times New Roman" w:hAnsi="Times New Roman" w:cs="Times New Roman"/>
                <w:sz w:val="22"/>
                <w:szCs w:val="22"/>
              </w:rPr>
              <w:t>Всего</w:t>
            </w:r>
            <w:proofErr w:type="spellEnd"/>
            <w:r w:rsidRPr="005A65AE">
              <w:rPr>
                <w:rFonts w:ascii="Times New Roman" w:hAnsi="Times New Roman" w:cs="Times New Roman"/>
                <w:sz w:val="22"/>
                <w:szCs w:val="22"/>
              </w:rPr>
              <w:t xml:space="preserve"> </w:t>
            </w:r>
            <w:r w:rsidRPr="005A65AE">
              <w:rPr>
                <w:rFonts w:ascii="Times New Roman" w:hAnsi="Times New Roman" w:cs="Times New Roman"/>
                <w:sz w:val="22"/>
                <w:szCs w:val="22"/>
                <w:lang w:val="ru-RU"/>
              </w:rPr>
              <w:t xml:space="preserve">с </w:t>
            </w:r>
            <w:r w:rsidRPr="005A65AE">
              <w:rPr>
                <w:rFonts w:ascii="Times New Roman" w:hAnsi="Times New Roman" w:cs="Times New Roman"/>
                <w:sz w:val="22"/>
                <w:szCs w:val="22"/>
              </w:rPr>
              <w:t>НДС</w:t>
            </w:r>
          </w:p>
        </w:tc>
        <w:tc>
          <w:tcPr>
            <w:tcW w:w="1727" w:type="dxa"/>
            <w:tcBorders>
              <w:top w:val="single" w:sz="4" w:space="0" w:color="auto"/>
              <w:left w:val="single" w:sz="4" w:space="0" w:color="auto"/>
              <w:bottom w:val="single" w:sz="4" w:space="0" w:color="auto"/>
              <w:right w:val="single" w:sz="4" w:space="0" w:color="auto"/>
            </w:tcBorders>
            <w:vAlign w:val="center"/>
            <w:hideMark/>
          </w:tcPr>
          <w:p w14:paraId="1372AEFD" w14:textId="22DE2B51" w:rsidR="005A65AE" w:rsidRPr="005A65AE" w:rsidRDefault="005A65AE" w:rsidP="005A65AE">
            <w:pPr>
              <w:pStyle w:val="a6"/>
              <w:widowControl w:val="0"/>
              <w:rPr>
                <w:rFonts w:ascii="Times New Roman" w:hAnsi="Times New Roman" w:cs="Times New Roman"/>
                <w:sz w:val="22"/>
                <w:szCs w:val="22"/>
              </w:rPr>
            </w:pPr>
          </w:p>
        </w:tc>
        <w:tc>
          <w:tcPr>
            <w:tcW w:w="1759" w:type="dxa"/>
            <w:tcBorders>
              <w:top w:val="single" w:sz="4" w:space="0" w:color="auto"/>
              <w:left w:val="single" w:sz="4" w:space="0" w:color="auto"/>
              <w:bottom w:val="single" w:sz="4" w:space="0" w:color="auto"/>
              <w:right w:val="single" w:sz="4" w:space="0" w:color="auto"/>
            </w:tcBorders>
            <w:vAlign w:val="center"/>
            <w:hideMark/>
          </w:tcPr>
          <w:p w14:paraId="31AFD6C2" w14:textId="2FDD95F5" w:rsidR="005A65AE" w:rsidRPr="005A65AE" w:rsidRDefault="005A65AE" w:rsidP="005A65AE">
            <w:pPr>
              <w:pStyle w:val="a6"/>
              <w:widowControl w:val="0"/>
              <w:rPr>
                <w:rFonts w:ascii="Times New Roman" w:hAnsi="Times New Roman" w:cs="Times New Roman"/>
                <w:sz w:val="22"/>
                <w:szCs w:val="22"/>
                <w:lang w:val="ru-RU"/>
              </w:rPr>
            </w:pPr>
            <w:r w:rsidRPr="005A65AE">
              <w:rPr>
                <w:rFonts w:ascii="Times New Roman" w:hAnsi="Times New Roman" w:cs="Times New Roman"/>
                <w:sz w:val="22"/>
                <w:szCs w:val="22"/>
                <w:lang w:val="ru-RU"/>
              </w:rPr>
              <w:t>2 388 430,80</w:t>
            </w:r>
          </w:p>
        </w:tc>
        <w:tc>
          <w:tcPr>
            <w:tcW w:w="1466" w:type="dxa"/>
            <w:tcBorders>
              <w:top w:val="single" w:sz="4" w:space="0" w:color="auto"/>
              <w:left w:val="single" w:sz="4" w:space="0" w:color="auto"/>
              <w:bottom w:val="single" w:sz="4" w:space="0" w:color="auto"/>
              <w:right w:val="single" w:sz="4" w:space="0" w:color="auto"/>
            </w:tcBorders>
            <w:vAlign w:val="center"/>
            <w:hideMark/>
          </w:tcPr>
          <w:p w14:paraId="41CEA8D1" w14:textId="40308A6F" w:rsidR="005A65AE" w:rsidRPr="005A65AE" w:rsidRDefault="005A65AE" w:rsidP="005A65AE">
            <w:pPr>
              <w:pStyle w:val="a6"/>
              <w:widowControl w:val="0"/>
              <w:rPr>
                <w:rFonts w:ascii="Times New Roman" w:hAnsi="Times New Roman" w:cs="Times New Roman"/>
                <w:sz w:val="22"/>
                <w:szCs w:val="22"/>
              </w:rPr>
            </w:pPr>
          </w:p>
        </w:tc>
      </w:tr>
      <w:tr w:rsidR="005A65AE" w:rsidRPr="003F78DE" w14:paraId="39000C7B" w14:textId="77777777" w:rsidTr="005A65AE">
        <w:trPr>
          <w:trHeight w:val="450"/>
          <w:jc w:val="center"/>
        </w:trPr>
        <w:tc>
          <w:tcPr>
            <w:tcW w:w="723" w:type="dxa"/>
            <w:tcBorders>
              <w:top w:val="single" w:sz="4" w:space="0" w:color="auto"/>
            </w:tcBorders>
            <w:noWrap/>
            <w:hideMark/>
          </w:tcPr>
          <w:p w14:paraId="1EC4CDA9" w14:textId="77777777" w:rsidR="005A65AE" w:rsidRPr="003F78DE" w:rsidRDefault="005A65AE" w:rsidP="005A65AE">
            <w:pPr>
              <w:pStyle w:val="a6"/>
              <w:widowControl w:val="0"/>
              <w:jc w:val="left"/>
              <w:rPr>
                <w:rFonts w:ascii="Times New Roman" w:hAnsi="Times New Roman" w:cs="Times New Roman"/>
                <w:b/>
                <w:sz w:val="22"/>
                <w:szCs w:val="22"/>
              </w:rPr>
            </w:pPr>
          </w:p>
        </w:tc>
        <w:tc>
          <w:tcPr>
            <w:tcW w:w="3674" w:type="dxa"/>
            <w:tcBorders>
              <w:top w:val="single" w:sz="4" w:space="0" w:color="auto"/>
            </w:tcBorders>
            <w:noWrap/>
            <w:hideMark/>
          </w:tcPr>
          <w:p w14:paraId="7F129320" w14:textId="77777777" w:rsidR="005A65AE" w:rsidRPr="003F78DE" w:rsidRDefault="005A65AE" w:rsidP="005A65AE">
            <w:pPr>
              <w:pStyle w:val="a6"/>
              <w:widowControl w:val="0"/>
              <w:rPr>
                <w:rFonts w:ascii="Times New Roman" w:hAnsi="Times New Roman" w:cs="Times New Roman"/>
                <w:b/>
                <w:sz w:val="22"/>
                <w:szCs w:val="22"/>
              </w:rPr>
            </w:pPr>
          </w:p>
        </w:tc>
        <w:tc>
          <w:tcPr>
            <w:tcW w:w="1727" w:type="dxa"/>
            <w:tcBorders>
              <w:top w:val="single" w:sz="4" w:space="0" w:color="auto"/>
            </w:tcBorders>
            <w:noWrap/>
            <w:hideMark/>
          </w:tcPr>
          <w:p w14:paraId="06A31E73" w14:textId="77777777" w:rsidR="005A65AE" w:rsidRPr="003F78DE" w:rsidRDefault="005A65AE" w:rsidP="005A65AE">
            <w:pPr>
              <w:pStyle w:val="a6"/>
              <w:widowControl w:val="0"/>
              <w:rPr>
                <w:rFonts w:ascii="Times New Roman" w:hAnsi="Times New Roman" w:cs="Times New Roman"/>
                <w:b/>
                <w:sz w:val="22"/>
                <w:szCs w:val="22"/>
              </w:rPr>
            </w:pPr>
          </w:p>
        </w:tc>
        <w:tc>
          <w:tcPr>
            <w:tcW w:w="1759" w:type="dxa"/>
            <w:tcBorders>
              <w:top w:val="single" w:sz="4" w:space="0" w:color="auto"/>
            </w:tcBorders>
            <w:noWrap/>
            <w:hideMark/>
          </w:tcPr>
          <w:p w14:paraId="3AD3E3F1" w14:textId="77777777" w:rsidR="005A65AE" w:rsidRPr="003F78DE" w:rsidRDefault="005A65AE" w:rsidP="005A65AE">
            <w:pPr>
              <w:pStyle w:val="a6"/>
              <w:widowControl w:val="0"/>
              <w:rPr>
                <w:rFonts w:ascii="Times New Roman" w:hAnsi="Times New Roman" w:cs="Times New Roman"/>
                <w:b/>
                <w:sz w:val="22"/>
                <w:szCs w:val="22"/>
              </w:rPr>
            </w:pPr>
          </w:p>
        </w:tc>
        <w:tc>
          <w:tcPr>
            <w:tcW w:w="1466" w:type="dxa"/>
            <w:tcBorders>
              <w:top w:val="single" w:sz="4" w:space="0" w:color="auto"/>
            </w:tcBorders>
            <w:noWrap/>
            <w:hideMark/>
          </w:tcPr>
          <w:p w14:paraId="6DDC56EF" w14:textId="77777777" w:rsidR="005A65AE" w:rsidRPr="003F78DE" w:rsidRDefault="005A65AE" w:rsidP="005A65AE">
            <w:pPr>
              <w:pStyle w:val="a6"/>
              <w:widowControl w:val="0"/>
              <w:rPr>
                <w:rFonts w:ascii="Times New Roman" w:hAnsi="Times New Roman" w:cs="Times New Roman"/>
                <w:b/>
                <w:sz w:val="22"/>
                <w:szCs w:val="22"/>
              </w:rPr>
            </w:pPr>
          </w:p>
        </w:tc>
      </w:tr>
      <w:tr w:rsidR="005A65AE" w:rsidRPr="003F78DE" w14:paraId="55DA53F5" w14:textId="77777777" w:rsidTr="005A65AE">
        <w:trPr>
          <w:trHeight w:val="585"/>
          <w:jc w:val="center"/>
        </w:trPr>
        <w:tc>
          <w:tcPr>
            <w:tcW w:w="9349" w:type="dxa"/>
            <w:gridSpan w:val="5"/>
            <w:hideMark/>
          </w:tcPr>
          <w:p w14:paraId="51EB95B0" w14:textId="77777777" w:rsidR="005A65AE" w:rsidRPr="005A65AE" w:rsidRDefault="005A65AE" w:rsidP="005A65AE">
            <w:pPr>
              <w:pStyle w:val="a6"/>
              <w:widowControl w:val="0"/>
              <w:jc w:val="both"/>
              <w:rPr>
                <w:rFonts w:ascii="Times New Roman" w:hAnsi="Times New Roman" w:cs="Times New Roman"/>
                <w:sz w:val="22"/>
                <w:szCs w:val="22"/>
                <w:lang w:val="ru-RU"/>
              </w:rPr>
            </w:pPr>
            <w:r w:rsidRPr="005A65AE">
              <w:rPr>
                <w:rFonts w:ascii="Times New Roman" w:hAnsi="Times New Roman" w:cs="Times New Roman"/>
                <w:sz w:val="22"/>
                <w:szCs w:val="22"/>
                <w:lang w:val="ru-RU"/>
              </w:rPr>
              <w:t xml:space="preserve">Настоящий протокол является основанием для взаимных расчетов и платежей между </w:t>
            </w:r>
            <w:r w:rsidRPr="005A65AE">
              <w:rPr>
                <w:rFonts w:ascii="Times New Roman" w:hAnsi="Times New Roman" w:cs="Times New Roman"/>
                <w:sz w:val="22"/>
                <w:szCs w:val="22"/>
                <w:lang w:val="ru-RU"/>
              </w:rPr>
              <w:br/>
              <w:t>Подрядчиком и Заказчиком.</w:t>
            </w:r>
          </w:p>
        </w:tc>
      </w:tr>
      <w:tr w:rsidR="005A65AE" w:rsidRPr="005A65AE" w14:paraId="3387D20C" w14:textId="77777777" w:rsidTr="005A65AE">
        <w:trPr>
          <w:trHeight w:val="315"/>
          <w:jc w:val="center"/>
        </w:trPr>
        <w:tc>
          <w:tcPr>
            <w:tcW w:w="4397" w:type="dxa"/>
            <w:gridSpan w:val="2"/>
            <w:noWrap/>
            <w:hideMark/>
          </w:tcPr>
          <w:p w14:paraId="57EACA82" w14:textId="77777777" w:rsidR="005A65AE" w:rsidRPr="005A65AE" w:rsidRDefault="005A65AE" w:rsidP="005A65AE">
            <w:pPr>
              <w:pStyle w:val="a6"/>
              <w:widowControl w:val="0"/>
              <w:jc w:val="left"/>
              <w:rPr>
                <w:rFonts w:ascii="Times New Roman" w:hAnsi="Times New Roman" w:cs="Times New Roman"/>
                <w:b/>
                <w:bCs/>
                <w:sz w:val="22"/>
                <w:szCs w:val="22"/>
              </w:rPr>
            </w:pPr>
            <w:proofErr w:type="spellStart"/>
            <w:r w:rsidRPr="005A65AE">
              <w:rPr>
                <w:rFonts w:ascii="Times New Roman" w:hAnsi="Times New Roman" w:cs="Times New Roman"/>
                <w:b/>
                <w:bCs/>
                <w:sz w:val="22"/>
                <w:szCs w:val="22"/>
              </w:rPr>
              <w:t>Заказчик</w:t>
            </w:r>
            <w:proofErr w:type="spellEnd"/>
            <w:r w:rsidRPr="005A65AE">
              <w:rPr>
                <w:rFonts w:ascii="Times New Roman" w:hAnsi="Times New Roman" w:cs="Times New Roman"/>
                <w:b/>
                <w:bCs/>
                <w:sz w:val="22"/>
                <w:szCs w:val="22"/>
              </w:rPr>
              <w:t>:</w:t>
            </w:r>
          </w:p>
        </w:tc>
        <w:tc>
          <w:tcPr>
            <w:tcW w:w="1727" w:type="dxa"/>
            <w:noWrap/>
            <w:hideMark/>
          </w:tcPr>
          <w:p w14:paraId="6567AF59" w14:textId="77777777" w:rsidR="005A65AE" w:rsidRPr="005A65AE" w:rsidRDefault="005A65AE" w:rsidP="005A65AE">
            <w:pPr>
              <w:pStyle w:val="a6"/>
              <w:widowControl w:val="0"/>
              <w:jc w:val="left"/>
              <w:rPr>
                <w:rFonts w:ascii="Times New Roman" w:hAnsi="Times New Roman" w:cs="Times New Roman"/>
                <w:b/>
                <w:bCs/>
                <w:sz w:val="22"/>
                <w:szCs w:val="22"/>
              </w:rPr>
            </w:pPr>
          </w:p>
        </w:tc>
        <w:tc>
          <w:tcPr>
            <w:tcW w:w="1759" w:type="dxa"/>
            <w:noWrap/>
            <w:hideMark/>
          </w:tcPr>
          <w:p w14:paraId="55BEC62B" w14:textId="77777777" w:rsidR="005A65AE" w:rsidRPr="005A65AE" w:rsidRDefault="005A65AE" w:rsidP="005A65AE">
            <w:pPr>
              <w:pStyle w:val="a6"/>
              <w:widowControl w:val="0"/>
              <w:jc w:val="left"/>
              <w:rPr>
                <w:rFonts w:ascii="Times New Roman" w:hAnsi="Times New Roman" w:cs="Times New Roman"/>
                <w:b/>
                <w:bCs/>
                <w:sz w:val="22"/>
                <w:szCs w:val="22"/>
              </w:rPr>
            </w:pPr>
            <w:proofErr w:type="spellStart"/>
            <w:r w:rsidRPr="005A65AE">
              <w:rPr>
                <w:rFonts w:ascii="Times New Roman" w:hAnsi="Times New Roman" w:cs="Times New Roman"/>
                <w:b/>
                <w:bCs/>
                <w:sz w:val="22"/>
                <w:szCs w:val="22"/>
              </w:rPr>
              <w:t>Подрядчик</w:t>
            </w:r>
            <w:proofErr w:type="spellEnd"/>
            <w:r w:rsidRPr="005A65AE">
              <w:rPr>
                <w:rFonts w:ascii="Times New Roman" w:hAnsi="Times New Roman" w:cs="Times New Roman"/>
                <w:b/>
                <w:bCs/>
                <w:sz w:val="22"/>
                <w:szCs w:val="22"/>
              </w:rPr>
              <w:t>:</w:t>
            </w:r>
          </w:p>
        </w:tc>
        <w:tc>
          <w:tcPr>
            <w:tcW w:w="1466" w:type="dxa"/>
            <w:noWrap/>
            <w:hideMark/>
          </w:tcPr>
          <w:p w14:paraId="12C53B7C" w14:textId="77777777" w:rsidR="005A65AE" w:rsidRPr="005A65AE" w:rsidRDefault="005A65AE" w:rsidP="005A65AE">
            <w:pPr>
              <w:pStyle w:val="a6"/>
              <w:widowControl w:val="0"/>
              <w:jc w:val="left"/>
              <w:rPr>
                <w:rFonts w:ascii="Times New Roman" w:hAnsi="Times New Roman" w:cs="Times New Roman"/>
                <w:bCs/>
                <w:sz w:val="22"/>
                <w:szCs w:val="22"/>
              </w:rPr>
            </w:pPr>
          </w:p>
        </w:tc>
      </w:tr>
      <w:tr w:rsidR="005A65AE" w:rsidRPr="005A65AE" w14:paraId="3B24BD98" w14:textId="77777777" w:rsidTr="005A65AE">
        <w:trPr>
          <w:trHeight w:val="315"/>
          <w:jc w:val="center"/>
        </w:trPr>
        <w:tc>
          <w:tcPr>
            <w:tcW w:w="4397" w:type="dxa"/>
            <w:gridSpan w:val="2"/>
            <w:hideMark/>
          </w:tcPr>
          <w:p w14:paraId="7C91F391" w14:textId="77777777" w:rsidR="005A65AE" w:rsidRPr="005A65AE" w:rsidRDefault="005A65AE" w:rsidP="005A65AE">
            <w:pPr>
              <w:pStyle w:val="a6"/>
              <w:widowControl w:val="0"/>
              <w:jc w:val="left"/>
              <w:rPr>
                <w:rFonts w:ascii="Times New Roman" w:hAnsi="Times New Roman" w:cs="Times New Roman"/>
                <w:sz w:val="22"/>
                <w:szCs w:val="22"/>
              </w:rPr>
            </w:pPr>
            <w:proofErr w:type="spellStart"/>
            <w:r w:rsidRPr="005A65AE">
              <w:rPr>
                <w:rFonts w:ascii="Times New Roman" w:hAnsi="Times New Roman" w:cs="Times New Roman"/>
                <w:sz w:val="22"/>
                <w:szCs w:val="22"/>
              </w:rPr>
              <w:t>Директор</w:t>
            </w:r>
            <w:proofErr w:type="spellEnd"/>
            <w:r w:rsidRPr="005A65AE">
              <w:rPr>
                <w:rFonts w:ascii="Times New Roman" w:hAnsi="Times New Roman" w:cs="Times New Roman"/>
                <w:sz w:val="22"/>
                <w:szCs w:val="22"/>
              </w:rPr>
              <w:t xml:space="preserve"> </w:t>
            </w:r>
            <w:proofErr w:type="spellStart"/>
            <w:r w:rsidRPr="005A65AE">
              <w:rPr>
                <w:rFonts w:ascii="Times New Roman" w:hAnsi="Times New Roman" w:cs="Times New Roman"/>
                <w:sz w:val="22"/>
                <w:szCs w:val="22"/>
              </w:rPr>
              <w:t>филиала</w:t>
            </w:r>
            <w:proofErr w:type="spellEnd"/>
            <w:r w:rsidRPr="005A65AE">
              <w:rPr>
                <w:rFonts w:ascii="Times New Roman" w:hAnsi="Times New Roman" w:cs="Times New Roman"/>
                <w:sz w:val="22"/>
                <w:szCs w:val="22"/>
              </w:rPr>
              <w:t xml:space="preserve"> </w:t>
            </w:r>
          </w:p>
        </w:tc>
        <w:tc>
          <w:tcPr>
            <w:tcW w:w="1727" w:type="dxa"/>
            <w:noWrap/>
            <w:hideMark/>
          </w:tcPr>
          <w:p w14:paraId="063A0062" w14:textId="77777777" w:rsidR="005A65AE" w:rsidRPr="005A65AE" w:rsidRDefault="005A65AE" w:rsidP="005A65AE">
            <w:pPr>
              <w:pStyle w:val="a6"/>
              <w:widowControl w:val="0"/>
              <w:jc w:val="left"/>
              <w:rPr>
                <w:rFonts w:ascii="Times New Roman" w:hAnsi="Times New Roman" w:cs="Times New Roman"/>
                <w:sz w:val="22"/>
                <w:szCs w:val="22"/>
              </w:rPr>
            </w:pPr>
          </w:p>
        </w:tc>
        <w:tc>
          <w:tcPr>
            <w:tcW w:w="3225" w:type="dxa"/>
            <w:gridSpan w:val="2"/>
            <w:vMerge w:val="restart"/>
            <w:hideMark/>
          </w:tcPr>
          <w:p w14:paraId="7A2D6911" w14:textId="34828503" w:rsidR="005A65AE" w:rsidRPr="005A65AE" w:rsidRDefault="005A65AE" w:rsidP="005A65AE">
            <w:pPr>
              <w:pStyle w:val="a6"/>
              <w:widowControl w:val="0"/>
              <w:jc w:val="left"/>
              <w:rPr>
                <w:rFonts w:ascii="Times New Roman" w:hAnsi="Times New Roman" w:cs="Times New Roman"/>
                <w:sz w:val="22"/>
                <w:szCs w:val="22"/>
              </w:rPr>
            </w:pPr>
          </w:p>
        </w:tc>
      </w:tr>
      <w:tr w:rsidR="005A65AE" w:rsidRPr="005A65AE" w14:paraId="6048E770" w14:textId="77777777" w:rsidTr="005A65AE">
        <w:trPr>
          <w:trHeight w:val="570"/>
          <w:jc w:val="center"/>
        </w:trPr>
        <w:tc>
          <w:tcPr>
            <w:tcW w:w="4397" w:type="dxa"/>
            <w:gridSpan w:val="2"/>
            <w:hideMark/>
          </w:tcPr>
          <w:p w14:paraId="0B8A32FC" w14:textId="77777777" w:rsidR="005A65AE" w:rsidRPr="005A65AE" w:rsidRDefault="005A65AE" w:rsidP="005A65AE">
            <w:pPr>
              <w:pStyle w:val="a6"/>
              <w:widowControl w:val="0"/>
              <w:jc w:val="left"/>
              <w:rPr>
                <w:rFonts w:ascii="Times New Roman" w:hAnsi="Times New Roman" w:cs="Times New Roman"/>
                <w:sz w:val="22"/>
                <w:szCs w:val="22"/>
                <w:lang w:val="ru-RU"/>
              </w:rPr>
            </w:pPr>
            <w:r w:rsidRPr="005A65AE">
              <w:rPr>
                <w:rFonts w:ascii="Times New Roman" w:hAnsi="Times New Roman" w:cs="Times New Roman"/>
                <w:sz w:val="22"/>
                <w:szCs w:val="22"/>
                <w:lang w:val="ru-RU"/>
              </w:rPr>
              <w:t>ООО "ЕвроСибЭнерго-Гидрогенерация" "Братская ГЭС"</w:t>
            </w:r>
          </w:p>
        </w:tc>
        <w:tc>
          <w:tcPr>
            <w:tcW w:w="1727" w:type="dxa"/>
            <w:noWrap/>
            <w:hideMark/>
          </w:tcPr>
          <w:p w14:paraId="4FD29AF4" w14:textId="77777777" w:rsidR="005A65AE" w:rsidRPr="005A65AE" w:rsidRDefault="005A65AE" w:rsidP="005A65AE">
            <w:pPr>
              <w:pStyle w:val="a6"/>
              <w:widowControl w:val="0"/>
              <w:jc w:val="left"/>
              <w:rPr>
                <w:rFonts w:ascii="Times New Roman" w:hAnsi="Times New Roman" w:cs="Times New Roman"/>
                <w:sz w:val="22"/>
                <w:szCs w:val="22"/>
                <w:lang w:val="ru-RU"/>
              </w:rPr>
            </w:pPr>
          </w:p>
        </w:tc>
        <w:tc>
          <w:tcPr>
            <w:tcW w:w="3225" w:type="dxa"/>
            <w:gridSpan w:val="2"/>
            <w:vMerge/>
            <w:hideMark/>
          </w:tcPr>
          <w:p w14:paraId="5D8F5F53" w14:textId="77777777" w:rsidR="005A65AE" w:rsidRPr="005A65AE" w:rsidRDefault="005A65AE" w:rsidP="005A65AE">
            <w:pPr>
              <w:pStyle w:val="a6"/>
              <w:widowControl w:val="0"/>
              <w:jc w:val="left"/>
              <w:rPr>
                <w:rFonts w:ascii="Times New Roman" w:hAnsi="Times New Roman" w:cs="Times New Roman"/>
                <w:sz w:val="22"/>
                <w:szCs w:val="22"/>
                <w:lang w:val="ru-RU"/>
              </w:rPr>
            </w:pPr>
          </w:p>
        </w:tc>
      </w:tr>
      <w:tr w:rsidR="005A65AE" w:rsidRPr="005A65AE" w14:paraId="18C6D553" w14:textId="77777777" w:rsidTr="005A65AE">
        <w:trPr>
          <w:trHeight w:val="540"/>
          <w:jc w:val="center"/>
        </w:trPr>
        <w:tc>
          <w:tcPr>
            <w:tcW w:w="4397" w:type="dxa"/>
            <w:gridSpan w:val="2"/>
            <w:noWrap/>
            <w:hideMark/>
          </w:tcPr>
          <w:p w14:paraId="67E3B04B" w14:textId="77777777" w:rsidR="005A65AE" w:rsidRPr="005A65AE" w:rsidRDefault="005A65AE" w:rsidP="005A65AE">
            <w:pPr>
              <w:pStyle w:val="a6"/>
              <w:widowControl w:val="0"/>
              <w:jc w:val="left"/>
              <w:rPr>
                <w:rFonts w:ascii="Times New Roman" w:hAnsi="Times New Roman" w:cs="Times New Roman"/>
                <w:sz w:val="22"/>
                <w:szCs w:val="22"/>
              </w:rPr>
            </w:pPr>
            <w:r w:rsidRPr="005A65AE">
              <w:rPr>
                <w:rFonts w:ascii="Times New Roman" w:hAnsi="Times New Roman" w:cs="Times New Roman"/>
                <w:sz w:val="22"/>
                <w:szCs w:val="22"/>
              </w:rPr>
              <w:t xml:space="preserve">______________ Е.В. </w:t>
            </w:r>
            <w:proofErr w:type="spellStart"/>
            <w:r w:rsidRPr="005A65AE">
              <w:rPr>
                <w:rFonts w:ascii="Times New Roman" w:hAnsi="Times New Roman" w:cs="Times New Roman"/>
                <w:sz w:val="22"/>
                <w:szCs w:val="22"/>
              </w:rPr>
              <w:t>Стрелков</w:t>
            </w:r>
            <w:proofErr w:type="spellEnd"/>
          </w:p>
        </w:tc>
        <w:tc>
          <w:tcPr>
            <w:tcW w:w="1727" w:type="dxa"/>
            <w:noWrap/>
            <w:hideMark/>
          </w:tcPr>
          <w:p w14:paraId="24EF09B6" w14:textId="77777777" w:rsidR="005A65AE" w:rsidRPr="005A65AE" w:rsidRDefault="005A65AE" w:rsidP="005A65AE">
            <w:pPr>
              <w:pStyle w:val="a6"/>
              <w:widowControl w:val="0"/>
              <w:jc w:val="left"/>
              <w:rPr>
                <w:rFonts w:ascii="Times New Roman" w:hAnsi="Times New Roman" w:cs="Times New Roman"/>
                <w:sz w:val="22"/>
                <w:szCs w:val="22"/>
              </w:rPr>
            </w:pPr>
          </w:p>
        </w:tc>
        <w:tc>
          <w:tcPr>
            <w:tcW w:w="3225" w:type="dxa"/>
            <w:gridSpan w:val="2"/>
            <w:noWrap/>
            <w:hideMark/>
          </w:tcPr>
          <w:p w14:paraId="01544424" w14:textId="694CE3B6" w:rsidR="005A65AE" w:rsidRPr="005A65AE" w:rsidRDefault="005A65AE" w:rsidP="005A65AE">
            <w:pPr>
              <w:pStyle w:val="a6"/>
              <w:widowControl w:val="0"/>
              <w:jc w:val="left"/>
              <w:rPr>
                <w:rFonts w:ascii="Times New Roman" w:hAnsi="Times New Roman" w:cs="Times New Roman"/>
                <w:sz w:val="22"/>
                <w:szCs w:val="22"/>
              </w:rPr>
            </w:pPr>
            <w:r w:rsidRPr="005A65AE">
              <w:rPr>
                <w:rFonts w:ascii="Times New Roman" w:hAnsi="Times New Roman" w:cs="Times New Roman"/>
                <w:sz w:val="22"/>
                <w:szCs w:val="22"/>
              </w:rPr>
              <w:t xml:space="preserve">_____________  </w:t>
            </w:r>
          </w:p>
        </w:tc>
      </w:tr>
      <w:tr w:rsidR="005A65AE" w:rsidRPr="005A65AE" w14:paraId="26695D0E" w14:textId="77777777" w:rsidTr="005A65AE">
        <w:trPr>
          <w:trHeight w:val="345"/>
          <w:jc w:val="center"/>
        </w:trPr>
        <w:tc>
          <w:tcPr>
            <w:tcW w:w="4397" w:type="dxa"/>
            <w:gridSpan w:val="2"/>
            <w:noWrap/>
            <w:hideMark/>
          </w:tcPr>
          <w:p w14:paraId="1EF28621" w14:textId="77777777" w:rsidR="005A65AE" w:rsidRPr="005A65AE" w:rsidRDefault="005A65AE" w:rsidP="005A65AE">
            <w:pPr>
              <w:pStyle w:val="a6"/>
              <w:widowControl w:val="0"/>
              <w:jc w:val="left"/>
              <w:rPr>
                <w:rFonts w:ascii="Times New Roman" w:hAnsi="Times New Roman" w:cs="Times New Roman"/>
                <w:sz w:val="22"/>
                <w:szCs w:val="22"/>
              </w:rPr>
            </w:pPr>
            <w:r w:rsidRPr="005A65AE">
              <w:rPr>
                <w:rFonts w:ascii="Times New Roman" w:hAnsi="Times New Roman" w:cs="Times New Roman"/>
                <w:sz w:val="22"/>
                <w:szCs w:val="22"/>
              </w:rPr>
              <w:t>"___"___________2022 г.</w:t>
            </w:r>
          </w:p>
        </w:tc>
        <w:tc>
          <w:tcPr>
            <w:tcW w:w="1727" w:type="dxa"/>
            <w:noWrap/>
            <w:hideMark/>
          </w:tcPr>
          <w:p w14:paraId="59106F13" w14:textId="77777777" w:rsidR="005A65AE" w:rsidRPr="005A65AE" w:rsidRDefault="005A65AE" w:rsidP="005A65AE">
            <w:pPr>
              <w:pStyle w:val="a6"/>
              <w:widowControl w:val="0"/>
              <w:jc w:val="left"/>
              <w:rPr>
                <w:rFonts w:ascii="Times New Roman" w:hAnsi="Times New Roman" w:cs="Times New Roman"/>
                <w:sz w:val="22"/>
                <w:szCs w:val="22"/>
              </w:rPr>
            </w:pPr>
          </w:p>
        </w:tc>
        <w:tc>
          <w:tcPr>
            <w:tcW w:w="3225" w:type="dxa"/>
            <w:gridSpan w:val="2"/>
            <w:noWrap/>
            <w:hideMark/>
          </w:tcPr>
          <w:p w14:paraId="66820E3E" w14:textId="77777777" w:rsidR="005A65AE" w:rsidRPr="005A65AE" w:rsidRDefault="005A65AE" w:rsidP="005A65AE">
            <w:pPr>
              <w:pStyle w:val="a6"/>
              <w:widowControl w:val="0"/>
              <w:jc w:val="left"/>
              <w:rPr>
                <w:rFonts w:ascii="Times New Roman" w:hAnsi="Times New Roman" w:cs="Times New Roman"/>
                <w:sz w:val="22"/>
                <w:szCs w:val="22"/>
              </w:rPr>
            </w:pPr>
            <w:r w:rsidRPr="005A65AE">
              <w:rPr>
                <w:rFonts w:ascii="Times New Roman" w:hAnsi="Times New Roman" w:cs="Times New Roman"/>
                <w:sz w:val="22"/>
                <w:szCs w:val="22"/>
              </w:rPr>
              <w:t>"___"___________2022 г.</w:t>
            </w:r>
          </w:p>
        </w:tc>
      </w:tr>
      <w:tr w:rsidR="005A65AE" w:rsidRPr="005A65AE" w14:paraId="62A43CBC" w14:textId="77777777" w:rsidTr="005A65AE">
        <w:trPr>
          <w:trHeight w:val="300"/>
          <w:jc w:val="center"/>
        </w:trPr>
        <w:tc>
          <w:tcPr>
            <w:tcW w:w="723" w:type="dxa"/>
            <w:noWrap/>
            <w:hideMark/>
          </w:tcPr>
          <w:p w14:paraId="3323B795" w14:textId="77777777" w:rsidR="005A65AE" w:rsidRPr="005A65AE" w:rsidRDefault="005A65AE" w:rsidP="005A65AE">
            <w:pPr>
              <w:pStyle w:val="a6"/>
              <w:widowControl w:val="0"/>
              <w:jc w:val="left"/>
              <w:rPr>
                <w:rFonts w:ascii="Times New Roman" w:hAnsi="Times New Roman" w:cs="Times New Roman"/>
                <w:sz w:val="22"/>
                <w:szCs w:val="22"/>
              </w:rPr>
            </w:pPr>
            <w:r w:rsidRPr="005A65AE">
              <w:rPr>
                <w:rFonts w:ascii="Times New Roman" w:hAnsi="Times New Roman" w:cs="Times New Roman"/>
                <w:sz w:val="22"/>
                <w:szCs w:val="22"/>
              </w:rPr>
              <w:t>МП</w:t>
            </w:r>
          </w:p>
        </w:tc>
        <w:tc>
          <w:tcPr>
            <w:tcW w:w="3674" w:type="dxa"/>
            <w:noWrap/>
            <w:hideMark/>
          </w:tcPr>
          <w:p w14:paraId="7C468C44" w14:textId="77777777" w:rsidR="005A65AE" w:rsidRPr="005A65AE" w:rsidRDefault="005A65AE" w:rsidP="005A65AE">
            <w:pPr>
              <w:pStyle w:val="a6"/>
              <w:widowControl w:val="0"/>
              <w:jc w:val="left"/>
              <w:rPr>
                <w:rFonts w:ascii="Times New Roman" w:hAnsi="Times New Roman" w:cs="Times New Roman"/>
                <w:sz w:val="22"/>
                <w:szCs w:val="22"/>
              </w:rPr>
            </w:pPr>
          </w:p>
        </w:tc>
        <w:tc>
          <w:tcPr>
            <w:tcW w:w="1727" w:type="dxa"/>
            <w:noWrap/>
            <w:hideMark/>
          </w:tcPr>
          <w:p w14:paraId="3980154C" w14:textId="77777777" w:rsidR="005A65AE" w:rsidRPr="005A65AE" w:rsidRDefault="005A65AE" w:rsidP="005A65AE">
            <w:pPr>
              <w:pStyle w:val="a6"/>
              <w:widowControl w:val="0"/>
              <w:jc w:val="left"/>
              <w:rPr>
                <w:rFonts w:ascii="Times New Roman" w:hAnsi="Times New Roman" w:cs="Times New Roman"/>
                <w:sz w:val="22"/>
                <w:szCs w:val="22"/>
              </w:rPr>
            </w:pPr>
          </w:p>
        </w:tc>
        <w:tc>
          <w:tcPr>
            <w:tcW w:w="1759" w:type="dxa"/>
            <w:noWrap/>
            <w:hideMark/>
          </w:tcPr>
          <w:p w14:paraId="01BDE38C" w14:textId="77777777" w:rsidR="005A65AE" w:rsidRPr="005A65AE" w:rsidRDefault="005A65AE" w:rsidP="005A65AE">
            <w:pPr>
              <w:pStyle w:val="a6"/>
              <w:widowControl w:val="0"/>
              <w:jc w:val="left"/>
              <w:rPr>
                <w:rFonts w:ascii="Times New Roman" w:hAnsi="Times New Roman" w:cs="Times New Roman"/>
                <w:sz w:val="22"/>
                <w:szCs w:val="22"/>
              </w:rPr>
            </w:pPr>
            <w:r w:rsidRPr="005A65AE">
              <w:rPr>
                <w:rFonts w:ascii="Times New Roman" w:hAnsi="Times New Roman" w:cs="Times New Roman"/>
                <w:sz w:val="22"/>
                <w:szCs w:val="22"/>
              </w:rPr>
              <w:t>МП</w:t>
            </w:r>
          </w:p>
        </w:tc>
        <w:tc>
          <w:tcPr>
            <w:tcW w:w="1466" w:type="dxa"/>
            <w:noWrap/>
            <w:hideMark/>
          </w:tcPr>
          <w:p w14:paraId="6CCF2AA7" w14:textId="77777777" w:rsidR="005A65AE" w:rsidRPr="005A65AE" w:rsidRDefault="005A65AE" w:rsidP="005A65AE">
            <w:pPr>
              <w:pStyle w:val="a6"/>
              <w:widowControl w:val="0"/>
              <w:jc w:val="left"/>
              <w:rPr>
                <w:rFonts w:ascii="Times New Roman" w:hAnsi="Times New Roman" w:cs="Times New Roman"/>
                <w:sz w:val="22"/>
                <w:szCs w:val="22"/>
              </w:rPr>
            </w:pPr>
          </w:p>
        </w:tc>
      </w:tr>
    </w:tbl>
    <w:p w14:paraId="365031E3" w14:textId="77777777" w:rsidR="00EA7CE5" w:rsidRPr="0080728B" w:rsidRDefault="00EA7CE5" w:rsidP="0080728B">
      <w:pPr>
        <w:pStyle w:val="a6"/>
        <w:widowControl w:val="0"/>
        <w:jc w:val="left"/>
        <w:rPr>
          <w:rFonts w:ascii="Times New Roman" w:hAnsi="Times New Roman" w:cs="Times New Roman"/>
          <w:b/>
          <w:sz w:val="22"/>
          <w:szCs w:val="22"/>
        </w:rPr>
      </w:pPr>
    </w:p>
    <w:p w14:paraId="6D74C87D" w14:textId="77777777" w:rsidR="00EA7CE5" w:rsidRPr="0080728B" w:rsidRDefault="001526C4"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202" w:name="RefSCH5"/>
      <w:bookmarkStart w:id="203" w:name="_Toc504140800"/>
      <w:bookmarkStart w:id="204" w:name="_Ref513218818"/>
      <w:bookmarkStart w:id="205" w:name="_Toc518653290"/>
      <w:r w:rsidRPr="0080728B">
        <w:rPr>
          <w:rFonts w:ascii="Times New Roman" w:eastAsiaTheme="minorEastAsia" w:hAnsi="Times New Roman" w:cs="Times New Roman"/>
          <w:b/>
          <w:i/>
          <w:color w:val="auto"/>
          <w:sz w:val="22"/>
          <w:szCs w:val="22"/>
        </w:rPr>
        <w:lastRenderedPageBreak/>
        <w:t xml:space="preserve">Приложение </w:t>
      </w:r>
      <w:bookmarkStart w:id="206" w:name="RefSCH5_No"/>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5</w:t>
      </w:r>
      <w:bookmarkEnd w:id="202"/>
      <w:bookmarkEnd w:id="206"/>
      <w:r w:rsidR="0011403A" w:rsidRPr="0080728B">
        <w:rPr>
          <w:rFonts w:ascii="Times New Roman" w:eastAsiaTheme="minorEastAsia" w:hAnsi="Times New Roman" w:cs="Times New Roman"/>
          <w:b/>
          <w:i/>
          <w:color w:val="auto"/>
          <w:sz w:val="22"/>
          <w:szCs w:val="22"/>
        </w:rPr>
        <w:br/>
      </w:r>
      <w:bookmarkStart w:id="207" w:name="RefSCH5_1"/>
      <w:r w:rsidR="00C812C7" w:rsidRPr="0080728B">
        <w:rPr>
          <w:rFonts w:ascii="Times New Roman" w:eastAsiaTheme="minorEastAsia" w:hAnsi="Times New Roman" w:cs="Times New Roman"/>
          <w:b/>
          <w:color w:val="auto"/>
          <w:sz w:val="22"/>
          <w:szCs w:val="22"/>
        </w:rPr>
        <w:t>Авторский надзор</w:t>
      </w:r>
      <w:bookmarkStart w:id="208" w:name="_Hlt500758481"/>
      <w:bookmarkEnd w:id="203"/>
      <w:bookmarkEnd w:id="204"/>
      <w:bookmarkEnd w:id="205"/>
      <w:bookmarkEnd w:id="207"/>
      <w:bookmarkEnd w:id="208"/>
    </w:p>
    <w:p w14:paraId="343C456B"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Для целей настоящего Приложения Стороны договорились о том, что термины и определения имеют следующее значение:</w:t>
      </w:r>
    </w:p>
    <w:p w14:paraId="073FE3D4"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Представители Подрядчика</w:t>
      </w:r>
      <w:r w:rsidRPr="0080728B">
        <w:rPr>
          <w:rFonts w:ascii="Times New Roman" w:hAnsi="Times New Roman" w:cs="Times New Roman"/>
          <w:sz w:val="22"/>
          <w:szCs w:val="22"/>
        </w:rPr>
        <w:t>»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3913FA35" w14:textId="77777777" w:rsidR="00EA7CE5"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Объект</w:t>
      </w:r>
      <w:r w:rsidRPr="0080728B">
        <w:rPr>
          <w:rFonts w:ascii="Times New Roman" w:hAnsi="Times New Roman" w:cs="Times New Roman"/>
          <w:sz w:val="22"/>
          <w:szCs w:val="22"/>
        </w:rPr>
        <w:t>» – любые объекты недвижимости, законным владельцем или пользователем которых является Заказчик, в отношении которых Представители Подрядчика выполняют Работы или исполняют иные обязанности, предусмотренные Договором.</w:t>
      </w:r>
    </w:p>
    <w:p w14:paraId="4E7293F3" w14:textId="0871866F" w:rsidR="00EA7CE5" w:rsidRPr="0080728B" w:rsidRDefault="006B21D1" w:rsidP="0080728B">
      <w:pPr>
        <w:pStyle w:val="a6"/>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«Генподрядчик» </w:t>
      </w:r>
      <w:r w:rsidR="001E16D0" w:rsidRPr="0080728B">
        <w:rPr>
          <w:rFonts w:ascii="Times New Roman" w:hAnsi="Times New Roman" w:cs="Times New Roman"/>
          <w:b/>
          <w:sz w:val="22"/>
          <w:szCs w:val="22"/>
        </w:rPr>
        <w:t>–</w:t>
      </w:r>
      <w:r w:rsidR="003942C4" w:rsidRPr="0080728B">
        <w:rPr>
          <w:rFonts w:ascii="Times New Roman" w:hAnsi="Times New Roman" w:cs="Times New Roman"/>
          <w:b/>
          <w:sz w:val="22"/>
          <w:szCs w:val="22"/>
        </w:rPr>
        <w:t xml:space="preserve"> </w:t>
      </w:r>
      <w:r w:rsidRPr="0080728B">
        <w:rPr>
          <w:rFonts w:ascii="Times New Roman" w:hAnsi="Times New Roman" w:cs="Times New Roman"/>
          <w:sz w:val="22"/>
          <w:szCs w:val="22"/>
        </w:rPr>
        <w:t>общество с ограниченной ответственностью [●], ОГРН [●], ИНН [●], адрес [●], выполняющая функции генерального подрядчика по строительству</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реконструкции Объекта в рамках Договора подряда от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 №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w:t>
      </w:r>
      <w:r w:rsidRPr="0080728B">
        <w:rPr>
          <w:rFonts w:ascii="Times New Roman" w:hAnsi="Times New Roman" w:cs="Times New Roman"/>
          <w:sz w:val="22"/>
          <w:szCs w:val="22"/>
        </w:rPr>
        <w:t>, заключенного с Заказчиком.</w:t>
      </w:r>
    </w:p>
    <w:p w14:paraId="1CA2C32C" w14:textId="77777777" w:rsidR="006B21D1" w:rsidRPr="0080728B" w:rsidRDefault="006B21D1" w:rsidP="0080728B">
      <w:pPr>
        <w:pStyle w:val="a6"/>
        <w:widowControl w:val="0"/>
        <w:jc w:val="both"/>
        <w:rPr>
          <w:rFonts w:ascii="Times New Roman" w:hAnsi="Times New Roman" w:cs="Times New Roman"/>
          <w:sz w:val="22"/>
          <w:szCs w:val="22"/>
        </w:rPr>
      </w:pPr>
    </w:p>
    <w:p w14:paraId="2B26260F"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718ED454" w14:textId="5C15B87B" w:rsidR="00EA7CE5" w:rsidRPr="0080728B" w:rsidRDefault="00F336CA"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соответствии с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 xml:space="preserve">разделом </w:t>
      </w:r>
      <w:r w:rsidR="00907D5D" w:rsidRPr="0080728B">
        <w:rPr>
          <w:rFonts w:ascii="Times New Roman" w:hAnsi="Times New Roman" w:cs="Times New Roman"/>
          <w:sz w:val="22"/>
          <w:szCs w:val="22"/>
        </w:rPr>
        <w:fldChar w:fldCharType="begin"/>
      </w:r>
      <w:r w:rsidR="008F09E0" w:rsidRPr="0080728B">
        <w:rPr>
          <w:rFonts w:ascii="Times New Roman" w:hAnsi="Times New Roman" w:cs="Times New Roman"/>
          <w:sz w:val="22"/>
          <w:szCs w:val="22"/>
        </w:rPr>
        <w:instrText xml:space="preserve"> REF _Ref500768055 \n \h </w:instrText>
      </w:r>
      <w:r w:rsidR="0009383D" w:rsidRPr="0080728B">
        <w:rPr>
          <w:rFonts w:ascii="Times New Roman" w:hAnsi="Times New Roman" w:cs="Times New Roman"/>
          <w:sz w:val="22"/>
          <w:szCs w:val="22"/>
        </w:rPr>
        <w:instrText xml:space="preserve"> \* MERGEFORMAT </w:instrText>
      </w:r>
      <w:r w:rsidR="00907D5D" w:rsidRPr="0080728B">
        <w:rPr>
          <w:rFonts w:ascii="Times New Roman" w:hAnsi="Times New Roman" w:cs="Times New Roman"/>
          <w:sz w:val="22"/>
          <w:szCs w:val="22"/>
        </w:rPr>
      </w:r>
      <w:r w:rsidR="00907D5D"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31</w:t>
      </w:r>
      <w:r w:rsidR="00907D5D"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 Подрядчик обязуется оказать услуги </w:t>
      </w:r>
      <w:r w:rsidR="00C972D6" w:rsidRPr="0080728B">
        <w:rPr>
          <w:rFonts w:ascii="Times New Roman" w:hAnsi="Times New Roman" w:cs="Times New Roman"/>
          <w:sz w:val="22"/>
          <w:szCs w:val="22"/>
        </w:rPr>
        <w:t>по проведению</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авторского надзора за строительством Объекта, осуществляемого в целях обеспечения соответствия решений, содержащихся в Технической документации, выполняемым строительн</w:t>
      </w:r>
      <w:r w:rsidR="008F09E0" w:rsidRPr="0080728B">
        <w:rPr>
          <w:rFonts w:ascii="Times New Roman" w:hAnsi="Times New Roman" w:cs="Times New Roman"/>
          <w:sz w:val="22"/>
          <w:szCs w:val="22"/>
        </w:rPr>
        <w:t>о-монтажным работам на Объекте.</w:t>
      </w:r>
    </w:p>
    <w:p w14:paraId="0F749447" w14:textId="77777777" w:rsidR="00EA7CE5" w:rsidRPr="0080728B" w:rsidRDefault="003C6500"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рамках авторского надзора </w:t>
      </w:r>
      <w:r w:rsidR="006B21D1" w:rsidRPr="0080728B">
        <w:rPr>
          <w:rFonts w:ascii="Times New Roman" w:hAnsi="Times New Roman" w:cs="Times New Roman"/>
          <w:sz w:val="22"/>
          <w:szCs w:val="22"/>
        </w:rPr>
        <w:t xml:space="preserve">в счет Цены Работ </w:t>
      </w:r>
      <w:r w:rsidRPr="0080728B">
        <w:rPr>
          <w:rFonts w:ascii="Times New Roman" w:hAnsi="Times New Roman" w:cs="Times New Roman"/>
          <w:sz w:val="22"/>
          <w:szCs w:val="22"/>
        </w:rPr>
        <w:t xml:space="preserve">Подрядчик </w:t>
      </w:r>
      <w:r w:rsidR="00AF5147" w:rsidRPr="0080728B">
        <w:rPr>
          <w:rFonts w:ascii="Times New Roman" w:hAnsi="Times New Roman" w:cs="Times New Roman"/>
          <w:sz w:val="22"/>
          <w:szCs w:val="22"/>
        </w:rPr>
        <w:t>обязуется</w:t>
      </w:r>
      <w:r w:rsidRPr="0080728B">
        <w:rPr>
          <w:rFonts w:ascii="Times New Roman" w:hAnsi="Times New Roman" w:cs="Times New Roman"/>
          <w:sz w:val="22"/>
          <w:szCs w:val="22"/>
        </w:rPr>
        <w:t>:</w:t>
      </w:r>
    </w:p>
    <w:p w14:paraId="066921B7" w14:textId="399D54A2"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проведению авторского надзора в соответствии с законодательными и иными нормативными правовыми актами Российской Федерации, регламентирующими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 xml:space="preserve">слуг, с учетом положений нормативно-технических документов, регламентирующих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а также требованиями Договора и приложений к нему.</w:t>
      </w:r>
    </w:p>
    <w:p w14:paraId="0A3F2C9F" w14:textId="77777777"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настоящему Договору лично. Привлечение третьих лиц осуществляется с письменного согласия Заказчика, при этом Подрядчик в полном объеме несет ответственность за качество и сроки оказания </w:t>
      </w:r>
      <w:r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по авторскому надзору привлеченными им третьими лицами.</w:t>
      </w:r>
    </w:p>
    <w:p w14:paraId="349F79A6" w14:textId="0E1B07A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Назначить в течение 2 (двух) рабочих дней с момента подписания Договора представителя </w:t>
      </w:r>
      <w:r w:rsidR="00330436"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имеющего необходимые квалификацию и опыт, ответственного за ведение авторского надзора за строительством</w:t>
      </w:r>
      <w:r w:rsidR="000C1C76" w:rsidRPr="0080728B">
        <w:rPr>
          <w:rFonts w:ascii="Times New Roman" w:hAnsi="Times New Roman" w:cs="Times New Roman"/>
          <w:sz w:val="22"/>
          <w:szCs w:val="22"/>
        </w:rPr>
        <w:t xml:space="preserve"> / реконструкцией </w:t>
      </w:r>
      <w:r w:rsidRPr="0080728B">
        <w:rPr>
          <w:rFonts w:ascii="Times New Roman" w:hAnsi="Times New Roman" w:cs="Times New Roman"/>
          <w:sz w:val="22"/>
          <w:szCs w:val="22"/>
        </w:rPr>
        <w:t>Объекта на период исполнения обязательств по настоящему Договору.</w:t>
      </w:r>
    </w:p>
    <w:p w14:paraId="650A9D62" w14:textId="71A52515"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Направить в течение 2 (двух) рабочих дней с момента подписания Договора в адрес Заказчика письменное уведомление о начале авторского надзора на Объекте с приложением заверенной</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копии приказа о назначении представителя Подрядчика, ответственного за ведение авторского надзора на Объекте (в том числе, за ведение журнала авторского надзора за строительством)</w:t>
      </w:r>
      <w:r w:rsidR="00F03A1E" w:rsidRPr="0080728B">
        <w:rPr>
          <w:rFonts w:ascii="Times New Roman" w:hAnsi="Times New Roman" w:cs="Times New Roman"/>
          <w:sz w:val="22"/>
          <w:szCs w:val="22"/>
        </w:rPr>
        <w:t xml:space="preserve"> и журнал авторского надзора</w:t>
      </w:r>
      <w:r w:rsidRPr="0080728B">
        <w:rPr>
          <w:rFonts w:ascii="Times New Roman" w:hAnsi="Times New Roman" w:cs="Times New Roman"/>
          <w:sz w:val="22"/>
          <w:szCs w:val="22"/>
        </w:rPr>
        <w:t>.</w:t>
      </w:r>
    </w:p>
    <w:p w14:paraId="6344AEC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постоянное присутствие представителей Подрядчика на Объекте.</w:t>
      </w:r>
    </w:p>
    <w:p w14:paraId="5CF159D6" w14:textId="77777777" w:rsidR="006B21D1" w:rsidRPr="0080728B" w:rsidRDefault="00AF5147"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соблюдение П</w:t>
      </w:r>
      <w:r w:rsidR="006B21D1" w:rsidRPr="0080728B">
        <w:rPr>
          <w:rFonts w:ascii="Times New Roman" w:hAnsi="Times New Roman" w:cs="Times New Roman"/>
          <w:sz w:val="22"/>
          <w:szCs w:val="22"/>
        </w:rPr>
        <w:t xml:space="preserve">редставителями </w:t>
      </w:r>
      <w:r w:rsidRPr="0080728B">
        <w:rPr>
          <w:rFonts w:ascii="Times New Roman" w:hAnsi="Times New Roman" w:cs="Times New Roman"/>
          <w:sz w:val="22"/>
          <w:szCs w:val="22"/>
        </w:rPr>
        <w:t>Подрядчика</w:t>
      </w:r>
      <w:r w:rsidR="006B21D1" w:rsidRPr="0080728B">
        <w:rPr>
          <w:rFonts w:ascii="Times New Roman" w:hAnsi="Times New Roman" w:cs="Times New Roman"/>
          <w:sz w:val="22"/>
          <w:szCs w:val="22"/>
        </w:rPr>
        <w:t xml:space="preserve"> треб</w:t>
      </w:r>
      <w:r w:rsidRPr="0080728B">
        <w:rPr>
          <w:rFonts w:ascii="Times New Roman" w:hAnsi="Times New Roman" w:cs="Times New Roman"/>
          <w:sz w:val="22"/>
          <w:szCs w:val="22"/>
        </w:rPr>
        <w:t>ований техники безопасности на с</w:t>
      </w:r>
      <w:r w:rsidR="006B21D1" w:rsidRPr="0080728B">
        <w:rPr>
          <w:rFonts w:ascii="Times New Roman" w:hAnsi="Times New Roman" w:cs="Times New Roman"/>
          <w:sz w:val="22"/>
          <w:szCs w:val="22"/>
        </w:rPr>
        <w:t>троительной площадке Объекта.</w:t>
      </w:r>
    </w:p>
    <w:p w14:paraId="32104F45"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Регулярно вести журнал авторского надзора за строительством в соответствии с требованиями действующего законодательства. </w:t>
      </w:r>
    </w:p>
    <w:p w14:paraId="36BDCC74"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Содействовать ознакомлению работников Генподрядчика, осуществляющих </w:t>
      </w:r>
      <w:r w:rsidRPr="0080728B">
        <w:rPr>
          <w:rFonts w:ascii="Times New Roman" w:hAnsi="Times New Roman" w:cs="Times New Roman"/>
          <w:sz w:val="22"/>
          <w:szCs w:val="22"/>
        </w:rPr>
        <w:lastRenderedPageBreak/>
        <w:t xml:space="preserve">строительные и монтажные работы, и представителей Заказчика с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w:t>
      </w:r>
    </w:p>
    <w:p w14:paraId="2A59556F"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консультации и давать необходимые разъяснения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при необходимости вносить в журнал авторского надзора за строительством эскизы проектных решений, дополняющих или корректирующих разработанную </w:t>
      </w:r>
      <w:r w:rsidR="00AF5147" w:rsidRPr="0080728B">
        <w:rPr>
          <w:rFonts w:ascii="Times New Roman" w:hAnsi="Times New Roman" w:cs="Times New Roman"/>
          <w:sz w:val="22"/>
          <w:szCs w:val="22"/>
        </w:rPr>
        <w:t>Техническую</w:t>
      </w:r>
      <w:r w:rsidRPr="0080728B">
        <w:rPr>
          <w:rFonts w:ascii="Times New Roman" w:hAnsi="Times New Roman" w:cs="Times New Roman"/>
          <w:sz w:val="22"/>
          <w:szCs w:val="22"/>
        </w:rPr>
        <w:t xml:space="preserve"> документацию.</w:t>
      </w:r>
    </w:p>
    <w:p w14:paraId="402F4E4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Контролировать своевременное и качественное выполнение всех требований и указаний, внесенных в журнал авторского надзора за строительством.</w:t>
      </w:r>
    </w:p>
    <w:p w14:paraId="71D9DFAA" w14:textId="1D919406"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Участвовать по просьбе Заказчика в обсуждении спорных вопросов, возникающих между Заказчиком и Генподрядчиком, если эти вопросы касаются разработанной </w:t>
      </w:r>
      <w:r w:rsidR="00AF5147" w:rsidRPr="0080728B">
        <w:rPr>
          <w:rFonts w:ascii="Times New Roman" w:hAnsi="Times New Roman" w:cs="Times New Roman"/>
          <w:sz w:val="22"/>
          <w:szCs w:val="22"/>
        </w:rPr>
        <w:t>Подрядчиком</w:t>
      </w:r>
      <w:r w:rsidR="00271BC3" w:rsidRPr="0080728B">
        <w:rPr>
          <w:rFonts w:ascii="Times New Roman" w:hAnsi="Times New Roman" w:cs="Times New Roman"/>
          <w:sz w:val="22"/>
          <w:szCs w:val="22"/>
        </w:rPr>
        <w:t xml:space="preserve">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4E66649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Принимать участие в освидетельствовании геодезической разбивочной основы Объекта.</w:t>
      </w:r>
    </w:p>
    <w:p w14:paraId="492E85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Устанавливать необходимость осуществления геодезических наблюдений за перемещениями и деформациями (осадками, сдвигами, кренами) оснований фундаментов зданий и сооружений, необходимость в проведении которых выявилась в процессе осуществления авторского надзора за Объекта, в том числе существующих объектов капитального строительства, расположенных в непосредственной близости от строящегося Объекта, в случаях, предусмотренных проектом </w:t>
      </w:r>
      <w:r w:rsidR="00F03A1E" w:rsidRPr="0080728B">
        <w:rPr>
          <w:rFonts w:ascii="Times New Roman" w:hAnsi="Times New Roman" w:cs="Times New Roman"/>
          <w:sz w:val="22"/>
          <w:szCs w:val="22"/>
        </w:rPr>
        <w:t xml:space="preserve">организации </w:t>
      </w:r>
      <w:r w:rsidRPr="0080728B">
        <w:rPr>
          <w:rFonts w:ascii="Times New Roman" w:hAnsi="Times New Roman" w:cs="Times New Roman"/>
          <w:sz w:val="22"/>
          <w:szCs w:val="22"/>
        </w:rPr>
        <w:t>строительства по специальным проектам.</w:t>
      </w:r>
    </w:p>
    <w:p w14:paraId="18B3D98F" w14:textId="3E01473E"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Согласовывать совместно с </w:t>
      </w:r>
      <w:r w:rsidR="00784391" w:rsidRPr="0080728B">
        <w:rPr>
          <w:rFonts w:ascii="Times New Roman" w:hAnsi="Times New Roman" w:cs="Times New Roman"/>
          <w:sz w:val="22"/>
          <w:szCs w:val="22"/>
        </w:rPr>
        <w:t>З</w:t>
      </w:r>
      <w:r w:rsidRPr="0080728B">
        <w:rPr>
          <w:rFonts w:ascii="Times New Roman" w:hAnsi="Times New Roman" w:cs="Times New Roman"/>
          <w:sz w:val="22"/>
          <w:szCs w:val="22"/>
        </w:rPr>
        <w:t>аказчиком замену предусмотренных проектом грунтов, материалов изделий и конструкций, входящих в состав возводимого Объекта или его основания, а также замену оборудования в соответствии с действующим законодательством.</w:t>
      </w:r>
    </w:p>
    <w:p w14:paraId="46AE0A8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выборочную проверку соответствия производимых строительных и монтажных работ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 требованиям строительных норм и правил.</w:t>
      </w:r>
    </w:p>
    <w:p w14:paraId="1DD5E29D"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Проводить выборочный контроль качества и соблюдения технологии выполнения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а также безопасности ответственных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w:t>
      </w:r>
    </w:p>
    <w:p w14:paraId="31635C28" w14:textId="5216EA7E"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нарушений требований нормативных правовых актов Российской Федерации, регламентирующих технологический уровень, качество и порядок выполнения строительно-монтажных работ, с учетом положений нормативно-технических документов, регламентирующих технологический уровень, качество и состав работ, с указанием порядка и сроков устранения обнаруженных недостатков (отступлений), путем направления письменных уведомлений в соответствии с положениями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раздела</w:t>
      </w:r>
      <w:r w:rsidR="00E16AC0" w:rsidRPr="0080728B">
        <w:rPr>
          <w:rFonts w:ascii="Times New Roman" w:hAnsi="Times New Roman" w:cs="Times New Roman"/>
          <w:sz w:val="22"/>
          <w:szCs w:val="22"/>
        </w:rPr>
        <w:t xml:space="preserve"> </w:t>
      </w:r>
      <w:r w:rsidR="00E16AC0" w:rsidRPr="0080728B">
        <w:rPr>
          <w:rFonts w:ascii="Times New Roman" w:hAnsi="Times New Roman" w:cs="Times New Roman"/>
          <w:sz w:val="22"/>
          <w:szCs w:val="22"/>
        </w:rPr>
        <w:fldChar w:fldCharType="begin"/>
      </w:r>
      <w:r w:rsidR="00E16AC0" w:rsidRPr="0080728B">
        <w:rPr>
          <w:rFonts w:ascii="Times New Roman" w:hAnsi="Times New Roman" w:cs="Times New Roman"/>
          <w:sz w:val="22"/>
          <w:szCs w:val="22"/>
        </w:rPr>
        <w:instrText xml:space="preserve"> REF _Ref513222668 \n \h </w:instrText>
      </w:r>
      <w:r w:rsidR="00FE76A2" w:rsidRPr="0080728B">
        <w:rPr>
          <w:rFonts w:ascii="Times New Roman" w:hAnsi="Times New Roman" w:cs="Times New Roman"/>
          <w:sz w:val="22"/>
          <w:szCs w:val="22"/>
        </w:rPr>
        <w:instrText xml:space="preserve"> \* MERGEFORMAT </w:instrText>
      </w:r>
      <w:r w:rsidR="00E16AC0" w:rsidRPr="0080728B">
        <w:rPr>
          <w:rFonts w:ascii="Times New Roman" w:hAnsi="Times New Roman" w:cs="Times New Roman"/>
          <w:sz w:val="22"/>
          <w:szCs w:val="22"/>
        </w:rPr>
      </w:r>
      <w:r w:rsidR="00E16AC0"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29</w:t>
      </w:r>
      <w:r w:rsidR="00E16AC0"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w:t>
      </w:r>
    </w:p>
    <w:p w14:paraId="4BD32A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о несвоевременном и некачественном выполнении указаний представителей </w:t>
      </w:r>
      <w:r w:rsidR="00AF5147"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осуществляющих авторский надзор, для принятия оперативных мер по устранению выявленных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7F01CF9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Предоставлять не позднее следующего рабочего дня после соответствующего требования Заказчика своевременную, полную и точную информацию о ходе оказания </w:t>
      </w:r>
      <w:r w:rsidR="00AF5147" w:rsidRPr="0080728B">
        <w:rPr>
          <w:rFonts w:ascii="Times New Roman" w:hAnsi="Times New Roman" w:cs="Times New Roman"/>
          <w:sz w:val="22"/>
          <w:szCs w:val="22"/>
        </w:rPr>
        <w:t>у</w:t>
      </w:r>
      <w:r w:rsidRPr="0080728B">
        <w:rPr>
          <w:rFonts w:ascii="Times New Roman" w:hAnsi="Times New Roman" w:cs="Times New Roman"/>
          <w:sz w:val="22"/>
          <w:szCs w:val="22"/>
        </w:rPr>
        <w:t xml:space="preserve">слуг </w:t>
      </w:r>
      <w:r w:rsidR="00AF5147" w:rsidRPr="0080728B">
        <w:rPr>
          <w:rFonts w:ascii="Times New Roman" w:hAnsi="Times New Roman" w:cs="Times New Roman"/>
          <w:sz w:val="22"/>
          <w:szCs w:val="22"/>
        </w:rPr>
        <w:t xml:space="preserve">авторского надзора </w:t>
      </w:r>
      <w:r w:rsidRPr="0080728B">
        <w:rPr>
          <w:rFonts w:ascii="Times New Roman" w:hAnsi="Times New Roman" w:cs="Times New Roman"/>
          <w:sz w:val="22"/>
          <w:szCs w:val="22"/>
        </w:rPr>
        <w:t xml:space="preserve">на Объекте, допускаемых </w:t>
      </w:r>
      <w:r w:rsidR="00AF5147" w:rsidRPr="0080728B">
        <w:rPr>
          <w:rFonts w:ascii="Times New Roman" w:hAnsi="Times New Roman" w:cs="Times New Roman"/>
          <w:sz w:val="22"/>
          <w:szCs w:val="22"/>
        </w:rPr>
        <w:t>подрядными организациями</w:t>
      </w:r>
      <w:r w:rsidRPr="0080728B">
        <w:rPr>
          <w:rFonts w:ascii="Times New Roman" w:hAnsi="Times New Roman" w:cs="Times New Roman"/>
          <w:sz w:val="22"/>
          <w:szCs w:val="22"/>
        </w:rPr>
        <w:t xml:space="preserve"> отклонениях от </w:t>
      </w:r>
      <w:r w:rsidR="00AF5147" w:rsidRPr="0080728B">
        <w:rPr>
          <w:rFonts w:ascii="Times New Roman" w:hAnsi="Times New Roman" w:cs="Times New Roman"/>
          <w:sz w:val="22"/>
          <w:szCs w:val="22"/>
        </w:rPr>
        <w:t xml:space="preserve">Технической </w:t>
      </w:r>
      <w:r w:rsidRPr="0080728B">
        <w:rPr>
          <w:rFonts w:ascii="Times New Roman" w:hAnsi="Times New Roman" w:cs="Times New Roman"/>
          <w:sz w:val="22"/>
          <w:szCs w:val="22"/>
        </w:rPr>
        <w:t xml:space="preserve">документации, нормативных правовых актов Российской Федерации, регламентирующих технологический уровень, качество и состав работ, с учетом положений нормативно-технических документов, регламентирующих технологический уровень, качество и </w:t>
      </w:r>
      <w:r w:rsidRPr="0080728B">
        <w:rPr>
          <w:rFonts w:ascii="Times New Roman" w:hAnsi="Times New Roman" w:cs="Times New Roman"/>
          <w:sz w:val="22"/>
          <w:szCs w:val="22"/>
        </w:rPr>
        <w:lastRenderedPageBreak/>
        <w:t>состав работ.</w:t>
      </w:r>
    </w:p>
    <w:p w14:paraId="03852ED8" w14:textId="542EBCDD"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Своевременно разрешать все технические вопросы по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возникающие в процессе строительства Объекта.</w:t>
      </w:r>
    </w:p>
    <w:p w14:paraId="2762D249" w14:textId="1C80AD49"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об обнаруженных недостатках в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w:t>
      </w:r>
      <w:r w:rsidR="004C050F" w:rsidRPr="0080728B">
        <w:rPr>
          <w:rFonts w:ascii="Times New Roman" w:hAnsi="Times New Roman" w:cs="Times New Roman"/>
          <w:sz w:val="22"/>
          <w:szCs w:val="22"/>
        </w:rPr>
        <w:t>и / или</w:t>
      </w:r>
      <w:r w:rsidRPr="0080728B">
        <w:rPr>
          <w:rFonts w:ascii="Times New Roman" w:hAnsi="Times New Roman" w:cs="Times New Roman"/>
          <w:sz w:val="22"/>
          <w:szCs w:val="22"/>
        </w:rPr>
        <w:t xml:space="preserve"> иной документации.</w:t>
      </w:r>
    </w:p>
    <w:p w14:paraId="152A0EBE"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подписании актов освидетельствования скрытых работ, актов промежуточной приемки ответственных конструкций, участков сетей инженерно-технического обеспечения, контроль за выполнением которых не может быть проведен после выполнения других работ, а также в случаях, предусмотренных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 требованиями технических регламентов, при проведении испытания таких конструкций, участков сетей в соответствии с перечнем основных видов скрытых работ, ответственных конструкций, участков сетей инженерно-технического обеспечения, в освидетельствовании которых принимает участие </w:t>
      </w:r>
      <w:r w:rsidR="00AF5147" w:rsidRPr="0080728B">
        <w:rPr>
          <w:rFonts w:ascii="Times New Roman" w:hAnsi="Times New Roman" w:cs="Times New Roman"/>
          <w:sz w:val="22"/>
          <w:szCs w:val="22"/>
        </w:rPr>
        <w:t>Подрядчик</w:t>
      </w:r>
      <w:r w:rsidRPr="0080728B">
        <w:rPr>
          <w:rFonts w:ascii="Times New Roman" w:hAnsi="Times New Roman" w:cs="Times New Roman"/>
          <w:sz w:val="22"/>
          <w:szCs w:val="22"/>
        </w:rPr>
        <w:t>.</w:t>
      </w:r>
    </w:p>
    <w:p w14:paraId="098448C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работе приемочной комиссии при сдаче Объекта в </w:t>
      </w:r>
      <w:r w:rsidR="00AF5147" w:rsidRPr="0080728B">
        <w:rPr>
          <w:rFonts w:ascii="Times New Roman" w:hAnsi="Times New Roman" w:cs="Times New Roman"/>
          <w:sz w:val="22"/>
          <w:szCs w:val="22"/>
        </w:rPr>
        <w:t>г</w:t>
      </w:r>
      <w:r w:rsidRPr="0080728B">
        <w:rPr>
          <w:rFonts w:ascii="Times New Roman" w:hAnsi="Times New Roman" w:cs="Times New Roman"/>
          <w:sz w:val="22"/>
          <w:szCs w:val="22"/>
        </w:rPr>
        <w:t>арантийную эксплуатацию.</w:t>
      </w:r>
    </w:p>
    <w:p w14:paraId="32E96F4F" w14:textId="77777777" w:rsidR="00EA7CE5"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Представить Заказчику в течение [●] календарных дней с даты [●] сводный отчет по результатам осуществления авторского надзора за строительством по окончании строительства Объекта.</w:t>
      </w:r>
    </w:p>
    <w:tbl>
      <w:tblPr>
        <w:tblW w:w="9287" w:type="dxa"/>
        <w:jc w:val="center"/>
        <w:tblLook w:val="01E0" w:firstRow="1" w:lastRow="1" w:firstColumn="1" w:lastColumn="1" w:noHBand="0" w:noVBand="0"/>
      </w:tblPr>
      <w:tblGrid>
        <w:gridCol w:w="4536"/>
        <w:gridCol w:w="4751"/>
      </w:tblGrid>
      <w:tr w:rsidR="005A65AE" w:rsidRPr="003F78DE" w14:paraId="07C51B1E" w14:textId="77777777" w:rsidTr="005A65AE">
        <w:trPr>
          <w:trHeight w:val="1134"/>
          <w:jc w:val="center"/>
        </w:trPr>
        <w:tc>
          <w:tcPr>
            <w:tcW w:w="4536" w:type="dxa"/>
          </w:tcPr>
          <w:p w14:paraId="5FE7D960" w14:textId="77777777" w:rsidR="005A65AE" w:rsidRPr="005A65AE" w:rsidRDefault="005A65AE" w:rsidP="005A65AE">
            <w:pPr>
              <w:widowControl w:val="0"/>
              <w:ind w:left="33"/>
              <w:jc w:val="both"/>
              <w:rPr>
                <w:rFonts w:ascii="Times New Roman" w:hAnsi="Times New Roman" w:cs="Times New Roman"/>
                <w:b/>
                <w:sz w:val="22"/>
                <w:szCs w:val="22"/>
              </w:rPr>
            </w:pPr>
            <w:r w:rsidRPr="003F78DE">
              <w:rPr>
                <w:rFonts w:ascii="Times New Roman" w:hAnsi="Times New Roman" w:cs="Times New Roman"/>
                <w:b/>
                <w:sz w:val="22"/>
                <w:szCs w:val="22"/>
              </w:rPr>
              <w:t>Подрядчик</w:t>
            </w:r>
            <w:r w:rsidRPr="005A65AE">
              <w:rPr>
                <w:rFonts w:ascii="Times New Roman" w:hAnsi="Times New Roman" w:cs="Times New Roman"/>
                <w:b/>
                <w:sz w:val="22"/>
                <w:szCs w:val="22"/>
              </w:rPr>
              <w:t>:</w:t>
            </w:r>
          </w:p>
          <w:p w14:paraId="5C8B0F3D" w14:textId="77777777" w:rsidR="005A65AE" w:rsidRPr="005A65AE" w:rsidRDefault="005A65AE" w:rsidP="005A65AE">
            <w:pPr>
              <w:widowControl w:val="0"/>
              <w:ind w:left="33"/>
              <w:jc w:val="both"/>
              <w:rPr>
                <w:rFonts w:ascii="Times New Roman" w:hAnsi="Times New Roman" w:cs="Times New Roman"/>
                <w:b/>
                <w:sz w:val="22"/>
                <w:szCs w:val="22"/>
              </w:rPr>
            </w:pPr>
          </w:p>
          <w:p w14:paraId="5DD48F6B" w14:textId="77777777" w:rsidR="005A65AE" w:rsidRPr="005A65AE" w:rsidRDefault="005A65AE" w:rsidP="005A65AE">
            <w:pPr>
              <w:widowControl w:val="0"/>
              <w:ind w:left="33"/>
              <w:jc w:val="both"/>
              <w:rPr>
                <w:rFonts w:ascii="Times New Roman" w:hAnsi="Times New Roman" w:cs="Times New Roman"/>
                <w:b/>
                <w:sz w:val="22"/>
                <w:szCs w:val="22"/>
              </w:rPr>
            </w:pPr>
          </w:p>
          <w:p w14:paraId="3E8EEA2A" w14:textId="77777777" w:rsidR="005A65AE" w:rsidRPr="005A65AE" w:rsidRDefault="005A65AE" w:rsidP="005A65AE">
            <w:pPr>
              <w:widowControl w:val="0"/>
              <w:ind w:left="33"/>
              <w:jc w:val="both"/>
              <w:rPr>
                <w:rFonts w:ascii="Times New Roman" w:hAnsi="Times New Roman" w:cs="Times New Roman"/>
                <w:b/>
                <w:sz w:val="22"/>
                <w:szCs w:val="22"/>
              </w:rPr>
            </w:pPr>
          </w:p>
          <w:p w14:paraId="0BBA357D" w14:textId="77777777" w:rsidR="005A65AE" w:rsidRPr="005A65AE" w:rsidRDefault="005A65AE" w:rsidP="005A65AE">
            <w:pPr>
              <w:widowControl w:val="0"/>
              <w:ind w:left="33"/>
              <w:jc w:val="both"/>
              <w:rPr>
                <w:rFonts w:ascii="Times New Roman" w:hAnsi="Times New Roman" w:cs="Times New Roman"/>
                <w:b/>
                <w:sz w:val="22"/>
                <w:szCs w:val="22"/>
              </w:rPr>
            </w:pPr>
          </w:p>
          <w:p w14:paraId="01A2A2ED" w14:textId="77777777" w:rsidR="005A65AE" w:rsidRPr="005A65AE" w:rsidRDefault="005A65AE" w:rsidP="005A65AE">
            <w:pPr>
              <w:widowControl w:val="0"/>
              <w:ind w:left="33"/>
              <w:jc w:val="both"/>
              <w:rPr>
                <w:rFonts w:ascii="Times New Roman" w:hAnsi="Times New Roman" w:cs="Times New Roman"/>
                <w:b/>
                <w:sz w:val="22"/>
                <w:szCs w:val="22"/>
              </w:rPr>
            </w:pPr>
          </w:p>
          <w:p w14:paraId="57511F82" w14:textId="77777777" w:rsidR="005A65AE" w:rsidRPr="005A65AE" w:rsidRDefault="005A65AE" w:rsidP="005A65AE">
            <w:pPr>
              <w:widowControl w:val="0"/>
              <w:ind w:left="33"/>
              <w:jc w:val="both"/>
              <w:rPr>
                <w:rFonts w:ascii="Times New Roman" w:hAnsi="Times New Roman" w:cs="Times New Roman"/>
                <w:b/>
                <w:sz w:val="22"/>
                <w:szCs w:val="22"/>
              </w:rPr>
            </w:pPr>
          </w:p>
          <w:p w14:paraId="5E32AE05" w14:textId="77777777" w:rsidR="005A65AE" w:rsidRPr="005A65AE" w:rsidRDefault="005A65AE" w:rsidP="005A65AE">
            <w:pPr>
              <w:widowControl w:val="0"/>
              <w:ind w:left="33"/>
              <w:jc w:val="both"/>
              <w:rPr>
                <w:rFonts w:ascii="Times New Roman" w:hAnsi="Times New Roman" w:cs="Times New Roman"/>
                <w:b/>
                <w:sz w:val="22"/>
                <w:szCs w:val="22"/>
              </w:rPr>
            </w:pPr>
            <w:r w:rsidRPr="005A65AE">
              <w:rPr>
                <w:rFonts w:ascii="Times New Roman" w:hAnsi="Times New Roman" w:cs="Times New Roman"/>
                <w:b/>
                <w:sz w:val="22"/>
                <w:szCs w:val="22"/>
              </w:rPr>
              <w:t xml:space="preserve">___________________ / ______________ / </w:t>
            </w:r>
          </w:p>
        </w:tc>
        <w:tc>
          <w:tcPr>
            <w:tcW w:w="4751" w:type="dxa"/>
          </w:tcPr>
          <w:p w14:paraId="594ADB6B" w14:textId="77777777" w:rsidR="005A65AE" w:rsidRPr="005A65AE" w:rsidRDefault="005A65AE" w:rsidP="005A65AE">
            <w:pPr>
              <w:widowControl w:val="0"/>
              <w:jc w:val="both"/>
              <w:rPr>
                <w:rFonts w:ascii="Times New Roman" w:hAnsi="Times New Roman" w:cs="Times New Roman"/>
                <w:b/>
                <w:sz w:val="22"/>
                <w:szCs w:val="22"/>
              </w:rPr>
            </w:pPr>
            <w:r w:rsidRPr="003F78DE">
              <w:rPr>
                <w:rFonts w:ascii="Times New Roman" w:hAnsi="Times New Roman" w:cs="Times New Roman"/>
                <w:b/>
                <w:sz w:val="22"/>
                <w:szCs w:val="22"/>
              </w:rPr>
              <w:t>Заказчик</w:t>
            </w:r>
            <w:r w:rsidRPr="005A65AE">
              <w:rPr>
                <w:rFonts w:ascii="Times New Roman" w:hAnsi="Times New Roman" w:cs="Times New Roman"/>
                <w:b/>
                <w:sz w:val="22"/>
                <w:szCs w:val="22"/>
              </w:rPr>
              <w:t>:</w:t>
            </w:r>
          </w:p>
          <w:p w14:paraId="27D07D67" w14:textId="77777777" w:rsidR="005A65AE" w:rsidRPr="005A65AE" w:rsidRDefault="005A65AE" w:rsidP="005A65AE">
            <w:pPr>
              <w:jc w:val="both"/>
              <w:rPr>
                <w:rFonts w:ascii="Times New Roman" w:hAnsi="Times New Roman" w:cs="Times New Roman"/>
                <w:b/>
                <w:sz w:val="22"/>
                <w:szCs w:val="22"/>
              </w:rPr>
            </w:pPr>
            <w:r w:rsidRPr="005A65AE">
              <w:rPr>
                <w:rFonts w:ascii="Times New Roman" w:hAnsi="Times New Roman" w:cs="Times New Roman"/>
                <w:b/>
                <w:sz w:val="22"/>
                <w:szCs w:val="22"/>
              </w:rPr>
              <w:t xml:space="preserve">Директор филиала </w:t>
            </w:r>
          </w:p>
          <w:p w14:paraId="0467909E" w14:textId="77777777" w:rsidR="005A65AE" w:rsidRPr="005A65AE" w:rsidRDefault="005A65AE" w:rsidP="005A65AE">
            <w:pPr>
              <w:jc w:val="both"/>
              <w:rPr>
                <w:rFonts w:ascii="Times New Roman" w:hAnsi="Times New Roman" w:cs="Times New Roman"/>
                <w:b/>
                <w:sz w:val="22"/>
                <w:szCs w:val="22"/>
              </w:rPr>
            </w:pPr>
            <w:r w:rsidRPr="005A65AE">
              <w:rPr>
                <w:rFonts w:ascii="Times New Roman" w:hAnsi="Times New Roman" w:cs="Times New Roman"/>
                <w:b/>
                <w:sz w:val="22"/>
                <w:szCs w:val="22"/>
              </w:rPr>
              <w:t xml:space="preserve">ООО «ЕвроСибЭнерго-Гидрогенерация» </w:t>
            </w:r>
          </w:p>
          <w:p w14:paraId="1423B9B8" w14:textId="77777777" w:rsidR="005A65AE" w:rsidRPr="005A65AE" w:rsidRDefault="005A65AE" w:rsidP="005A65AE">
            <w:pPr>
              <w:jc w:val="both"/>
              <w:rPr>
                <w:rFonts w:ascii="Times New Roman" w:hAnsi="Times New Roman" w:cs="Times New Roman"/>
                <w:b/>
                <w:sz w:val="22"/>
                <w:szCs w:val="22"/>
              </w:rPr>
            </w:pPr>
            <w:r w:rsidRPr="005A65AE">
              <w:rPr>
                <w:rFonts w:ascii="Times New Roman" w:hAnsi="Times New Roman" w:cs="Times New Roman"/>
                <w:b/>
                <w:sz w:val="22"/>
                <w:szCs w:val="22"/>
              </w:rPr>
              <w:t>«Братская ГЭС»</w:t>
            </w:r>
          </w:p>
          <w:p w14:paraId="2B049BD9" w14:textId="7563C012" w:rsidR="005A65AE" w:rsidRDefault="005A65AE" w:rsidP="005A65AE">
            <w:pPr>
              <w:widowControl w:val="0"/>
              <w:jc w:val="both"/>
              <w:rPr>
                <w:rFonts w:ascii="Times New Roman" w:hAnsi="Times New Roman" w:cs="Times New Roman"/>
                <w:b/>
                <w:sz w:val="22"/>
                <w:szCs w:val="22"/>
              </w:rPr>
            </w:pPr>
          </w:p>
          <w:p w14:paraId="0ECC7165" w14:textId="536F4890" w:rsidR="005A65AE" w:rsidRDefault="005A65AE" w:rsidP="005A65AE">
            <w:pPr>
              <w:widowControl w:val="0"/>
              <w:jc w:val="both"/>
              <w:rPr>
                <w:rFonts w:ascii="Times New Roman" w:hAnsi="Times New Roman" w:cs="Times New Roman"/>
                <w:b/>
                <w:sz w:val="22"/>
                <w:szCs w:val="22"/>
              </w:rPr>
            </w:pPr>
          </w:p>
          <w:p w14:paraId="6F3FABA7" w14:textId="77777777" w:rsidR="005A65AE" w:rsidRPr="005A65AE" w:rsidRDefault="005A65AE" w:rsidP="005A65AE">
            <w:pPr>
              <w:widowControl w:val="0"/>
              <w:jc w:val="both"/>
              <w:rPr>
                <w:rFonts w:ascii="Times New Roman" w:hAnsi="Times New Roman" w:cs="Times New Roman"/>
                <w:b/>
                <w:sz w:val="22"/>
                <w:szCs w:val="22"/>
              </w:rPr>
            </w:pPr>
          </w:p>
          <w:p w14:paraId="6ADBA7E6" w14:textId="1991AA87" w:rsidR="005A65AE" w:rsidRPr="005A65AE" w:rsidRDefault="005A65AE" w:rsidP="005A65AE">
            <w:pPr>
              <w:widowControl w:val="0"/>
              <w:jc w:val="both"/>
              <w:rPr>
                <w:rFonts w:ascii="Times New Roman" w:hAnsi="Times New Roman" w:cs="Times New Roman"/>
                <w:b/>
                <w:sz w:val="22"/>
                <w:szCs w:val="22"/>
              </w:rPr>
            </w:pPr>
            <w:r w:rsidRPr="005A65AE">
              <w:rPr>
                <w:rFonts w:ascii="Times New Roman" w:hAnsi="Times New Roman" w:cs="Times New Roman"/>
                <w:b/>
                <w:sz w:val="22"/>
                <w:szCs w:val="22"/>
              </w:rPr>
              <w:t xml:space="preserve">___________________  Е.В. Стрелков </w:t>
            </w:r>
          </w:p>
        </w:tc>
      </w:tr>
      <w:tr w:rsidR="00EA7CE5" w:rsidRPr="0080728B" w14:paraId="22139E81" w14:textId="77777777" w:rsidTr="00773FFF">
        <w:trPr>
          <w:trHeight w:val="1134"/>
          <w:jc w:val="center"/>
        </w:trPr>
        <w:tc>
          <w:tcPr>
            <w:tcW w:w="4536" w:type="dxa"/>
          </w:tcPr>
          <w:p w14:paraId="7F1493B7" w14:textId="178C19FC" w:rsidR="00EA7CE5" w:rsidRPr="0080728B" w:rsidRDefault="00EA7CE5" w:rsidP="0080728B">
            <w:pPr>
              <w:widowControl w:val="0"/>
              <w:ind w:left="-567"/>
              <w:jc w:val="both"/>
              <w:rPr>
                <w:rFonts w:ascii="Times New Roman" w:hAnsi="Times New Roman" w:cs="Times New Roman"/>
                <w:b/>
                <w:sz w:val="22"/>
                <w:szCs w:val="22"/>
              </w:rPr>
            </w:pPr>
          </w:p>
        </w:tc>
        <w:tc>
          <w:tcPr>
            <w:tcW w:w="4751" w:type="dxa"/>
          </w:tcPr>
          <w:p w14:paraId="27DB45DB" w14:textId="28FD46A6" w:rsidR="00EA7CE5" w:rsidRPr="0080728B" w:rsidRDefault="00EA7CE5" w:rsidP="0080728B">
            <w:pPr>
              <w:widowControl w:val="0"/>
              <w:ind w:left="-567"/>
              <w:jc w:val="both"/>
              <w:rPr>
                <w:rFonts w:ascii="Times New Roman" w:hAnsi="Times New Roman" w:cs="Times New Roman"/>
                <w:b/>
                <w:sz w:val="22"/>
                <w:szCs w:val="22"/>
              </w:rPr>
            </w:pPr>
          </w:p>
        </w:tc>
      </w:tr>
    </w:tbl>
    <w:p w14:paraId="65B47A53" w14:textId="77777777" w:rsidR="00EA7CE5" w:rsidRPr="0080728B" w:rsidRDefault="00EA7CE5" w:rsidP="0080728B">
      <w:pPr>
        <w:widowControl w:val="0"/>
        <w:jc w:val="right"/>
        <w:rPr>
          <w:rFonts w:ascii="Times New Roman" w:hAnsi="Times New Roman" w:cs="Times New Roman"/>
          <w:b/>
          <w:i/>
          <w:sz w:val="22"/>
          <w:szCs w:val="22"/>
        </w:rPr>
      </w:pPr>
    </w:p>
    <w:p w14:paraId="57C5BC96" w14:textId="77777777" w:rsidR="00D4666C" w:rsidRPr="0080728B" w:rsidRDefault="0026242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hAnsi="Times New Roman" w:cs="Times New Roman"/>
          <w:b/>
          <w:i/>
          <w:sz w:val="22"/>
          <w:szCs w:val="22"/>
        </w:rPr>
        <w:br w:type="page"/>
      </w:r>
      <w:bookmarkStart w:id="209" w:name="RefSCH6"/>
      <w:bookmarkStart w:id="210" w:name="_Toc504140801"/>
      <w:bookmarkStart w:id="211" w:name="_Ref513135089"/>
      <w:bookmarkStart w:id="212" w:name="_Ref513135321"/>
      <w:bookmarkStart w:id="213" w:name="_Toc518653291"/>
      <w:r w:rsidR="00AE533F" w:rsidRPr="0080728B">
        <w:rPr>
          <w:rFonts w:ascii="Times New Roman" w:eastAsiaTheme="minorEastAsia" w:hAnsi="Times New Roman" w:cs="Times New Roman"/>
          <w:b/>
          <w:i/>
          <w:color w:val="auto"/>
          <w:sz w:val="22"/>
          <w:szCs w:val="22"/>
        </w:rPr>
        <w:lastRenderedPageBreak/>
        <w:t xml:space="preserve">Приложение </w:t>
      </w:r>
      <w:bookmarkStart w:id="214" w:name="RefSCH6_No"/>
      <w:r w:rsidR="00AE533F"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AE533F" w:rsidRPr="0080728B">
        <w:rPr>
          <w:rFonts w:ascii="Times New Roman" w:eastAsiaTheme="minorEastAsia" w:hAnsi="Times New Roman" w:cs="Times New Roman"/>
          <w:b/>
          <w:i/>
          <w:color w:val="auto"/>
          <w:sz w:val="22"/>
          <w:szCs w:val="22"/>
        </w:rPr>
        <w:t>6</w:t>
      </w:r>
      <w:bookmarkEnd w:id="209"/>
      <w:bookmarkEnd w:id="214"/>
      <w:r w:rsidR="0011403A" w:rsidRPr="0080728B">
        <w:rPr>
          <w:rFonts w:ascii="Times New Roman" w:eastAsiaTheme="minorEastAsia" w:hAnsi="Times New Roman" w:cs="Times New Roman"/>
          <w:b/>
          <w:i/>
          <w:color w:val="auto"/>
          <w:sz w:val="22"/>
          <w:szCs w:val="22"/>
        </w:rPr>
        <w:br/>
      </w:r>
      <w:bookmarkStart w:id="215" w:name="RefSCH6_1"/>
      <w:r w:rsidR="0011403A" w:rsidRPr="0080728B">
        <w:rPr>
          <w:rFonts w:ascii="Times New Roman" w:eastAsiaTheme="minorEastAsia" w:hAnsi="Times New Roman" w:cs="Times New Roman"/>
          <w:b/>
          <w:color w:val="auto"/>
          <w:sz w:val="22"/>
          <w:szCs w:val="22"/>
        </w:rPr>
        <w:t>Гарантии и заверения</w:t>
      </w:r>
      <w:bookmarkEnd w:id="210"/>
      <w:bookmarkEnd w:id="211"/>
      <w:bookmarkEnd w:id="212"/>
      <w:bookmarkEnd w:id="213"/>
      <w:bookmarkEnd w:id="215"/>
    </w:p>
    <w:p w14:paraId="57E098B0"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5E4E7BBE"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232CD36B"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w:t>
      </w:r>
      <w:proofErr w:type="gramStart"/>
      <w:r w:rsidRPr="0080728B">
        <w:rPr>
          <w:rFonts w:ascii="Times New Roman" w:hAnsi="Times New Roman" w:cs="Times New Roman"/>
          <w:sz w:val="22"/>
          <w:szCs w:val="22"/>
          <w:lang w:eastAsia="en-US"/>
        </w:rPr>
        <w:t xml:space="preserve">правления </w:t>
      </w:r>
      <w:r w:rsidR="004C050F" w:rsidRPr="0080728B">
        <w:rPr>
          <w:rFonts w:ascii="Times New Roman" w:hAnsi="Times New Roman" w:cs="Times New Roman"/>
          <w:sz w:val="22"/>
          <w:szCs w:val="22"/>
          <w:lang w:eastAsia="en-US"/>
        </w:rPr>
        <w:t xml:space="preserve"> и</w:t>
      </w:r>
      <w:proofErr w:type="gramEnd"/>
      <w:r w:rsidR="004C050F" w:rsidRPr="0080728B">
        <w:rPr>
          <w:rFonts w:ascii="Times New Roman" w:hAnsi="Times New Roman" w:cs="Times New Roman"/>
          <w:sz w:val="22"/>
          <w:szCs w:val="22"/>
          <w:lang w:eastAsia="en-US"/>
        </w:rPr>
        <w:t xml:space="preserve">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80728B">
        <w:rPr>
          <w:rFonts w:ascii="Times New Roman" w:hAnsi="Times New Roman" w:cs="Times New Roman"/>
          <w:sz w:val="22"/>
          <w:szCs w:val="22"/>
        </w:rPr>
        <w:t>органа</w:t>
      </w:r>
      <w:proofErr w:type="gramEnd"/>
      <w:r w:rsidR="00D4666C" w:rsidRPr="0080728B">
        <w:rPr>
          <w:rFonts w:ascii="Times New Roman" w:hAnsi="Times New Roman" w:cs="Times New Roman"/>
          <w:sz w:val="22"/>
          <w:szCs w:val="22"/>
        </w:rPr>
        <w:t xml:space="preserve">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6EF971C8"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009E5CDD">
        <w:rPr>
          <w:rFonts w:ascii="Times New Roman" w:hAnsi="Times New Roman" w:cs="Times New Roman"/>
          <w:sz w:val="22"/>
          <w:szCs w:val="22"/>
          <w:lang w:eastAsia="en-US"/>
        </w:rPr>
        <w:t xml:space="preserve">Кодексом корпоративной этики МКПАО «ЭН+ГРУП» </w:t>
      </w:r>
      <w:r w:rsidR="008F09E0" w:rsidRPr="0080728B">
        <w:rPr>
          <w:rFonts w:ascii="Times New Roman" w:hAnsi="Times New Roman" w:cs="Times New Roman"/>
          <w:sz w:val="22"/>
          <w:szCs w:val="22"/>
          <w:lang w:eastAsia="en-US"/>
        </w:rPr>
        <w:t>(доступным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hyperlink r:id="rId24" w:history="1">
        <w:r w:rsidR="00B669D8" w:rsidRPr="00B669D8">
          <w:rPr>
            <w:rStyle w:val="ad"/>
            <w:rFonts w:ascii="Times New Roman" w:hAnsi="Times New Roman" w:cs="Times New Roman"/>
            <w:sz w:val="22"/>
            <w:szCs w:val="22"/>
            <w:lang w:eastAsia="en-US"/>
          </w:rPr>
          <w:t>https://www.eurosib-td.ru/ru/zakupki-rabot-i-uslug/dokumenty.php</w:t>
        </w:r>
      </w:hyperlink>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 xml:space="preserve">выполнение работ), не заключать с работниками Заказчика указанные </w:t>
      </w:r>
      <w:r w:rsidRPr="0080728B">
        <w:rPr>
          <w:rFonts w:ascii="Times New Roman" w:hAnsi="Times New Roman" w:cs="Times New Roman"/>
          <w:sz w:val="22"/>
          <w:szCs w:val="22"/>
          <w:lang w:eastAsia="en-US"/>
        </w:rPr>
        <w:lastRenderedPageBreak/>
        <w:t>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11233DB" w14:textId="4E0D350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F44D15">
        <w:rPr>
          <w:rFonts w:ascii="Times New Roman" w:hAnsi="Times New Roman" w:cs="Times New Roman"/>
          <w:sz w:val="22"/>
          <w:szCs w:val="22"/>
          <w:lang w:eastAsia="en-US"/>
        </w:rPr>
        <w:t>10</w:t>
      </w:r>
      <w:r w:rsidR="00E636CE" w:rsidRPr="0080728B">
        <w:rPr>
          <w:rFonts w:ascii="Times New Roman" w:hAnsi="Times New Roman" w:cs="Times New Roman"/>
          <w:sz w:val="22"/>
          <w:szCs w:val="22"/>
          <w:lang w:eastAsia="en-US"/>
        </w:rPr>
        <w:t xml:space="preserve"> (</w:t>
      </w:r>
      <w:r w:rsidR="00F44D15">
        <w:rPr>
          <w:rFonts w:ascii="Times New Roman" w:hAnsi="Times New Roman" w:cs="Times New Roman"/>
          <w:sz w:val="22"/>
          <w:szCs w:val="22"/>
          <w:lang w:eastAsia="en-US"/>
        </w:rPr>
        <w:t>десяти</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4417DAB3"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2E34B20A"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w:t>
      </w:r>
      <w:r w:rsidRPr="0080728B">
        <w:rPr>
          <w:rFonts w:ascii="Times New Roman" w:hAnsi="Times New Roman" w:cs="Times New Roman"/>
          <w:sz w:val="22"/>
          <w:szCs w:val="22"/>
        </w:rPr>
        <w:lastRenderedPageBreak/>
        <w:t xml:space="preserve">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751BCDE7"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620F659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D4666C" w:rsidRPr="0080728B" w14:paraId="4E5AFB63" w14:textId="77777777" w:rsidTr="00F3088C">
        <w:trPr>
          <w:trHeight w:val="1134"/>
        </w:trPr>
        <w:tc>
          <w:tcPr>
            <w:tcW w:w="4536" w:type="dxa"/>
          </w:tcPr>
          <w:p w14:paraId="744EAF2A" w14:textId="77777777" w:rsidR="00D4666C" w:rsidRPr="0080728B" w:rsidRDefault="00D4666C"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r w:rsidR="008D327F" w:rsidRPr="0080728B">
              <w:rPr>
                <w:rFonts w:ascii="Times New Roman" w:hAnsi="Times New Roman" w:cs="Times New Roman"/>
                <w:b/>
                <w:sz w:val="22"/>
                <w:szCs w:val="22"/>
              </w:rPr>
              <w:t>:</w:t>
            </w:r>
          </w:p>
          <w:p w14:paraId="09A2D180" w14:textId="77777777" w:rsidR="00D4666C" w:rsidRPr="0080728B" w:rsidRDefault="00D4666C" w:rsidP="0080728B">
            <w:pPr>
              <w:widowControl w:val="0"/>
              <w:ind w:left="-567"/>
              <w:jc w:val="both"/>
              <w:rPr>
                <w:rFonts w:ascii="Times New Roman" w:hAnsi="Times New Roman" w:cs="Times New Roman"/>
                <w:b/>
                <w:sz w:val="22"/>
                <w:szCs w:val="22"/>
              </w:rPr>
            </w:pPr>
          </w:p>
          <w:p w14:paraId="464BDCEA" w14:textId="77777777" w:rsidR="00D4666C" w:rsidRPr="0080728B" w:rsidRDefault="00D4666C" w:rsidP="0080728B">
            <w:pPr>
              <w:widowControl w:val="0"/>
              <w:ind w:left="-567"/>
              <w:jc w:val="both"/>
              <w:rPr>
                <w:rFonts w:ascii="Times New Roman" w:hAnsi="Times New Roman" w:cs="Times New Roman"/>
                <w:b/>
                <w:sz w:val="22"/>
                <w:szCs w:val="22"/>
              </w:rPr>
            </w:pPr>
          </w:p>
          <w:p w14:paraId="6766C66F"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CD790D3" w14:textId="77777777" w:rsidR="00D4666C" w:rsidRPr="0080728B" w:rsidRDefault="00D4666C"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r w:rsidR="008D327F" w:rsidRPr="0080728B">
              <w:rPr>
                <w:rFonts w:ascii="Times New Roman" w:hAnsi="Times New Roman" w:cs="Times New Roman"/>
                <w:b/>
                <w:sz w:val="22"/>
                <w:szCs w:val="22"/>
              </w:rPr>
              <w:t>:</w:t>
            </w:r>
          </w:p>
          <w:p w14:paraId="24DBDC33" w14:textId="77777777" w:rsidR="00D4666C" w:rsidRPr="0080728B" w:rsidRDefault="00D4666C" w:rsidP="0080728B">
            <w:pPr>
              <w:widowControl w:val="0"/>
              <w:ind w:left="-567"/>
              <w:jc w:val="both"/>
              <w:rPr>
                <w:rFonts w:ascii="Times New Roman" w:hAnsi="Times New Roman" w:cs="Times New Roman"/>
                <w:b/>
                <w:sz w:val="22"/>
                <w:szCs w:val="22"/>
              </w:rPr>
            </w:pPr>
          </w:p>
          <w:p w14:paraId="219B596F" w14:textId="77777777" w:rsidR="008D327F" w:rsidRPr="0080728B" w:rsidRDefault="008D327F" w:rsidP="0080728B">
            <w:pPr>
              <w:widowControl w:val="0"/>
              <w:ind w:left="-567"/>
              <w:jc w:val="both"/>
              <w:rPr>
                <w:rFonts w:ascii="Times New Roman" w:hAnsi="Times New Roman" w:cs="Times New Roman"/>
                <w:b/>
                <w:sz w:val="22"/>
                <w:szCs w:val="22"/>
              </w:rPr>
            </w:pPr>
          </w:p>
          <w:p w14:paraId="5FC2C70C"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5BF7652C" w14:textId="152A384D" w:rsidR="006B5110" w:rsidRPr="0080728B" w:rsidRDefault="00AE533F"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bookmarkStart w:id="216" w:name="RefSCH7"/>
      <w:bookmarkStart w:id="217" w:name="_Toc504140802"/>
      <w:bookmarkStart w:id="218" w:name="_Ref513221922"/>
      <w:bookmarkStart w:id="219" w:name="_Ref513221966"/>
      <w:bookmarkStart w:id="220" w:name="_Ref513223794"/>
      <w:bookmarkStart w:id="221" w:name="_Ref513223971"/>
      <w:bookmarkStart w:id="222" w:name="_Ref513481846"/>
      <w:bookmarkStart w:id="223" w:name="_Ref513481950"/>
      <w:bookmarkStart w:id="224" w:name="_Ref513482739"/>
      <w:bookmarkStart w:id="225" w:name="_Ref513482749"/>
      <w:bookmarkStart w:id="226" w:name="_Toc518653292"/>
      <w:r w:rsidRPr="0080728B">
        <w:rPr>
          <w:rFonts w:ascii="Times New Roman" w:hAnsi="Times New Roman" w:cs="Times New Roman"/>
          <w:b/>
          <w:i/>
          <w:color w:val="auto"/>
          <w:sz w:val="22"/>
          <w:szCs w:val="22"/>
        </w:rPr>
        <w:lastRenderedPageBreak/>
        <w:t xml:space="preserve">Приложение </w:t>
      </w:r>
      <w:bookmarkStart w:id="227" w:name="RefSCH7_No"/>
      <w:r w:rsidRPr="0080728B">
        <w:rPr>
          <w:rFonts w:ascii="Times New Roman" w:hAnsi="Times New Roman" w:cs="Times New Roman"/>
          <w:b/>
          <w:i/>
          <w:color w:val="auto"/>
          <w:sz w:val="22"/>
          <w:szCs w:val="22"/>
        </w:rPr>
        <w:t>№</w:t>
      </w:r>
      <w:r w:rsidR="003D1A69" w:rsidRPr="0080728B">
        <w:rPr>
          <w:rFonts w:ascii="Times New Roman" w:hAnsi="Times New Roman" w:cs="Times New Roman"/>
          <w:b/>
          <w:i/>
          <w:color w:val="auto"/>
          <w:sz w:val="22"/>
          <w:szCs w:val="22"/>
        </w:rPr>
        <w:t> </w:t>
      </w:r>
      <w:r w:rsidRPr="0080728B">
        <w:rPr>
          <w:rFonts w:ascii="Times New Roman" w:hAnsi="Times New Roman" w:cs="Times New Roman"/>
          <w:b/>
          <w:i/>
          <w:color w:val="auto"/>
          <w:sz w:val="22"/>
          <w:szCs w:val="22"/>
        </w:rPr>
        <w:t>7</w:t>
      </w:r>
      <w:bookmarkEnd w:id="216"/>
      <w:bookmarkEnd w:id="227"/>
      <w:r w:rsidR="0011403A" w:rsidRPr="0080728B">
        <w:rPr>
          <w:rFonts w:ascii="Times New Roman" w:hAnsi="Times New Roman" w:cs="Times New Roman"/>
          <w:b/>
          <w:color w:val="auto"/>
          <w:sz w:val="22"/>
          <w:szCs w:val="22"/>
        </w:rPr>
        <w:br/>
      </w:r>
      <w:bookmarkEnd w:id="217"/>
      <w:bookmarkEnd w:id="218"/>
      <w:bookmarkEnd w:id="219"/>
      <w:bookmarkEnd w:id="220"/>
      <w:bookmarkEnd w:id="221"/>
      <w:bookmarkEnd w:id="222"/>
      <w:bookmarkEnd w:id="223"/>
      <w:bookmarkEnd w:id="224"/>
      <w:bookmarkEnd w:id="225"/>
      <w:bookmarkEnd w:id="226"/>
    </w:p>
    <w:p w14:paraId="4B688FB4" w14:textId="77777777" w:rsidR="005A3588" w:rsidRPr="0080728B" w:rsidRDefault="005A3588" w:rsidP="00F44D15">
      <w:pPr>
        <w:pStyle w:val="1"/>
        <w:keepNext w:val="0"/>
        <w:keepLines w:val="0"/>
        <w:widowControl w:val="0"/>
        <w:spacing w:before="0" w:after="120" w:line="264" w:lineRule="auto"/>
        <w:ind w:firstLine="851"/>
        <w:jc w:val="center"/>
        <w:rPr>
          <w:rStyle w:val="10"/>
          <w:rFonts w:ascii="Times New Roman" w:hAnsi="Times New Roman" w:cs="Times New Roman"/>
          <w:b/>
          <w:sz w:val="22"/>
          <w:szCs w:val="22"/>
        </w:rPr>
      </w:pPr>
      <w:bookmarkStart w:id="228" w:name="RefSCH8_1"/>
      <w:r w:rsidRPr="0080728B">
        <w:rPr>
          <w:rStyle w:val="10"/>
          <w:rFonts w:ascii="Times New Roman" w:hAnsi="Times New Roman" w:cs="Times New Roman"/>
          <w:b/>
          <w:color w:val="auto"/>
          <w:sz w:val="22"/>
          <w:szCs w:val="22"/>
        </w:rPr>
        <w:t>Форма Банковской гарантии на возврат авансового платежа</w:t>
      </w:r>
      <w:bookmarkEnd w:id="228"/>
    </w:p>
    <w:p w14:paraId="055DD764"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7C1CD97D" w14:textId="77777777" w:rsidR="005A3588" w:rsidRPr="0080728B" w:rsidRDefault="005A3588" w:rsidP="005A3588">
      <w:pPr>
        <w:widowControl w:val="0"/>
        <w:ind w:firstLine="426"/>
        <w:jc w:val="both"/>
        <w:rPr>
          <w:rFonts w:ascii="Times New Roman" w:hAnsi="Times New Roman" w:cs="Times New Roman"/>
          <w:sz w:val="22"/>
          <w:szCs w:val="22"/>
        </w:rPr>
      </w:pPr>
    </w:p>
    <w:p w14:paraId="79D07928"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DC4F156" w14:textId="77777777" w:rsidR="005A3588" w:rsidRPr="0080728B" w:rsidRDefault="005A3588" w:rsidP="005A3588">
      <w:pPr>
        <w:widowControl w:val="0"/>
        <w:ind w:firstLine="426"/>
        <w:jc w:val="both"/>
        <w:rPr>
          <w:rFonts w:ascii="Times New Roman" w:hAnsi="Times New Roman" w:cs="Times New Roman"/>
          <w:sz w:val="22"/>
          <w:szCs w:val="22"/>
        </w:rPr>
      </w:pPr>
    </w:p>
    <w:p w14:paraId="176B492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w:t>
      </w:r>
      <w:r w:rsidRPr="0080728B">
        <w:rPr>
          <w:rFonts w:ascii="Times New Roman" w:hAnsi="Times New Roman" w:cs="Times New Roman"/>
          <w:b/>
          <w:i/>
          <w:sz w:val="22"/>
          <w:szCs w:val="22"/>
        </w:rPr>
        <w:t xml:space="preserve"> [юридический адрес, банковские реквизиты] </w:t>
      </w:r>
      <w:r w:rsidRPr="0080728B">
        <w:rPr>
          <w:rFonts w:ascii="Times New Roman" w:hAnsi="Times New Roman" w:cs="Times New Roman"/>
          <w:sz w:val="22"/>
          <w:szCs w:val="22"/>
        </w:rPr>
        <w:t>в лице [●],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в лице [●], действующего (-ей) на основании [●],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счёт исполнения которых, был направлен авансовый платёж в сумме ____________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09E35AD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Сумма настоящей Гарантии </w:t>
      </w:r>
      <w:proofErr w:type="gramStart"/>
      <w:r w:rsidRPr="0080728B">
        <w:rPr>
          <w:rFonts w:ascii="Times New Roman" w:hAnsi="Times New Roman" w:cs="Times New Roman"/>
          <w:sz w:val="22"/>
          <w:szCs w:val="22"/>
        </w:rPr>
        <w:t>составляет</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722141A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 xml:space="preserve">Срок настоящей </w:t>
      </w:r>
      <w:proofErr w:type="gramStart"/>
      <w:r w:rsidRPr="0080728B">
        <w:rPr>
          <w:rFonts w:ascii="Times New Roman" w:hAnsi="Times New Roman" w:cs="Times New Roman"/>
          <w:sz w:val="22"/>
          <w:szCs w:val="22"/>
        </w:rPr>
        <w:t>Гарантии</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0E1539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80728B">
        <w:rPr>
          <w:rFonts w:ascii="Times New Roman" w:hAnsi="Times New Roman" w:cs="Times New Roman"/>
          <w:b/>
          <w:sz w:val="22"/>
          <w:szCs w:val="22"/>
        </w:rPr>
        <w:t>[●]</w:t>
      </w:r>
      <w:r w:rsidRPr="0080728B">
        <w:rPr>
          <w:rFonts w:ascii="Times New Roman" w:hAnsi="Times New Roman" w:cs="Times New Roman"/>
          <w:sz w:val="22"/>
          <w:szCs w:val="22"/>
        </w:rPr>
        <w:t>, и не возвратил авансовый платеж в пользу Бенефициара</w:t>
      </w:r>
      <w:r w:rsidRPr="0080728B">
        <w:rPr>
          <w:rFonts w:ascii="Times New Roman" w:hAnsi="Times New Roman" w:cs="Times New Roman"/>
          <w:b/>
          <w:sz w:val="22"/>
          <w:szCs w:val="22"/>
        </w:rPr>
        <w:t>.</w:t>
      </w:r>
    </w:p>
    <w:p w14:paraId="5F50246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К Требованию Бенефициара должны быть приложены копии документов, подтверждающие полномочия лица, подписавшего Требование.</w:t>
      </w:r>
    </w:p>
    <w:p w14:paraId="2091D392"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156E5DE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6156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proofErr w:type="gramStart"/>
      <w:r w:rsidRPr="0080728B">
        <w:rPr>
          <w:rFonts w:ascii="Times New Roman" w:hAnsi="Times New Roman" w:cs="Times New Roman"/>
          <w:bCs/>
          <w:sz w:val="22"/>
          <w:szCs w:val="22"/>
        </w:rPr>
        <w:t>до истечения</w:t>
      </w:r>
      <w:proofErr w:type="gramEnd"/>
      <w:r w:rsidRPr="0080728B">
        <w:rPr>
          <w:rFonts w:ascii="Times New Roman" w:hAnsi="Times New Roman" w:cs="Times New Roman"/>
          <w:bCs/>
          <w:sz w:val="22"/>
          <w:szCs w:val="22"/>
        </w:rPr>
        <w:t xml:space="preserve">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не принимаются</w:t>
      </w:r>
      <w:proofErr w:type="gramEnd"/>
      <w:r w:rsidRPr="0080728B">
        <w:rPr>
          <w:rFonts w:ascii="Times New Roman" w:hAnsi="Times New Roman" w:cs="Times New Roman"/>
          <w:sz w:val="22"/>
          <w:szCs w:val="22"/>
        </w:rPr>
        <w:t xml:space="preserve">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w:t>
      </w:r>
    </w:p>
    <w:p w14:paraId="3F0D975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Гарантии.</w:t>
      </w:r>
    </w:p>
    <w:p w14:paraId="07735240"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w:t>
      </w:r>
      <w:r w:rsidRPr="0080728B">
        <w:rPr>
          <w:rFonts w:ascii="Times New Roman" w:hAnsi="Times New Roman" w:cs="Times New Roman"/>
          <w:bCs/>
          <w:sz w:val="22"/>
          <w:szCs w:val="22"/>
        </w:rPr>
        <w:lastRenderedPageBreak/>
        <w:t>передано третьему лицу.</w:t>
      </w:r>
    </w:p>
    <w:p w14:paraId="6E2727D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F2FF443"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14:paraId="1DBA9F1C"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B76B6E3" w14:textId="77777777" w:rsidR="005A3588" w:rsidRPr="0080728B" w:rsidRDefault="005A3588" w:rsidP="005A3588">
      <w:pPr>
        <w:widowControl w:val="0"/>
        <w:ind w:firstLine="426"/>
        <w:jc w:val="both"/>
        <w:rPr>
          <w:rFonts w:ascii="Times New Roman" w:hAnsi="Times New Roman" w:cs="Times New Roman"/>
          <w:sz w:val="22"/>
          <w:szCs w:val="22"/>
        </w:rPr>
      </w:pPr>
    </w:p>
    <w:p w14:paraId="3452E16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гарантии: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A9E1C6F" w14:textId="77777777" w:rsidR="005A3588" w:rsidRPr="0080728B" w:rsidRDefault="005A3588" w:rsidP="005A3588">
      <w:pPr>
        <w:widowControl w:val="0"/>
        <w:ind w:firstLine="426"/>
        <w:jc w:val="both"/>
        <w:rPr>
          <w:rFonts w:ascii="Times New Roman" w:hAnsi="Times New Roman" w:cs="Times New Roman"/>
          <w:sz w:val="22"/>
          <w:szCs w:val="22"/>
        </w:rPr>
      </w:pPr>
    </w:p>
    <w:p w14:paraId="4EB5BD5E"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D2EA055" w14:textId="77777777" w:rsidR="005A3588" w:rsidRPr="0080728B" w:rsidRDefault="005A3588" w:rsidP="005A3588">
      <w:pPr>
        <w:widowControl w:val="0"/>
        <w:ind w:firstLine="426"/>
        <w:jc w:val="both"/>
        <w:rPr>
          <w:rFonts w:ascii="Times New Roman" w:hAnsi="Times New Roman" w:cs="Times New Roman"/>
          <w:sz w:val="22"/>
          <w:szCs w:val="22"/>
        </w:rPr>
      </w:pPr>
    </w:p>
    <w:p w14:paraId="70C9A6E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b/>
          <w:i/>
          <w:sz w:val="22"/>
          <w:szCs w:val="22"/>
        </w:rPr>
        <w:t xml:space="preserve">_____________________ </w:t>
      </w:r>
      <w:r w:rsidRPr="0080728B">
        <w:rPr>
          <w:rFonts w:ascii="Times New Roman" w:hAnsi="Times New Roman" w:cs="Times New Roman"/>
          <w:sz w:val="22"/>
          <w:szCs w:val="22"/>
        </w:rPr>
        <w:t>(</w:t>
      </w:r>
      <w:r w:rsidRPr="0080728B">
        <w:rPr>
          <w:rFonts w:ascii="Times New Roman" w:hAnsi="Times New Roman" w:cs="Times New Roman"/>
          <w:b/>
          <w:i/>
          <w:sz w:val="22"/>
          <w:szCs w:val="22"/>
        </w:rPr>
        <w:t>_</w:t>
      </w:r>
      <w:r w:rsidRPr="0080728B">
        <w:rPr>
          <w:rFonts w:ascii="Times New Roman" w:hAnsi="Times New Roman" w:cs="Times New Roman"/>
          <w:b/>
          <w:i/>
          <w:sz w:val="22"/>
          <w:szCs w:val="22"/>
          <w:lang w:val="en-US"/>
        </w:rPr>
        <w:t>___</w:t>
      </w:r>
      <w:r w:rsidRPr="0080728B">
        <w:rPr>
          <w:rFonts w:ascii="Times New Roman" w:hAnsi="Times New Roman" w:cs="Times New Roman"/>
          <w:b/>
          <w:i/>
          <w:sz w:val="22"/>
          <w:szCs w:val="22"/>
        </w:rPr>
        <w:t>________________</w:t>
      </w:r>
      <w:r w:rsidRPr="0080728B">
        <w:rPr>
          <w:rFonts w:ascii="Times New Roman" w:hAnsi="Times New Roman" w:cs="Times New Roman"/>
          <w:sz w:val="22"/>
          <w:szCs w:val="22"/>
        </w:rPr>
        <w:t>)</w:t>
      </w:r>
    </w:p>
    <w:p w14:paraId="0314FDCF" w14:textId="77777777" w:rsidR="005A3588" w:rsidRPr="0080728B" w:rsidRDefault="005A3588" w:rsidP="005A3588">
      <w:pPr>
        <w:widowControl w:val="0"/>
        <w:ind w:firstLine="426"/>
        <w:jc w:val="both"/>
        <w:rPr>
          <w:rFonts w:ascii="Times New Roman" w:hAnsi="Times New Roman" w:cs="Times New Roman"/>
          <w:sz w:val="22"/>
          <w:szCs w:val="22"/>
          <w:lang w:val="en-US"/>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5759947D"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22A25249"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483B80F4" w14:textId="77777777" w:rsidR="005A3588" w:rsidRPr="0080728B" w:rsidRDefault="005A3588" w:rsidP="005A3588">
      <w:pPr>
        <w:widowControl w:val="0"/>
        <w:ind w:firstLine="426"/>
        <w:jc w:val="both"/>
        <w:rPr>
          <w:rFonts w:ascii="Times New Roman" w:hAnsi="Times New Roman" w:cs="Times New Roman"/>
          <w:sz w:val="22"/>
          <w:szCs w:val="22"/>
          <w:lang w:val="en-US"/>
        </w:rPr>
      </w:pPr>
    </w:p>
    <w:tbl>
      <w:tblPr>
        <w:tblW w:w="10280" w:type="dxa"/>
        <w:tblInd w:w="-318" w:type="dxa"/>
        <w:tblLook w:val="01E0" w:firstRow="1" w:lastRow="1" w:firstColumn="1" w:lastColumn="1" w:noHBand="0" w:noVBand="0"/>
      </w:tblPr>
      <w:tblGrid>
        <w:gridCol w:w="5529"/>
        <w:gridCol w:w="4751"/>
      </w:tblGrid>
      <w:tr w:rsidR="005A3588" w:rsidRPr="0080728B" w14:paraId="63901322" w14:textId="77777777" w:rsidTr="005A3588">
        <w:trPr>
          <w:trHeight w:val="1134"/>
        </w:trPr>
        <w:tc>
          <w:tcPr>
            <w:tcW w:w="5529" w:type="dxa"/>
          </w:tcPr>
          <w:p w14:paraId="2DCEE097"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748AD36C" w14:textId="77777777" w:rsidR="005A3588" w:rsidRPr="0080728B" w:rsidRDefault="005A3588" w:rsidP="005A3588">
            <w:pPr>
              <w:widowControl w:val="0"/>
              <w:jc w:val="both"/>
              <w:rPr>
                <w:rFonts w:ascii="Times New Roman" w:hAnsi="Times New Roman" w:cs="Times New Roman"/>
                <w:b/>
                <w:sz w:val="22"/>
                <w:szCs w:val="22"/>
              </w:rPr>
            </w:pPr>
          </w:p>
          <w:p w14:paraId="0CDDDCE2" w14:textId="77777777" w:rsidR="005A3588" w:rsidRPr="0080728B" w:rsidRDefault="005A3588" w:rsidP="005A3588">
            <w:pPr>
              <w:widowControl w:val="0"/>
              <w:jc w:val="both"/>
              <w:rPr>
                <w:rFonts w:ascii="Times New Roman" w:hAnsi="Times New Roman" w:cs="Times New Roman"/>
                <w:b/>
                <w:sz w:val="22"/>
                <w:szCs w:val="22"/>
              </w:rPr>
            </w:pPr>
          </w:p>
          <w:p w14:paraId="366F8D50"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708D0D47"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6E43471D" w14:textId="77777777" w:rsidR="005A3588" w:rsidRPr="0080728B" w:rsidRDefault="005A3588" w:rsidP="005A3588">
            <w:pPr>
              <w:widowControl w:val="0"/>
              <w:jc w:val="both"/>
              <w:rPr>
                <w:rFonts w:ascii="Times New Roman" w:hAnsi="Times New Roman" w:cs="Times New Roman"/>
                <w:b/>
                <w:sz w:val="22"/>
                <w:szCs w:val="22"/>
              </w:rPr>
            </w:pPr>
          </w:p>
          <w:p w14:paraId="260C1A26" w14:textId="77777777" w:rsidR="005A3588" w:rsidRPr="0080728B" w:rsidRDefault="005A3588" w:rsidP="005A3588">
            <w:pPr>
              <w:widowControl w:val="0"/>
              <w:jc w:val="both"/>
              <w:rPr>
                <w:rFonts w:ascii="Times New Roman" w:hAnsi="Times New Roman" w:cs="Times New Roman"/>
                <w:b/>
                <w:sz w:val="22"/>
                <w:szCs w:val="22"/>
              </w:rPr>
            </w:pPr>
          </w:p>
          <w:p w14:paraId="3953EBF6"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293AE63B"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539F27F8" w14:textId="77777777" w:rsidR="005A3588" w:rsidRPr="0080728B" w:rsidRDefault="005A3588" w:rsidP="005A3588">
      <w:pPr>
        <w:pStyle w:val="SCH"/>
        <w:widowControl w:val="0"/>
        <w:numPr>
          <w:ilvl w:val="0"/>
          <w:numId w:val="0"/>
        </w:numPr>
        <w:suppressAutoHyphens w:val="0"/>
        <w:spacing w:line="264" w:lineRule="auto"/>
        <w:jc w:val="center"/>
        <w:rPr>
          <w:rFonts w:ascii="Times New Roman" w:hAnsi="Times New Roman" w:cs="Times New Roman"/>
          <w:i w:val="0"/>
          <w:sz w:val="22"/>
          <w:szCs w:val="22"/>
          <w:lang w:eastAsia="ru-RU"/>
        </w:rPr>
      </w:pPr>
    </w:p>
    <w:p w14:paraId="1BCD3A53" w14:textId="77777777" w:rsidR="005A3588" w:rsidRPr="0080728B" w:rsidRDefault="005A3588" w:rsidP="005A3588">
      <w:pPr>
        <w:widowControl w:val="0"/>
        <w:jc w:val="right"/>
        <w:rPr>
          <w:rFonts w:ascii="Times New Roman" w:hAnsi="Times New Roman" w:cs="Times New Roman"/>
          <w:b/>
          <w:i/>
          <w:sz w:val="22"/>
          <w:szCs w:val="22"/>
        </w:rPr>
      </w:pPr>
    </w:p>
    <w:p w14:paraId="2B4344D7" w14:textId="77777777" w:rsidR="005A3588" w:rsidRPr="0080728B" w:rsidRDefault="005A3588" w:rsidP="005A3588">
      <w:pPr>
        <w:widowControl w:val="0"/>
        <w:jc w:val="right"/>
        <w:rPr>
          <w:rFonts w:ascii="Times New Roman" w:hAnsi="Times New Roman" w:cs="Times New Roman"/>
          <w:b/>
          <w:i/>
          <w:sz w:val="22"/>
          <w:szCs w:val="22"/>
        </w:rPr>
      </w:pPr>
    </w:p>
    <w:p w14:paraId="2172B641" w14:textId="77777777" w:rsidR="00506F98" w:rsidRPr="0080728B" w:rsidRDefault="00506F98" w:rsidP="0080728B">
      <w:pPr>
        <w:widowControl w:val="0"/>
        <w:rPr>
          <w:rFonts w:ascii="Times New Roman" w:hAnsi="Times New Roman" w:cs="Times New Roman"/>
          <w:b/>
          <w:i/>
          <w:sz w:val="22"/>
          <w:szCs w:val="22"/>
        </w:rPr>
        <w:sectPr w:rsidR="00506F98" w:rsidRPr="0080728B" w:rsidSect="00D4666C">
          <w:pgSz w:w="11906" w:h="16838" w:code="9"/>
          <w:pgMar w:top="993" w:right="851" w:bottom="1134" w:left="1701" w:header="709" w:footer="709" w:gutter="0"/>
          <w:cols w:space="708"/>
          <w:docGrid w:linePitch="360"/>
        </w:sectPr>
      </w:pPr>
    </w:p>
    <w:p w14:paraId="09D7D981" w14:textId="2E9F97DD" w:rsidR="00E672CE" w:rsidRPr="0080728B" w:rsidRDefault="000D3D93" w:rsidP="005A3588">
      <w:pPr>
        <w:pStyle w:val="1"/>
        <w:keepNext w:val="0"/>
        <w:keepLines w:val="0"/>
        <w:widowControl w:val="0"/>
        <w:spacing w:before="0" w:after="120" w:line="264" w:lineRule="auto"/>
        <w:ind w:firstLine="6804"/>
        <w:jc w:val="center"/>
        <w:rPr>
          <w:rFonts w:ascii="Times New Roman" w:hAnsi="Times New Roman" w:cs="Times New Roman"/>
          <w:b/>
          <w:i/>
          <w:sz w:val="22"/>
          <w:szCs w:val="22"/>
        </w:rPr>
      </w:pPr>
      <w:bookmarkStart w:id="229" w:name="RefSCH8"/>
      <w:bookmarkStart w:id="230" w:name="_Toc504140804"/>
      <w:bookmarkStart w:id="231" w:name="_Ref513219871"/>
      <w:bookmarkStart w:id="232" w:name="_Ref513220116"/>
      <w:bookmarkStart w:id="233" w:name="_Ref513220194"/>
      <w:bookmarkStart w:id="234" w:name="_Toc518653293"/>
      <w:r w:rsidRPr="0080728B">
        <w:rPr>
          <w:rStyle w:val="10"/>
          <w:rFonts w:ascii="Times New Roman" w:hAnsi="Times New Roman" w:cs="Times New Roman"/>
          <w:b/>
          <w:i/>
          <w:color w:val="auto"/>
          <w:sz w:val="22"/>
          <w:szCs w:val="22"/>
        </w:rPr>
        <w:lastRenderedPageBreak/>
        <w:t xml:space="preserve">Приложение </w:t>
      </w:r>
      <w:bookmarkStart w:id="235" w:name="RefSCH8_No"/>
      <w:r w:rsidRPr="0080728B">
        <w:rPr>
          <w:rStyle w:val="10"/>
          <w:rFonts w:ascii="Times New Roman" w:hAnsi="Times New Roman" w:cs="Times New Roman"/>
          <w:b/>
          <w:i/>
          <w:color w:val="auto"/>
          <w:sz w:val="22"/>
          <w:szCs w:val="22"/>
        </w:rPr>
        <w:t>№</w:t>
      </w:r>
      <w:r w:rsidR="003D1A69" w:rsidRPr="0080728B">
        <w:rPr>
          <w:rStyle w:val="10"/>
          <w:rFonts w:ascii="Times New Roman" w:hAnsi="Times New Roman" w:cs="Times New Roman"/>
          <w:b/>
          <w:i/>
          <w:color w:val="auto"/>
          <w:sz w:val="22"/>
          <w:szCs w:val="22"/>
        </w:rPr>
        <w:t> </w:t>
      </w:r>
      <w:r w:rsidR="000350AE" w:rsidRPr="0080728B">
        <w:rPr>
          <w:rStyle w:val="10"/>
          <w:rFonts w:ascii="Times New Roman" w:hAnsi="Times New Roman" w:cs="Times New Roman"/>
          <w:b/>
          <w:i/>
          <w:color w:val="auto"/>
          <w:sz w:val="22"/>
          <w:szCs w:val="22"/>
        </w:rPr>
        <w:t>8</w:t>
      </w:r>
      <w:bookmarkEnd w:id="229"/>
      <w:bookmarkEnd w:id="235"/>
      <w:r w:rsidR="0011403A" w:rsidRPr="0080728B">
        <w:rPr>
          <w:rStyle w:val="10"/>
          <w:rFonts w:ascii="Times New Roman" w:hAnsi="Times New Roman" w:cs="Times New Roman"/>
          <w:b/>
          <w:color w:val="auto"/>
          <w:sz w:val="22"/>
          <w:szCs w:val="22"/>
        </w:rPr>
        <w:br/>
      </w:r>
      <w:bookmarkEnd w:id="230"/>
      <w:bookmarkEnd w:id="231"/>
      <w:bookmarkEnd w:id="232"/>
      <w:bookmarkEnd w:id="233"/>
      <w:bookmarkEnd w:id="234"/>
    </w:p>
    <w:p w14:paraId="47717C9F" w14:textId="77777777" w:rsidR="005A3588" w:rsidRPr="0080728B" w:rsidRDefault="005A3588" w:rsidP="005A3588">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bookmarkStart w:id="236" w:name="RefSCH9_1"/>
      <w:r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bookmarkEnd w:id="236"/>
    </w:p>
    <w:p w14:paraId="67C6A811"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4B2A78E1" w14:textId="77777777" w:rsidR="005A3588" w:rsidRPr="0080728B" w:rsidRDefault="005A3588" w:rsidP="005A3588">
      <w:pPr>
        <w:widowControl w:val="0"/>
        <w:ind w:firstLine="426"/>
        <w:jc w:val="both"/>
        <w:rPr>
          <w:rFonts w:ascii="Times New Roman" w:hAnsi="Times New Roman" w:cs="Times New Roman"/>
          <w:sz w:val="22"/>
          <w:szCs w:val="22"/>
        </w:rPr>
      </w:pPr>
    </w:p>
    <w:p w14:paraId="376C2E60" w14:textId="77777777" w:rsidR="005A3588" w:rsidRPr="0080728B" w:rsidRDefault="005A3588" w:rsidP="005A3588">
      <w:pPr>
        <w:widowControl w:val="0"/>
        <w:ind w:firstLine="426"/>
        <w:jc w:val="both"/>
        <w:rPr>
          <w:rFonts w:ascii="Times New Roman" w:hAnsi="Times New Roman" w:cs="Times New Roman"/>
          <w:sz w:val="22"/>
          <w:szCs w:val="22"/>
        </w:rPr>
      </w:pPr>
    </w:p>
    <w:p w14:paraId="4C3BDC29"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2F79EF15" w14:textId="77777777" w:rsidR="005A3588" w:rsidRPr="0080728B" w:rsidRDefault="005A3588" w:rsidP="005A3588">
      <w:pPr>
        <w:widowControl w:val="0"/>
        <w:ind w:firstLine="426"/>
        <w:jc w:val="both"/>
        <w:rPr>
          <w:rFonts w:ascii="Times New Roman" w:hAnsi="Times New Roman" w:cs="Times New Roman"/>
          <w:sz w:val="22"/>
          <w:szCs w:val="22"/>
        </w:rPr>
      </w:pPr>
    </w:p>
    <w:p w14:paraId="73D5B877"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 xml:space="preserve">, </w:t>
      </w:r>
      <w:r w:rsidRPr="0080728B">
        <w:rPr>
          <w:rFonts w:ascii="Times New Roman" w:hAnsi="Times New Roman" w:cs="Times New Roman"/>
          <w:b/>
          <w:i/>
          <w:sz w:val="22"/>
          <w:szCs w:val="22"/>
        </w:rPr>
        <w:t xml:space="preserve">[юридический адрес, банковские реквизиты] </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6912A42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Сумма настоящей Гарантии </w:t>
      </w:r>
      <w:proofErr w:type="gramStart"/>
      <w:r w:rsidRPr="0080728B">
        <w:rPr>
          <w:rFonts w:ascii="Times New Roman" w:hAnsi="Times New Roman" w:cs="Times New Roman"/>
          <w:sz w:val="22"/>
          <w:szCs w:val="22"/>
        </w:rPr>
        <w:t>составляет</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B2FDD1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 xml:space="preserve">Срок настоящей </w:t>
      </w:r>
      <w:proofErr w:type="gramStart"/>
      <w:r w:rsidRPr="0080728B">
        <w:rPr>
          <w:rFonts w:ascii="Times New Roman" w:hAnsi="Times New Roman" w:cs="Times New Roman"/>
          <w:sz w:val="22"/>
          <w:szCs w:val="22"/>
        </w:rPr>
        <w:t>Гарантии</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46424174" w14:textId="77777777" w:rsidR="005A3588" w:rsidRPr="0080728B" w:rsidRDefault="005A3588" w:rsidP="005A3588">
      <w:pPr>
        <w:widowControl w:val="0"/>
        <w:ind w:firstLine="567"/>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не исполнил или ненадлежащим образом исполнил свои обязательства в соответствии с Договором</w:t>
      </w:r>
      <w:r w:rsidRPr="0080728B">
        <w:rPr>
          <w:rFonts w:ascii="Times New Roman" w:hAnsi="Times New Roman" w:cs="Times New Roman"/>
          <w:b/>
          <w:sz w:val="22"/>
          <w:szCs w:val="22"/>
        </w:rPr>
        <w:t>.</w:t>
      </w:r>
    </w:p>
    <w:p w14:paraId="76D5E78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p>
    <w:p w14:paraId="071F8DC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К Требованию Бенефициара должны быть приложены копии документов, подтверждающие полномочия лица, подписавшего Требование. </w:t>
      </w:r>
    </w:p>
    <w:p w14:paraId="608E77BC"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549457D7"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9FAA63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proofErr w:type="gramStart"/>
      <w:r w:rsidRPr="0080728B">
        <w:rPr>
          <w:rFonts w:ascii="Times New Roman" w:hAnsi="Times New Roman" w:cs="Times New Roman"/>
          <w:bCs/>
          <w:sz w:val="22"/>
          <w:szCs w:val="22"/>
        </w:rPr>
        <w:t>до истечения</w:t>
      </w:r>
      <w:proofErr w:type="gramEnd"/>
      <w:r w:rsidRPr="0080728B">
        <w:rPr>
          <w:rFonts w:ascii="Times New Roman" w:hAnsi="Times New Roman" w:cs="Times New Roman"/>
          <w:bCs/>
          <w:sz w:val="22"/>
          <w:szCs w:val="22"/>
        </w:rPr>
        <w:t xml:space="preserve">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не принимаются</w:t>
      </w:r>
      <w:proofErr w:type="gramEnd"/>
      <w:r w:rsidRPr="0080728B">
        <w:rPr>
          <w:rFonts w:ascii="Times New Roman" w:hAnsi="Times New Roman" w:cs="Times New Roman"/>
          <w:sz w:val="22"/>
          <w:szCs w:val="22"/>
        </w:rPr>
        <w:t xml:space="preserve">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p>
    <w:p w14:paraId="7FC6DD39"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настоящей Гарантии.</w:t>
      </w:r>
    </w:p>
    <w:p w14:paraId="0B21C6BA"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lastRenderedPageBreak/>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29D17A28"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44806ED"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Неурегулированные споры и разногласия, возникающие при исполнении настоящей Гарантии, разрешаются в Арбитражном </w:t>
      </w:r>
      <w:proofErr w:type="gramStart"/>
      <w:r w:rsidRPr="0080728B">
        <w:rPr>
          <w:rFonts w:ascii="Times New Roman" w:hAnsi="Times New Roman" w:cs="Times New Roman"/>
          <w:bCs/>
          <w:sz w:val="22"/>
          <w:szCs w:val="22"/>
        </w:rPr>
        <w:t>суде(</w:t>
      </w:r>
      <w:proofErr w:type="gramEnd"/>
      <w:r w:rsidRPr="0080728B">
        <w:rPr>
          <w:rFonts w:ascii="Times New Roman" w:hAnsi="Times New Roman" w:cs="Times New Roman"/>
          <w:bCs/>
          <w:sz w:val="22"/>
          <w:szCs w:val="22"/>
        </w:rPr>
        <w:t>в зависимости от местонахождения [Заказчика]).</w:t>
      </w:r>
    </w:p>
    <w:p w14:paraId="3A3EAD5B"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18D4E2F" w14:textId="77777777" w:rsidR="005A3588" w:rsidRPr="0080728B" w:rsidRDefault="005A3588" w:rsidP="005A3588">
      <w:pPr>
        <w:widowControl w:val="0"/>
        <w:ind w:firstLine="426"/>
        <w:jc w:val="both"/>
        <w:rPr>
          <w:rFonts w:ascii="Times New Roman" w:hAnsi="Times New Roman" w:cs="Times New Roman"/>
          <w:sz w:val="22"/>
          <w:szCs w:val="22"/>
        </w:rPr>
      </w:pPr>
    </w:p>
    <w:p w14:paraId="74FD178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w:t>
      </w:r>
      <w:proofErr w:type="gramStart"/>
      <w:r w:rsidRPr="0080728B">
        <w:rPr>
          <w:rFonts w:ascii="Times New Roman" w:hAnsi="Times New Roman" w:cs="Times New Roman"/>
          <w:sz w:val="22"/>
          <w:szCs w:val="22"/>
        </w:rPr>
        <w:t>гарантии:[</w:t>
      </w:r>
      <w:proofErr w:type="gramEnd"/>
      <w:r w:rsidRPr="0080728B">
        <w:rPr>
          <w:rFonts w:ascii="Times New Roman" w:hAnsi="Times New Roman" w:cs="Times New Roman"/>
          <w:sz w:val="22"/>
          <w:szCs w:val="22"/>
        </w:rPr>
        <w:t>●].</w:t>
      </w:r>
    </w:p>
    <w:p w14:paraId="2C7D31B9" w14:textId="77777777" w:rsidR="005A3588" w:rsidRPr="0080728B" w:rsidRDefault="005A3588" w:rsidP="005A3588">
      <w:pPr>
        <w:widowControl w:val="0"/>
        <w:ind w:firstLine="426"/>
        <w:jc w:val="both"/>
        <w:rPr>
          <w:rFonts w:ascii="Times New Roman" w:hAnsi="Times New Roman" w:cs="Times New Roman"/>
          <w:sz w:val="22"/>
          <w:szCs w:val="22"/>
        </w:rPr>
      </w:pPr>
    </w:p>
    <w:p w14:paraId="59E9545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67561234" w14:textId="77777777" w:rsidR="005A3588" w:rsidRPr="0080728B" w:rsidRDefault="005A3588" w:rsidP="005A3588">
      <w:pPr>
        <w:widowControl w:val="0"/>
        <w:ind w:firstLine="426"/>
        <w:jc w:val="both"/>
        <w:rPr>
          <w:rFonts w:ascii="Times New Roman" w:hAnsi="Times New Roman" w:cs="Times New Roman"/>
          <w:sz w:val="22"/>
          <w:szCs w:val="22"/>
        </w:rPr>
      </w:pPr>
    </w:p>
    <w:p w14:paraId="6C054B5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2289C35" w14:textId="77777777" w:rsidR="005A3588" w:rsidRPr="0080728B" w:rsidRDefault="005A3588" w:rsidP="005A3588">
      <w:pPr>
        <w:widowControl w:val="0"/>
        <w:ind w:firstLine="426"/>
        <w:jc w:val="both"/>
        <w:rPr>
          <w:rFonts w:ascii="Times New Roman" w:hAnsi="Times New Roman" w:cs="Times New Roman"/>
          <w:sz w:val="22"/>
          <w:szCs w:val="22"/>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0AFD4EEF" w14:textId="77777777" w:rsidR="005A3588" w:rsidRPr="0080728B" w:rsidRDefault="005A3588" w:rsidP="005A3588">
      <w:pPr>
        <w:widowControl w:val="0"/>
        <w:ind w:firstLine="426"/>
        <w:jc w:val="both"/>
        <w:rPr>
          <w:rFonts w:ascii="Times New Roman" w:hAnsi="Times New Roman" w:cs="Times New Roman"/>
          <w:sz w:val="22"/>
          <w:szCs w:val="22"/>
        </w:rPr>
      </w:pPr>
    </w:p>
    <w:p w14:paraId="32C9EAB6" w14:textId="77777777" w:rsidR="005A3588" w:rsidRPr="0080728B" w:rsidRDefault="005A3588" w:rsidP="005A3588">
      <w:pPr>
        <w:widowControl w:val="0"/>
        <w:ind w:firstLine="426"/>
        <w:jc w:val="both"/>
        <w:rPr>
          <w:rFonts w:ascii="Times New Roman" w:hAnsi="Times New Roman" w:cs="Times New Roman"/>
          <w:sz w:val="22"/>
          <w:szCs w:val="22"/>
        </w:rPr>
      </w:pPr>
    </w:p>
    <w:p w14:paraId="073E1153" w14:textId="77777777" w:rsidR="005A3588" w:rsidRPr="0080728B" w:rsidRDefault="005A3588" w:rsidP="005A3588">
      <w:pPr>
        <w:widowControl w:val="0"/>
        <w:ind w:firstLine="426"/>
        <w:jc w:val="both"/>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5A3588" w:rsidRPr="0080728B" w14:paraId="7BAB201E" w14:textId="77777777" w:rsidTr="005A3588">
        <w:trPr>
          <w:trHeight w:val="1134"/>
        </w:trPr>
        <w:tc>
          <w:tcPr>
            <w:tcW w:w="5529" w:type="dxa"/>
          </w:tcPr>
          <w:p w14:paraId="732B6262"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626A4382" w14:textId="77777777" w:rsidR="005A3588" w:rsidRPr="0080728B" w:rsidRDefault="005A3588" w:rsidP="005A3588">
            <w:pPr>
              <w:widowControl w:val="0"/>
              <w:jc w:val="both"/>
              <w:rPr>
                <w:rFonts w:ascii="Times New Roman" w:hAnsi="Times New Roman" w:cs="Times New Roman"/>
                <w:b/>
                <w:sz w:val="22"/>
                <w:szCs w:val="22"/>
              </w:rPr>
            </w:pPr>
          </w:p>
          <w:p w14:paraId="21ACC073" w14:textId="77777777" w:rsidR="005A3588" w:rsidRPr="0080728B" w:rsidRDefault="005A3588" w:rsidP="005A3588">
            <w:pPr>
              <w:widowControl w:val="0"/>
              <w:jc w:val="both"/>
              <w:rPr>
                <w:rFonts w:ascii="Times New Roman" w:hAnsi="Times New Roman" w:cs="Times New Roman"/>
                <w:b/>
                <w:sz w:val="22"/>
                <w:szCs w:val="22"/>
              </w:rPr>
            </w:pPr>
          </w:p>
          <w:p w14:paraId="7B5FB6AB"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21EFB57C"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412172A" w14:textId="77777777" w:rsidR="005A3588" w:rsidRPr="0080728B" w:rsidRDefault="005A3588" w:rsidP="005A3588">
            <w:pPr>
              <w:widowControl w:val="0"/>
              <w:jc w:val="both"/>
              <w:rPr>
                <w:rFonts w:ascii="Times New Roman" w:hAnsi="Times New Roman" w:cs="Times New Roman"/>
                <w:b/>
                <w:sz w:val="22"/>
                <w:szCs w:val="22"/>
              </w:rPr>
            </w:pPr>
          </w:p>
          <w:p w14:paraId="450F53D0" w14:textId="77777777" w:rsidR="005A3588" w:rsidRPr="0080728B" w:rsidRDefault="005A3588" w:rsidP="005A3588">
            <w:pPr>
              <w:widowControl w:val="0"/>
              <w:jc w:val="both"/>
              <w:rPr>
                <w:rFonts w:ascii="Times New Roman" w:hAnsi="Times New Roman" w:cs="Times New Roman"/>
                <w:b/>
                <w:sz w:val="22"/>
                <w:szCs w:val="22"/>
              </w:rPr>
            </w:pPr>
          </w:p>
          <w:p w14:paraId="780F3D2F"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38BFD732"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7F392CA3" w14:textId="50E51770" w:rsidR="000D09F8" w:rsidRPr="0080728B" w:rsidRDefault="00C47286" w:rsidP="005A3588">
      <w:pPr>
        <w:pStyle w:val="1"/>
        <w:keepNext w:val="0"/>
        <w:keepLines w:val="0"/>
        <w:widowControl w:val="0"/>
        <w:spacing w:before="0" w:after="120" w:line="264" w:lineRule="auto"/>
        <w:ind w:firstLine="6804"/>
        <w:jc w:val="center"/>
        <w:rPr>
          <w:rFonts w:ascii="Times New Roman" w:hAnsi="Times New Roman" w:cs="Times New Roman"/>
          <w:sz w:val="22"/>
          <w:szCs w:val="22"/>
          <w:lang w:val="en-US"/>
        </w:rPr>
      </w:pPr>
      <w:bookmarkStart w:id="237" w:name="RefSCH9"/>
      <w:bookmarkStart w:id="238" w:name="_Toc504140805"/>
      <w:bookmarkStart w:id="239" w:name="_Toc518653294"/>
      <w:r w:rsidRPr="0080728B">
        <w:rPr>
          <w:rStyle w:val="10"/>
          <w:rFonts w:ascii="Times New Roman" w:hAnsi="Times New Roman" w:cs="Times New Roman"/>
          <w:b/>
          <w:i/>
          <w:color w:val="auto"/>
          <w:sz w:val="22"/>
          <w:szCs w:val="22"/>
        </w:rPr>
        <w:lastRenderedPageBreak/>
        <w:t xml:space="preserve">Приложение </w:t>
      </w:r>
      <w:bookmarkStart w:id="240" w:name="RefSCH9_No"/>
      <w:r w:rsidR="003D1A69" w:rsidRPr="0080728B">
        <w:rPr>
          <w:rStyle w:val="10"/>
          <w:rFonts w:ascii="Times New Roman" w:hAnsi="Times New Roman" w:cs="Times New Roman"/>
          <w:b/>
          <w:i/>
          <w:color w:val="auto"/>
          <w:sz w:val="22"/>
          <w:szCs w:val="22"/>
        </w:rPr>
        <w:t>№ </w:t>
      </w:r>
      <w:bookmarkEnd w:id="237"/>
      <w:r w:rsidR="000350AE" w:rsidRPr="0080728B">
        <w:rPr>
          <w:rStyle w:val="10"/>
          <w:rFonts w:ascii="Times New Roman" w:hAnsi="Times New Roman" w:cs="Times New Roman"/>
          <w:b/>
          <w:i/>
          <w:color w:val="auto"/>
          <w:sz w:val="22"/>
          <w:szCs w:val="22"/>
        </w:rPr>
        <w:t>9</w:t>
      </w:r>
      <w:bookmarkEnd w:id="240"/>
      <w:r w:rsidR="0011403A" w:rsidRPr="0080728B">
        <w:rPr>
          <w:rStyle w:val="10"/>
          <w:rFonts w:ascii="Times New Roman" w:hAnsi="Times New Roman" w:cs="Times New Roman"/>
          <w:b/>
          <w:i/>
          <w:color w:val="auto"/>
          <w:sz w:val="22"/>
          <w:szCs w:val="22"/>
        </w:rPr>
        <w:br/>
      </w:r>
      <w:bookmarkEnd w:id="238"/>
      <w:bookmarkEnd w:id="239"/>
    </w:p>
    <w:p w14:paraId="488674D6" w14:textId="77777777" w:rsidR="005A3588" w:rsidRPr="0080728B" w:rsidRDefault="005A3588" w:rsidP="005A3588">
      <w:pPr>
        <w:pStyle w:val="1"/>
        <w:keepNext w:val="0"/>
        <w:keepLines w:val="0"/>
        <w:widowControl w:val="0"/>
        <w:spacing w:before="0" w:after="120" w:line="264" w:lineRule="auto"/>
        <w:ind w:firstLine="6804"/>
        <w:jc w:val="center"/>
        <w:rPr>
          <w:rFonts w:ascii="Times New Roman" w:hAnsi="Times New Roman" w:cs="Times New Roman"/>
          <w:b/>
          <w:i/>
          <w:color w:val="auto"/>
          <w:sz w:val="22"/>
          <w:szCs w:val="22"/>
        </w:rPr>
      </w:pPr>
      <w:bookmarkStart w:id="241" w:name="RefSCH10_1"/>
      <w:r w:rsidRPr="0080728B">
        <w:rPr>
          <w:rFonts w:ascii="Times New Roman" w:hAnsi="Times New Roman" w:cs="Times New Roman"/>
          <w:b/>
          <w:color w:val="auto"/>
          <w:sz w:val="22"/>
          <w:szCs w:val="22"/>
        </w:rPr>
        <w:t>Форма Банковской гарантии на надлежащее исполнение обязательств</w:t>
      </w:r>
      <w:bookmarkStart w:id="242" w:name="_Hlt500769595"/>
      <w:bookmarkEnd w:id="242"/>
      <w:r w:rsidRPr="0080728B">
        <w:rPr>
          <w:rFonts w:ascii="Times New Roman" w:hAnsi="Times New Roman" w:cs="Times New Roman"/>
          <w:b/>
          <w:color w:val="auto"/>
          <w:sz w:val="22"/>
          <w:szCs w:val="22"/>
        </w:rPr>
        <w:br/>
        <w:t>в Гарантийный период</w:t>
      </w:r>
      <w:bookmarkEnd w:id="241"/>
    </w:p>
    <w:p w14:paraId="693D230F" w14:textId="77777777" w:rsidR="005A3588" w:rsidRPr="0080728B" w:rsidRDefault="005A3588" w:rsidP="005A3588">
      <w:pPr>
        <w:widowControl w:val="0"/>
        <w:tabs>
          <w:tab w:val="right" w:pos="9356"/>
        </w:tabs>
        <w:jc w:val="center"/>
        <w:rPr>
          <w:rFonts w:ascii="Times New Roman" w:hAnsi="Times New Roman" w:cs="Times New Roman"/>
          <w:bCs/>
          <w:i/>
          <w:sz w:val="22"/>
          <w:szCs w:val="22"/>
        </w:rPr>
      </w:pPr>
      <w:r w:rsidRPr="0080728B">
        <w:rPr>
          <w:rFonts w:ascii="Times New Roman" w:hAnsi="Times New Roman" w:cs="Times New Roman"/>
          <w:i/>
          <w:sz w:val="22"/>
          <w:szCs w:val="22"/>
        </w:rPr>
        <w:t>БАНКОВСКАЯ ГАРАНТИЯ №__</w:t>
      </w:r>
    </w:p>
    <w:p w14:paraId="6976F72C" w14:textId="77777777" w:rsidR="005A3588" w:rsidRPr="0080728B" w:rsidRDefault="005A3588" w:rsidP="005A3588">
      <w:pPr>
        <w:widowControl w:val="0"/>
        <w:ind w:firstLine="426"/>
        <w:jc w:val="both"/>
        <w:rPr>
          <w:rFonts w:ascii="Times New Roman" w:hAnsi="Times New Roman" w:cs="Times New Roman"/>
          <w:sz w:val="22"/>
          <w:szCs w:val="22"/>
        </w:rPr>
      </w:pPr>
    </w:p>
    <w:p w14:paraId="13F55570"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5DB663B" w14:textId="77777777" w:rsidR="005A3588" w:rsidRPr="0080728B" w:rsidRDefault="005A3588" w:rsidP="005A3588">
      <w:pPr>
        <w:widowControl w:val="0"/>
        <w:ind w:firstLine="426"/>
        <w:jc w:val="both"/>
        <w:rPr>
          <w:rFonts w:ascii="Times New Roman" w:hAnsi="Times New Roman" w:cs="Times New Roman"/>
          <w:sz w:val="22"/>
          <w:szCs w:val="22"/>
        </w:rPr>
      </w:pPr>
    </w:p>
    <w:p w14:paraId="0CEDB64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w:t>
      </w:r>
      <w:r w:rsidRPr="0080728B">
        <w:rPr>
          <w:rFonts w:ascii="Times New Roman" w:hAnsi="Times New Roman" w:cs="Times New Roman"/>
          <w:b/>
          <w:sz w:val="22"/>
          <w:szCs w:val="22"/>
        </w:rPr>
        <w:t>Гарантия</w:t>
      </w:r>
      <w:r w:rsidRPr="0080728B">
        <w:rPr>
          <w:rFonts w:ascii="Times New Roman" w:hAnsi="Times New Roman" w:cs="Times New Roman"/>
          <w:sz w:val="22"/>
          <w:szCs w:val="22"/>
        </w:rPr>
        <w:t>»)</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sz w:val="22"/>
          <w:szCs w:val="22"/>
        </w:rPr>
        <w:t>,</w:t>
      </w:r>
      <w:r w:rsidRPr="0080728B">
        <w:rPr>
          <w:rFonts w:ascii="Times New Roman" w:hAnsi="Times New Roman" w:cs="Times New Roman"/>
          <w:b/>
          <w:i/>
          <w:sz w:val="22"/>
          <w:szCs w:val="22"/>
        </w:rPr>
        <w:t xml:space="preserve">[юридический адрес, банковские реквизиты] </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период гарантийного срока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1676C1A0"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Сумма настоящей Гарантии </w:t>
      </w:r>
      <w:proofErr w:type="gramStart"/>
      <w:r w:rsidRPr="0080728B">
        <w:rPr>
          <w:rFonts w:ascii="Times New Roman" w:hAnsi="Times New Roman" w:cs="Times New Roman"/>
          <w:sz w:val="22"/>
          <w:szCs w:val="22"/>
        </w:rPr>
        <w:t>составляет</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4EEC5F4"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Срок настоящей Гарантии</w:t>
      </w:r>
      <w:r w:rsidRPr="0080728B">
        <w:rPr>
          <w:rFonts w:ascii="Times New Roman" w:hAnsi="Times New Roman" w:cs="Times New Roman"/>
          <w:b/>
          <w:sz w:val="22"/>
          <w:szCs w:val="22"/>
        </w:rPr>
        <w:t xml:space="preserve"> [●]</w:t>
      </w:r>
      <w:r w:rsidRPr="0080728B">
        <w:rPr>
          <w:rFonts w:ascii="Times New Roman" w:hAnsi="Times New Roman" w:cs="Times New Roman"/>
          <w:sz w:val="22"/>
          <w:szCs w:val="22"/>
        </w:rPr>
        <w:t>.</w:t>
      </w:r>
    </w:p>
    <w:p w14:paraId="372D0FA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не исполнил свои обязательства в период гарантийного срока в соответствии с Договором.</w:t>
      </w:r>
    </w:p>
    <w:p w14:paraId="56BDAC91"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4592140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proofErr w:type="spellStart"/>
      <w:proofErr w:type="gramStart"/>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а</w:t>
      </w:r>
      <w:proofErr w:type="spellEnd"/>
      <w:proofErr w:type="gramEnd"/>
      <w:r w:rsidRPr="0080728B">
        <w:rPr>
          <w:rFonts w:ascii="Times New Roman" w:hAnsi="Times New Roman" w:cs="Times New Roman"/>
          <w:sz w:val="22"/>
          <w:szCs w:val="22"/>
        </w:rPr>
        <w:t xml:space="preserve"> также заверено печатью </w:t>
      </w:r>
      <w:r w:rsidRPr="0080728B">
        <w:rPr>
          <w:rFonts w:ascii="Times New Roman" w:hAnsi="Times New Roman" w:cs="Times New Roman"/>
          <w:b/>
          <w:bCs/>
          <w:sz w:val="22"/>
          <w:szCs w:val="22"/>
        </w:rPr>
        <w:t>Бенефициара.</w:t>
      </w:r>
    </w:p>
    <w:p w14:paraId="1017838D"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К Требованию </w:t>
      </w:r>
      <w:r w:rsidRPr="0080728B">
        <w:rPr>
          <w:rFonts w:ascii="Times New Roman" w:hAnsi="Times New Roman" w:cs="Times New Roman"/>
          <w:b/>
          <w:sz w:val="22"/>
          <w:szCs w:val="22"/>
        </w:rPr>
        <w:t xml:space="preserve">Бенефициара </w:t>
      </w:r>
      <w:r w:rsidRPr="0080728B">
        <w:rPr>
          <w:rFonts w:ascii="Times New Roman" w:hAnsi="Times New Roman" w:cs="Times New Roman"/>
          <w:sz w:val="22"/>
          <w:szCs w:val="22"/>
        </w:rPr>
        <w:t xml:space="preserve">должны быть приложены копии документов, подтверждающие полномочия лица, подписавшего Требование. </w:t>
      </w:r>
    </w:p>
    <w:p w14:paraId="711E695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должен перечислить истребованную Бенефициаром сумму.</w:t>
      </w:r>
    </w:p>
    <w:p w14:paraId="36BD67B6"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1B4070E2"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proofErr w:type="gramStart"/>
      <w:r w:rsidRPr="0080728B">
        <w:rPr>
          <w:rFonts w:ascii="Times New Roman" w:hAnsi="Times New Roman" w:cs="Times New Roman"/>
          <w:bCs/>
          <w:sz w:val="22"/>
          <w:szCs w:val="22"/>
        </w:rPr>
        <w:t>до истечения</w:t>
      </w:r>
      <w:proofErr w:type="gramEnd"/>
      <w:r w:rsidRPr="0080728B">
        <w:rPr>
          <w:rFonts w:ascii="Times New Roman" w:hAnsi="Times New Roman" w:cs="Times New Roman"/>
          <w:bCs/>
          <w:sz w:val="22"/>
          <w:szCs w:val="22"/>
        </w:rPr>
        <w:t xml:space="preserve">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не принимаются</w:t>
      </w:r>
      <w:proofErr w:type="gramEnd"/>
      <w:r w:rsidRPr="0080728B">
        <w:rPr>
          <w:rFonts w:ascii="Times New Roman" w:hAnsi="Times New Roman" w:cs="Times New Roman"/>
          <w:sz w:val="22"/>
          <w:szCs w:val="22"/>
        </w:rPr>
        <w:t xml:space="preserve">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p>
    <w:p w14:paraId="123757AF"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предусмотренные настоящей Гарантией, </w:t>
      </w:r>
      <w:r w:rsidRPr="0080728B">
        <w:rPr>
          <w:rFonts w:ascii="Times New Roman" w:hAnsi="Times New Roman" w:cs="Times New Roman"/>
          <w:bCs/>
          <w:sz w:val="22"/>
          <w:szCs w:val="22"/>
        </w:rPr>
        <w:lastRenderedPageBreak/>
        <w:t xml:space="preserve">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настоящей Гарантии.</w:t>
      </w:r>
    </w:p>
    <w:p w14:paraId="702B9649"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533153D2"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26698F4F"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r w:rsidRPr="0080728B">
        <w:rPr>
          <w:rFonts w:ascii="Times New Roman" w:hAnsi="Times New Roman" w:cs="Times New Roman"/>
          <w:b/>
          <w:bCs/>
          <w:i/>
          <w:sz w:val="22"/>
          <w:szCs w:val="22"/>
        </w:rPr>
        <w:t>.</w:t>
      </w:r>
    </w:p>
    <w:p w14:paraId="3AAB9261"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631B746B" w14:textId="77777777" w:rsidR="005A3588" w:rsidRPr="0080728B" w:rsidRDefault="005A3588" w:rsidP="005A3588">
      <w:pPr>
        <w:widowControl w:val="0"/>
        <w:ind w:firstLine="426"/>
        <w:jc w:val="both"/>
        <w:rPr>
          <w:rFonts w:ascii="Times New Roman" w:hAnsi="Times New Roman" w:cs="Times New Roman"/>
          <w:sz w:val="22"/>
          <w:szCs w:val="22"/>
        </w:rPr>
      </w:pPr>
    </w:p>
    <w:p w14:paraId="2F4E1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w:t>
      </w:r>
      <w:proofErr w:type="gramStart"/>
      <w:r w:rsidRPr="0080728B">
        <w:rPr>
          <w:rFonts w:ascii="Times New Roman" w:hAnsi="Times New Roman" w:cs="Times New Roman"/>
          <w:sz w:val="22"/>
          <w:szCs w:val="22"/>
        </w:rPr>
        <w:t>гарантии:[</w:t>
      </w:r>
      <w:proofErr w:type="gramEnd"/>
      <w:r w:rsidRPr="0080728B">
        <w:rPr>
          <w:rFonts w:ascii="Times New Roman" w:hAnsi="Times New Roman" w:cs="Times New Roman"/>
          <w:sz w:val="22"/>
          <w:szCs w:val="22"/>
        </w:rPr>
        <w:t>●].</w:t>
      </w:r>
    </w:p>
    <w:p w14:paraId="62C57EDC" w14:textId="77777777" w:rsidR="005A3588" w:rsidRPr="0080728B" w:rsidRDefault="005A3588" w:rsidP="005A3588">
      <w:pPr>
        <w:widowControl w:val="0"/>
        <w:ind w:firstLine="426"/>
        <w:jc w:val="both"/>
        <w:rPr>
          <w:rFonts w:ascii="Times New Roman" w:hAnsi="Times New Roman" w:cs="Times New Roman"/>
          <w:sz w:val="22"/>
          <w:szCs w:val="22"/>
        </w:rPr>
      </w:pPr>
    </w:p>
    <w:p w14:paraId="4DA0B0DD"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8ADDA30" w14:textId="77777777" w:rsidR="005A3588" w:rsidRPr="0080728B" w:rsidRDefault="005A3588" w:rsidP="005A3588">
      <w:pPr>
        <w:widowControl w:val="0"/>
        <w:ind w:firstLine="426"/>
        <w:jc w:val="both"/>
        <w:rPr>
          <w:rFonts w:ascii="Times New Roman" w:hAnsi="Times New Roman" w:cs="Times New Roman"/>
          <w:sz w:val="22"/>
          <w:szCs w:val="22"/>
        </w:rPr>
      </w:pPr>
    </w:p>
    <w:p w14:paraId="30983D5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5B767E56" w14:textId="77777777" w:rsidR="005A3588" w:rsidRPr="0080728B" w:rsidRDefault="005A3588" w:rsidP="005A3588">
      <w:pPr>
        <w:widowControl w:val="0"/>
        <w:ind w:firstLine="426"/>
        <w:jc w:val="both"/>
        <w:rPr>
          <w:rFonts w:ascii="Times New Roman" w:hAnsi="Times New Roman" w:cs="Times New Roman"/>
          <w:sz w:val="22"/>
          <w:szCs w:val="22"/>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6BD97E82" w14:textId="77777777" w:rsidR="005A3588" w:rsidRPr="0080728B" w:rsidRDefault="005A3588" w:rsidP="005A3588">
      <w:pPr>
        <w:widowControl w:val="0"/>
        <w:ind w:firstLine="426"/>
        <w:jc w:val="both"/>
        <w:rPr>
          <w:rFonts w:ascii="Times New Roman" w:hAnsi="Times New Roman" w:cs="Times New Roman"/>
          <w:sz w:val="22"/>
          <w:szCs w:val="22"/>
        </w:rPr>
      </w:pPr>
    </w:p>
    <w:p w14:paraId="11D73631" w14:textId="77777777" w:rsidR="005A3588" w:rsidRPr="0080728B" w:rsidRDefault="005A3588" w:rsidP="005A3588">
      <w:pPr>
        <w:widowControl w:val="0"/>
        <w:ind w:firstLine="426"/>
        <w:jc w:val="both"/>
        <w:rPr>
          <w:rFonts w:ascii="Times New Roman" w:hAnsi="Times New Roman" w:cs="Times New Roman"/>
          <w:sz w:val="22"/>
          <w:szCs w:val="22"/>
        </w:rPr>
      </w:pPr>
    </w:p>
    <w:p w14:paraId="0846BE1C" w14:textId="77777777" w:rsidR="005A3588" w:rsidRPr="0080728B" w:rsidRDefault="005A3588" w:rsidP="005A3588">
      <w:pPr>
        <w:widowControl w:val="0"/>
        <w:ind w:firstLine="426"/>
        <w:jc w:val="both"/>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5A3588" w:rsidRPr="0080728B" w14:paraId="3F891678" w14:textId="77777777" w:rsidTr="005A3588">
        <w:trPr>
          <w:trHeight w:val="1134"/>
        </w:trPr>
        <w:tc>
          <w:tcPr>
            <w:tcW w:w="5529" w:type="dxa"/>
          </w:tcPr>
          <w:p w14:paraId="1CF7F684"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6FB8DE39" w14:textId="77777777" w:rsidR="005A3588" w:rsidRPr="0080728B" w:rsidRDefault="005A3588" w:rsidP="005A3588">
            <w:pPr>
              <w:widowControl w:val="0"/>
              <w:jc w:val="both"/>
              <w:rPr>
                <w:rFonts w:ascii="Times New Roman" w:hAnsi="Times New Roman" w:cs="Times New Roman"/>
                <w:b/>
                <w:sz w:val="22"/>
                <w:szCs w:val="22"/>
              </w:rPr>
            </w:pPr>
          </w:p>
          <w:p w14:paraId="22321A5C" w14:textId="77777777" w:rsidR="005A3588" w:rsidRPr="0080728B" w:rsidRDefault="005A3588" w:rsidP="005A3588">
            <w:pPr>
              <w:widowControl w:val="0"/>
              <w:jc w:val="both"/>
              <w:rPr>
                <w:rFonts w:ascii="Times New Roman" w:hAnsi="Times New Roman" w:cs="Times New Roman"/>
                <w:b/>
                <w:sz w:val="22"/>
                <w:szCs w:val="22"/>
              </w:rPr>
            </w:pPr>
          </w:p>
          <w:p w14:paraId="7729F364"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1F6B3778"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6F3BBF0C" w14:textId="77777777" w:rsidR="005A3588" w:rsidRPr="0080728B" w:rsidRDefault="005A3588" w:rsidP="005A3588">
            <w:pPr>
              <w:widowControl w:val="0"/>
              <w:jc w:val="both"/>
              <w:rPr>
                <w:rFonts w:ascii="Times New Roman" w:hAnsi="Times New Roman" w:cs="Times New Roman"/>
                <w:b/>
                <w:sz w:val="22"/>
                <w:szCs w:val="22"/>
              </w:rPr>
            </w:pPr>
          </w:p>
          <w:p w14:paraId="621D21FF" w14:textId="77777777" w:rsidR="005A3588" w:rsidRPr="0080728B" w:rsidRDefault="005A3588" w:rsidP="005A3588">
            <w:pPr>
              <w:widowControl w:val="0"/>
              <w:jc w:val="both"/>
              <w:rPr>
                <w:rFonts w:ascii="Times New Roman" w:hAnsi="Times New Roman" w:cs="Times New Roman"/>
                <w:b/>
                <w:sz w:val="22"/>
                <w:szCs w:val="22"/>
              </w:rPr>
            </w:pPr>
          </w:p>
          <w:p w14:paraId="12AE308C"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092FC87F" w14:textId="77777777" w:rsidR="005A3588" w:rsidRPr="0080728B" w:rsidRDefault="005A3588" w:rsidP="005A3588">
      <w:pPr>
        <w:pStyle w:val="SCH"/>
        <w:widowControl w:val="0"/>
        <w:numPr>
          <w:ilvl w:val="0"/>
          <w:numId w:val="0"/>
        </w:numPr>
        <w:suppressAutoHyphens w:val="0"/>
        <w:spacing w:line="264" w:lineRule="auto"/>
        <w:ind w:left="720"/>
        <w:jc w:val="center"/>
        <w:rPr>
          <w:rFonts w:ascii="Times New Roman" w:hAnsi="Times New Roman" w:cs="Times New Roman"/>
          <w:i w:val="0"/>
          <w:sz w:val="22"/>
          <w:szCs w:val="22"/>
          <w:lang w:val="en-US"/>
        </w:rPr>
      </w:pPr>
    </w:p>
    <w:p w14:paraId="4F7257F5" w14:textId="77777777" w:rsidR="00207EF0" w:rsidRPr="0080728B" w:rsidRDefault="00207EF0" w:rsidP="0080728B">
      <w:pPr>
        <w:widowControl w:val="0"/>
        <w:jc w:val="right"/>
        <w:rPr>
          <w:rFonts w:ascii="Times New Roman" w:hAnsi="Times New Roman" w:cs="Times New Roman"/>
          <w:b/>
          <w:i/>
          <w:sz w:val="22"/>
          <w:szCs w:val="22"/>
        </w:rPr>
      </w:pPr>
    </w:p>
    <w:p w14:paraId="70A53DAC" w14:textId="77777777" w:rsidR="00207EF0" w:rsidRPr="0080728B" w:rsidRDefault="00207EF0" w:rsidP="0080728B">
      <w:pPr>
        <w:widowControl w:val="0"/>
        <w:jc w:val="right"/>
        <w:rPr>
          <w:rFonts w:ascii="Times New Roman" w:hAnsi="Times New Roman" w:cs="Times New Roman"/>
          <w:b/>
          <w:i/>
          <w:sz w:val="22"/>
          <w:szCs w:val="22"/>
        </w:rPr>
        <w:sectPr w:rsidR="00207EF0" w:rsidRPr="0080728B" w:rsidSect="00E11450">
          <w:pgSz w:w="11906" w:h="16838" w:code="9"/>
          <w:pgMar w:top="1134" w:right="851" w:bottom="1134" w:left="1701" w:header="709" w:footer="709" w:gutter="0"/>
          <w:cols w:space="708"/>
          <w:docGrid w:linePitch="360"/>
        </w:sectPr>
      </w:pPr>
    </w:p>
    <w:p w14:paraId="236C1E43" w14:textId="77777777" w:rsidR="005A3588"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243" w:name="RefSCH10"/>
      <w:bookmarkStart w:id="244" w:name="_Toc504140806"/>
      <w:bookmarkStart w:id="245" w:name="_Toc518653295"/>
      <w:r w:rsidRPr="0080728B">
        <w:rPr>
          <w:rFonts w:ascii="Times New Roman" w:hAnsi="Times New Roman" w:cs="Times New Roman"/>
          <w:b/>
          <w:i/>
          <w:sz w:val="22"/>
          <w:szCs w:val="22"/>
        </w:rPr>
        <w:lastRenderedPageBreak/>
        <w:t xml:space="preserve">Приложение </w:t>
      </w:r>
      <w:bookmarkStart w:id="246" w:name="RefSCH10_No"/>
      <w:r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r w:rsidR="000350AE" w:rsidRPr="0080728B">
        <w:rPr>
          <w:rFonts w:ascii="Times New Roman" w:hAnsi="Times New Roman" w:cs="Times New Roman"/>
          <w:b/>
          <w:i/>
          <w:sz w:val="22"/>
          <w:szCs w:val="22"/>
        </w:rPr>
        <w:t>10</w:t>
      </w:r>
      <w:bookmarkEnd w:id="246"/>
      <w:r w:rsidR="0011403A" w:rsidRPr="0080728B">
        <w:rPr>
          <w:rFonts w:ascii="Times New Roman" w:hAnsi="Times New Roman" w:cs="Times New Roman"/>
          <w:b/>
          <w:i/>
          <w:sz w:val="22"/>
          <w:szCs w:val="22"/>
        </w:rPr>
        <w:br/>
      </w:r>
      <w:bookmarkEnd w:id="243"/>
      <w:bookmarkEnd w:id="244"/>
      <w:bookmarkEnd w:id="245"/>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77777777" w:rsidR="005A3588" w:rsidRPr="005A3588" w:rsidRDefault="005A3588" w:rsidP="005A3588">
      <w:pPr>
        <w:widowControl w:val="0"/>
        <w:spacing w:after="0" w:line="240" w:lineRule="auto"/>
        <w:jc w:val="right"/>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«__</w:t>
      </w:r>
      <w:proofErr w:type="gramStart"/>
      <w:r w:rsidRPr="005A3588">
        <w:rPr>
          <w:rFonts w:ascii="Times New Roman" w:eastAsia="Times New Roman" w:hAnsi="Times New Roman" w:cs="Times New Roman"/>
          <w:b/>
          <w:sz w:val="22"/>
          <w:szCs w:val="22"/>
        </w:rPr>
        <w:t>_»_</w:t>
      </w:r>
      <w:proofErr w:type="gramEnd"/>
      <w:r w:rsidRPr="005A3588">
        <w:rPr>
          <w:rFonts w:ascii="Times New Roman" w:eastAsia="Times New Roman" w:hAnsi="Times New Roman" w:cs="Times New Roman"/>
          <w:b/>
          <w:sz w:val="22"/>
          <w:szCs w:val="22"/>
        </w:rPr>
        <w:t>_______20___ г.</w:t>
      </w:r>
    </w:p>
    <w:p w14:paraId="30DFF7C6" w14:textId="41FD987C" w:rsidR="005A3588" w:rsidRPr="005A3588" w:rsidRDefault="00D161BB" w:rsidP="005A3588">
      <w:pPr>
        <w:widowControl w:val="0"/>
        <w:spacing w:after="0" w:line="240" w:lineRule="auto"/>
        <w:jc w:val="both"/>
        <w:rPr>
          <w:rFonts w:ascii="Times New Roman" w:eastAsia="Times New Roman" w:hAnsi="Times New Roman" w:cs="Times New Roman"/>
          <w:sz w:val="22"/>
          <w:szCs w:val="22"/>
        </w:rPr>
      </w:pPr>
      <w:r>
        <w:rPr>
          <w:rFonts w:ascii="Times New Roman" w:hAnsi="Times New Roman" w:cs="Times New Roman"/>
          <w:sz w:val="22"/>
          <w:szCs w:val="22"/>
        </w:rPr>
        <w:t>ООО «ЕвроСибЭнерго-Гидрогенерация»</w:t>
      </w:r>
      <w:r w:rsidRPr="0080728B">
        <w:rPr>
          <w:rFonts w:ascii="Times New Roman" w:hAnsi="Times New Roman" w:cs="Times New Roman"/>
          <w:sz w:val="22"/>
          <w:szCs w:val="22"/>
        </w:rPr>
        <w:t xml:space="preserve">, </w:t>
      </w:r>
      <w:r>
        <w:rPr>
          <w:rFonts w:ascii="Times New Roman" w:hAnsi="Times New Roman" w:cs="Times New Roman"/>
          <w:sz w:val="22"/>
          <w:szCs w:val="22"/>
        </w:rPr>
        <w:t>именуемым</w:t>
      </w:r>
      <w:r w:rsidRPr="0080728B">
        <w:rPr>
          <w:rFonts w:ascii="Times New Roman" w:hAnsi="Times New Roman" w:cs="Times New Roman"/>
          <w:sz w:val="22"/>
          <w:szCs w:val="22"/>
        </w:rPr>
        <w:t xml:space="preserve">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xml:space="preserve">», в лице </w:t>
      </w:r>
      <w:r>
        <w:rPr>
          <w:rFonts w:ascii="Times New Roman" w:hAnsi="Times New Roman" w:cs="Times New Roman"/>
          <w:sz w:val="22"/>
          <w:szCs w:val="22"/>
        </w:rPr>
        <w:t>директора филиала ООО «ЕвроСибЭнерго-Гидрогенерация» «Братская ГЭС» Стрелкова Евгения Владимировича</w:t>
      </w:r>
      <w:r w:rsidRPr="0080728B">
        <w:rPr>
          <w:rFonts w:ascii="Times New Roman" w:hAnsi="Times New Roman" w:cs="Times New Roman"/>
          <w:sz w:val="22"/>
          <w:szCs w:val="22"/>
        </w:rPr>
        <w:t>, действующего (-ей) на основании</w:t>
      </w:r>
      <w:r>
        <w:rPr>
          <w:rFonts w:ascii="Times New Roman" w:hAnsi="Times New Roman" w:cs="Times New Roman"/>
          <w:sz w:val="22"/>
          <w:szCs w:val="22"/>
        </w:rPr>
        <w:t xml:space="preserve"> доверенности от 01.04.2022г. №51</w:t>
      </w:r>
      <w:r w:rsidRPr="0080728B">
        <w:rPr>
          <w:rFonts w:ascii="Times New Roman" w:hAnsi="Times New Roman" w:cs="Times New Roman"/>
          <w:sz w:val="22"/>
          <w:szCs w:val="22"/>
        </w:rPr>
        <w:t>, с одной стороны</w:t>
      </w:r>
      <w:r w:rsidR="005A3588" w:rsidRPr="005A3588">
        <w:rPr>
          <w:rFonts w:ascii="Times New Roman" w:eastAsia="Times New Roman" w:hAnsi="Times New Roman" w:cs="Times New Roman"/>
          <w:sz w:val="22"/>
          <w:szCs w:val="22"/>
        </w:rPr>
        <w:t>, и</w:t>
      </w:r>
    </w:p>
    <w:p w14:paraId="1B3144BE" w14:textId="77777777" w:rsidR="005A3588" w:rsidRPr="005A3588" w:rsidRDefault="005A3588" w:rsidP="005A3588">
      <w:pPr>
        <w:widowControl w:val="0"/>
        <w:spacing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p>
    <w:p w14:paraId="4C26F062" w14:textId="57B863E6"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xml:space="preserve">») к Договору подряда на выполнение </w:t>
      </w:r>
      <w:r w:rsidR="00D161BB">
        <w:rPr>
          <w:rFonts w:ascii="Times New Roman" w:eastAsia="Times New Roman" w:hAnsi="Times New Roman" w:cs="Times New Roman"/>
          <w:spacing w:val="4"/>
          <w:sz w:val="22"/>
          <w:szCs w:val="22"/>
        </w:rPr>
        <w:t>проектных</w:t>
      </w:r>
      <w:r w:rsidRPr="005A3588">
        <w:rPr>
          <w:rFonts w:ascii="Times New Roman" w:eastAsia="Times New Roman" w:hAnsi="Times New Roman" w:cs="Times New Roman"/>
          <w:spacing w:val="4"/>
          <w:sz w:val="22"/>
          <w:szCs w:val="22"/>
        </w:rPr>
        <w:t xml:space="preserve"> работ № </w:t>
      </w:r>
      <w:r w:rsidR="00D161BB">
        <w:rPr>
          <w:rFonts w:ascii="Times New Roman" w:eastAsia="Times New Roman" w:hAnsi="Times New Roman" w:cs="Times New Roman"/>
          <w:spacing w:val="4"/>
          <w:sz w:val="22"/>
          <w:szCs w:val="22"/>
        </w:rPr>
        <w:t>023/02/2022</w:t>
      </w:r>
      <w:r w:rsidRPr="005A3588">
        <w:rPr>
          <w:rFonts w:ascii="Times New Roman" w:eastAsia="Times New Roman" w:hAnsi="Times New Roman" w:cs="Times New Roman"/>
          <w:spacing w:val="4"/>
          <w:sz w:val="22"/>
          <w:szCs w:val="22"/>
        </w:rPr>
        <w:t xml:space="preserve"> от </w:t>
      </w:r>
      <w:r w:rsidR="00D161BB">
        <w:rPr>
          <w:rFonts w:ascii="Times New Roman" w:eastAsia="Times New Roman" w:hAnsi="Times New Roman" w:cs="Times New Roman"/>
          <w:spacing w:val="4"/>
          <w:sz w:val="22"/>
          <w:szCs w:val="22"/>
        </w:rPr>
        <w:t>«__» ______2022г.</w:t>
      </w:r>
      <w:r w:rsidRPr="005A3588">
        <w:rPr>
          <w:rFonts w:ascii="Times New Roman" w:eastAsia="Times New Roman" w:hAnsi="Times New Roman" w:cs="Times New Roman"/>
          <w:spacing w:val="4"/>
          <w:sz w:val="22"/>
          <w:szCs w:val="22"/>
        </w:rPr>
        <w:t xml:space="preserve">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0CE0C4C2"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760C1AD6"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1B37B2">
        <w:rPr>
          <w:rFonts w:ascii="Times New Roman" w:eastAsia="Times New Roman" w:hAnsi="Times New Roman" w:cs="Times New Roman"/>
          <w:sz w:val="22"/>
          <w:szCs w:val="22"/>
        </w:rPr>
        <w:t xml:space="preserve"> </w:t>
      </w:r>
      <w:hyperlink r:id="rId25" w:history="1">
        <w:r w:rsidR="00F44D15" w:rsidRPr="00F44D15">
          <w:rPr>
            <w:rStyle w:val="ad"/>
            <w:rFonts w:ascii="Times New Roman" w:eastAsia="Times New Roman" w:hAnsi="Times New Roman" w:cs="Times New Roman"/>
            <w:sz w:val="22"/>
            <w:szCs w:val="22"/>
          </w:rPr>
          <w:t>https://www.eurosib-td.ru/ru/zakupki-rabot-i-uslug/dokumenty.php</w:t>
        </w:r>
      </w:hyperlink>
      <w:r w:rsidRPr="005A3588">
        <w:rPr>
          <w:rFonts w:ascii="Times New Roman" w:eastAsia="Times New Roman" w:hAnsi="Times New Roman" w:cs="Times New Roman"/>
          <w:b/>
          <w:i/>
          <w:sz w:val="22"/>
          <w:szCs w:val="22"/>
        </w:rPr>
        <w:t>.</w:t>
      </w:r>
    </w:p>
    <w:p w14:paraId="113937B2"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1DD97DBC"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3BB9555C"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если действия Подрядчика создают угрозу антитеррористической </w:t>
      </w:r>
      <w:r w:rsidRPr="005A3588">
        <w:rPr>
          <w:rFonts w:ascii="Times New Roman" w:eastAsia="Times New Roman" w:hAnsi="Times New Roman" w:cs="Times New Roman"/>
          <w:sz w:val="22"/>
          <w:szCs w:val="22"/>
        </w:rPr>
        <w:lastRenderedPageBreak/>
        <w:t xml:space="preserve">безопасности, соблюдению пропускного или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режима не допускается.</w:t>
      </w:r>
    </w:p>
    <w:p w14:paraId="0CF85BF8"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A3588">
        <w:rPr>
          <w:rFonts w:ascii="Times New Roman" w:eastAsia="Times New Roman" w:hAnsi="Times New Roman" w:cs="Times New Roman"/>
          <w:sz w:val="22"/>
          <w:szCs w:val="22"/>
        </w:rPr>
        <w:t>стропальные</w:t>
      </w:r>
      <w:proofErr w:type="spellEnd"/>
      <w:r w:rsidRPr="005A3588">
        <w:rPr>
          <w:rFonts w:ascii="Times New Roman" w:eastAsia="Times New Roman" w:hAnsi="Times New Roman" w:cs="Times New Roman"/>
          <w:sz w:val="22"/>
          <w:szCs w:val="22"/>
        </w:rPr>
        <w:t xml:space="preserve"> и иные работы).</w:t>
      </w:r>
    </w:p>
    <w:p w14:paraId="542DB856"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2D0DEA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1ECA3D85"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FA6EB89"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1A6C6E7"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A872FA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w:t>
      </w:r>
      <w:r w:rsidRPr="005A3588">
        <w:rPr>
          <w:rFonts w:ascii="Times New Roman" w:eastAsia="Times New Roman" w:hAnsi="Times New Roman" w:cs="Times New Roman"/>
          <w:sz w:val="22"/>
          <w:szCs w:val="22"/>
        </w:rPr>
        <w:lastRenderedPageBreak/>
        <w:t>правил в области охраны труда, охраны окружающей среды, промышленной и пожарной безопасности.</w:t>
      </w:r>
    </w:p>
    <w:p w14:paraId="0F3CFD0E"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31C4C992"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D32DB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434FFDD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CF2359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2FE49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056B2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сжигание любых видов отходов на территории Заказчика;</w:t>
      </w:r>
    </w:p>
    <w:p w14:paraId="7907F44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сброс и слив отходов в системы канализации, на грунт;</w:t>
      </w:r>
    </w:p>
    <w:p w14:paraId="4132811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утечки потребляемых видов энергоресурсов;</w:t>
      </w:r>
    </w:p>
    <w:p w14:paraId="4326113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Отдельные требования </w:t>
      </w:r>
    </w:p>
    <w:p w14:paraId="3476FB7B"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Средства индивидуальной защиты, транспорт:</w:t>
      </w:r>
    </w:p>
    <w:p w14:paraId="539A6610"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654A5F7C"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строительных работах;</w:t>
      </w:r>
    </w:p>
    <w:p w14:paraId="1126FE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5A3588"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электро- и газосварочных работах.</w:t>
      </w:r>
    </w:p>
    <w:p w14:paraId="3E22CCA4"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аптечкой первой помощи;</w:t>
      </w:r>
    </w:p>
    <w:p w14:paraId="0BEB09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огнетушителем;</w:t>
      </w:r>
    </w:p>
    <w:p w14:paraId="52C5705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знаком аварийной остановки;</w:t>
      </w:r>
    </w:p>
    <w:p w14:paraId="3B0987B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противооткатными башмаками;</w:t>
      </w:r>
    </w:p>
    <w:p w14:paraId="77A8AA7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1CA12E91"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6E842A2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5C5FD1E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соблюдение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скоростного режима, установленного Заказчиком;</w:t>
      </w:r>
    </w:p>
    <w:p w14:paraId="33F1A4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584D9A08"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341AFB2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организовать </w:t>
      </w:r>
      <w:proofErr w:type="spellStart"/>
      <w:r w:rsidRPr="005A3588">
        <w:rPr>
          <w:rFonts w:ascii="Times New Roman" w:eastAsia="Times New Roman" w:hAnsi="Times New Roman" w:cs="Times New Roman"/>
          <w:sz w:val="22"/>
          <w:szCs w:val="22"/>
        </w:rPr>
        <w:t>предрейсовый</w:t>
      </w:r>
      <w:proofErr w:type="spellEnd"/>
      <w:r w:rsidRPr="005A3588">
        <w:rPr>
          <w:rFonts w:ascii="Times New Roman" w:eastAsia="Times New Roman" w:hAnsi="Times New Roman" w:cs="Times New Roman"/>
          <w:sz w:val="22"/>
          <w:szCs w:val="22"/>
        </w:rPr>
        <w:t xml:space="preserve"> медицинский осмотр водителей;</w:t>
      </w:r>
    </w:p>
    <w:p w14:paraId="0A21BD4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4B66B916"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13845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w:t>
      </w:r>
      <w:r w:rsidRPr="005A3588">
        <w:rPr>
          <w:rFonts w:ascii="Times New Roman" w:eastAsia="Times New Roman" w:hAnsi="Times New Roman" w:cs="Times New Roman"/>
          <w:sz w:val="22"/>
          <w:szCs w:val="22"/>
        </w:rPr>
        <w:lastRenderedPageBreak/>
        <w:t>горючими газами только в установленных местах;</w:t>
      </w:r>
    </w:p>
    <w:p w14:paraId="585397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9F4EC1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64133302"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F98B415"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Осведомленность</w:t>
      </w:r>
    </w:p>
    <w:p w14:paraId="30417A1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4F4A7576"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6" w:history="1">
        <w:r w:rsidR="001B37B2" w:rsidRPr="00F44D15">
          <w:rPr>
            <w:rStyle w:val="ad"/>
            <w:rFonts w:ascii="Times New Roman" w:eastAsia="Times New Roman" w:hAnsi="Times New Roman" w:cs="Times New Roman"/>
            <w:sz w:val="22"/>
            <w:szCs w:val="22"/>
          </w:rPr>
          <w:t>https://www.eurosib-td.ru/ru/zakupki-rabot-i-uslug/dokumenty.php</w:t>
        </w:r>
      </w:hyperlink>
      <w:r w:rsidRPr="005A3588">
        <w:rPr>
          <w:rFonts w:ascii="Times New Roman" w:eastAsia="Times New Roman" w:hAnsi="Times New Roman" w:cs="Times New Roman"/>
          <w:b/>
          <w:i/>
          <w:sz w:val="22"/>
          <w:szCs w:val="22"/>
        </w:rPr>
        <w:t>.</w:t>
      </w:r>
    </w:p>
    <w:p w14:paraId="2534291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D7D5D06" w14:textId="77777777" w:rsidR="005A3588" w:rsidRPr="0041703F"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4D66A9D7"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257735"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5A3588" w:rsidRDefault="005A3588" w:rsidP="005A3588">
      <w:pPr>
        <w:widowControl w:val="0"/>
        <w:numPr>
          <w:ilvl w:val="1"/>
          <w:numId w:val="19"/>
        </w:numPr>
        <w:tabs>
          <w:tab w:val="left" w:pos="1134"/>
        </w:tabs>
        <w:autoSpaceDE w:val="0"/>
        <w:autoSpaceDN w:val="0"/>
        <w:adjustRightInd w:val="0"/>
        <w:spacing w:after="0" w:line="240" w:lineRule="auto"/>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7905986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w:t>
      </w:r>
      <w:r w:rsidRPr="005A3588">
        <w:rPr>
          <w:rFonts w:ascii="Times New Roman" w:eastAsia="Times New Roman" w:hAnsi="Times New Roman" w:cs="Times New Roman"/>
          <w:sz w:val="22"/>
          <w:szCs w:val="22"/>
        </w:rPr>
        <w:lastRenderedPageBreak/>
        <w:t>начисляться.</w:t>
      </w:r>
    </w:p>
    <w:p w14:paraId="66B40DB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792B5BA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6815CC"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bookmarkStart w:id="247" w:name="RefSCH7_1"/>
    </w:p>
    <w:p w14:paraId="04D3B1D1" w14:textId="77777777" w:rsidR="005A3588" w:rsidRPr="005A3588" w:rsidRDefault="005A3588" w:rsidP="005A3588">
      <w:pPr>
        <w:numPr>
          <w:ilvl w:val="0"/>
          <w:numId w:val="19"/>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7"/>
      <w:r w:rsidRPr="005A3588">
        <w:rPr>
          <w:rFonts w:ascii="Times New Roman" w:eastAsia="Times New Roman" w:hAnsi="Times New Roman" w:cs="Times New Roman"/>
          <w:b/>
          <w:sz w:val="22"/>
          <w:szCs w:val="22"/>
          <w:lang w:eastAsia="ar-SA"/>
        </w:rPr>
        <w:t>.</w:t>
      </w:r>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5A3588">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48" w:name="_Ref499613233"/>
          </w:p>
        </w:tc>
        <w:bookmarkEnd w:id="248"/>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w:t>
            </w:r>
            <w:r w:rsidRPr="00363750">
              <w:rPr>
                <w:rFonts w:ascii="Times New Roman" w:eastAsia="Times New Roman" w:hAnsi="Times New Roman" w:cs="Times New Roman"/>
                <w:sz w:val="16"/>
                <w:szCs w:val="16"/>
                <w:lang w:val="x-none"/>
              </w:rPr>
              <w:lastRenderedPageBreak/>
              <w:t>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lastRenderedPageBreak/>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проведении огневых работ (электросварочных, </w:t>
            </w:r>
            <w:proofErr w:type="spellStart"/>
            <w:r w:rsidRPr="00363750">
              <w:rPr>
                <w:rFonts w:ascii="Times New Roman" w:eastAsia="Times New Roman" w:hAnsi="Times New Roman" w:cs="Times New Roman"/>
                <w:sz w:val="16"/>
                <w:szCs w:val="16"/>
                <w:lang w:val="x-none"/>
              </w:rPr>
              <w:t>газорезательных</w:t>
            </w:r>
            <w:proofErr w:type="spellEnd"/>
            <w:r w:rsidRPr="00363750">
              <w:rPr>
                <w:rFonts w:ascii="Times New Roman" w:eastAsia="Times New Roman" w:hAnsi="Times New Roman" w:cs="Times New Roman"/>
                <w:sz w:val="16"/>
                <w:szCs w:val="16"/>
                <w:lang w:val="x-none"/>
              </w:rPr>
              <w:t>,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49" w:name="_Ref496878534"/>
          </w:p>
        </w:tc>
        <w:bookmarkEnd w:id="249"/>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proofErr w:type="spellStart"/>
            <w:r w:rsidRPr="00363750">
              <w:rPr>
                <w:rFonts w:ascii="Times New Roman" w:eastAsia="Times New Roman" w:hAnsi="Times New Roman" w:cs="Times New Roman"/>
                <w:sz w:val="16"/>
                <w:szCs w:val="16"/>
                <w:lang w:val="x-none"/>
              </w:rPr>
              <w:t>атериалов</w:t>
            </w:r>
            <w:proofErr w:type="spellEnd"/>
            <w:r w:rsidRPr="00363750">
              <w:rPr>
                <w:rFonts w:ascii="Times New Roman" w:eastAsia="Times New Roman" w:hAnsi="Times New Roman" w:cs="Times New Roman"/>
                <w:sz w:val="16"/>
                <w:szCs w:val="16"/>
                <w:lang w:val="x-none"/>
              </w:rPr>
              <w:t>.</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xml:space="preserve">, захламление рабочих мест и </w:t>
            </w:r>
            <w:proofErr w:type="spellStart"/>
            <w:r w:rsidRPr="00363750">
              <w:rPr>
                <w:rFonts w:ascii="Times New Roman" w:eastAsia="Times New Roman" w:hAnsi="Times New Roman" w:cs="Times New Roman"/>
                <w:sz w:val="16"/>
                <w:szCs w:val="16"/>
              </w:rPr>
              <w:t>т.п</w:t>
            </w:r>
            <w:proofErr w:type="spellEnd"/>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proofErr w:type="spellStart"/>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proofErr w:type="spellEnd"/>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proofErr w:type="spellStart"/>
            <w:r w:rsidRPr="00363750">
              <w:rPr>
                <w:rFonts w:ascii="Times New Roman" w:eastAsia="Times New Roman" w:hAnsi="Times New Roman" w:cs="Times New Roman"/>
                <w:i/>
                <w:sz w:val="16"/>
                <w:szCs w:val="16"/>
                <w:lang w:val="x-none"/>
              </w:rPr>
              <w:t>роверка</w:t>
            </w:r>
            <w:proofErr w:type="spellEnd"/>
            <w:r w:rsidRPr="00363750">
              <w:rPr>
                <w:rFonts w:ascii="Times New Roman" w:eastAsia="Times New Roman" w:hAnsi="Times New Roman" w:cs="Times New Roman"/>
                <w:i/>
                <w:sz w:val="16"/>
                <w:szCs w:val="16"/>
                <w:lang w:val="x-none"/>
              </w:rPr>
              <w:t xml:space="preserve">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50" w:name="_Ref499613281"/>
          </w:p>
        </w:tc>
        <w:bookmarkEnd w:id="250"/>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proofErr w:type="spellStart"/>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proofErr w:type="spellStart"/>
            <w:r w:rsidRPr="00363750">
              <w:rPr>
                <w:rFonts w:ascii="Times New Roman" w:eastAsia="Times New Roman" w:hAnsi="Times New Roman" w:cs="Times New Roman"/>
                <w:sz w:val="16"/>
                <w:szCs w:val="16"/>
                <w:lang w:val="x-none"/>
              </w:rPr>
              <w:t>вух</w:t>
            </w:r>
            <w:proofErr w:type="spellEnd"/>
            <w:r w:rsidRPr="00363750">
              <w:rPr>
                <w:rFonts w:ascii="Times New Roman" w:eastAsia="Times New Roman" w:hAnsi="Times New Roman" w:cs="Times New Roman"/>
                <w:sz w:val="16"/>
                <w:szCs w:val="16"/>
                <w:lang w:val="x-none"/>
              </w:rPr>
              <w:t>)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26997E07"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363750">
              <w:rPr>
                <w:rFonts w:ascii="Times New Roman" w:eastAsia="Times New Roman" w:hAnsi="Times New Roman" w:cs="Times New Roman"/>
                <w:sz w:val="16"/>
                <w:szCs w:val="16"/>
              </w:rPr>
              <w:t>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п</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Pr="00363750">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251" w:name="_Ref499613849"/>
    </w:p>
    <w:bookmarkEnd w:id="251"/>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2" w:name="_Ref499613827"/>
          </w:p>
        </w:tc>
        <w:bookmarkEnd w:id="252"/>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3" w:name="_Ref496877736"/>
          </w:p>
        </w:tc>
        <w:bookmarkEnd w:id="253"/>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A3588">
              <w:rPr>
                <w:rFonts w:ascii="Times New Roman" w:eastAsia="Times New Roman" w:hAnsi="Times New Roman" w:cs="Times New Roman"/>
                <w:iCs/>
                <w:sz w:val="16"/>
                <w:szCs w:val="22"/>
                <w:lang w:eastAsia="en-US"/>
              </w:rPr>
              <w:t>перекид</w:t>
            </w:r>
            <w:proofErr w:type="spellEnd"/>
            <w:r w:rsidRPr="005A3588">
              <w:rPr>
                <w:rFonts w:ascii="Times New Roman" w:eastAsia="Times New Roman" w:hAnsi="Times New Roman" w:cs="Times New Roman"/>
                <w:iCs/>
                <w:sz w:val="16"/>
                <w:szCs w:val="22"/>
                <w:lang w:eastAsia="en-US"/>
              </w:rPr>
              <w:t xml:space="preserve">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4" w:name="_Ref496878826"/>
          </w:p>
        </w:tc>
        <w:bookmarkEnd w:id="254"/>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5" w:name="_Ref496879343"/>
          </w:p>
        </w:tc>
        <w:bookmarkEnd w:id="255"/>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6" w:name="_Ref499613830"/>
          </w:p>
        </w:tc>
        <w:bookmarkEnd w:id="256"/>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Однократное нарушение установленного пропускного и </w:t>
            </w:r>
            <w:proofErr w:type="spellStart"/>
            <w:r w:rsidRPr="005A3588">
              <w:rPr>
                <w:rFonts w:ascii="Times New Roman" w:eastAsia="Times New Roman" w:hAnsi="Times New Roman" w:cs="Times New Roman"/>
                <w:sz w:val="16"/>
                <w:szCs w:val="22"/>
                <w:lang w:eastAsia="en-US"/>
              </w:rPr>
              <w:t>внутриобъектового</w:t>
            </w:r>
            <w:proofErr w:type="spellEnd"/>
            <w:r w:rsidRPr="005A3588">
              <w:rPr>
                <w:rFonts w:ascii="Times New Roman" w:eastAsia="Times New Roman" w:hAnsi="Times New Roman" w:cs="Times New Roman"/>
                <w:sz w:val="16"/>
                <w:szCs w:val="22"/>
                <w:lang w:eastAsia="en-US"/>
              </w:rPr>
              <w:t xml:space="preserve">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proofErr w:type="spellStart"/>
            <w:r w:rsidR="00363750" w:rsidRPr="00363750">
              <w:rPr>
                <w:rFonts w:ascii="Times New Roman" w:eastAsia="Times New Roman" w:hAnsi="Times New Roman" w:cs="Times New Roman"/>
                <w:sz w:val="16"/>
                <w:szCs w:val="22"/>
              </w:rPr>
              <w:t>п.п</w:t>
            </w:r>
            <w:proofErr w:type="spellEnd"/>
            <w:r w:rsidR="00363750" w:rsidRPr="00363750">
              <w:rPr>
                <w:rFonts w:ascii="Times New Roman" w:eastAsia="Times New Roman" w:hAnsi="Times New Roman" w:cs="Times New Roman"/>
                <w:sz w:val="16"/>
                <w:szCs w:val="22"/>
              </w:rPr>
              <w:t xml:space="preserve">.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60ED099"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5A3588">
      <w:pPr>
        <w:numPr>
          <w:ilvl w:val="0"/>
          <w:numId w:val="19"/>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w:t>
      </w:r>
      <w:proofErr w:type="spellStart"/>
      <w:r w:rsidRPr="005A3588">
        <w:rPr>
          <w:rFonts w:ascii="Times New Roman" w:eastAsia="Times New Roman" w:hAnsi="Times New Roman" w:cs="Times New Roman"/>
          <w:sz w:val="22"/>
          <w:szCs w:val="22"/>
        </w:rPr>
        <w:t>ий</w:t>
      </w:r>
      <w:proofErr w:type="spellEnd"/>
      <w:r w:rsidRPr="005A3588">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E23B972"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w:t>
      </w:r>
    </w:p>
    <w:p w14:paraId="5B8E1B2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75B5D2E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 xml:space="preserve">          - нарушитель (-ли) отстранен (-ы) от выполнения работ и /или удалены с места производства работ;</w:t>
      </w:r>
    </w:p>
    <w:p w14:paraId="2E9043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6F6BA180"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w:t>
      </w:r>
      <w:proofErr w:type="gramStart"/>
      <w:r w:rsidRPr="005A3588">
        <w:rPr>
          <w:rFonts w:ascii="Times New Roman" w:eastAsia="Times New Roman" w:hAnsi="Times New Roman" w:cs="Times New Roman"/>
          <w:sz w:val="22"/>
          <w:szCs w:val="22"/>
        </w:rPr>
        <w:t>В</w:t>
      </w:r>
      <w:proofErr w:type="gramEnd"/>
      <w:r w:rsidRPr="005A3588">
        <w:rPr>
          <w:rFonts w:ascii="Times New Roman" w:eastAsia="Times New Roman" w:hAnsi="Times New Roman" w:cs="Times New Roman"/>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(по возможности). </w:t>
      </w:r>
    </w:p>
    <w:p w14:paraId="48E07A0B"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9.3.  В Претензии  указываются сведения о нарушенном (-ых) требовании (</w:t>
      </w:r>
      <w:proofErr w:type="spellStart"/>
      <w:r w:rsidRPr="00957AB4">
        <w:rPr>
          <w:rFonts w:ascii="Times New Roman" w:eastAsia="Times New Roman" w:hAnsi="Times New Roman" w:cs="Times New Roman"/>
          <w:sz w:val="22"/>
          <w:szCs w:val="22"/>
        </w:rPr>
        <w:t>иях</w:t>
      </w:r>
      <w:proofErr w:type="spellEnd"/>
      <w:r w:rsidRPr="00957AB4">
        <w:rPr>
          <w:rFonts w:ascii="Times New Roman" w:eastAsia="Times New Roman" w:hAnsi="Times New Roman" w:cs="Times New Roman"/>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3CE34B3"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012966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45108E74"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5A3588" w:rsidRPr="005A3588" w14:paraId="1E21A91E" w14:textId="77777777" w:rsidTr="005A3588">
        <w:trPr>
          <w:trHeight w:val="1134"/>
        </w:trPr>
        <w:tc>
          <w:tcPr>
            <w:tcW w:w="4678" w:type="dxa"/>
          </w:tcPr>
          <w:p w14:paraId="2735C9E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Подрядчик:</w:t>
            </w:r>
          </w:p>
          <w:p w14:paraId="558EE9D2" w14:textId="2DC642CB" w:rsidR="005A3588" w:rsidRDefault="005A3588" w:rsidP="005A3588">
            <w:pPr>
              <w:widowControl w:val="0"/>
              <w:spacing w:after="0" w:line="240" w:lineRule="auto"/>
              <w:jc w:val="both"/>
              <w:rPr>
                <w:rFonts w:ascii="Times New Roman" w:eastAsia="Times New Roman" w:hAnsi="Times New Roman" w:cs="Times New Roman"/>
                <w:b/>
                <w:sz w:val="22"/>
                <w:szCs w:val="22"/>
              </w:rPr>
            </w:pPr>
          </w:p>
          <w:p w14:paraId="29FD279C" w14:textId="1585D954" w:rsidR="001B37B2" w:rsidRDefault="001B37B2" w:rsidP="005A3588">
            <w:pPr>
              <w:widowControl w:val="0"/>
              <w:spacing w:after="0" w:line="240" w:lineRule="auto"/>
              <w:jc w:val="both"/>
              <w:rPr>
                <w:rFonts w:ascii="Times New Roman" w:eastAsia="Times New Roman" w:hAnsi="Times New Roman" w:cs="Times New Roman"/>
                <w:b/>
                <w:sz w:val="22"/>
                <w:szCs w:val="22"/>
              </w:rPr>
            </w:pPr>
          </w:p>
          <w:p w14:paraId="4AEF158D" w14:textId="35DDE6A7" w:rsidR="001B37B2" w:rsidRDefault="001B37B2" w:rsidP="005A3588">
            <w:pPr>
              <w:widowControl w:val="0"/>
              <w:spacing w:after="0" w:line="240" w:lineRule="auto"/>
              <w:jc w:val="both"/>
              <w:rPr>
                <w:rFonts w:ascii="Times New Roman" w:eastAsia="Times New Roman" w:hAnsi="Times New Roman" w:cs="Times New Roman"/>
                <w:b/>
                <w:sz w:val="22"/>
                <w:szCs w:val="22"/>
              </w:rPr>
            </w:pPr>
          </w:p>
          <w:p w14:paraId="1CE66D76" w14:textId="77777777" w:rsidR="001B37B2" w:rsidRPr="005A3588" w:rsidRDefault="001B37B2" w:rsidP="005A3588">
            <w:pPr>
              <w:widowControl w:val="0"/>
              <w:spacing w:after="0" w:line="240" w:lineRule="auto"/>
              <w:jc w:val="both"/>
              <w:rPr>
                <w:rFonts w:ascii="Times New Roman" w:eastAsia="Times New Roman" w:hAnsi="Times New Roman" w:cs="Times New Roman"/>
                <w:b/>
                <w:sz w:val="22"/>
                <w:szCs w:val="22"/>
              </w:rPr>
            </w:pPr>
          </w:p>
          <w:p w14:paraId="66AD0DC1"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17F5979B"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c>
          <w:tcPr>
            <w:tcW w:w="4751" w:type="dxa"/>
          </w:tcPr>
          <w:p w14:paraId="43C5DDC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Заказчик:</w:t>
            </w:r>
          </w:p>
          <w:p w14:paraId="18D9747C"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9566913" w14:textId="3EC36D1C" w:rsidR="005A3588" w:rsidRPr="001B37B2" w:rsidRDefault="001B37B2" w:rsidP="005A3588">
            <w:pPr>
              <w:widowControl w:val="0"/>
              <w:spacing w:after="0" w:line="240" w:lineRule="auto"/>
              <w:jc w:val="both"/>
              <w:rPr>
                <w:rFonts w:ascii="Times New Roman" w:eastAsia="Times New Roman" w:hAnsi="Times New Roman" w:cs="Times New Roman"/>
                <w:sz w:val="22"/>
                <w:szCs w:val="22"/>
              </w:rPr>
            </w:pPr>
            <w:r w:rsidRPr="001B37B2">
              <w:rPr>
                <w:rFonts w:ascii="Times New Roman" w:eastAsia="Times New Roman" w:hAnsi="Times New Roman" w:cs="Times New Roman"/>
                <w:sz w:val="22"/>
                <w:szCs w:val="22"/>
              </w:rPr>
              <w:t>Филиал ООО «ЕвроСибЭнерго-Гидрогенерация» «Братская ГЭС»</w:t>
            </w:r>
          </w:p>
          <w:p w14:paraId="6A3D9ABE" w14:textId="6F882636" w:rsidR="001B37B2" w:rsidRDefault="001B37B2" w:rsidP="005A3588">
            <w:pPr>
              <w:widowControl w:val="0"/>
              <w:spacing w:after="0" w:line="240" w:lineRule="auto"/>
              <w:jc w:val="both"/>
              <w:rPr>
                <w:rFonts w:ascii="Times New Roman" w:eastAsia="Times New Roman" w:hAnsi="Times New Roman" w:cs="Times New Roman"/>
                <w:b/>
                <w:sz w:val="22"/>
                <w:szCs w:val="22"/>
              </w:rPr>
            </w:pPr>
          </w:p>
          <w:p w14:paraId="552EDF86" w14:textId="77777777" w:rsidR="001B37B2" w:rsidRPr="005A3588" w:rsidRDefault="001B37B2" w:rsidP="005A3588">
            <w:pPr>
              <w:widowControl w:val="0"/>
              <w:spacing w:after="0" w:line="240" w:lineRule="auto"/>
              <w:jc w:val="both"/>
              <w:rPr>
                <w:rFonts w:ascii="Times New Roman" w:eastAsia="Times New Roman" w:hAnsi="Times New Roman" w:cs="Times New Roman"/>
                <w:b/>
                <w:sz w:val="22"/>
                <w:szCs w:val="22"/>
              </w:rPr>
            </w:pPr>
          </w:p>
          <w:p w14:paraId="3309E84D" w14:textId="35823D52" w:rsidR="005A3588" w:rsidRPr="005A3588" w:rsidRDefault="005A3588" w:rsidP="001B37B2">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w:t>
            </w:r>
            <w:r w:rsidR="001B37B2">
              <w:rPr>
                <w:rFonts w:ascii="Times New Roman" w:eastAsia="Times New Roman" w:hAnsi="Times New Roman" w:cs="Times New Roman"/>
                <w:b/>
                <w:sz w:val="22"/>
                <w:szCs w:val="22"/>
              </w:rPr>
              <w:t xml:space="preserve"> </w:t>
            </w:r>
            <w:proofErr w:type="spellStart"/>
            <w:r w:rsidR="001B37B2" w:rsidRPr="001B37B2">
              <w:rPr>
                <w:rFonts w:ascii="Times New Roman" w:eastAsia="Times New Roman" w:hAnsi="Times New Roman" w:cs="Times New Roman"/>
                <w:sz w:val="22"/>
                <w:szCs w:val="22"/>
              </w:rPr>
              <w:t>Е.В.Стрелков</w:t>
            </w:r>
            <w:proofErr w:type="spellEnd"/>
          </w:p>
        </w:tc>
      </w:tr>
    </w:tbl>
    <w:p w14:paraId="219E7DC0" w14:textId="73F2B36F" w:rsidR="001B37B2" w:rsidRDefault="001B37B2" w:rsidP="001B37B2">
      <w:pPr>
        <w:tabs>
          <w:tab w:val="left" w:pos="1644"/>
        </w:tabs>
        <w:rPr>
          <w:rFonts w:ascii="Times New Roman" w:eastAsia="Times New Roman" w:hAnsi="Times New Roman" w:cs="Times New Roman"/>
          <w:sz w:val="22"/>
          <w:szCs w:val="22"/>
        </w:rPr>
      </w:pPr>
      <w:r>
        <w:rPr>
          <w:rFonts w:ascii="Times New Roman" w:eastAsia="Times New Roman" w:hAnsi="Times New Roman" w:cs="Times New Roman"/>
          <w:sz w:val="22"/>
          <w:szCs w:val="22"/>
        </w:rPr>
        <w:tab/>
      </w:r>
    </w:p>
    <w:p w14:paraId="40DA99DE" w14:textId="77777777" w:rsidR="001B37B2" w:rsidRDefault="001B37B2" w:rsidP="001B37B2">
      <w:pPr>
        <w:tabs>
          <w:tab w:val="left" w:pos="1644"/>
        </w:tabs>
        <w:rPr>
          <w:rFonts w:ascii="Times New Roman" w:eastAsia="Times New Roman" w:hAnsi="Times New Roman" w:cs="Times New Roman"/>
          <w:sz w:val="22"/>
          <w:szCs w:val="22"/>
        </w:rPr>
      </w:pPr>
    </w:p>
    <w:p w14:paraId="234E1C08" w14:textId="2466D0A3" w:rsidR="005A3588" w:rsidRPr="001B37B2" w:rsidRDefault="001B37B2" w:rsidP="001B37B2">
      <w:pPr>
        <w:tabs>
          <w:tab w:val="left" w:pos="1644"/>
        </w:tabs>
        <w:rPr>
          <w:rFonts w:ascii="Times New Roman" w:eastAsia="Times New Roman" w:hAnsi="Times New Roman" w:cs="Times New Roman"/>
          <w:sz w:val="22"/>
          <w:szCs w:val="22"/>
        </w:rPr>
        <w:sectPr w:rsidR="005A3588" w:rsidRPr="001B37B2" w:rsidSect="005A3588">
          <w:pgSz w:w="11906" w:h="16838" w:code="9"/>
          <w:pgMar w:top="1134" w:right="851" w:bottom="1134" w:left="1701" w:header="709" w:footer="709" w:gutter="0"/>
          <w:cols w:space="708"/>
          <w:docGrid w:linePitch="360"/>
        </w:sectPr>
      </w:pPr>
      <w:r>
        <w:rPr>
          <w:rFonts w:ascii="Times New Roman" w:eastAsia="Times New Roman" w:hAnsi="Times New Roman" w:cs="Times New Roman"/>
          <w:sz w:val="22"/>
          <w:szCs w:val="22"/>
        </w:rPr>
        <w:tab/>
      </w:r>
    </w:p>
    <w:p w14:paraId="224084B3" w14:textId="34896843"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1 к Приложению № 10 к Договору</w:t>
      </w:r>
      <w:r w:rsidR="005A3588" w:rsidRPr="005A3588">
        <w:rPr>
          <w:rFonts w:ascii="Times New Roman" w:eastAsia="Times New Roman" w:hAnsi="Times New Roman" w:cs="Times New Roman"/>
          <w:sz w:val="28"/>
          <w:szCs w:val="28"/>
        </w:rPr>
        <w:t xml:space="preserve">  </w:t>
      </w:r>
    </w:p>
    <w:p w14:paraId="20C4CF5E" w14:textId="4614AD13"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w:t>
      </w:r>
      <w:proofErr w:type="gramStart"/>
      <w:r w:rsidRPr="00957AB4">
        <w:rPr>
          <w:rFonts w:ascii="Times New Roman" w:eastAsia="Times New Roman" w:hAnsi="Times New Roman" w:cs="Times New Roman"/>
          <w:b/>
        </w:rPr>
        <w:t>от  «</w:t>
      </w:r>
      <w:proofErr w:type="gramEnd"/>
      <w:r w:rsidRPr="00957AB4">
        <w:rPr>
          <w:rFonts w:ascii="Times New Roman" w:eastAsia="Times New Roman" w:hAnsi="Times New Roman" w:cs="Times New Roman"/>
          <w:b/>
        </w:rPr>
        <w:t>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roofErr w:type="gramStart"/>
      <w:r w:rsidRPr="00957AB4">
        <w:rPr>
          <w:rFonts w:ascii="Times New Roman" w:eastAsia="Times New Roman" w:hAnsi="Times New Roman" w:cs="Times New Roman"/>
          <w:sz w:val="23"/>
          <w:szCs w:val="23"/>
        </w:rPr>
        <w:t xml:space="preserve">«  </w:t>
      </w:r>
      <w:proofErr w:type="gramEnd"/>
      <w:r w:rsidRPr="00957AB4">
        <w:rPr>
          <w:rFonts w:ascii="Times New Roman" w:eastAsia="Times New Roman" w:hAnsi="Times New Roman" w:cs="Times New Roman"/>
          <w:sz w:val="23"/>
          <w:szCs w:val="23"/>
        </w:rPr>
        <w:t xml:space="preserve">   » ____________ 20___г.  __</w:t>
      </w:r>
      <w:proofErr w:type="gramStart"/>
      <w:r w:rsidRPr="00957AB4">
        <w:rPr>
          <w:rFonts w:ascii="Times New Roman" w:eastAsia="Times New Roman" w:hAnsi="Times New Roman" w:cs="Times New Roman"/>
          <w:sz w:val="23"/>
          <w:szCs w:val="23"/>
        </w:rPr>
        <w:t>_:_</w:t>
      </w:r>
      <w:proofErr w:type="gramEnd"/>
      <w:r w:rsidRPr="00957AB4">
        <w:rPr>
          <w:rFonts w:ascii="Times New Roman" w:eastAsia="Times New Roman" w:hAnsi="Times New Roman" w:cs="Times New Roman"/>
          <w:sz w:val="23"/>
          <w:szCs w:val="23"/>
        </w:rPr>
        <w:t>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957AB4">
        <w:rPr>
          <w:rFonts w:ascii="Times New Roman" w:eastAsia="Times New Roman" w:hAnsi="Times New Roman" w:cs="Times New Roman"/>
          <w:sz w:val="23"/>
          <w:szCs w:val="23"/>
        </w:rPr>
        <w:t>):  _</w:t>
      </w:r>
      <w:proofErr w:type="gramEnd"/>
      <w:r w:rsidRPr="00957AB4">
        <w:rPr>
          <w:rFonts w:ascii="Times New Roman" w:eastAsia="Times New Roman" w:hAnsi="Times New Roman" w:cs="Times New Roman"/>
          <w:sz w:val="23"/>
          <w:szCs w:val="23"/>
        </w:rPr>
        <w:t>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C512E8">
        <w:trPr>
          <w:trHeight w:val="5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C512E8">
        <w:trPr>
          <w:trHeight w:val="57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BC0F3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Подписи членов </w:t>
      </w:r>
      <w:proofErr w:type="gramStart"/>
      <w:r w:rsidRPr="005A3588">
        <w:rPr>
          <w:rFonts w:ascii="Times New Roman" w:eastAsia="Times New Roman" w:hAnsi="Times New Roman" w:cs="Times New Roman"/>
          <w:sz w:val="23"/>
          <w:szCs w:val="23"/>
        </w:rPr>
        <w:t xml:space="preserve">комиссии:   </w:t>
      </w:r>
      <w:proofErr w:type="gramEnd"/>
      <w:r w:rsidRPr="005A3588">
        <w:rPr>
          <w:rFonts w:ascii="Times New Roman" w:eastAsia="Times New Roman" w:hAnsi="Times New Roman" w:cs="Times New Roman"/>
          <w:sz w:val="23"/>
          <w:szCs w:val="23"/>
        </w:rPr>
        <w:t>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w:t>
      </w:r>
      <w:proofErr w:type="gramStart"/>
      <w:r w:rsidRPr="00957AB4">
        <w:rPr>
          <w:rFonts w:ascii="Times New Roman" w:eastAsia="Times New Roman" w:hAnsi="Times New Roman" w:cs="Times New Roman"/>
          <w:sz w:val="23"/>
          <w:szCs w:val="23"/>
        </w:rPr>
        <w:t>В</w:t>
      </w:r>
      <w:proofErr w:type="gramEnd"/>
      <w:r w:rsidRPr="00957AB4">
        <w:rPr>
          <w:rFonts w:ascii="Times New Roman" w:eastAsia="Times New Roman" w:hAnsi="Times New Roman" w:cs="Times New Roman"/>
          <w:sz w:val="23"/>
          <w:szCs w:val="23"/>
        </w:rPr>
        <w:t xml:space="preserve">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Обстоятельства, причины </w:t>
      </w:r>
      <w:proofErr w:type="gramStart"/>
      <w:r w:rsidRPr="00957AB4">
        <w:rPr>
          <w:rFonts w:ascii="Times New Roman" w:eastAsia="Times New Roman" w:hAnsi="Times New Roman" w:cs="Times New Roman"/>
          <w:sz w:val="23"/>
          <w:szCs w:val="23"/>
        </w:rPr>
        <w:t>отказа:_</w:t>
      </w:r>
      <w:proofErr w:type="gramEnd"/>
      <w:r w:rsidRPr="00957AB4">
        <w:rPr>
          <w:rFonts w:ascii="Times New Roman" w:eastAsia="Times New Roman" w:hAnsi="Times New Roman" w:cs="Times New Roman"/>
          <w:sz w:val="23"/>
          <w:szCs w:val="23"/>
        </w:rPr>
        <w:t>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Подписи членов </w:t>
      </w:r>
      <w:proofErr w:type="gramStart"/>
      <w:r w:rsidRPr="00957AB4">
        <w:rPr>
          <w:rFonts w:ascii="Times New Roman" w:eastAsia="Times New Roman" w:hAnsi="Times New Roman" w:cs="Times New Roman"/>
          <w:sz w:val="23"/>
          <w:szCs w:val="23"/>
        </w:rPr>
        <w:t xml:space="preserve">комиссии:   </w:t>
      </w:r>
      <w:proofErr w:type="gramEnd"/>
      <w:r w:rsidRPr="00957AB4">
        <w:rPr>
          <w:rFonts w:ascii="Times New Roman" w:eastAsia="Times New Roman" w:hAnsi="Times New Roman" w:cs="Times New Roman"/>
          <w:sz w:val="23"/>
          <w:szCs w:val="23"/>
        </w:rPr>
        <w:t>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28B334DF"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7E000E06" w14:textId="289FB4A0"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lastRenderedPageBreak/>
        <w:t xml:space="preserve">  Приложение № 1</w:t>
      </w:r>
      <w:r>
        <w:rPr>
          <w:rFonts w:ascii="Times New Roman" w:eastAsia="Times New Roman" w:hAnsi="Times New Roman" w:cs="Times New Roman"/>
          <w:b/>
          <w:i/>
          <w:sz w:val="22"/>
          <w:szCs w:val="22"/>
          <w:lang w:eastAsia="ar-SA"/>
        </w:rPr>
        <w:t>1</w:t>
      </w:r>
      <w:r w:rsidRPr="005A3588">
        <w:rPr>
          <w:rFonts w:ascii="Times New Roman" w:eastAsia="Times New Roman" w:hAnsi="Times New Roman" w:cs="Times New Roman"/>
          <w:b/>
          <w:i/>
          <w:sz w:val="22"/>
          <w:szCs w:val="22"/>
          <w:lang w:eastAsia="ar-SA"/>
        </w:rPr>
        <w:br/>
      </w:r>
      <w:r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6326F32A" w14:textId="77777777" w:rsidR="005A3588" w:rsidRPr="005A3588"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5A3588">
        <w:rPr>
          <w:rFonts w:ascii="Times New Roman" w:eastAsia="Times New Roman" w:hAnsi="Times New Roman" w:cs="Times New Roman"/>
          <w:b/>
          <w:sz w:val="24"/>
          <w:szCs w:val="24"/>
        </w:rPr>
        <w:t xml:space="preserve"> </w:t>
      </w:r>
      <w:proofErr w:type="gramStart"/>
      <w:r w:rsidRPr="005A3588">
        <w:rPr>
          <w:rFonts w:ascii="Times New Roman" w:eastAsia="Times New Roman" w:hAnsi="Times New Roman" w:cs="Times New Roman"/>
          <w:b/>
          <w:sz w:val="24"/>
          <w:szCs w:val="24"/>
        </w:rPr>
        <w:t>« _</w:t>
      </w:r>
      <w:proofErr w:type="gramEnd"/>
      <w:r w:rsidRPr="005A3588">
        <w:rPr>
          <w:rFonts w:ascii="Times New Roman" w:eastAsia="Times New Roman" w:hAnsi="Times New Roman" w:cs="Times New Roman"/>
          <w:b/>
          <w:sz w:val="24"/>
          <w:szCs w:val="24"/>
        </w:rPr>
        <w:t>__»________20___ г.</w:t>
      </w:r>
    </w:p>
    <w:p w14:paraId="684B7D2E" w14:textId="77777777" w:rsidR="005A3588" w:rsidRPr="005A3588"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69DA4601" w14:textId="77777777" w:rsidR="00C512E8" w:rsidRPr="005A3588" w:rsidRDefault="00C512E8" w:rsidP="00C512E8">
      <w:pPr>
        <w:widowControl w:val="0"/>
        <w:spacing w:after="0" w:line="240" w:lineRule="auto"/>
        <w:jc w:val="both"/>
        <w:rPr>
          <w:rFonts w:ascii="Times New Roman" w:eastAsia="Times New Roman" w:hAnsi="Times New Roman" w:cs="Times New Roman"/>
          <w:sz w:val="22"/>
          <w:szCs w:val="22"/>
        </w:rPr>
      </w:pPr>
      <w:r>
        <w:rPr>
          <w:rFonts w:ascii="Times New Roman" w:hAnsi="Times New Roman" w:cs="Times New Roman"/>
          <w:sz w:val="22"/>
          <w:szCs w:val="22"/>
        </w:rPr>
        <w:t>ООО «ЕвроСибЭнерго-Гидрогенерация»</w:t>
      </w:r>
      <w:r w:rsidRPr="0080728B">
        <w:rPr>
          <w:rFonts w:ascii="Times New Roman" w:hAnsi="Times New Roman" w:cs="Times New Roman"/>
          <w:sz w:val="22"/>
          <w:szCs w:val="22"/>
        </w:rPr>
        <w:t xml:space="preserve">, </w:t>
      </w:r>
      <w:r>
        <w:rPr>
          <w:rFonts w:ascii="Times New Roman" w:hAnsi="Times New Roman" w:cs="Times New Roman"/>
          <w:sz w:val="22"/>
          <w:szCs w:val="22"/>
        </w:rPr>
        <w:t>именуемым</w:t>
      </w:r>
      <w:r w:rsidRPr="0080728B">
        <w:rPr>
          <w:rFonts w:ascii="Times New Roman" w:hAnsi="Times New Roman" w:cs="Times New Roman"/>
          <w:sz w:val="22"/>
          <w:szCs w:val="22"/>
        </w:rPr>
        <w:t xml:space="preserve">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xml:space="preserve">», в лице </w:t>
      </w:r>
      <w:r>
        <w:rPr>
          <w:rFonts w:ascii="Times New Roman" w:hAnsi="Times New Roman" w:cs="Times New Roman"/>
          <w:sz w:val="22"/>
          <w:szCs w:val="22"/>
        </w:rPr>
        <w:t>директора филиала ООО «ЕвроСибЭнерго-Гидрогенерация» «Братская ГЭС» Стрелкова Евгения Владимировича</w:t>
      </w:r>
      <w:r w:rsidRPr="0080728B">
        <w:rPr>
          <w:rFonts w:ascii="Times New Roman" w:hAnsi="Times New Roman" w:cs="Times New Roman"/>
          <w:sz w:val="22"/>
          <w:szCs w:val="22"/>
        </w:rPr>
        <w:t>, действующего (-ей) на основании</w:t>
      </w:r>
      <w:r>
        <w:rPr>
          <w:rFonts w:ascii="Times New Roman" w:hAnsi="Times New Roman" w:cs="Times New Roman"/>
          <w:sz w:val="22"/>
          <w:szCs w:val="22"/>
        </w:rPr>
        <w:t xml:space="preserve"> доверенности от 01.04.2022г. №51</w:t>
      </w:r>
      <w:r w:rsidRPr="0080728B">
        <w:rPr>
          <w:rFonts w:ascii="Times New Roman" w:hAnsi="Times New Roman" w:cs="Times New Roman"/>
          <w:sz w:val="22"/>
          <w:szCs w:val="22"/>
        </w:rPr>
        <w:t>, с одной стороны</w:t>
      </w:r>
      <w:r w:rsidRPr="005A3588">
        <w:rPr>
          <w:rFonts w:ascii="Times New Roman" w:eastAsia="Times New Roman" w:hAnsi="Times New Roman" w:cs="Times New Roman"/>
          <w:sz w:val="22"/>
          <w:szCs w:val="22"/>
        </w:rPr>
        <w:t>, и</w:t>
      </w:r>
    </w:p>
    <w:p w14:paraId="4238309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r w:rsidRPr="005A3588">
        <w:rPr>
          <w:rFonts w:ascii="Times New Roman" w:eastAsia="Times New Roman" w:hAnsi="Times New Roman" w:cs="Times New Roman"/>
          <w:b/>
          <w:spacing w:val="-3"/>
          <w:sz w:val="22"/>
          <w:szCs w:val="22"/>
        </w:rPr>
        <w:tab/>
      </w:r>
    </w:p>
    <w:p w14:paraId="00AC4E53" w14:textId="0FCBB978"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xml:space="preserve">») к Договору подряда на ремонтные работы № </w:t>
      </w:r>
      <w:r w:rsidR="00C512E8">
        <w:rPr>
          <w:rFonts w:ascii="Times New Roman" w:eastAsia="Times New Roman" w:hAnsi="Times New Roman" w:cs="Times New Roman"/>
          <w:spacing w:val="4"/>
          <w:sz w:val="22"/>
          <w:szCs w:val="22"/>
        </w:rPr>
        <w:t>023/02/2022</w:t>
      </w:r>
      <w:r w:rsidRPr="005A3588">
        <w:rPr>
          <w:rFonts w:ascii="Times New Roman" w:eastAsia="Times New Roman" w:hAnsi="Times New Roman" w:cs="Times New Roman"/>
          <w:spacing w:val="4"/>
          <w:sz w:val="22"/>
          <w:szCs w:val="22"/>
        </w:rPr>
        <w:t xml:space="preserve"> от </w:t>
      </w:r>
      <w:r w:rsidR="00C512E8">
        <w:rPr>
          <w:rFonts w:ascii="Times New Roman" w:eastAsia="Times New Roman" w:hAnsi="Times New Roman" w:cs="Times New Roman"/>
          <w:spacing w:val="4"/>
          <w:sz w:val="22"/>
          <w:szCs w:val="22"/>
        </w:rPr>
        <w:t>«___» _______2022г.</w:t>
      </w:r>
      <w:r w:rsidRPr="005A3588">
        <w:rPr>
          <w:rFonts w:ascii="Times New Roman" w:eastAsia="Times New Roman" w:hAnsi="Times New Roman" w:cs="Times New Roman"/>
          <w:spacing w:val="4"/>
          <w:sz w:val="22"/>
          <w:szCs w:val="22"/>
        </w:rPr>
        <w:t xml:space="preserve">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005A3588" w:rsidRPr="005A3588">
        <w:rPr>
          <w:rFonts w:ascii="Times New Roman" w:eastAsia="Times New Roman" w:hAnsi="Times New Roman" w:cs="Times New Roman"/>
          <w:sz w:val="22"/>
          <w:szCs w:val="22"/>
        </w:rPr>
        <w:t>внутриобьектового</w:t>
      </w:r>
      <w:proofErr w:type="spellEnd"/>
      <w:r w:rsidR="005A3588" w:rsidRPr="005A3588">
        <w:rPr>
          <w:rFonts w:ascii="Times New Roman" w:eastAsia="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02B713C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7" w:history="1">
        <w:r w:rsidR="00C512E8" w:rsidRPr="00F44D15">
          <w:rPr>
            <w:rStyle w:val="ad"/>
            <w:rFonts w:ascii="Times New Roman" w:eastAsia="Times New Roman" w:hAnsi="Times New Roman" w:cs="Times New Roman"/>
            <w:sz w:val="22"/>
            <w:szCs w:val="22"/>
          </w:rPr>
          <w:t>https://www.eurosib-td.ru/ru/zakupki-rabot-i-uslug/dokumenty.php</w:t>
        </w:r>
      </w:hyperlink>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421F9D6C"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пунктом 24.4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Pr="005A3588">
        <w:rPr>
          <w:rFonts w:ascii="Times New Roman" w:eastAsia="Times New Roman" w:hAnsi="Times New Roman" w:cs="Times New Roman"/>
          <w:iCs/>
          <w:sz w:val="22"/>
          <w:szCs w:val="22"/>
        </w:rPr>
        <w:t>[●]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списки лиц, официально трудоустроенных на момент подачи заявки, силами которых предполагается выполнение работ;</w:t>
      </w:r>
    </w:p>
    <w:p w14:paraId="3CF24EA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3D8F1B02"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8" w:history="1">
        <w:r w:rsidR="00C512E8" w:rsidRPr="00F44D15">
          <w:rPr>
            <w:rStyle w:val="ad"/>
            <w:rFonts w:ascii="Times New Roman" w:eastAsia="Times New Roman" w:hAnsi="Times New Roman" w:cs="Times New Roman"/>
            <w:sz w:val="22"/>
            <w:szCs w:val="22"/>
          </w:rPr>
          <w:t>https://www.eurosib-td.ru/ru/zakupki-rabot-i-uslug/dokumenty.php</w:t>
        </w:r>
      </w:hyperlink>
      <w:r w:rsidR="00C512E8" w:rsidRPr="00957AB4">
        <w:rPr>
          <w:rFonts w:ascii="Times New Roman" w:eastAsia="Times New Roman" w:hAnsi="Times New Roman" w:cs="Times New Roman"/>
          <w:b/>
          <w:i/>
          <w:sz w:val="22"/>
          <w:szCs w:val="22"/>
        </w:rPr>
        <w:t>.</w:t>
      </w:r>
    </w:p>
    <w:p w14:paraId="09F1A32A"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160D3B82" w14:textId="23091AE0" w:rsid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2F58CAC8" w14:textId="18346881" w:rsidR="00C512E8" w:rsidRDefault="00C512E8" w:rsidP="00C512E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2D99D583" w14:textId="77777777" w:rsidR="00C512E8" w:rsidRPr="0041703F" w:rsidRDefault="00C512E8" w:rsidP="00C512E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2E5247E3"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5CCCB726"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AD161A"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5491BAF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B23412"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23E7E0CB"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настоящего Соглашения.</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7B0D3408" w14:textId="3741B807"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w:t>
      </w:r>
      <w:proofErr w:type="spellStart"/>
      <w:r w:rsidRPr="00B23412">
        <w:rPr>
          <w:rFonts w:ascii="Times New Roman" w:eastAsia="Times New Roman" w:hAnsi="Times New Roman" w:cs="Times New Roman"/>
          <w:sz w:val="22"/>
          <w:szCs w:val="22"/>
        </w:rPr>
        <w:t>ий</w:t>
      </w:r>
      <w:proofErr w:type="spellEnd"/>
      <w:r w:rsidRPr="00B23412">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форма Акта ОБРАЗЕЦ 1 содержится в Приложении № 1</w:t>
      </w:r>
      <w:r w:rsidR="00923739">
        <w:rPr>
          <w:rFonts w:ascii="Times New Roman" w:eastAsia="Times New Roman" w:hAnsi="Times New Roman" w:cs="Times New Roman"/>
          <w:b/>
          <w:i/>
          <w:sz w:val="22"/>
          <w:szCs w:val="22"/>
        </w:rPr>
        <w:t>0</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227FAFB2"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lastRenderedPageBreak/>
        <w:t>8.3.  В Претензии указываются сведения о нарушенном (-ых) Подрядчиком требовании (</w:t>
      </w:r>
      <w:proofErr w:type="spellStart"/>
      <w:r w:rsidRPr="00923739">
        <w:rPr>
          <w:rFonts w:ascii="Times New Roman" w:eastAsia="Times New Roman" w:hAnsi="Times New Roman" w:cs="Times New Roman"/>
          <w:sz w:val="22"/>
          <w:szCs w:val="22"/>
        </w:rPr>
        <w:t>иях</w:t>
      </w:r>
      <w:proofErr w:type="spellEnd"/>
      <w:r w:rsidRPr="00923739">
        <w:rPr>
          <w:rFonts w:ascii="Times New Roman" w:eastAsia="Times New Roman" w:hAnsi="Times New Roman" w:cs="Times New Roman"/>
          <w:sz w:val="22"/>
          <w:szCs w:val="22"/>
        </w:rPr>
        <w:t>) антитеррористической безопасности, указанных в Разделе 7 Приложения № 1</w:t>
      </w:r>
      <w:r w:rsidR="00923739" w:rsidRPr="00923739">
        <w:rPr>
          <w:rFonts w:ascii="Times New Roman" w:eastAsia="Times New Roman" w:hAnsi="Times New Roman" w:cs="Times New Roman"/>
          <w:sz w:val="22"/>
          <w:szCs w:val="22"/>
        </w:rPr>
        <w:t xml:space="preserve">0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w:t>
      </w:r>
      <w:proofErr w:type="gramStart"/>
      <w:r w:rsidRPr="00923739">
        <w:rPr>
          <w:rFonts w:ascii="Times New Roman" w:eastAsia="Times New Roman" w:hAnsi="Times New Roman" w:cs="Times New Roman"/>
          <w:sz w:val="22"/>
          <w:szCs w:val="22"/>
        </w:rPr>
        <w:t>о  режиме</w:t>
      </w:r>
      <w:proofErr w:type="gramEnd"/>
      <w:r w:rsidRPr="00923739">
        <w:rPr>
          <w:rFonts w:ascii="Times New Roman" w:eastAsia="Times New Roman" w:hAnsi="Times New Roman" w:cs="Times New Roman"/>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B61579F"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50002D6"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77777777" w:rsidR="005A3588" w:rsidRPr="00923739" w:rsidRDefault="005A3588" w:rsidP="005A3588">
      <w:pPr>
        <w:widowControl w:val="0"/>
        <w:numPr>
          <w:ilvl w:val="0"/>
          <w:numId w:val="39"/>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4ED04C56"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5A3588" w:rsidRPr="00923739" w14:paraId="716AD584" w14:textId="77777777" w:rsidTr="005A3588">
        <w:trPr>
          <w:trHeight w:val="1134"/>
        </w:trPr>
        <w:tc>
          <w:tcPr>
            <w:tcW w:w="4536" w:type="dxa"/>
          </w:tcPr>
          <w:p w14:paraId="280D5C61"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Подрядчик:</w:t>
            </w:r>
          </w:p>
          <w:p w14:paraId="239DC69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76D9328C"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57529F0"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c>
          <w:tcPr>
            <w:tcW w:w="4751" w:type="dxa"/>
          </w:tcPr>
          <w:p w14:paraId="7AD68013"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Заказчик:</w:t>
            </w:r>
          </w:p>
          <w:p w14:paraId="11FC5955"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18FBD23F"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FBD6F7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r>
    </w:tbl>
    <w:p w14:paraId="39A7907B" w14:textId="4074C1C4" w:rsidR="000D09F8" w:rsidRPr="00923739" w:rsidRDefault="000D09F8" w:rsidP="005A3588">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6C5E9B38" w14:textId="77777777" w:rsidR="00207EF0" w:rsidRPr="00923739" w:rsidRDefault="00207EF0" w:rsidP="0080728B">
      <w:pPr>
        <w:widowControl w:val="0"/>
        <w:rPr>
          <w:rFonts w:ascii="Times New Roman" w:hAnsi="Times New Roman" w:cs="Times New Roman"/>
          <w:b/>
          <w:i/>
          <w:sz w:val="22"/>
          <w:szCs w:val="22"/>
        </w:rPr>
        <w:sectPr w:rsidR="00207EF0" w:rsidRPr="00923739" w:rsidSect="00E11450">
          <w:pgSz w:w="11906" w:h="16838" w:code="9"/>
          <w:pgMar w:top="1134" w:right="851" w:bottom="1134" w:left="1701" w:header="709" w:footer="709" w:gutter="0"/>
          <w:cols w:space="708"/>
          <w:docGrid w:linePitch="360"/>
        </w:sectPr>
      </w:pPr>
    </w:p>
    <w:p w14:paraId="108ABE4B" w14:textId="4AD09422" w:rsidR="005A3588" w:rsidRPr="00923739"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257" w:name="RefSCH11"/>
      <w:bookmarkStart w:id="258" w:name="_Toc504140807"/>
      <w:bookmarkStart w:id="259" w:name="_Toc518653296"/>
      <w:r w:rsidRPr="00923739">
        <w:rPr>
          <w:rStyle w:val="10"/>
          <w:rFonts w:ascii="Times New Roman" w:hAnsi="Times New Roman" w:cs="Times New Roman"/>
          <w:b/>
          <w:i/>
          <w:color w:val="auto"/>
          <w:sz w:val="22"/>
          <w:szCs w:val="22"/>
        </w:rPr>
        <w:lastRenderedPageBreak/>
        <w:t>Приложение</w:t>
      </w:r>
      <w:r w:rsidRPr="00923739">
        <w:rPr>
          <w:rFonts w:ascii="Times New Roman" w:hAnsi="Times New Roman" w:cs="Times New Roman"/>
          <w:sz w:val="22"/>
          <w:szCs w:val="22"/>
        </w:rPr>
        <w:t xml:space="preserve"> </w:t>
      </w:r>
      <w:bookmarkStart w:id="260" w:name="RefSCH11_No"/>
      <w:r w:rsidRPr="00923739">
        <w:rPr>
          <w:rStyle w:val="10"/>
          <w:rFonts w:ascii="Times New Roman" w:hAnsi="Times New Roman" w:cs="Times New Roman"/>
          <w:b/>
          <w:i/>
          <w:color w:val="auto"/>
          <w:sz w:val="22"/>
          <w:szCs w:val="22"/>
        </w:rPr>
        <w:t>№</w:t>
      </w:r>
      <w:r w:rsidR="003D1A69" w:rsidRPr="00923739">
        <w:rPr>
          <w:rStyle w:val="10"/>
          <w:rFonts w:ascii="Times New Roman" w:hAnsi="Times New Roman" w:cs="Times New Roman"/>
          <w:b/>
          <w:i/>
          <w:color w:val="auto"/>
          <w:sz w:val="22"/>
          <w:szCs w:val="22"/>
        </w:rPr>
        <w:t> </w:t>
      </w:r>
      <w:r w:rsidR="00595503" w:rsidRPr="00923739">
        <w:rPr>
          <w:rStyle w:val="10"/>
          <w:rFonts w:ascii="Times New Roman" w:hAnsi="Times New Roman" w:cs="Times New Roman"/>
          <w:b/>
          <w:i/>
          <w:color w:val="auto"/>
          <w:sz w:val="22"/>
          <w:szCs w:val="22"/>
        </w:rPr>
        <w:t>1</w:t>
      </w:r>
      <w:bookmarkEnd w:id="257"/>
      <w:bookmarkEnd w:id="260"/>
      <w:r w:rsidR="005A3588" w:rsidRPr="00923739">
        <w:rPr>
          <w:rStyle w:val="10"/>
          <w:rFonts w:ascii="Times New Roman" w:hAnsi="Times New Roman" w:cs="Times New Roman"/>
          <w:b/>
          <w:i/>
          <w:color w:val="auto"/>
          <w:sz w:val="22"/>
          <w:szCs w:val="22"/>
        </w:rPr>
        <w:t>2</w:t>
      </w:r>
      <w:r w:rsidR="00D30A19" w:rsidRPr="00923739">
        <w:rPr>
          <w:rStyle w:val="10"/>
          <w:rFonts w:ascii="Times New Roman" w:hAnsi="Times New Roman" w:cs="Times New Roman"/>
          <w:b/>
          <w:i/>
          <w:color w:val="auto"/>
          <w:sz w:val="22"/>
          <w:szCs w:val="22"/>
        </w:rPr>
        <w:br/>
      </w:r>
      <w:bookmarkStart w:id="261" w:name="RefSCH13"/>
      <w:bookmarkStart w:id="262" w:name="_Toc504140809"/>
      <w:bookmarkStart w:id="263" w:name="_Ref512705565"/>
      <w:bookmarkStart w:id="264" w:name="_Ref512705608"/>
      <w:bookmarkStart w:id="265" w:name="_Ref512705721"/>
      <w:bookmarkStart w:id="266" w:name="_Toc518653298"/>
      <w:bookmarkEnd w:id="258"/>
      <w:bookmarkEnd w:id="259"/>
    </w:p>
    <w:bookmarkEnd w:id="261"/>
    <w:p w14:paraId="02AF474B" w14:textId="3D268EFE" w:rsidR="00F5015C"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923739">
        <w:rPr>
          <w:rStyle w:val="10"/>
          <w:rFonts w:ascii="Times New Roman" w:hAnsi="Times New Roman" w:cs="Times New Roman"/>
          <w:b/>
          <w:color w:val="auto"/>
          <w:sz w:val="22"/>
          <w:szCs w:val="22"/>
        </w:rPr>
        <w:br/>
      </w:r>
      <w:bookmarkStart w:id="267" w:name="RefSCH13_1"/>
      <w:r w:rsidRPr="00923739">
        <w:rPr>
          <w:rStyle w:val="10"/>
          <w:rFonts w:ascii="Times New Roman" w:hAnsi="Times New Roman" w:cs="Times New Roman"/>
          <w:b/>
          <w:color w:val="auto"/>
          <w:sz w:val="22"/>
          <w:szCs w:val="22"/>
        </w:rPr>
        <w:t>Календарный график выполнения работ</w:t>
      </w:r>
      <w:bookmarkEnd w:id="262"/>
      <w:bookmarkEnd w:id="263"/>
      <w:bookmarkEnd w:id="264"/>
      <w:bookmarkEnd w:id="265"/>
      <w:bookmarkEnd w:id="266"/>
      <w:bookmarkEnd w:id="267"/>
    </w:p>
    <w:p w14:paraId="0B486AC3" w14:textId="091BD18D" w:rsidR="002768DC" w:rsidRPr="002768DC" w:rsidRDefault="002768DC" w:rsidP="002768DC">
      <w:pPr>
        <w:jc w:val="center"/>
      </w:pPr>
      <w:r w:rsidRPr="008F20B0">
        <w:rPr>
          <w:rFonts w:ascii="Times New Roman" w:eastAsia="Times New Roman" w:hAnsi="Times New Roman" w:cs="Times New Roman"/>
          <w:sz w:val="22"/>
          <w:szCs w:val="22"/>
        </w:rPr>
        <w:t>по объекту:</w:t>
      </w:r>
      <w:r>
        <w:rPr>
          <w:rFonts w:ascii="Times New Roman" w:eastAsia="Times New Roman" w:hAnsi="Times New Roman" w:cs="Times New Roman"/>
          <w:b/>
          <w:bCs/>
          <w:sz w:val="22"/>
          <w:szCs w:val="22"/>
        </w:rPr>
        <w:t xml:space="preserve"> «</w:t>
      </w:r>
      <w:r w:rsidRPr="002768DC">
        <w:rPr>
          <w:rFonts w:ascii="Times New Roman" w:eastAsia="Times New Roman" w:hAnsi="Times New Roman" w:cs="Times New Roman"/>
          <w:b/>
          <w:bCs/>
          <w:sz w:val="22"/>
          <w:szCs w:val="22"/>
        </w:rPr>
        <w:t>Устройство противокамнепадной защиты скальных откосов»</w:t>
      </w:r>
    </w:p>
    <w:tbl>
      <w:tblPr>
        <w:tblW w:w="9601" w:type="dxa"/>
        <w:tblInd w:w="-567" w:type="dxa"/>
        <w:tblLook w:val="04A0" w:firstRow="1" w:lastRow="0" w:firstColumn="1" w:lastColumn="0" w:noHBand="0" w:noVBand="1"/>
      </w:tblPr>
      <w:tblGrid>
        <w:gridCol w:w="452"/>
        <w:gridCol w:w="3747"/>
        <w:gridCol w:w="1400"/>
        <w:gridCol w:w="2159"/>
        <w:gridCol w:w="1588"/>
        <w:gridCol w:w="255"/>
      </w:tblGrid>
      <w:tr w:rsidR="002768DC" w:rsidRPr="008F20B0" w14:paraId="5401CD89" w14:textId="77777777" w:rsidTr="002768DC">
        <w:trPr>
          <w:trHeight w:val="330"/>
        </w:trPr>
        <w:tc>
          <w:tcPr>
            <w:tcW w:w="9601" w:type="dxa"/>
            <w:gridSpan w:val="6"/>
            <w:shd w:val="clear" w:color="auto" w:fill="auto"/>
            <w:noWrap/>
            <w:vAlign w:val="bottom"/>
            <w:hideMark/>
          </w:tcPr>
          <w:p w14:paraId="288D68FF" w14:textId="0529F442" w:rsidR="002768DC" w:rsidRPr="008F20B0" w:rsidRDefault="002768DC" w:rsidP="008F20B0">
            <w:pPr>
              <w:spacing w:after="0" w:line="240" w:lineRule="auto"/>
              <w:rPr>
                <w:rFonts w:ascii="Times New Roman" w:eastAsia="Times New Roman" w:hAnsi="Times New Roman" w:cs="Times New Roman"/>
                <w:sz w:val="22"/>
                <w:szCs w:val="22"/>
              </w:rPr>
            </w:pPr>
            <w:r w:rsidRPr="002768DC">
              <w:rPr>
                <w:rFonts w:ascii="Times New Roman" w:eastAsia="Times New Roman" w:hAnsi="Times New Roman" w:cs="Times New Roman"/>
                <w:sz w:val="22"/>
                <w:szCs w:val="22"/>
              </w:rPr>
              <w:t>Заказчик: филиал ООО «ЕвроСибЭнерго-Гидрогенерация» «Братская ГЭС»</w:t>
            </w:r>
          </w:p>
        </w:tc>
      </w:tr>
      <w:tr w:rsidR="002768DC" w:rsidRPr="008F20B0" w14:paraId="5D70B59B" w14:textId="77777777" w:rsidTr="002768DC">
        <w:trPr>
          <w:trHeight w:val="345"/>
        </w:trPr>
        <w:tc>
          <w:tcPr>
            <w:tcW w:w="4199" w:type="dxa"/>
            <w:gridSpan w:val="2"/>
            <w:shd w:val="clear" w:color="auto" w:fill="auto"/>
            <w:noWrap/>
            <w:vAlign w:val="bottom"/>
            <w:hideMark/>
          </w:tcPr>
          <w:p w14:paraId="6436E4DF" w14:textId="05CC943E" w:rsidR="002768DC" w:rsidRPr="008F20B0" w:rsidRDefault="002768DC" w:rsidP="008F20B0">
            <w:pPr>
              <w:spacing w:after="0" w:line="240" w:lineRule="auto"/>
              <w:rPr>
                <w:rFonts w:ascii="Times New Roman" w:eastAsia="Times New Roman" w:hAnsi="Times New Roman" w:cs="Times New Roman"/>
                <w:sz w:val="22"/>
                <w:szCs w:val="22"/>
              </w:rPr>
            </w:pPr>
            <w:r w:rsidRPr="008F20B0">
              <w:rPr>
                <w:rFonts w:ascii="Times New Roman" w:eastAsia="Times New Roman" w:hAnsi="Times New Roman" w:cs="Times New Roman"/>
                <w:sz w:val="22"/>
                <w:szCs w:val="22"/>
              </w:rPr>
              <w:t xml:space="preserve">Подрядчик: </w:t>
            </w:r>
          </w:p>
        </w:tc>
        <w:tc>
          <w:tcPr>
            <w:tcW w:w="1400" w:type="dxa"/>
            <w:shd w:val="clear" w:color="auto" w:fill="auto"/>
            <w:noWrap/>
            <w:hideMark/>
          </w:tcPr>
          <w:p w14:paraId="28F732A1" w14:textId="77777777" w:rsidR="002768DC" w:rsidRPr="008F20B0" w:rsidRDefault="002768DC" w:rsidP="008F20B0">
            <w:pPr>
              <w:spacing w:after="0" w:line="240" w:lineRule="auto"/>
              <w:rPr>
                <w:rFonts w:ascii="Times New Roman" w:eastAsia="Times New Roman" w:hAnsi="Times New Roman" w:cs="Times New Roman"/>
                <w:sz w:val="22"/>
                <w:szCs w:val="22"/>
              </w:rPr>
            </w:pPr>
          </w:p>
        </w:tc>
        <w:tc>
          <w:tcPr>
            <w:tcW w:w="2159" w:type="dxa"/>
            <w:shd w:val="clear" w:color="auto" w:fill="auto"/>
            <w:noWrap/>
            <w:vAlign w:val="bottom"/>
            <w:hideMark/>
          </w:tcPr>
          <w:p w14:paraId="2E5E0861" w14:textId="77777777" w:rsidR="002768DC" w:rsidRPr="008F20B0" w:rsidRDefault="002768DC" w:rsidP="008F20B0">
            <w:pPr>
              <w:spacing w:after="0" w:line="240" w:lineRule="auto"/>
              <w:jc w:val="right"/>
              <w:rPr>
                <w:rFonts w:ascii="Times New Roman" w:eastAsia="Times New Roman" w:hAnsi="Times New Roman" w:cs="Times New Roman"/>
                <w:sz w:val="22"/>
                <w:szCs w:val="22"/>
              </w:rPr>
            </w:pPr>
          </w:p>
        </w:tc>
        <w:tc>
          <w:tcPr>
            <w:tcW w:w="1843" w:type="dxa"/>
            <w:gridSpan w:val="2"/>
            <w:shd w:val="clear" w:color="auto" w:fill="auto"/>
            <w:noWrap/>
            <w:vAlign w:val="bottom"/>
            <w:hideMark/>
          </w:tcPr>
          <w:p w14:paraId="50A4CD9C" w14:textId="77777777" w:rsidR="002768DC" w:rsidRPr="008F20B0" w:rsidRDefault="002768DC" w:rsidP="008F20B0">
            <w:pPr>
              <w:spacing w:after="0" w:line="240" w:lineRule="auto"/>
              <w:rPr>
                <w:rFonts w:ascii="Times New Roman" w:eastAsia="Times New Roman" w:hAnsi="Times New Roman" w:cs="Times New Roman"/>
                <w:sz w:val="22"/>
                <w:szCs w:val="22"/>
              </w:rPr>
            </w:pPr>
          </w:p>
        </w:tc>
      </w:tr>
      <w:tr w:rsidR="002768DC" w:rsidRPr="008F20B0" w14:paraId="5448DFEE" w14:textId="77777777" w:rsidTr="002768DC">
        <w:trPr>
          <w:trHeight w:val="255"/>
        </w:trPr>
        <w:tc>
          <w:tcPr>
            <w:tcW w:w="452" w:type="dxa"/>
            <w:tcBorders>
              <w:bottom w:val="single" w:sz="4" w:space="0" w:color="auto"/>
            </w:tcBorders>
            <w:shd w:val="clear" w:color="auto" w:fill="auto"/>
            <w:noWrap/>
            <w:hideMark/>
          </w:tcPr>
          <w:p w14:paraId="31D2480D" w14:textId="77777777" w:rsidR="002768DC" w:rsidRPr="008F20B0" w:rsidRDefault="002768DC" w:rsidP="008F20B0">
            <w:pPr>
              <w:spacing w:after="0" w:line="240" w:lineRule="auto"/>
              <w:jc w:val="center"/>
              <w:rPr>
                <w:rFonts w:ascii="Times New Roman" w:eastAsia="Times New Roman" w:hAnsi="Times New Roman" w:cs="Times New Roman"/>
                <w:b/>
                <w:bCs/>
                <w:sz w:val="24"/>
                <w:szCs w:val="24"/>
              </w:rPr>
            </w:pPr>
          </w:p>
        </w:tc>
        <w:tc>
          <w:tcPr>
            <w:tcW w:w="3747" w:type="dxa"/>
            <w:tcBorders>
              <w:bottom w:val="single" w:sz="4" w:space="0" w:color="auto"/>
            </w:tcBorders>
            <w:shd w:val="clear" w:color="auto" w:fill="auto"/>
            <w:noWrap/>
            <w:hideMark/>
          </w:tcPr>
          <w:p w14:paraId="6B22F5D5" w14:textId="77777777" w:rsidR="002768DC" w:rsidRPr="008F20B0" w:rsidRDefault="002768DC" w:rsidP="008F20B0">
            <w:pPr>
              <w:spacing w:after="0" w:line="240" w:lineRule="auto"/>
              <w:rPr>
                <w:rFonts w:ascii="Times New Roman" w:eastAsia="Times New Roman" w:hAnsi="Times New Roman" w:cs="Times New Roman"/>
              </w:rPr>
            </w:pPr>
          </w:p>
        </w:tc>
        <w:tc>
          <w:tcPr>
            <w:tcW w:w="1400" w:type="dxa"/>
            <w:tcBorders>
              <w:bottom w:val="single" w:sz="4" w:space="0" w:color="auto"/>
            </w:tcBorders>
            <w:shd w:val="clear" w:color="auto" w:fill="auto"/>
            <w:noWrap/>
            <w:vAlign w:val="center"/>
            <w:hideMark/>
          </w:tcPr>
          <w:p w14:paraId="373DE7C9" w14:textId="77777777" w:rsidR="002768DC" w:rsidRPr="008F20B0" w:rsidRDefault="002768DC" w:rsidP="008F20B0">
            <w:pPr>
              <w:spacing w:after="0" w:line="240" w:lineRule="auto"/>
              <w:rPr>
                <w:rFonts w:ascii="Times New Roman" w:eastAsia="Times New Roman" w:hAnsi="Times New Roman" w:cs="Times New Roman"/>
              </w:rPr>
            </w:pPr>
          </w:p>
        </w:tc>
        <w:tc>
          <w:tcPr>
            <w:tcW w:w="2159" w:type="dxa"/>
            <w:tcBorders>
              <w:bottom w:val="single" w:sz="4" w:space="0" w:color="auto"/>
            </w:tcBorders>
            <w:shd w:val="clear" w:color="auto" w:fill="auto"/>
            <w:noWrap/>
            <w:vAlign w:val="bottom"/>
            <w:hideMark/>
          </w:tcPr>
          <w:p w14:paraId="5CF1EA27" w14:textId="77777777" w:rsidR="002768DC" w:rsidRPr="008F20B0" w:rsidRDefault="002768DC" w:rsidP="008F20B0">
            <w:pPr>
              <w:spacing w:after="0" w:line="240" w:lineRule="auto"/>
              <w:jc w:val="center"/>
              <w:rPr>
                <w:rFonts w:ascii="Times New Roman" w:eastAsia="Times New Roman" w:hAnsi="Times New Roman" w:cs="Times New Roman"/>
              </w:rPr>
            </w:pPr>
          </w:p>
        </w:tc>
        <w:tc>
          <w:tcPr>
            <w:tcW w:w="1843" w:type="dxa"/>
            <w:gridSpan w:val="2"/>
            <w:tcBorders>
              <w:bottom w:val="single" w:sz="4" w:space="0" w:color="auto"/>
            </w:tcBorders>
            <w:shd w:val="clear" w:color="auto" w:fill="auto"/>
            <w:noWrap/>
            <w:vAlign w:val="bottom"/>
            <w:hideMark/>
          </w:tcPr>
          <w:p w14:paraId="61389F6C" w14:textId="77777777" w:rsidR="002768DC" w:rsidRPr="008F20B0" w:rsidRDefault="002768DC" w:rsidP="008F20B0">
            <w:pPr>
              <w:spacing w:after="0" w:line="240" w:lineRule="auto"/>
              <w:rPr>
                <w:rFonts w:ascii="Times New Roman" w:eastAsia="Times New Roman" w:hAnsi="Times New Roman" w:cs="Times New Roman"/>
              </w:rPr>
            </w:pPr>
          </w:p>
        </w:tc>
      </w:tr>
      <w:tr w:rsidR="002768DC" w:rsidRPr="008F20B0" w14:paraId="1F184F09" w14:textId="77777777" w:rsidTr="002768DC">
        <w:trPr>
          <w:trHeight w:val="270"/>
        </w:trPr>
        <w:tc>
          <w:tcPr>
            <w:tcW w:w="4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C3844E" w14:textId="77777777" w:rsidR="002768DC" w:rsidRPr="008F20B0" w:rsidRDefault="002768DC" w:rsidP="008F20B0">
            <w:pPr>
              <w:spacing w:after="0" w:line="240" w:lineRule="auto"/>
              <w:jc w:val="center"/>
              <w:rPr>
                <w:rFonts w:ascii="Times New Roman" w:eastAsia="Times New Roman" w:hAnsi="Times New Roman" w:cs="Times New Roman"/>
                <w:sz w:val="22"/>
                <w:szCs w:val="22"/>
              </w:rPr>
            </w:pPr>
            <w:r w:rsidRPr="008F20B0">
              <w:rPr>
                <w:rFonts w:ascii="Times New Roman" w:eastAsia="Times New Roman" w:hAnsi="Times New Roman" w:cs="Times New Roman"/>
                <w:sz w:val="22"/>
                <w:szCs w:val="22"/>
              </w:rPr>
              <w:t xml:space="preserve">№ </w:t>
            </w:r>
            <w:proofErr w:type="spellStart"/>
            <w:r w:rsidRPr="008F20B0">
              <w:rPr>
                <w:rFonts w:ascii="Times New Roman" w:eastAsia="Times New Roman" w:hAnsi="Times New Roman" w:cs="Times New Roman"/>
                <w:sz w:val="22"/>
                <w:szCs w:val="22"/>
              </w:rPr>
              <w:t>пп</w:t>
            </w:r>
            <w:proofErr w:type="spellEnd"/>
          </w:p>
        </w:tc>
        <w:tc>
          <w:tcPr>
            <w:tcW w:w="37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B76BD2" w14:textId="77777777" w:rsidR="002768DC" w:rsidRPr="008F20B0" w:rsidRDefault="002768DC" w:rsidP="008F20B0">
            <w:pPr>
              <w:spacing w:after="0" w:line="240" w:lineRule="auto"/>
              <w:jc w:val="center"/>
              <w:rPr>
                <w:rFonts w:ascii="Times New Roman" w:eastAsia="Times New Roman" w:hAnsi="Times New Roman" w:cs="Times New Roman"/>
                <w:sz w:val="22"/>
                <w:szCs w:val="22"/>
              </w:rPr>
            </w:pPr>
            <w:r w:rsidRPr="008F20B0">
              <w:rPr>
                <w:rFonts w:ascii="Times New Roman" w:eastAsia="Times New Roman" w:hAnsi="Times New Roman" w:cs="Times New Roman"/>
                <w:sz w:val="22"/>
                <w:szCs w:val="22"/>
              </w:rPr>
              <w:t>Наименование работ и затрат</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B015B4" w14:textId="77777777" w:rsidR="002768DC" w:rsidRPr="008F20B0" w:rsidRDefault="002768DC" w:rsidP="008F20B0">
            <w:pPr>
              <w:spacing w:after="0" w:line="240" w:lineRule="auto"/>
              <w:jc w:val="center"/>
              <w:rPr>
                <w:rFonts w:ascii="Times New Roman" w:eastAsia="Times New Roman" w:hAnsi="Times New Roman" w:cs="Times New Roman"/>
                <w:sz w:val="22"/>
                <w:szCs w:val="22"/>
              </w:rPr>
            </w:pPr>
            <w:r w:rsidRPr="008F20B0">
              <w:rPr>
                <w:rFonts w:ascii="Times New Roman" w:eastAsia="Times New Roman" w:hAnsi="Times New Roman" w:cs="Times New Roman"/>
                <w:sz w:val="22"/>
                <w:szCs w:val="22"/>
              </w:rPr>
              <w:t>Дог цена, руб.</w:t>
            </w:r>
          </w:p>
        </w:tc>
        <w:tc>
          <w:tcPr>
            <w:tcW w:w="21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674C9" w14:textId="383F0955" w:rsidR="002768DC" w:rsidRPr="008F20B0" w:rsidRDefault="002768DC" w:rsidP="008F20B0">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2022</w:t>
            </w:r>
            <w:r w:rsidRPr="008F20B0">
              <w:rPr>
                <w:rFonts w:ascii="Times New Roman" w:eastAsia="Times New Roman" w:hAnsi="Times New Roman" w:cs="Times New Roman"/>
                <w:sz w:val="22"/>
                <w:szCs w:val="22"/>
              </w:rPr>
              <w:t xml:space="preserve"> год</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6418CD" w14:textId="497AE318" w:rsidR="002768DC" w:rsidRPr="008F20B0" w:rsidRDefault="002768DC" w:rsidP="008F20B0">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2023 год</w:t>
            </w:r>
          </w:p>
        </w:tc>
      </w:tr>
      <w:tr w:rsidR="002768DC" w:rsidRPr="008F20B0" w14:paraId="4B3CB25F" w14:textId="77777777" w:rsidTr="002768DC">
        <w:trPr>
          <w:trHeight w:val="389"/>
        </w:trPr>
        <w:tc>
          <w:tcPr>
            <w:tcW w:w="452" w:type="dxa"/>
            <w:vMerge/>
            <w:tcBorders>
              <w:top w:val="single" w:sz="4" w:space="0" w:color="auto"/>
              <w:left w:val="single" w:sz="4" w:space="0" w:color="auto"/>
              <w:bottom w:val="single" w:sz="4" w:space="0" w:color="auto"/>
              <w:right w:val="single" w:sz="4" w:space="0" w:color="auto"/>
            </w:tcBorders>
            <w:vAlign w:val="center"/>
            <w:hideMark/>
          </w:tcPr>
          <w:p w14:paraId="029CC897" w14:textId="77777777" w:rsidR="002768DC" w:rsidRPr="008F20B0" w:rsidRDefault="002768DC" w:rsidP="008F20B0">
            <w:pPr>
              <w:spacing w:after="0" w:line="240" w:lineRule="auto"/>
              <w:rPr>
                <w:rFonts w:ascii="Times New Roman" w:eastAsia="Times New Roman" w:hAnsi="Times New Roman" w:cs="Times New Roman"/>
                <w:sz w:val="22"/>
                <w:szCs w:val="22"/>
              </w:rPr>
            </w:pPr>
          </w:p>
        </w:tc>
        <w:tc>
          <w:tcPr>
            <w:tcW w:w="3747" w:type="dxa"/>
            <w:vMerge/>
            <w:tcBorders>
              <w:top w:val="single" w:sz="4" w:space="0" w:color="auto"/>
              <w:left w:val="single" w:sz="4" w:space="0" w:color="auto"/>
              <w:bottom w:val="single" w:sz="4" w:space="0" w:color="auto"/>
              <w:right w:val="single" w:sz="4" w:space="0" w:color="auto"/>
            </w:tcBorders>
            <w:vAlign w:val="center"/>
            <w:hideMark/>
          </w:tcPr>
          <w:p w14:paraId="53C804CC" w14:textId="77777777" w:rsidR="002768DC" w:rsidRPr="008F20B0" w:rsidRDefault="002768DC" w:rsidP="008F20B0">
            <w:pPr>
              <w:spacing w:after="0" w:line="240" w:lineRule="auto"/>
              <w:rPr>
                <w:rFonts w:ascii="Times New Roman" w:eastAsia="Times New Roman" w:hAnsi="Times New Roman" w:cs="Times New Roman"/>
                <w:sz w:val="22"/>
                <w:szCs w:val="22"/>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3B6CEBF1" w14:textId="77777777" w:rsidR="002768DC" w:rsidRPr="008F20B0" w:rsidRDefault="002768DC" w:rsidP="008F20B0">
            <w:pPr>
              <w:spacing w:after="0" w:line="240" w:lineRule="auto"/>
              <w:rPr>
                <w:rFonts w:ascii="Times New Roman" w:eastAsia="Times New Roman" w:hAnsi="Times New Roman" w:cs="Times New Roman"/>
                <w:sz w:val="22"/>
                <w:szCs w:val="22"/>
              </w:rPr>
            </w:pPr>
          </w:p>
        </w:tc>
        <w:tc>
          <w:tcPr>
            <w:tcW w:w="21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A44142" w14:textId="3FD60A6A" w:rsidR="002768DC" w:rsidRPr="008F20B0" w:rsidRDefault="002768DC" w:rsidP="00C67BE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III-</w:t>
            </w:r>
            <w:r w:rsidRPr="008F20B0">
              <w:rPr>
                <w:rFonts w:ascii="Times New Roman" w:eastAsia="Times New Roman" w:hAnsi="Times New Roman" w:cs="Times New Roman"/>
              </w:rPr>
              <w:t xml:space="preserve">IV квартал             (с момента заключения договора </w:t>
            </w:r>
            <w:r w:rsidR="00C67BE6">
              <w:rPr>
                <w:rFonts w:ascii="Times New Roman" w:eastAsia="Times New Roman" w:hAnsi="Times New Roman" w:cs="Times New Roman"/>
              </w:rPr>
              <w:t xml:space="preserve">по </w:t>
            </w:r>
            <w:r>
              <w:rPr>
                <w:rFonts w:ascii="Times New Roman" w:eastAsia="Times New Roman" w:hAnsi="Times New Roman" w:cs="Times New Roman"/>
              </w:rPr>
              <w:t>25</w:t>
            </w:r>
            <w:r w:rsidRPr="008F20B0">
              <w:rPr>
                <w:rFonts w:ascii="Times New Roman" w:eastAsia="Times New Roman" w:hAnsi="Times New Roman" w:cs="Times New Roman"/>
              </w:rPr>
              <w:t>.</w:t>
            </w:r>
            <w:r>
              <w:rPr>
                <w:rFonts w:ascii="Times New Roman" w:eastAsia="Times New Roman" w:hAnsi="Times New Roman" w:cs="Times New Roman"/>
              </w:rPr>
              <w:t>12</w:t>
            </w:r>
            <w:r w:rsidRPr="008F20B0">
              <w:rPr>
                <w:rFonts w:ascii="Times New Roman" w:eastAsia="Times New Roman" w:hAnsi="Times New Roman" w:cs="Times New Roman"/>
              </w:rPr>
              <w:t>.2022</w:t>
            </w:r>
            <w:r>
              <w:rPr>
                <w:rFonts w:ascii="Times New Roman" w:eastAsia="Times New Roman" w:hAnsi="Times New Roman" w:cs="Times New Roman"/>
              </w:rPr>
              <w:t>г.</w:t>
            </w:r>
            <w:r w:rsidRPr="008F20B0">
              <w:rPr>
                <w:rFonts w:ascii="Times New Roman" w:eastAsia="Times New Roman" w:hAnsi="Times New Roman" w:cs="Times New Roman"/>
              </w:rPr>
              <w:t>)</w:t>
            </w:r>
          </w:p>
        </w:tc>
        <w:tc>
          <w:tcPr>
            <w:tcW w:w="18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AF9039" w14:textId="6D25C630" w:rsidR="002768DC" w:rsidRPr="008F20B0" w:rsidRDefault="002768DC" w:rsidP="002768DC">
            <w:pPr>
              <w:spacing w:after="0" w:line="240" w:lineRule="auto"/>
              <w:jc w:val="center"/>
              <w:rPr>
                <w:rFonts w:ascii="Times New Roman" w:eastAsia="Times New Roman" w:hAnsi="Times New Roman" w:cs="Times New Roman"/>
              </w:rPr>
            </w:pPr>
            <w:r w:rsidRPr="008F20B0">
              <w:rPr>
                <w:rFonts w:ascii="Times New Roman" w:eastAsia="Times New Roman" w:hAnsi="Times New Roman" w:cs="Times New Roman"/>
              </w:rPr>
              <w:t>I квартал              (</w:t>
            </w:r>
            <w:r>
              <w:rPr>
                <w:rFonts w:ascii="Times New Roman" w:eastAsia="Times New Roman" w:hAnsi="Times New Roman" w:cs="Times New Roman"/>
              </w:rPr>
              <w:t>с 26.12.2022г. п</w:t>
            </w:r>
            <w:r w:rsidRPr="008F20B0">
              <w:rPr>
                <w:rFonts w:ascii="Times New Roman" w:eastAsia="Times New Roman" w:hAnsi="Times New Roman" w:cs="Times New Roman"/>
              </w:rPr>
              <w:t xml:space="preserve">о </w:t>
            </w:r>
            <w:r>
              <w:rPr>
                <w:rFonts w:ascii="Times New Roman" w:eastAsia="Times New Roman" w:hAnsi="Times New Roman" w:cs="Times New Roman"/>
              </w:rPr>
              <w:t>27</w:t>
            </w:r>
            <w:r w:rsidRPr="008F20B0">
              <w:rPr>
                <w:rFonts w:ascii="Times New Roman" w:eastAsia="Times New Roman" w:hAnsi="Times New Roman" w:cs="Times New Roman"/>
              </w:rPr>
              <w:t>.</w:t>
            </w:r>
            <w:r>
              <w:rPr>
                <w:rFonts w:ascii="Times New Roman" w:eastAsia="Times New Roman" w:hAnsi="Times New Roman" w:cs="Times New Roman"/>
              </w:rPr>
              <w:t>01</w:t>
            </w:r>
            <w:r w:rsidRPr="008F20B0">
              <w:rPr>
                <w:rFonts w:ascii="Times New Roman" w:eastAsia="Times New Roman" w:hAnsi="Times New Roman" w:cs="Times New Roman"/>
              </w:rPr>
              <w:t>.2023г.)</w:t>
            </w:r>
          </w:p>
        </w:tc>
      </w:tr>
      <w:tr w:rsidR="002768DC" w:rsidRPr="008F20B0" w14:paraId="72DB9A1E" w14:textId="77777777" w:rsidTr="002768DC">
        <w:trPr>
          <w:trHeight w:val="389"/>
        </w:trPr>
        <w:tc>
          <w:tcPr>
            <w:tcW w:w="452" w:type="dxa"/>
            <w:vMerge/>
            <w:tcBorders>
              <w:top w:val="single" w:sz="4" w:space="0" w:color="auto"/>
              <w:left w:val="single" w:sz="4" w:space="0" w:color="auto"/>
              <w:bottom w:val="single" w:sz="4" w:space="0" w:color="auto"/>
              <w:right w:val="single" w:sz="4" w:space="0" w:color="auto"/>
            </w:tcBorders>
            <w:vAlign w:val="center"/>
            <w:hideMark/>
          </w:tcPr>
          <w:p w14:paraId="7293D447" w14:textId="77777777" w:rsidR="002768DC" w:rsidRPr="008F20B0" w:rsidRDefault="002768DC" w:rsidP="008F20B0">
            <w:pPr>
              <w:spacing w:after="0" w:line="240" w:lineRule="auto"/>
              <w:rPr>
                <w:rFonts w:ascii="Times New Roman" w:eastAsia="Times New Roman" w:hAnsi="Times New Roman" w:cs="Times New Roman"/>
                <w:sz w:val="22"/>
                <w:szCs w:val="22"/>
              </w:rPr>
            </w:pPr>
          </w:p>
        </w:tc>
        <w:tc>
          <w:tcPr>
            <w:tcW w:w="3747" w:type="dxa"/>
            <w:vMerge/>
            <w:tcBorders>
              <w:top w:val="single" w:sz="4" w:space="0" w:color="auto"/>
              <w:left w:val="single" w:sz="4" w:space="0" w:color="auto"/>
              <w:bottom w:val="single" w:sz="4" w:space="0" w:color="auto"/>
              <w:right w:val="single" w:sz="4" w:space="0" w:color="auto"/>
            </w:tcBorders>
            <w:vAlign w:val="center"/>
            <w:hideMark/>
          </w:tcPr>
          <w:p w14:paraId="2C43ABF8" w14:textId="77777777" w:rsidR="002768DC" w:rsidRPr="008F20B0" w:rsidRDefault="002768DC" w:rsidP="008F20B0">
            <w:pPr>
              <w:spacing w:after="0" w:line="240" w:lineRule="auto"/>
              <w:rPr>
                <w:rFonts w:ascii="Times New Roman" w:eastAsia="Times New Roman" w:hAnsi="Times New Roman" w:cs="Times New Roman"/>
                <w:sz w:val="22"/>
                <w:szCs w:val="22"/>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3B290C74" w14:textId="77777777" w:rsidR="002768DC" w:rsidRPr="008F20B0" w:rsidRDefault="002768DC" w:rsidP="008F20B0">
            <w:pPr>
              <w:spacing w:after="0" w:line="240" w:lineRule="auto"/>
              <w:rPr>
                <w:rFonts w:ascii="Times New Roman" w:eastAsia="Times New Roman" w:hAnsi="Times New Roman" w:cs="Times New Roman"/>
                <w:sz w:val="22"/>
                <w:szCs w:val="22"/>
              </w:rPr>
            </w:pPr>
          </w:p>
        </w:tc>
        <w:tc>
          <w:tcPr>
            <w:tcW w:w="2159" w:type="dxa"/>
            <w:vMerge/>
            <w:tcBorders>
              <w:top w:val="single" w:sz="4" w:space="0" w:color="auto"/>
              <w:left w:val="single" w:sz="4" w:space="0" w:color="auto"/>
              <w:bottom w:val="single" w:sz="4" w:space="0" w:color="auto"/>
              <w:right w:val="single" w:sz="4" w:space="0" w:color="auto"/>
            </w:tcBorders>
            <w:vAlign w:val="center"/>
            <w:hideMark/>
          </w:tcPr>
          <w:p w14:paraId="30CFA34C" w14:textId="77777777" w:rsidR="002768DC" w:rsidRPr="008F20B0" w:rsidRDefault="002768DC" w:rsidP="008F20B0">
            <w:pPr>
              <w:spacing w:after="0" w:line="240" w:lineRule="auto"/>
              <w:rPr>
                <w:rFonts w:ascii="Times New Roman" w:eastAsia="Times New Roman" w:hAnsi="Times New Roman" w:cs="Times New Roman"/>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14:paraId="42D4A570" w14:textId="77777777" w:rsidR="002768DC" w:rsidRPr="008F20B0" w:rsidRDefault="002768DC" w:rsidP="008F20B0">
            <w:pPr>
              <w:spacing w:after="0" w:line="240" w:lineRule="auto"/>
              <w:rPr>
                <w:rFonts w:ascii="Times New Roman" w:eastAsia="Times New Roman" w:hAnsi="Times New Roman" w:cs="Times New Roman"/>
              </w:rPr>
            </w:pPr>
          </w:p>
        </w:tc>
      </w:tr>
      <w:tr w:rsidR="002768DC" w:rsidRPr="008F20B0" w14:paraId="4FCABEE5" w14:textId="77777777" w:rsidTr="002768DC">
        <w:trPr>
          <w:trHeight w:val="990"/>
        </w:trPr>
        <w:tc>
          <w:tcPr>
            <w:tcW w:w="452" w:type="dxa"/>
            <w:vMerge/>
            <w:tcBorders>
              <w:top w:val="single" w:sz="4" w:space="0" w:color="auto"/>
              <w:left w:val="single" w:sz="4" w:space="0" w:color="auto"/>
              <w:bottom w:val="single" w:sz="4" w:space="0" w:color="auto"/>
              <w:right w:val="single" w:sz="4" w:space="0" w:color="auto"/>
            </w:tcBorders>
            <w:vAlign w:val="center"/>
            <w:hideMark/>
          </w:tcPr>
          <w:p w14:paraId="6DB46855" w14:textId="77777777" w:rsidR="002768DC" w:rsidRPr="008F20B0" w:rsidRDefault="002768DC" w:rsidP="008F20B0">
            <w:pPr>
              <w:spacing w:after="0" w:line="240" w:lineRule="auto"/>
              <w:rPr>
                <w:rFonts w:ascii="Times New Roman" w:eastAsia="Times New Roman" w:hAnsi="Times New Roman" w:cs="Times New Roman"/>
                <w:sz w:val="22"/>
                <w:szCs w:val="22"/>
              </w:rPr>
            </w:pPr>
          </w:p>
        </w:tc>
        <w:tc>
          <w:tcPr>
            <w:tcW w:w="3747" w:type="dxa"/>
            <w:vMerge/>
            <w:tcBorders>
              <w:top w:val="single" w:sz="4" w:space="0" w:color="auto"/>
              <w:left w:val="single" w:sz="4" w:space="0" w:color="auto"/>
              <w:bottom w:val="single" w:sz="4" w:space="0" w:color="auto"/>
              <w:right w:val="single" w:sz="4" w:space="0" w:color="auto"/>
            </w:tcBorders>
            <w:vAlign w:val="center"/>
            <w:hideMark/>
          </w:tcPr>
          <w:p w14:paraId="3D137366" w14:textId="77777777" w:rsidR="002768DC" w:rsidRPr="008F20B0" w:rsidRDefault="002768DC" w:rsidP="008F20B0">
            <w:pPr>
              <w:spacing w:after="0" w:line="240" w:lineRule="auto"/>
              <w:rPr>
                <w:rFonts w:ascii="Times New Roman" w:eastAsia="Times New Roman" w:hAnsi="Times New Roman" w:cs="Times New Roman"/>
                <w:sz w:val="22"/>
                <w:szCs w:val="22"/>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2E3EE6E6" w14:textId="77777777" w:rsidR="002768DC" w:rsidRPr="008F20B0" w:rsidRDefault="002768DC" w:rsidP="008F20B0">
            <w:pPr>
              <w:spacing w:after="0" w:line="240" w:lineRule="auto"/>
              <w:rPr>
                <w:rFonts w:ascii="Times New Roman" w:eastAsia="Times New Roman" w:hAnsi="Times New Roman" w:cs="Times New Roman"/>
                <w:sz w:val="22"/>
                <w:szCs w:val="22"/>
              </w:rPr>
            </w:pPr>
          </w:p>
        </w:tc>
        <w:tc>
          <w:tcPr>
            <w:tcW w:w="2159" w:type="dxa"/>
            <w:vMerge/>
            <w:tcBorders>
              <w:top w:val="single" w:sz="4" w:space="0" w:color="auto"/>
              <w:left w:val="single" w:sz="4" w:space="0" w:color="auto"/>
              <w:bottom w:val="single" w:sz="4" w:space="0" w:color="auto"/>
              <w:right w:val="single" w:sz="4" w:space="0" w:color="auto"/>
            </w:tcBorders>
            <w:vAlign w:val="center"/>
            <w:hideMark/>
          </w:tcPr>
          <w:p w14:paraId="3E2CCD09" w14:textId="77777777" w:rsidR="002768DC" w:rsidRPr="008F20B0" w:rsidRDefault="002768DC" w:rsidP="008F20B0">
            <w:pPr>
              <w:spacing w:after="0" w:line="240" w:lineRule="auto"/>
              <w:rPr>
                <w:rFonts w:ascii="Times New Roman" w:eastAsia="Times New Roman" w:hAnsi="Times New Roman" w:cs="Times New Roman"/>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14:paraId="63F52CF6" w14:textId="77777777" w:rsidR="002768DC" w:rsidRPr="008F20B0" w:rsidRDefault="002768DC" w:rsidP="008F20B0">
            <w:pPr>
              <w:spacing w:after="0" w:line="240" w:lineRule="auto"/>
              <w:rPr>
                <w:rFonts w:ascii="Times New Roman" w:eastAsia="Times New Roman" w:hAnsi="Times New Roman" w:cs="Times New Roman"/>
              </w:rPr>
            </w:pPr>
          </w:p>
        </w:tc>
      </w:tr>
      <w:tr w:rsidR="002768DC" w:rsidRPr="008F20B0" w14:paraId="363205CD" w14:textId="77777777" w:rsidTr="002768DC">
        <w:trPr>
          <w:trHeight w:val="315"/>
        </w:trPr>
        <w:tc>
          <w:tcPr>
            <w:tcW w:w="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A35C1" w14:textId="77777777" w:rsidR="002768DC" w:rsidRPr="008F20B0" w:rsidRDefault="002768DC" w:rsidP="008F20B0">
            <w:pPr>
              <w:spacing w:after="0" w:line="240" w:lineRule="auto"/>
              <w:jc w:val="center"/>
              <w:rPr>
                <w:rFonts w:ascii="Times New Roman" w:eastAsia="Times New Roman" w:hAnsi="Times New Roman" w:cs="Times New Roman"/>
              </w:rPr>
            </w:pPr>
            <w:r w:rsidRPr="008F20B0">
              <w:rPr>
                <w:rFonts w:ascii="Times New Roman" w:eastAsia="Times New Roman" w:hAnsi="Times New Roman" w:cs="Times New Roman"/>
              </w:rPr>
              <w:t>1</w:t>
            </w:r>
          </w:p>
        </w:tc>
        <w:tc>
          <w:tcPr>
            <w:tcW w:w="37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CE96F" w14:textId="77777777" w:rsidR="002768DC" w:rsidRPr="008F20B0" w:rsidRDefault="002768DC" w:rsidP="008F20B0">
            <w:pPr>
              <w:spacing w:after="0" w:line="240" w:lineRule="auto"/>
              <w:jc w:val="center"/>
              <w:rPr>
                <w:rFonts w:ascii="Times New Roman" w:eastAsia="Times New Roman" w:hAnsi="Times New Roman" w:cs="Times New Roman"/>
              </w:rPr>
            </w:pPr>
            <w:r w:rsidRPr="008F20B0">
              <w:rPr>
                <w:rFonts w:ascii="Times New Roman" w:eastAsia="Times New Roman" w:hAnsi="Times New Roman" w:cs="Times New Roman"/>
              </w:rPr>
              <w:t>2</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40344" w14:textId="77777777" w:rsidR="002768DC" w:rsidRPr="008F20B0" w:rsidRDefault="002768DC" w:rsidP="008F20B0">
            <w:pPr>
              <w:spacing w:after="0" w:line="240" w:lineRule="auto"/>
              <w:jc w:val="center"/>
              <w:rPr>
                <w:rFonts w:ascii="Times New Roman" w:eastAsia="Times New Roman" w:hAnsi="Times New Roman" w:cs="Times New Roman"/>
              </w:rPr>
            </w:pPr>
            <w:r w:rsidRPr="008F20B0">
              <w:rPr>
                <w:rFonts w:ascii="Times New Roman" w:eastAsia="Times New Roman" w:hAnsi="Times New Roman" w:cs="Times New Roman"/>
              </w:rPr>
              <w:t>3</w:t>
            </w:r>
          </w:p>
        </w:tc>
        <w:tc>
          <w:tcPr>
            <w:tcW w:w="21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E2D88" w14:textId="77777777" w:rsidR="002768DC" w:rsidRPr="008F20B0" w:rsidRDefault="002768DC" w:rsidP="008F20B0">
            <w:pPr>
              <w:spacing w:after="0" w:line="240" w:lineRule="auto"/>
              <w:jc w:val="center"/>
              <w:rPr>
                <w:rFonts w:ascii="Times New Roman" w:eastAsia="Times New Roman" w:hAnsi="Times New Roman" w:cs="Times New Roman"/>
              </w:rPr>
            </w:pPr>
            <w:r w:rsidRPr="008F20B0">
              <w:rPr>
                <w:rFonts w:ascii="Times New Roman" w:eastAsia="Times New Roman" w:hAnsi="Times New Roman" w:cs="Times New Roman"/>
              </w:rPr>
              <w:t>4</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A9062" w14:textId="6AEB0DFA" w:rsidR="002768DC" w:rsidRPr="008F20B0" w:rsidRDefault="002768DC" w:rsidP="008F20B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2768DC" w:rsidRPr="008F20B0" w14:paraId="0EF5854F" w14:textId="77777777" w:rsidTr="002768DC">
        <w:trPr>
          <w:trHeight w:val="779"/>
        </w:trPr>
        <w:tc>
          <w:tcPr>
            <w:tcW w:w="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5493D" w14:textId="77777777" w:rsidR="002768DC" w:rsidRPr="008F20B0" w:rsidRDefault="002768DC" w:rsidP="008F20B0">
            <w:pPr>
              <w:spacing w:after="0" w:line="240" w:lineRule="auto"/>
              <w:jc w:val="center"/>
              <w:rPr>
                <w:rFonts w:ascii="Times New Roman" w:eastAsia="Times New Roman" w:hAnsi="Times New Roman" w:cs="Times New Roman"/>
              </w:rPr>
            </w:pPr>
            <w:r w:rsidRPr="008F20B0">
              <w:rPr>
                <w:rFonts w:ascii="Times New Roman" w:eastAsia="Times New Roman" w:hAnsi="Times New Roman" w:cs="Times New Roman"/>
              </w:rPr>
              <w:t>1</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772BE" w14:textId="1E7312F4" w:rsidR="002768DC" w:rsidRPr="008F20B0" w:rsidRDefault="002768DC" w:rsidP="008F20B0">
            <w:pPr>
              <w:spacing w:after="0" w:line="240" w:lineRule="auto"/>
              <w:rPr>
                <w:rFonts w:ascii="Times New Roman" w:eastAsia="Times New Roman" w:hAnsi="Times New Roman" w:cs="Times New Roman"/>
                <w:color w:val="000000"/>
              </w:rPr>
            </w:pPr>
            <w:r w:rsidRPr="002768DC">
              <w:rPr>
                <w:rFonts w:ascii="Times New Roman" w:eastAsia="Times New Roman" w:hAnsi="Times New Roman" w:cs="Times New Roman"/>
                <w:color w:val="000000"/>
              </w:rPr>
              <w:t>Предпроектное обследование, разработка и обоснование основных технических решений</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69E9A4BC" w14:textId="5757EECB" w:rsidR="002768DC" w:rsidRPr="008F20B0" w:rsidRDefault="002768DC" w:rsidP="008F20B0">
            <w:pPr>
              <w:spacing w:after="0" w:line="240" w:lineRule="auto"/>
              <w:jc w:val="center"/>
              <w:rPr>
                <w:rFonts w:ascii="Times New Roman" w:eastAsia="Times New Roman" w:hAnsi="Times New Roman" w:cs="Times New Roman"/>
                <w:color w:val="000000"/>
                <w:sz w:val="22"/>
                <w:szCs w:val="22"/>
              </w:rPr>
            </w:pPr>
          </w:p>
        </w:tc>
        <w:tc>
          <w:tcPr>
            <w:tcW w:w="21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61A59A" w14:textId="32487FA7" w:rsidR="002768DC" w:rsidRPr="008F20B0" w:rsidRDefault="002768DC" w:rsidP="008F20B0">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507 124,00</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374B2A0" w14:textId="43F4A13F" w:rsidR="002768DC" w:rsidRPr="008F20B0" w:rsidRDefault="002768DC" w:rsidP="008F20B0">
            <w:pPr>
              <w:spacing w:after="0" w:line="240" w:lineRule="auto"/>
              <w:jc w:val="center"/>
              <w:rPr>
                <w:rFonts w:ascii="Arial Cyr" w:eastAsia="Times New Roman" w:hAnsi="Arial Cyr" w:cs="Times New Roman"/>
                <w:sz w:val="22"/>
                <w:szCs w:val="22"/>
              </w:rPr>
            </w:pPr>
          </w:p>
        </w:tc>
      </w:tr>
      <w:tr w:rsidR="002768DC" w:rsidRPr="008F20B0" w14:paraId="2313C581" w14:textId="77777777" w:rsidTr="002768DC">
        <w:trPr>
          <w:trHeight w:val="509"/>
        </w:trPr>
        <w:tc>
          <w:tcPr>
            <w:tcW w:w="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7F1BA" w14:textId="77777777" w:rsidR="002768DC" w:rsidRPr="008F20B0" w:rsidRDefault="002768DC" w:rsidP="008F20B0">
            <w:pPr>
              <w:spacing w:after="0" w:line="240" w:lineRule="auto"/>
              <w:jc w:val="center"/>
              <w:rPr>
                <w:rFonts w:ascii="Times New Roman" w:eastAsia="Times New Roman" w:hAnsi="Times New Roman" w:cs="Times New Roman"/>
              </w:rPr>
            </w:pPr>
            <w:r w:rsidRPr="008F20B0">
              <w:rPr>
                <w:rFonts w:ascii="Times New Roman" w:eastAsia="Times New Roman" w:hAnsi="Times New Roman" w:cs="Times New Roman"/>
              </w:rPr>
              <w:t>2</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15817" w14:textId="263D2BC3" w:rsidR="002768DC" w:rsidRPr="008F20B0" w:rsidRDefault="002768DC" w:rsidP="008F20B0">
            <w:pPr>
              <w:spacing w:after="0" w:line="240" w:lineRule="auto"/>
              <w:rPr>
                <w:rFonts w:ascii="Times New Roman" w:eastAsia="Times New Roman" w:hAnsi="Times New Roman" w:cs="Times New Roman"/>
                <w:color w:val="000000"/>
              </w:rPr>
            </w:pPr>
            <w:r w:rsidRPr="002768DC">
              <w:rPr>
                <w:rFonts w:ascii="Times New Roman" w:eastAsia="Times New Roman" w:hAnsi="Times New Roman" w:cs="Times New Roman"/>
                <w:color w:val="000000"/>
              </w:rPr>
              <w:t>Разработка РД</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D5D60" w14:textId="540B9951" w:rsidR="002768DC" w:rsidRPr="008F20B0" w:rsidRDefault="002768DC" w:rsidP="008F20B0">
            <w:pPr>
              <w:spacing w:after="0" w:line="240" w:lineRule="auto"/>
              <w:jc w:val="center"/>
              <w:rPr>
                <w:rFonts w:ascii="Times New Roman" w:eastAsia="Times New Roman" w:hAnsi="Times New Roman" w:cs="Times New Roman"/>
                <w:sz w:val="22"/>
                <w:szCs w:val="22"/>
              </w:rPr>
            </w:pPr>
          </w:p>
        </w:tc>
        <w:tc>
          <w:tcPr>
            <w:tcW w:w="21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3D863" w14:textId="1F011EEC" w:rsidR="002768DC" w:rsidRPr="008F20B0" w:rsidRDefault="002768DC" w:rsidP="008F20B0">
            <w:pPr>
              <w:spacing w:after="0" w:line="240" w:lineRule="auto"/>
              <w:jc w:val="center"/>
              <w:rPr>
                <w:rFonts w:ascii="Times New Roman" w:eastAsia="Times New Roman" w:hAnsi="Times New Roman" w:cs="Times New Roman"/>
                <w:sz w:val="22"/>
                <w:szCs w:val="22"/>
              </w:rPr>
            </w:pPr>
            <w:r w:rsidRPr="008F20B0">
              <w:rPr>
                <w:rFonts w:ascii="Times New Roman" w:eastAsia="Times New Roman" w:hAnsi="Times New Roman" w:cs="Times New Roman"/>
                <w:sz w:val="22"/>
                <w:szCs w:val="22"/>
              </w:rPr>
              <w:t> </w:t>
            </w:r>
            <w:r>
              <w:rPr>
                <w:rFonts w:ascii="Times New Roman" w:eastAsia="Times New Roman" w:hAnsi="Times New Roman" w:cs="Times New Roman"/>
                <w:sz w:val="22"/>
                <w:szCs w:val="22"/>
              </w:rPr>
              <w:t>434 460,00</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5E4B4" w14:textId="016707AB" w:rsidR="002768DC" w:rsidRPr="008F20B0" w:rsidRDefault="002768DC" w:rsidP="008F20B0">
            <w:pPr>
              <w:spacing w:after="0" w:line="240" w:lineRule="auto"/>
              <w:jc w:val="center"/>
              <w:rPr>
                <w:rFonts w:ascii="Times New Roman" w:eastAsia="Times New Roman" w:hAnsi="Times New Roman" w:cs="Times New Roman"/>
                <w:sz w:val="22"/>
                <w:szCs w:val="22"/>
              </w:rPr>
            </w:pPr>
            <w:r w:rsidRPr="008F20B0">
              <w:rPr>
                <w:rFonts w:ascii="Times New Roman" w:eastAsia="Times New Roman" w:hAnsi="Times New Roman" w:cs="Times New Roman"/>
                <w:sz w:val="22"/>
                <w:szCs w:val="22"/>
              </w:rPr>
              <w:t> </w:t>
            </w:r>
            <w:r>
              <w:rPr>
                <w:rFonts w:ascii="Times New Roman" w:eastAsia="Times New Roman" w:hAnsi="Times New Roman" w:cs="Times New Roman"/>
                <w:sz w:val="22"/>
                <w:szCs w:val="22"/>
              </w:rPr>
              <w:t>990 359,00</w:t>
            </w:r>
          </w:p>
        </w:tc>
      </w:tr>
      <w:tr w:rsidR="002768DC" w:rsidRPr="008F20B0" w14:paraId="4B79BF55" w14:textId="77777777" w:rsidTr="002768DC">
        <w:trPr>
          <w:trHeight w:val="599"/>
        </w:trPr>
        <w:tc>
          <w:tcPr>
            <w:tcW w:w="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C9FEF" w14:textId="77777777" w:rsidR="002768DC" w:rsidRPr="008F20B0" w:rsidRDefault="002768DC" w:rsidP="008F20B0">
            <w:pPr>
              <w:spacing w:after="0" w:line="240" w:lineRule="auto"/>
              <w:jc w:val="center"/>
              <w:rPr>
                <w:rFonts w:ascii="Times New Roman" w:eastAsia="Times New Roman" w:hAnsi="Times New Roman" w:cs="Times New Roman"/>
              </w:rPr>
            </w:pPr>
            <w:r w:rsidRPr="008F20B0">
              <w:rPr>
                <w:rFonts w:ascii="Times New Roman" w:eastAsia="Times New Roman" w:hAnsi="Times New Roman" w:cs="Times New Roman"/>
              </w:rPr>
              <w:t>3</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E064E5" w14:textId="4507102F" w:rsidR="002768DC" w:rsidRPr="008F20B0" w:rsidRDefault="002768DC" w:rsidP="008F20B0">
            <w:pPr>
              <w:spacing w:after="0" w:line="240" w:lineRule="auto"/>
              <w:rPr>
                <w:rFonts w:ascii="Times New Roman" w:eastAsia="Times New Roman" w:hAnsi="Times New Roman" w:cs="Times New Roman"/>
                <w:color w:val="000000"/>
              </w:rPr>
            </w:pPr>
            <w:r w:rsidRPr="002768DC">
              <w:rPr>
                <w:rFonts w:ascii="Times New Roman" w:eastAsia="Times New Roman" w:hAnsi="Times New Roman" w:cs="Times New Roman"/>
                <w:color w:val="000000"/>
              </w:rPr>
              <w:t>Командировочные затраты</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1C8B9390" w14:textId="3741217A" w:rsidR="002768DC" w:rsidRPr="008F20B0" w:rsidRDefault="002768DC" w:rsidP="008F20B0">
            <w:pPr>
              <w:spacing w:after="0" w:line="240" w:lineRule="auto"/>
              <w:jc w:val="center"/>
              <w:rPr>
                <w:rFonts w:ascii="Times New Roman" w:eastAsia="Times New Roman" w:hAnsi="Times New Roman" w:cs="Times New Roman"/>
                <w:sz w:val="22"/>
                <w:szCs w:val="22"/>
              </w:rPr>
            </w:pPr>
          </w:p>
        </w:tc>
        <w:tc>
          <w:tcPr>
            <w:tcW w:w="21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A8C425" w14:textId="733E00D6" w:rsidR="002768DC" w:rsidRPr="008F20B0" w:rsidRDefault="002768DC" w:rsidP="008F20B0">
            <w:pPr>
              <w:spacing w:after="0" w:line="240" w:lineRule="auto"/>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58 416,00</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B6ACE50" w14:textId="3ACA0795" w:rsidR="002768DC" w:rsidRPr="008F20B0" w:rsidRDefault="002768DC" w:rsidP="008F20B0">
            <w:pPr>
              <w:spacing w:after="0" w:line="240" w:lineRule="auto"/>
              <w:jc w:val="center"/>
              <w:rPr>
                <w:rFonts w:ascii="Times New Roman" w:eastAsia="Times New Roman" w:hAnsi="Times New Roman" w:cs="Times New Roman"/>
                <w:sz w:val="22"/>
                <w:szCs w:val="22"/>
              </w:rPr>
            </w:pPr>
          </w:p>
        </w:tc>
      </w:tr>
      <w:tr w:rsidR="002768DC" w:rsidRPr="008F20B0" w14:paraId="25EB9098" w14:textId="77777777" w:rsidTr="002768DC">
        <w:trPr>
          <w:trHeight w:val="495"/>
        </w:trPr>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E0BDA" w14:textId="77777777" w:rsidR="002768DC" w:rsidRPr="008F20B0" w:rsidRDefault="002768DC" w:rsidP="008F20B0">
            <w:pPr>
              <w:spacing w:after="0" w:line="240" w:lineRule="auto"/>
              <w:jc w:val="center"/>
              <w:rPr>
                <w:rFonts w:ascii="Times New Roman" w:eastAsia="Times New Roman" w:hAnsi="Times New Roman" w:cs="Times New Roman"/>
                <w:b/>
                <w:bCs/>
                <w:sz w:val="22"/>
                <w:szCs w:val="22"/>
              </w:rPr>
            </w:pPr>
            <w:r w:rsidRPr="008F20B0">
              <w:rPr>
                <w:rFonts w:ascii="Times New Roman" w:eastAsia="Times New Roman" w:hAnsi="Times New Roman" w:cs="Times New Roman"/>
                <w:b/>
                <w:bCs/>
                <w:sz w:val="22"/>
                <w:szCs w:val="22"/>
              </w:rPr>
              <w:t> </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97A37" w14:textId="77777777" w:rsidR="002768DC" w:rsidRPr="008F20B0" w:rsidRDefault="002768DC" w:rsidP="008F20B0">
            <w:pPr>
              <w:spacing w:after="0" w:line="240" w:lineRule="auto"/>
              <w:rPr>
                <w:rFonts w:ascii="Times New Roman" w:eastAsia="Times New Roman" w:hAnsi="Times New Roman" w:cs="Times New Roman"/>
                <w:b/>
                <w:bCs/>
                <w:sz w:val="22"/>
                <w:szCs w:val="22"/>
              </w:rPr>
            </w:pPr>
            <w:r w:rsidRPr="008F20B0">
              <w:rPr>
                <w:rFonts w:ascii="Times New Roman" w:eastAsia="Times New Roman" w:hAnsi="Times New Roman" w:cs="Times New Roman"/>
                <w:b/>
                <w:bCs/>
                <w:sz w:val="22"/>
                <w:szCs w:val="22"/>
              </w:rPr>
              <w:t>ИТОГО</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A28FE2" w14:textId="24E67E09" w:rsidR="002768DC" w:rsidRPr="008F20B0" w:rsidRDefault="002768DC" w:rsidP="002768DC">
            <w:pPr>
              <w:spacing w:after="0" w:line="240" w:lineRule="auto"/>
              <w:jc w:val="center"/>
              <w:rPr>
                <w:rFonts w:ascii="Times New Roman" w:eastAsia="Times New Roman" w:hAnsi="Times New Roman" w:cs="Times New Roman"/>
                <w:b/>
                <w:bCs/>
                <w:sz w:val="22"/>
                <w:szCs w:val="22"/>
              </w:rPr>
            </w:pPr>
            <w:r w:rsidRPr="008F20B0">
              <w:rPr>
                <w:rFonts w:ascii="Times New Roman" w:eastAsia="Times New Roman" w:hAnsi="Times New Roman" w:cs="Times New Roman"/>
                <w:b/>
                <w:bCs/>
                <w:sz w:val="22"/>
                <w:szCs w:val="22"/>
              </w:rPr>
              <w:t>1 9</w:t>
            </w:r>
            <w:r>
              <w:rPr>
                <w:rFonts w:ascii="Times New Roman" w:eastAsia="Times New Roman" w:hAnsi="Times New Roman" w:cs="Times New Roman"/>
                <w:b/>
                <w:bCs/>
                <w:sz w:val="22"/>
                <w:szCs w:val="22"/>
              </w:rPr>
              <w:t>9</w:t>
            </w:r>
            <w:r w:rsidRPr="008F20B0">
              <w:rPr>
                <w:rFonts w:ascii="Times New Roman" w:eastAsia="Times New Roman" w:hAnsi="Times New Roman" w:cs="Times New Roman"/>
                <w:b/>
                <w:bCs/>
                <w:sz w:val="22"/>
                <w:szCs w:val="22"/>
              </w:rPr>
              <w:t xml:space="preserve">0 </w:t>
            </w:r>
            <w:r>
              <w:rPr>
                <w:rFonts w:ascii="Times New Roman" w:eastAsia="Times New Roman" w:hAnsi="Times New Roman" w:cs="Times New Roman"/>
                <w:b/>
                <w:bCs/>
                <w:sz w:val="22"/>
                <w:szCs w:val="22"/>
              </w:rPr>
              <w:t>359</w:t>
            </w:r>
            <w:r w:rsidRPr="008F20B0">
              <w:rPr>
                <w:rFonts w:ascii="Times New Roman" w:eastAsia="Times New Roman" w:hAnsi="Times New Roman" w:cs="Times New Roman"/>
                <w:b/>
                <w:bCs/>
                <w:sz w:val="22"/>
                <w:szCs w:val="22"/>
              </w:rPr>
              <w:t>,00</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6AD43" w14:textId="4FA7B0AF" w:rsidR="002768DC" w:rsidRPr="008F20B0" w:rsidRDefault="002768DC" w:rsidP="008F20B0">
            <w:pPr>
              <w:spacing w:after="0" w:line="240" w:lineRule="auto"/>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1 000 000,00</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8A83B5" w14:textId="0F75AFFA" w:rsidR="002768DC" w:rsidRPr="008F20B0" w:rsidRDefault="002768DC" w:rsidP="008F20B0">
            <w:pPr>
              <w:spacing w:after="0" w:line="240" w:lineRule="auto"/>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990 359,00</w:t>
            </w:r>
          </w:p>
        </w:tc>
      </w:tr>
      <w:tr w:rsidR="002768DC" w:rsidRPr="008F20B0" w14:paraId="4BE7B19E" w14:textId="77777777" w:rsidTr="002768DC">
        <w:trPr>
          <w:trHeight w:val="495"/>
        </w:trPr>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16E8E4" w14:textId="77777777" w:rsidR="002768DC" w:rsidRPr="008F20B0" w:rsidRDefault="002768DC" w:rsidP="008F20B0">
            <w:pPr>
              <w:spacing w:after="0" w:line="240" w:lineRule="auto"/>
              <w:jc w:val="center"/>
              <w:rPr>
                <w:rFonts w:ascii="Times New Roman" w:eastAsia="Times New Roman" w:hAnsi="Times New Roman" w:cs="Times New Roman"/>
                <w:b/>
                <w:bCs/>
                <w:sz w:val="22"/>
                <w:szCs w:val="22"/>
              </w:rPr>
            </w:pPr>
            <w:r w:rsidRPr="008F20B0">
              <w:rPr>
                <w:rFonts w:ascii="Times New Roman" w:eastAsia="Times New Roman" w:hAnsi="Times New Roman" w:cs="Times New Roman"/>
                <w:b/>
                <w:bCs/>
                <w:sz w:val="22"/>
                <w:szCs w:val="22"/>
              </w:rPr>
              <w:t> </w:t>
            </w: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14C37" w14:textId="567A7EE2" w:rsidR="002768DC" w:rsidRPr="008F20B0" w:rsidRDefault="002768DC" w:rsidP="002768DC">
            <w:pPr>
              <w:spacing w:after="0" w:line="240" w:lineRule="auto"/>
              <w:rPr>
                <w:rFonts w:ascii="Times New Roman" w:eastAsia="Times New Roman" w:hAnsi="Times New Roman" w:cs="Times New Roman"/>
                <w:b/>
                <w:bCs/>
                <w:sz w:val="22"/>
                <w:szCs w:val="22"/>
              </w:rPr>
            </w:pPr>
            <w:r w:rsidRPr="008F20B0">
              <w:rPr>
                <w:rFonts w:ascii="Times New Roman" w:eastAsia="Times New Roman" w:hAnsi="Times New Roman" w:cs="Times New Roman"/>
                <w:b/>
                <w:bCs/>
                <w:sz w:val="22"/>
                <w:szCs w:val="22"/>
              </w:rPr>
              <w:t xml:space="preserve">НДС </w:t>
            </w:r>
            <w:r>
              <w:rPr>
                <w:rFonts w:ascii="Times New Roman" w:eastAsia="Times New Roman" w:hAnsi="Times New Roman" w:cs="Times New Roman"/>
                <w:b/>
                <w:bCs/>
                <w:sz w:val="22"/>
                <w:szCs w:val="22"/>
              </w:rPr>
              <w:t xml:space="preserve">(20%) </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05CE91" w14:textId="070B7E55" w:rsidR="002768DC" w:rsidRPr="008F20B0" w:rsidRDefault="002768DC" w:rsidP="008F20B0">
            <w:pPr>
              <w:spacing w:after="0" w:line="240" w:lineRule="auto"/>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398 071,80</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282CA" w14:textId="77777777" w:rsidR="002768DC" w:rsidRPr="008F20B0" w:rsidRDefault="002768DC" w:rsidP="008F20B0">
            <w:pPr>
              <w:spacing w:after="0" w:line="240" w:lineRule="auto"/>
              <w:jc w:val="center"/>
              <w:rPr>
                <w:rFonts w:ascii="Times New Roman" w:eastAsia="Times New Roman" w:hAnsi="Times New Roman" w:cs="Times New Roman"/>
                <w:b/>
                <w:bCs/>
                <w:sz w:val="22"/>
                <w:szCs w:val="22"/>
              </w:rPr>
            </w:pPr>
            <w:r w:rsidRPr="008F20B0">
              <w:rPr>
                <w:rFonts w:ascii="Times New Roman" w:eastAsia="Times New Roman" w:hAnsi="Times New Roman" w:cs="Times New Roman"/>
                <w:b/>
                <w:bCs/>
                <w:sz w:val="22"/>
                <w:szCs w:val="22"/>
              </w:rPr>
              <w:t>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47A73E" w14:textId="77777777" w:rsidR="002768DC" w:rsidRPr="008F20B0" w:rsidRDefault="002768DC" w:rsidP="008F20B0">
            <w:pPr>
              <w:spacing w:after="0" w:line="240" w:lineRule="auto"/>
              <w:jc w:val="center"/>
              <w:rPr>
                <w:rFonts w:ascii="Times New Roman" w:eastAsia="Times New Roman" w:hAnsi="Times New Roman" w:cs="Times New Roman"/>
                <w:b/>
                <w:bCs/>
                <w:sz w:val="22"/>
                <w:szCs w:val="22"/>
              </w:rPr>
            </w:pPr>
            <w:r w:rsidRPr="008F20B0">
              <w:rPr>
                <w:rFonts w:ascii="Times New Roman" w:eastAsia="Times New Roman" w:hAnsi="Times New Roman" w:cs="Times New Roman"/>
                <w:b/>
                <w:bCs/>
                <w:sz w:val="22"/>
                <w:szCs w:val="22"/>
              </w:rPr>
              <w:t> </w:t>
            </w:r>
          </w:p>
        </w:tc>
      </w:tr>
      <w:tr w:rsidR="002768DC" w:rsidRPr="008F20B0" w14:paraId="5AF0CE32" w14:textId="77777777" w:rsidTr="002768DC">
        <w:trPr>
          <w:trHeight w:val="495"/>
        </w:trPr>
        <w:tc>
          <w:tcPr>
            <w:tcW w:w="452" w:type="dxa"/>
            <w:tcBorders>
              <w:top w:val="single" w:sz="4" w:space="0" w:color="auto"/>
              <w:left w:val="single" w:sz="4" w:space="0" w:color="auto"/>
              <w:bottom w:val="single" w:sz="4" w:space="0" w:color="auto"/>
              <w:right w:val="single" w:sz="4" w:space="0" w:color="auto"/>
            </w:tcBorders>
            <w:shd w:val="clear" w:color="auto" w:fill="auto"/>
            <w:vAlign w:val="center"/>
          </w:tcPr>
          <w:p w14:paraId="6E09E23D" w14:textId="77777777" w:rsidR="002768DC" w:rsidRPr="008F20B0" w:rsidRDefault="002768DC" w:rsidP="008F20B0">
            <w:pPr>
              <w:spacing w:after="0" w:line="240" w:lineRule="auto"/>
              <w:jc w:val="center"/>
              <w:rPr>
                <w:rFonts w:ascii="Times New Roman" w:eastAsia="Times New Roman" w:hAnsi="Times New Roman" w:cs="Times New Roman"/>
                <w:b/>
                <w:bCs/>
                <w:sz w:val="22"/>
                <w:szCs w:val="22"/>
              </w:rPr>
            </w:pPr>
          </w:p>
        </w:tc>
        <w:tc>
          <w:tcPr>
            <w:tcW w:w="3747" w:type="dxa"/>
            <w:tcBorders>
              <w:top w:val="single" w:sz="4" w:space="0" w:color="auto"/>
              <w:left w:val="single" w:sz="4" w:space="0" w:color="auto"/>
              <w:bottom w:val="single" w:sz="4" w:space="0" w:color="auto"/>
              <w:right w:val="single" w:sz="4" w:space="0" w:color="auto"/>
            </w:tcBorders>
            <w:shd w:val="clear" w:color="auto" w:fill="auto"/>
            <w:vAlign w:val="center"/>
          </w:tcPr>
          <w:p w14:paraId="0C392A23" w14:textId="5B2656CE" w:rsidR="002768DC" w:rsidRPr="008F20B0" w:rsidRDefault="002768DC" w:rsidP="002768DC">
            <w:pPr>
              <w:spacing w:after="0" w:line="240" w:lineRule="auto"/>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ВСЕГО С УЧЕТОМ НДС</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08122A74" w14:textId="53015681" w:rsidR="002768DC" w:rsidRDefault="002768DC" w:rsidP="008F20B0">
            <w:pPr>
              <w:spacing w:after="0" w:line="240" w:lineRule="auto"/>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2 388 430,80</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tcPr>
          <w:p w14:paraId="3BF35E49" w14:textId="77777777" w:rsidR="002768DC" w:rsidRPr="008F20B0" w:rsidRDefault="002768DC" w:rsidP="008F20B0">
            <w:pPr>
              <w:spacing w:after="0" w:line="240" w:lineRule="auto"/>
              <w:jc w:val="center"/>
              <w:rPr>
                <w:rFonts w:ascii="Times New Roman" w:eastAsia="Times New Roman" w:hAnsi="Times New Roman" w:cs="Times New Roman"/>
                <w:b/>
                <w:bCs/>
                <w:sz w:val="22"/>
                <w:szCs w:val="22"/>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74EE90" w14:textId="77777777" w:rsidR="002768DC" w:rsidRPr="008F20B0" w:rsidRDefault="002768DC" w:rsidP="008F20B0">
            <w:pPr>
              <w:spacing w:after="0" w:line="240" w:lineRule="auto"/>
              <w:jc w:val="center"/>
              <w:rPr>
                <w:rFonts w:ascii="Times New Roman" w:eastAsia="Times New Roman" w:hAnsi="Times New Roman" w:cs="Times New Roman"/>
                <w:b/>
                <w:bCs/>
                <w:sz w:val="22"/>
                <w:szCs w:val="22"/>
              </w:rPr>
            </w:pPr>
          </w:p>
        </w:tc>
      </w:tr>
      <w:tr w:rsidR="002768DC" w:rsidRPr="008F20B0" w14:paraId="4922B890" w14:textId="77777777" w:rsidTr="002768DC">
        <w:trPr>
          <w:trHeight w:val="405"/>
        </w:trPr>
        <w:tc>
          <w:tcPr>
            <w:tcW w:w="452" w:type="dxa"/>
            <w:tcBorders>
              <w:top w:val="single" w:sz="4" w:space="0" w:color="auto"/>
            </w:tcBorders>
            <w:shd w:val="clear" w:color="auto" w:fill="auto"/>
            <w:noWrap/>
            <w:vAlign w:val="bottom"/>
            <w:hideMark/>
          </w:tcPr>
          <w:p w14:paraId="1295C7CD" w14:textId="77777777" w:rsidR="002768DC" w:rsidRPr="008F20B0" w:rsidRDefault="002768DC" w:rsidP="008F20B0">
            <w:pPr>
              <w:spacing w:after="0" w:line="240" w:lineRule="auto"/>
              <w:jc w:val="center"/>
              <w:rPr>
                <w:rFonts w:ascii="Times New Roman" w:eastAsia="Times New Roman" w:hAnsi="Times New Roman" w:cs="Times New Roman"/>
                <w:b/>
                <w:bCs/>
                <w:sz w:val="22"/>
                <w:szCs w:val="22"/>
              </w:rPr>
            </w:pPr>
          </w:p>
        </w:tc>
        <w:tc>
          <w:tcPr>
            <w:tcW w:w="3747" w:type="dxa"/>
            <w:tcBorders>
              <w:top w:val="single" w:sz="4" w:space="0" w:color="auto"/>
            </w:tcBorders>
            <w:shd w:val="clear" w:color="auto" w:fill="auto"/>
            <w:vAlign w:val="bottom"/>
            <w:hideMark/>
          </w:tcPr>
          <w:p w14:paraId="171ECF4E" w14:textId="77777777" w:rsidR="002768DC" w:rsidRPr="008F20B0" w:rsidRDefault="002768DC" w:rsidP="008F20B0">
            <w:pPr>
              <w:spacing w:after="0" w:line="240" w:lineRule="auto"/>
              <w:rPr>
                <w:rFonts w:ascii="Times New Roman" w:eastAsia="Times New Roman" w:hAnsi="Times New Roman" w:cs="Times New Roman"/>
              </w:rPr>
            </w:pPr>
          </w:p>
        </w:tc>
        <w:tc>
          <w:tcPr>
            <w:tcW w:w="1400" w:type="dxa"/>
            <w:tcBorders>
              <w:top w:val="single" w:sz="4" w:space="0" w:color="auto"/>
            </w:tcBorders>
            <w:shd w:val="clear" w:color="auto" w:fill="auto"/>
            <w:noWrap/>
            <w:hideMark/>
          </w:tcPr>
          <w:p w14:paraId="14038FEC" w14:textId="77777777" w:rsidR="002768DC" w:rsidRPr="008F20B0" w:rsidRDefault="002768DC" w:rsidP="008F20B0">
            <w:pPr>
              <w:spacing w:after="0" w:line="240" w:lineRule="auto"/>
              <w:rPr>
                <w:rFonts w:ascii="Times New Roman" w:eastAsia="Times New Roman" w:hAnsi="Times New Roman" w:cs="Times New Roman"/>
              </w:rPr>
            </w:pPr>
          </w:p>
        </w:tc>
        <w:tc>
          <w:tcPr>
            <w:tcW w:w="2159" w:type="dxa"/>
            <w:tcBorders>
              <w:top w:val="single" w:sz="4" w:space="0" w:color="auto"/>
            </w:tcBorders>
            <w:shd w:val="clear" w:color="auto" w:fill="auto"/>
            <w:noWrap/>
            <w:vAlign w:val="bottom"/>
            <w:hideMark/>
          </w:tcPr>
          <w:p w14:paraId="67B50721" w14:textId="77777777" w:rsidR="002768DC" w:rsidRPr="008F20B0" w:rsidRDefault="002768DC" w:rsidP="008F20B0">
            <w:pPr>
              <w:spacing w:after="0" w:line="240" w:lineRule="auto"/>
              <w:jc w:val="center"/>
              <w:rPr>
                <w:rFonts w:ascii="Times New Roman" w:eastAsia="Times New Roman" w:hAnsi="Times New Roman" w:cs="Times New Roman"/>
              </w:rPr>
            </w:pPr>
          </w:p>
        </w:tc>
        <w:tc>
          <w:tcPr>
            <w:tcW w:w="1843" w:type="dxa"/>
            <w:gridSpan w:val="2"/>
            <w:tcBorders>
              <w:top w:val="single" w:sz="4" w:space="0" w:color="auto"/>
            </w:tcBorders>
            <w:shd w:val="clear" w:color="auto" w:fill="auto"/>
            <w:noWrap/>
            <w:vAlign w:val="bottom"/>
            <w:hideMark/>
          </w:tcPr>
          <w:p w14:paraId="6614DB02" w14:textId="77777777" w:rsidR="002768DC" w:rsidRPr="008F20B0" w:rsidRDefault="002768DC" w:rsidP="008F20B0">
            <w:pPr>
              <w:spacing w:after="0" w:line="240" w:lineRule="auto"/>
              <w:rPr>
                <w:rFonts w:ascii="Times New Roman" w:eastAsia="Times New Roman" w:hAnsi="Times New Roman" w:cs="Times New Roman"/>
              </w:rPr>
            </w:pPr>
          </w:p>
        </w:tc>
      </w:tr>
      <w:tr w:rsidR="002768DC" w:rsidRPr="008F20B0" w14:paraId="4BC3D639" w14:textId="77777777" w:rsidTr="002768DC">
        <w:trPr>
          <w:trHeight w:val="315"/>
        </w:trPr>
        <w:tc>
          <w:tcPr>
            <w:tcW w:w="452" w:type="dxa"/>
            <w:shd w:val="clear" w:color="auto" w:fill="auto"/>
            <w:noWrap/>
            <w:vAlign w:val="bottom"/>
            <w:hideMark/>
          </w:tcPr>
          <w:p w14:paraId="540F482C" w14:textId="77777777" w:rsidR="002768DC" w:rsidRPr="008F20B0" w:rsidRDefault="002768DC" w:rsidP="008F20B0">
            <w:pPr>
              <w:spacing w:after="0" w:line="240" w:lineRule="auto"/>
              <w:rPr>
                <w:rFonts w:ascii="Times New Roman" w:eastAsia="Times New Roman" w:hAnsi="Times New Roman" w:cs="Times New Roman"/>
              </w:rPr>
            </w:pPr>
          </w:p>
        </w:tc>
        <w:tc>
          <w:tcPr>
            <w:tcW w:w="3747" w:type="dxa"/>
            <w:shd w:val="clear" w:color="auto" w:fill="auto"/>
            <w:noWrap/>
            <w:hideMark/>
          </w:tcPr>
          <w:p w14:paraId="6950B459" w14:textId="77777777" w:rsidR="002768DC" w:rsidRPr="008F20B0" w:rsidRDefault="002768DC" w:rsidP="008F20B0">
            <w:pPr>
              <w:spacing w:after="0" w:line="240" w:lineRule="auto"/>
              <w:rPr>
                <w:rFonts w:ascii="Times New Roman" w:eastAsia="Times New Roman" w:hAnsi="Times New Roman" w:cs="Times New Roman"/>
                <w:b/>
                <w:bCs/>
                <w:sz w:val="22"/>
                <w:szCs w:val="22"/>
              </w:rPr>
            </w:pPr>
            <w:r w:rsidRPr="008F20B0">
              <w:rPr>
                <w:rFonts w:ascii="Times New Roman" w:eastAsia="Times New Roman" w:hAnsi="Times New Roman" w:cs="Times New Roman"/>
                <w:b/>
                <w:bCs/>
                <w:sz w:val="22"/>
                <w:szCs w:val="22"/>
              </w:rPr>
              <w:t>ПОДРЯДЧИК:</w:t>
            </w:r>
          </w:p>
        </w:tc>
        <w:tc>
          <w:tcPr>
            <w:tcW w:w="1400" w:type="dxa"/>
            <w:shd w:val="clear" w:color="auto" w:fill="auto"/>
            <w:noWrap/>
            <w:hideMark/>
          </w:tcPr>
          <w:p w14:paraId="5823978B" w14:textId="77777777" w:rsidR="002768DC" w:rsidRPr="008F20B0" w:rsidRDefault="002768DC" w:rsidP="008F20B0">
            <w:pPr>
              <w:spacing w:after="0" w:line="240" w:lineRule="auto"/>
              <w:rPr>
                <w:rFonts w:ascii="Times New Roman" w:eastAsia="Times New Roman" w:hAnsi="Times New Roman" w:cs="Times New Roman"/>
                <w:b/>
                <w:bCs/>
                <w:sz w:val="22"/>
                <w:szCs w:val="22"/>
              </w:rPr>
            </w:pPr>
          </w:p>
        </w:tc>
        <w:tc>
          <w:tcPr>
            <w:tcW w:w="2159" w:type="dxa"/>
            <w:shd w:val="clear" w:color="auto" w:fill="auto"/>
            <w:noWrap/>
            <w:vAlign w:val="bottom"/>
            <w:hideMark/>
          </w:tcPr>
          <w:p w14:paraId="687987D6" w14:textId="77777777" w:rsidR="002768DC" w:rsidRPr="008F20B0" w:rsidRDefault="002768DC" w:rsidP="008F20B0">
            <w:pPr>
              <w:spacing w:after="0" w:line="240" w:lineRule="auto"/>
              <w:rPr>
                <w:rFonts w:ascii="Times New Roman" w:eastAsia="Times New Roman" w:hAnsi="Times New Roman" w:cs="Times New Roman"/>
                <w:b/>
                <w:bCs/>
                <w:sz w:val="22"/>
                <w:szCs w:val="22"/>
              </w:rPr>
            </w:pPr>
            <w:r w:rsidRPr="008F20B0">
              <w:rPr>
                <w:rFonts w:ascii="Times New Roman" w:eastAsia="Times New Roman" w:hAnsi="Times New Roman" w:cs="Times New Roman"/>
                <w:b/>
                <w:bCs/>
                <w:sz w:val="22"/>
                <w:szCs w:val="22"/>
              </w:rPr>
              <w:t>ЗАКАЗЧИК:</w:t>
            </w:r>
          </w:p>
        </w:tc>
        <w:tc>
          <w:tcPr>
            <w:tcW w:w="1843" w:type="dxa"/>
            <w:gridSpan w:val="2"/>
            <w:shd w:val="clear" w:color="auto" w:fill="auto"/>
            <w:noWrap/>
            <w:vAlign w:val="bottom"/>
            <w:hideMark/>
          </w:tcPr>
          <w:p w14:paraId="1F4F9996" w14:textId="77777777" w:rsidR="002768DC" w:rsidRPr="008F20B0" w:rsidRDefault="002768DC" w:rsidP="008F20B0">
            <w:pPr>
              <w:spacing w:after="0" w:line="240" w:lineRule="auto"/>
              <w:rPr>
                <w:rFonts w:ascii="Times New Roman" w:eastAsia="Times New Roman" w:hAnsi="Times New Roman" w:cs="Times New Roman"/>
              </w:rPr>
            </w:pPr>
          </w:p>
        </w:tc>
      </w:tr>
      <w:tr w:rsidR="002768DC" w:rsidRPr="008F20B0" w14:paraId="6FFEBF8D" w14:textId="42653E7E" w:rsidTr="002768DC">
        <w:trPr>
          <w:gridAfter w:val="1"/>
          <w:wAfter w:w="255" w:type="dxa"/>
          <w:trHeight w:val="930"/>
        </w:trPr>
        <w:tc>
          <w:tcPr>
            <w:tcW w:w="452" w:type="dxa"/>
            <w:shd w:val="clear" w:color="auto" w:fill="auto"/>
            <w:noWrap/>
            <w:vAlign w:val="bottom"/>
            <w:hideMark/>
          </w:tcPr>
          <w:p w14:paraId="32FE3488" w14:textId="77777777" w:rsidR="002768DC" w:rsidRPr="008F20B0" w:rsidRDefault="002768DC" w:rsidP="002768DC">
            <w:pPr>
              <w:spacing w:after="0" w:line="240" w:lineRule="auto"/>
              <w:rPr>
                <w:rFonts w:ascii="Times New Roman" w:eastAsia="Times New Roman" w:hAnsi="Times New Roman" w:cs="Times New Roman"/>
              </w:rPr>
            </w:pPr>
          </w:p>
        </w:tc>
        <w:tc>
          <w:tcPr>
            <w:tcW w:w="3747" w:type="dxa"/>
            <w:shd w:val="clear" w:color="auto" w:fill="auto"/>
            <w:hideMark/>
          </w:tcPr>
          <w:p w14:paraId="5D32077E" w14:textId="27170375" w:rsidR="002768DC" w:rsidRPr="008F20B0" w:rsidRDefault="002768DC" w:rsidP="002768DC">
            <w:pPr>
              <w:spacing w:after="0" w:line="240" w:lineRule="auto"/>
              <w:rPr>
                <w:rFonts w:ascii="Times New Roman" w:eastAsia="Times New Roman" w:hAnsi="Times New Roman" w:cs="Times New Roman"/>
                <w:sz w:val="24"/>
                <w:szCs w:val="24"/>
              </w:rPr>
            </w:pPr>
          </w:p>
        </w:tc>
        <w:tc>
          <w:tcPr>
            <w:tcW w:w="1400" w:type="dxa"/>
            <w:shd w:val="clear" w:color="auto" w:fill="auto"/>
            <w:hideMark/>
          </w:tcPr>
          <w:p w14:paraId="63564E8E" w14:textId="77777777" w:rsidR="002768DC" w:rsidRPr="008F20B0" w:rsidRDefault="002768DC" w:rsidP="002768DC">
            <w:pPr>
              <w:spacing w:after="0" w:line="240" w:lineRule="auto"/>
              <w:rPr>
                <w:rFonts w:ascii="Times New Roman" w:eastAsia="Times New Roman" w:hAnsi="Times New Roman" w:cs="Times New Roman"/>
                <w:sz w:val="24"/>
                <w:szCs w:val="24"/>
              </w:rPr>
            </w:pPr>
          </w:p>
        </w:tc>
        <w:tc>
          <w:tcPr>
            <w:tcW w:w="3747" w:type="dxa"/>
            <w:gridSpan w:val="2"/>
          </w:tcPr>
          <w:p w14:paraId="411B50C0" w14:textId="77777777" w:rsidR="002768DC" w:rsidRPr="008F20B0" w:rsidRDefault="002768DC" w:rsidP="002768DC">
            <w:pPr>
              <w:rPr>
                <w:rFonts w:ascii="Times New Roman" w:eastAsia="Times New Roman" w:hAnsi="Times New Roman" w:cs="Times New Roman"/>
              </w:rPr>
            </w:pPr>
          </w:p>
        </w:tc>
      </w:tr>
      <w:tr w:rsidR="002768DC" w:rsidRPr="008F20B0" w14:paraId="55AF5A8F" w14:textId="77777777" w:rsidTr="002768DC">
        <w:trPr>
          <w:trHeight w:val="420"/>
        </w:trPr>
        <w:tc>
          <w:tcPr>
            <w:tcW w:w="452" w:type="dxa"/>
            <w:shd w:val="clear" w:color="auto" w:fill="auto"/>
            <w:noWrap/>
            <w:vAlign w:val="bottom"/>
            <w:hideMark/>
          </w:tcPr>
          <w:p w14:paraId="1B077A2A" w14:textId="77777777" w:rsidR="002768DC" w:rsidRPr="008F20B0" w:rsidRDefault="002768DC" w:rsidP="002768DC">
            <w:pPr>
              <w:spacing w:after="0" w:line="240" w:lineRule="auto"/>
              <w:rPr>
                <w:rFonts w:ascii="Times New Roman" w:eastAsia="Times New Roman" w:hAnsi="Times New Roman" w:cs="Times New Roman"/>
                <w:sz w:val="24"/>
                <w:szCs w:val="24"/>
              </w:rPr>
            </w:pPr>
          </w:p>
        </w:tc>
        <w:tc>
          <w:tcPr>
            <w:tcW w:w="3747" w:type="dxa"/>
            <w:shd w:val="clear" w:color="auto" w:fill="auto"/>
            <w:noWrap/>
            <w:vAlign w:val="bottom"/>
            <w:hideMark/>
          </w:tcPr>
          <w:p w14:paraId="08E65888" w14:textId="06DF47B3" w:rsidR="002768DC" w:rsidRPr="008F20B0" w:rsidRDefault="002768DC" w:rsidP="002768DC">
            <w:pPr>
              <w:spacing w:after="0" w:line="240" w:lineRule="auto"/>
              <w:rPr>
                <w:rFonts w:ascii="Times New Roman" w:eastAsia="Times New Roman" w:hAnsi="Times New Roman" w:cs="Times New Roman"/>
                <w:sz w:val="24"/>
                <w:szCs w:val="24"/>
              </w:rPr>
            </w:pPr>
            <w:r w:rsidRPr="008F20B0">
              <w:rPr>
                <w:rFonts w:ascii="Times New Roman" w:eastAsia="Times New Roman" w:hAnsi="Times New Roman" w:cs="Times New Roman"/>
                <w:sz w:val="24"/>
                <w:szCs w:val="24"/>
              </w:rPr>
              <w:t xml:space="preserve">______________ </w:t>
            </w:r>
          </w:p>
        </w:tc>
        <w:tc>
          <w:tcPr>
            <w:tcW w:w="1400" w:type="dxa"/>
            <w:shd w:val="clear" w:color="auto" w:fill="auto"/>
            <w:noWrap/>
            <w:vAlign w:val="bottom"/>
            <w:hideMark/>
          </w:tcPr>
          <w:p w14:paraId="07DF0086" w14:textId="77777777" w:rsidR="002768DC" w:rsidRPr="008F20B0" w:rsidRDefault="002768DC" w:rsidP="002768DC">
            <w:pPr>
              <w:spacing w:after="0" w:line="240" w:lineRule="auto"/>
              <w:rPr>
                <w:rFonts w:ascii="Times New Roman" w:eastAsia="Times New Roman" w:hAnsi="Times New Roman" w:cs="Times New Roman"/>
                <w:sz w:val="24"/>
                <w:szCs w:val="24"/>
              </w:rPr>
            </w:pPr>
          </w:p>
        </w:tc>
        <w:tc>
          <w:tcPr>
            <w:tcW w:w="4002" w:type="dxa"/>
            <w:gridSpan w:val="3"/>
            <w:shd w:val="clear" w:color="auto" w:fill="auto"/>
            <w:noWrap/>
            <w:vAlign w:val="bottom"/>
            <w:hideMark/>
          </w:tcPr>
          <w:p w14:paraId="23B4445D" w14:textId="4FF59B95" w:rsidR="002768DC" w:rsidRPr="008F20B0" w:rsidRDefault="002768DC" w:rsidP="002768DC">
            <w:pPr>
              <w:spacing w:after="0" w:line="240" w:lineRule="auto"/>
              <w:rPr>
                <w:rFonts w:ascii="Times New Roman" w:eastAsia="Times New Roman" w:hAnsi="Times New Roman" w:cs="Times New Roman"/>
                <w:sz w:val="24"/>
                <w:szCs w:val="24"/>
              </w:rPr>
            </w:pPr>
            <w:r w:rsidRPr="008F20B0">
              <w:rPr>
                <w:rFonts w:ascii="Times New Roman" w:eastAsia="Times New Roman" w:hAnsi="Times New Roman" w:cs="Times New Roman"/>
                <w:sz w:val="24"/>
                <w:szCs w:val="24"/>
              </w:rPr>
              <w:t xml:space="preserve">______________ </w:t>
            </w:r>
          </w:p>
        </w:tc>
      </w:tr>
      <w:tr w:rsidR="002768DC" w:rsidRPr="008F20B0" w14:paraId="62390495" w14:textId="77777777" w:rsidTr="002768DC">
        <w:trPr>
          <w:trHeight w:val="375"/>
        </w:trPr>
        <w:tc>
          <w:tcPr>
            <w:tcW w:w="452" w:type="dxa"/>
            <w:shd w:val="clear" w:color="auto" w:fill="auto"/>
            <w:noWrap/>
            <w:vAlign w:val="bottom"/>
            <w:hideMark/>
          </w:tcPr>
          <w:p w14:paraId="4331F152" w14:textId="77777777" w:rsidR="002768DC" w:rsidRPr="008F20B0" w:rsidRDefault="002768DC" w:rsidP="002768DC">
            <w:pPr>
              <w:spacing w:after="0" w:line="240" w:lineRule="auto"/>
              <w:rPr>
                <w:rFonts w:ascii="Times New Roman" w:eastAsia="Times New Roman" w:hAnsi="Times New Roman" w:cs="Times New Roman"/>
              </w:rPr>
            </w:pPr>
          </w:p>
        </w:tc>
        <w:tc>
          <w:tcPr>
            <w:tcW w:w="3747" w:type="dxa"/>
            <w:shd w:val="clear" w:color="auto" w:fill="auto"/>
            <w:noWrap/>
            <w:vAlign w:val="bottom"/>
            <w:hideMark/>
          </w:tcPr>
          <w:p w14:paraId="6E03BAAA" w14:textId="77777777" w:rsidR="002768DC" w:rsidRPr="008F20B0" w:rsidRDefault="002768DC" w:rsidP="002768DC">
            <w:pPr>
              <w:spacing w:after="0" w:line="240" w:lineRule="auto"/>
              <w:rPr>
                <w:rFonts w:ascii="Times New Roman" w:eastAsia="Times New Roman" w:hAnsi="Times New Roman" w:cs="Times New Roman"/>
                <w:sz w:val="24"/>
                <w:szCs w:val="24"/>
              </w:rPr>
            </w:pPr>
            <w:r w:rsidRPr="008F20B0">
              <w:rPr>
                <w:rFonts w:ascii="Times New Roman" w:eastAsia="Times New Roman" w:hAnsi="Times New Roman" w:cs="Times New Roman"/>
                <w:sz w:val="24"/>
                <w:szCs w:val="24"/>
              </w:rPr>
              <w:t>" _____ " ____________ 2022  г.</w:t>
            </w:r>
          </w:p>
        </w:tc>
        <w:tc>
          <w:tcPr>
            <w:tcW w:w="1400" w:type="dxa"/>
            <w:shd w:val="clear" w:color="auto" w:fill="auto"/>
            <w:noWrap/>
            <w:vAlign w:val="bottom"/>
            <w:hideMark/>
          </w:tcPr>
          <w:p w14:paraId="201D10D5" w14:textId="77777777" w:rsidR="002768DC" w:rsidRPr="008F20B0" w:rsidRDefault="002768DC" w:rsidP="002768DC">
            <w:pPr>
              <w:spacing w:after="0" w:line="240" w:lineRule="auto"/>
              <w:rPr>
                <w:rFonts w:ascii="Arial Cyr" w:eastAsia="Times New Roman" w:hAnsi="Arial Cyr" w:cs="Times New Roman"/>
                <w:sz w:val="22"/>
                <w:szCs w:val="22"/>
              </w:rPr>
            </w:pPr>
            <w:r w:rsidRPr="008F20B0">
              <w:rPr>
                <w:rFonts w:ascii="Arial Cyr" w:eastAsia="Times New Roman" w:hAnsi="Arial Cyr" w:cs="Times New Roman"/>
                <w:sz w:val="22"/>
                <w:szCs w:val="22"/>
              </w:rPr>
              <w:t xml:space="preserve"> </w:t>
            </w:r>
          </w:p>
        </w:tc>
        <w:tc>
          <w:tcPr>
            <w:tcW w:w="4002" w:type="dxa"/>
            <w:gridSpan w:val="3"/>
            <w:shd w:val="clear" w:color="auto" w:fill="auto"/>
            <w:noWrap/>
            <w:vAlign w:val="bottom"/>
            <w:hideMark/>
          </w:tcPr>
          <w:p w14:paraId="38E271EB" w14:textId="1C5E880F" w:rsidR="002768DC" w:rsidRPr="008F20B0" w:rsidRDefault="002768DC" w:rsidP="002768DC">
            <w:pPr>
              <w:spacing w:after="0" w:line="240" w:lineRule="auto"/>
              <w:rPr>
                <w:rFonts w:ascii="Times New Roman" w:eastAsia="Times New Roman" w:hAnsi="Times New Roman" w:cs="Times New Roman"/>
                <w:sz w:val="24"/>
                <w:szCs w:val="24"/>
              </w:rPr>
            </w:pPr>
            <w:r w:rsidRPr="008F20B0">
              <w:rPr>
                <w:rFonts w:ascii="Times New Roman" w:eastAsia="Times New Roman" w:hAnsi="Times New Roman" w:cs="Times New Roman"/>
                <w:sz w:val="24"/>
                <w:szCs w:val="24"/>
              </w:rPr>
              <w:t>" _____ " ____________ 2022  г.</w:t>
            </w:r>
          </w:p>
        </w:tc>
      </w:tr>
      <w:tr w:rsidR="002768DC" w:rsidRPr="008F20B0" w14:paraId="03014E23" w14:textId="77777777" w:rsidTr="002768DC">
        <w:trPr>
          <w:trHeight w:val="132"/>
        </w:trPr>
        <w:tc>
          <w:tcPr>
            <w:tcW w:w="452" w:type="dxa"/>
            <w:shd w:val="clear" w:color="auto" w:fill="auto"/>
            <w:noWrap/>
            <w:vAlign w:val="bottom"/>
            <w:hideMark/>
          </w:tcPr>
          <w:p w14:paraId="4071BB85" w14:textId="77777777" w:rsidR="002768DC" w:rsidRPr="008F20B0" w:rsidRDefault="002768DC" w:rsidP="002768DC">
            <w:pPr>
              <w:spacing w:after="0" w:line="240" w:lineRule="auto"/>
              <w:rPr>
                <w:rFonts w:ascii="Times New Roman" w:eastAsia="Times New Roman" w:hAnsi="Times New Roman" w:cs="Times New Roman"/>
              </w:rPr>
            </w:pPr>
          </w:p>
        </w:tc>
        <w:tc>
          <w:tcPr>
            <w:tcW w:w="3747" w:type="dxa"/>
            <w:shd w:val="clear" w:color="auto" w:fill="auto"/>
            <w:noWrap/>
            <w:hideMark/>
          </w:tcPr>
          <w:p w14:paraId="6633ACAA" w14:textId="77777777" w:rsidR="002768DC" w:rsidRPr="008F20B0" w:rsidRDefault="002768DC" w:rsidP="002768DC">
            <w:pPr>
              <w:spacing w:after="0" w:line="240" w:lineRule="auto"/>
              <w:rPr>
                <w:rFonts w:ascii="Times New Roman" w:eastAsia="Times New Roman" w:hAnsi="Times New Roman" w:cs="Times New Roman"/>
              </w:rPr>
            </w:pPr>
          </w:p>
        </w:tc>
        <w:tc>
          <w:tcPr>
            <w:tcW w:w="1400" w:type="dxa"/>
            <w:shd w:val="clear" w:color="auto" w:fill="auto"/>
            <w:noWrap/>
            <w:hideMark/>
          </w:tcPr>
          <w:p w14:paraId="6773DD4E" w14:textId="77777777" w:rsidR="002768DC" w:rsidRPr="008F20B0" w:rsidRDefault="002768DC" w:rsidP="002768DC">
            <w:pPr>
              <w:spacing w:after="0" w:line="240" w:lineRule="auto"/>
              <w:rPr>
                <w:rFonts w:ascii="Times New Roman" w:eastAsia="Times New Roman" w:hAnsi="Times New Roman" w:cs="Times New Roman"/>
              </w:rPr>
            </w:pPr>
          </w:p>
        </w:tc>
        <w:tc>
          <w:tcPr>
            <w:tcW w:w="2159" w:type="dxa"/>
            <w:shd w:val="clear" w:color="auto" w:fill="auto"/>
            <w:noWrap/>
            <w:hideMark/>
          </w:tcPr>
          <w:p w14:paraId="62FDFA96" w14:textId="77777777" w:rsidR="002768DC" w:rsidRPr="008F20B0" w:rsidRDefault="002768DC" w:rsidP="002768DC">
            <w:pPr>
              <w:spacing w:after="0" w:line="240" w:lineRule="auto"/>
              <w:jc w:val="right"/>
              <w:rPr>
                <w:rFonts w:ascii="Times New Roman" w:eastAsia="Times New Roman" w:hAnsi="Times New Roman" w:cs="Times New Roman"/>
              </w:rPr>
            </w:pPr>
          </w:p>
        </w:tc>
        <w:tc>
          <w:tcPr>
            <w:tcW w:w="1843" w:type="dxa"/>
            <w:gridSpan w:val="2"/>
            <w:shd w:val="clear" w:color="auto" w:fill="auto"/>
            <w:noWrap/>
            <w:vAlign w:val="bottom"/>
            <w:hideMark/>
          </w:tcPr>
          <w:p w14:paraId="784826B1" w14:textId="77777777" w:rsidR="002768DC" w:rsidRPr="008F20B0" w:rsidRDefault="002768DC" w:rsidP="002768DC">
            <w:pPr>
              <w:spacing w:after="0" w:line="240" w:lineRule="auto"/>
              <w:rPr>
                <w:rFonts w:ascii="Times New Roman" w:eastAsia="Times New Roman" w:hAnsi="Times New Roman" w:cs="Times New Roman"/>
              </w:rPr>
            </w:pPr>
          </w:p>
        </w:tc>
      </w:tr>
      <w:tr w:rsidR="002768DC" w:rsidRPr="008F20B0" w14:paraId="6877471D" w14:textId="77777777" w:rsidTr="002768DC">
        <w:trPr>
          <w:trHeight w:val="300"/>
        </w:trPr>
        <w:tc>
          <w:tcPr>
            <w:tcW w:w="452" w:type="dxa"/>
            <w:shd w:val="clear" w:color="auto" w:fill="auto"/>
            <w:noWrap/>
            <w:vAlign w:val="bottom"/>
            <w:hideMark/>
          </w:tcPr>
          <w:p w14:paraId="641F55AD" w14:textId="77777777" w:rsidR="002768DC" w:rsidRPr="008F20B0" w:rsidRDefault="002768DC" w:rsidP="002768DC">
            <w:pPr>
              <w:spacing w:after="0" w:line="240" w:lineRule="auto"/>
              <w:rPr>
                <w:rFonts w:ascii="Times New Roman" w:eastAsia="Times New Roman" w:hAnsi="Times New Roman" w:cs="Times New Roman"/>
              </w:rPr>
            </w:pPr>
          </w:p>
        </w:tc>
        <w:tc>
          <w:tcPr>
            <w:tcW w:w="3747" w:type="dxa"/>
            <w:shd w:val="clear" w:color="auto" w:fill="auto"/>
            <w:noWrap/>
            <w:hideMark/>
          </w:tcPr>
          <w:p w14:paraId="2126BA33" w14:textId="77777777" w:rsidR="002768DC" w:rsidRPr="008F20B0" w:rsidRDefault="002768DC" w:rsidP="002768DC">
            <w:pPr>
              <w:spacing w:after="0" w:line="240" w:lineRule="auto"/>
              <w:rPr>
                <w:rFonts w:ascii="Times New Roman" w:eastAsia="Times New Roman" w:hAnsi="Times New Roman" w:cs="Times New Roman"/>
                <w:sz w:val="22"/>
                <w:szCs w:val="22"/>
              </w:rPr>
            </w:pPr>
            <w:r w:rsidRPr="008F20B0">
              <w:rPr>
                <w:rFonts w:ascii="Times New Roman" w:eastAsia="Times New Roman" w:hAnsi="Times New Roman" w:cs="Times New Roman"/>
                <w:sz w:val="22"/>
                <w:szCs w:val="22"/>
              </w:rPr>
              <w:t>МП</w:t>
            </w:r>
          </w:p>
        </w:tc>
        <w:tc>
          <w:tcPr>
            <w:tcW w:w="1400" w:type="dxa"/>
            <w:shd w:val="clear" w:color="auto" w:fill="auto"/>
            <w:noWrap/>
            <w:hideMark/>
          </w:tcPr>
          <w:p w14:paraId="65C1F3AB" w14:textId="77777777" w:rsidR="002768DC" w:rsidRPr="008F20B0" w:rsidRDefault="002768DC" w:rsidP="002768DC">
            <w:pPr>
              <w:spacing w:after="0" w:line="240" w:lineRule="auto"/>
              <w:rPr>
                <w:rFonts w:ascii="Times New Roman" w:eastAsia="Times New Roman" w:hAnsi="Times New Roman" w:cs="Times New Roman"/>
                <w:sz w:val="22"/>
                <w:szCs w:val="22"/>
              </w:rPr>
            </w:pPr>
          </w:p>
        </w:tc>
        <w:tc>
          <w:tcPr>
            <w:tcW w:w="2159" w:type="dxa"/>
            <w:shd w:val="clear" w:color="auto" w:fill="auto"/>
            <w:noWrap/>
            <w:hideMark/>
          </w:tcPr>
          <w:p w14:paraId="5CADC95A" w14:textId="3404FB69" w:rsidR="002768DC" w:rsidRPr="008F20B0" w:rsidRDefault="002768DC" w:rsidP="002768DC">
            <w:pPr>
              <w:spacing w:after="0" w:line="240" w:lineRule="auto"/>
              <w:rPr>
                <w:rFonts w:ascii="Times New Roman" w:eastAsia="Times New Roman" w:hAnsi="Times New Roman" w:cs="Times New Roman"/>
                <w:sz w:val="22"/>
                <w:szCs w:val="22"/>
              </w:rPr>
            </w:pPr>
            <w:r w:rsidRPr="008F20B0">
              <w:rPr>
                <w:rFonts w:ascii="Times New Roman" w:eastAsia="Times New Roman" w:hAnsi="Times New Roman" w:cs="Times New Roman"/>
                <w:sz w:val="22"/>
                <w:szCs w:val="22"/>
              </w:rPr>
              <w:t>МП</w:t>
            </w:r>
          </w:p>
        </w:tc>
        <w:tc>
          <w:tcPr>
            <w:tcW w:w="1843" w:type="dxa"/>
            <w:gridSpan w:val="2"/>
            <w:shd w:val="clear" w:color="auto" w:fill="auto"/>
            <w:noWrap/>
            <w:vAlign w:val="bottom"/>
            <w:hideMark/>
          </w:tcPr>
          <w:p w14:paraId="660EFFC6" w14:textId="77777777" w:rsidR="002768DC" w:rsidRPr="008F20B0" w:rsidRDefault="002768DC" w:rsidP="002768DC">
            <w:pPr>
              <w:spacing w:after="0" w:line="240" w:lineRule="auto"/>
              <w:rPr>
                <w:rFonts w:ascii="Times New Roman" w:eastAsia="Times New Roman" w:hAnsi="Times New Roman" w:cs="Times New Roman"/>
              </w:rPr>
            </w:pPr>
          </w:p>
        </w:tc>
      </w:tr>
      <w:tr w:rsidR="002768DC" w:rsidRPr="008F20B0" w14:paraId="6097E26C" w14:textId="77777777" w:rsidTr="002768DC">
        <w:trPr>
          <w:trHeight w:val="255"/>
        </w:trPr>
        <w:tc>
          <w:tcPr>
            <w:tcW w:w="452" w:type="dxa"/>
            <w:shd w:val="clear" w:color="auto" w:fill="auto"/>
            <w:noWrap/>
            <w:vAlign w:val="bottom"/>
            <w:hideMark/>
          </w:tcPr>
          <w:p w14:paraId="42F00ADD" w14:textId="77777777" w:rsidR="002768DC" w:rsidRPr="008F20B0" w:rsidRDefault="002768DC" w:rsidP="002768DC">
            <w:pPr>
              <w:spacing w:after="0" w:line="240" w:lineRule="auto"/>
              <w:rPr>
                <w:rFonts w:ascii="Times New Roman" w:eastAsia="Times New Roman" w:hAnsi="Times New Roman" w:cs="Times New Roman"/>
              </w:rPr>
            </w:pPr>
          </w:p>
        </w:tc>
        <w:tc>
          <w:tcPr>
            <w:tcW w:w="3747" w:type="dxa"/>
            <w:shd w:val="clear" w:color="auto" w:fill="auto"/>
            <w:noWrap/>
            <w:hideMark/>
          </w:tcPr>
          <w:p w14:paraId="0DDD8646" w14:textId="77777777" w:rsidR="002768DC" w:rsidRPr="008F20B0" w:rsidRDefault="002768DC" w:rsidP="002768DC">
            <w:pPr>
              <w:spacing w:after="0" w:line="240" w:lineRule="auto"/>
              <w:rPr>
                <w:rFonts w:ascii="Times New Roman" w:eastAsia="Times New Roman" w:hAnsi="Times New Roman" w:cs="Times New Roman"/>
              </w:rPr>
            </w:pPr>
          </w:p>
        </w:tc>
        <w:tc>
          <w:tcPr>
            <w:tcW w:w="1400" w:type="dxa"/>
            <w:shd w:val="clear" w:color="auto" w:fill="auto"/>
            <w:noWrap/>
            <w:hideMark/>
          </w:tcPr>
          <w:p w14:paraId="0674D192" w14:textId="77777777" w:rsidR="002768DC" w:rsidRPr="008F20B0" w:rsidRDefault="002768DC" w:rsidP="002768DC">
            <w:pPr>
              <w:spacing w:after="0" w:line="240" w:lineRule="auto"/>
              <w:rPr>
                <w:rFonts w:ascii="Times New Roman" w:eastAsia="Times New Roman" w:hAnsi="Times New Roman" w:cs="Times New Roman"/>
              </w:rPr>
            </w:pPr>
          </w:p>
        </w:tc>
        <w:tc>
          <w:tcPr>
            <w:tcW w:w="2159" w:type="dxa"/>
            <w:shd w:val="clear" w:color="auto" w:fill="auto"/>
            <w:noWrap/>
            <w:hideMark/>
          </w:tcPr>
          <w:p w14:paraId="4A9892F9" w14:textId="77777777" w:rsidR="002768DC" w:rsidRPr="008F20B0" w:rsidRDefault="002768DC" w:rsidP="002768DC">
            <w:pPr>
              <w:spacing w:after="0" w:line="240" w:lineRule="auto"/>
              <w:jc w:val="right"/>
              <w:rPr>
                <w:rFonts w:ascii="Times New Roman" w:eastAsia="Times New Roman" w:hAnsi="Times New Roman" w:cs="Times New Roman"/>
              </w:rPr>
            </w:pPr>
          </w:p>
        </w:tc>
        <w:tc>
          <w:tcPr>
            <w:tcW w:w="1843" w:type="dxa"/>
            <w:gridSpan w:val="2"/>
            <w:shd w:val="clear" w:color="auto" w:fill="auto"/>
            <w:noWrap/>
            <w:vAlign w:val="bottom"/>
            <w:hideMark/>
          </w:tcPr>
          <w:p w14:paraId="12C3120B" w14:textId="77777777" w:rsidR="002768DC" w:rsidRPr="008F20B0" w:rsidRDefault="002768DC" w:rsidP="002768DC">
            <w:pPr>
              <w:spacing w:after="0" w:line="240" w:lineRule="auto"/>
              <w:rPr>
                <w:rFonts w:ascii="Times New Roman" w:eastAsia="Times New Roman" w:hAnsi="Times New Roman" w:cs="Times New Roman"/>
              </w:rPr>
            </w:pPr>
          </w:p>
        </w:tc>
      </w:tr>
      <w:tr w:rsidR="002768DC" w:rsidRPr="008F20B0" w14:paraId="34ACBF56" w14:textId="77777777" w:rsidTr="002768DC">
        <w:trPr>
          <w:gridAfter w:val="3"/>
          <w:wAfter w:w="4002" w:type="dxa"/>
          <w:trHeight w:val="1215"/>
        </w:trPr>
        <w:tc>
          <w:tcPr>
            <w:tcW w:w="452" w:type="dxa"/>
            <w:shd w:val="clear" w:color="auto" w:fill="auto"/>
            <w:noWrap/>
            <w:vAlign w:val="bottom"/>
            <w:hideMark/>
          </w:tcPr>
          <w:p w14:paraId="3DD62C71" w14:textId="77777777" w:rsidR="002768DC" w:rsidRPr="008F20B0" w:rsidRDefault="002768DC" w:rsidP="002768DC">
            <w:pPr>
              <w:spacing w:after="0" w:line="240" w:lineRule="auto"/>
              <w:rPr>
                <w:rFonts w:ascii="Times New Roman" w:eastAsia="Times New Roman" w:hAnsi="Times New Roman" w:cs="Times New Roman"/>
              </w:rPr>
            </w:pPr>
          </w:p>
        </w:tc>
        <w:tc>
          <w:tcPr>
            <w:tcW w:w="3747" w:type="dxa"/>
            <w:shd w:val="clear" w:color="auto" w:fill="auto"/>
            <w:noWrap/>
            <w:hideMark/>
          </w:tcPr>
          <w:p w14:paraId="5C73B168" w14:textId="77777777" w:rsidR="002768DC" w:rsidRPr="008F20B0" w:rsidRDefault="002768DC" w:rsidP="002768DC">
            <w:pPr>
              <w:spacing w:after="0" w:line="240" w:lineRule="auto"/>
              <w:rPr>
                <w:rFonts w:ascii="Times New Roman" w:eastAsia="Times New Roman" w:hAnsi="Times New Roman" w:cs="Times New Roman"/>
              </w:rPr>
            </w:pPr>
          </w:p>
        </w:tc>
        <w:tc>
          <w:tcPr>
            <w:tcW w:w="1400" w:type="dxa"/>
            <w:shd w:val="clear" w:color="auto" w:fill="auto"/>
            <w:noWrap/>
            <w:hideMark/>
          </w:tcPr>
          <w:p w14:paraId="5D69D220" w14:textId="77777777" w:rsidR="002768DC" w:rsidRPr="008F20B0" w:rsidRDefault="002768DC" w:rsidP="002768DC">
            <w:pPr>
              <w:spacing w:after="0" w:line="240" w:lineRule="auto"/>
              <w:rPr>
                <w:rFonts w:ascii="Times New Roman" w:eastAsia="Times New Roman" w:hAnsi="Times New Roman" w:cs="Times New Roman"/>
              </w:rPr>
            </w:pPr>
          </w:p>
        </w:tc>
      </w:tr>
      <w:tr w:rsidR="002768DC" w:rsidRPr="008F20B0" w14:paraId="091D2C67" w14:textId="77777777" w:rsidTr="002768DC">
        <w:trPr>
          <w:trHeight w:val="510"/>
        </w:trPr>
        <w:tc>
          <w:tcPr>
            <w:tcW w:w="452" w:type="dxa"/>
            <w:shd w:val="clear" w:color="auto" w:fill="auto"/>
            <w:noWrap/>
            <w:vAlign w:val="bottom"/>
            <w:hideMark/>
          </w:tcPr>
          <w:p w14:paraId="62350CE6" w14:textId="77777777" w:rsidR="002768DC" w:rsidRPr="008F20B0" w:rsidRDefault="002768DC" w:rsidP="002768DC">
            <w:pPr>
              <w:spacing w:after="0" w:line="240" w:lineRule="auto"/>
              <w:rPr>
                <w:rFonts w:ascii="Times New Roman" w:eastAsia="Times New Roman" w:hAnsi="Times New Roman" w:cs="Times New Roman"/>
                <w:sz w:val="24"/>
                <w:szCs w:val="24"/>
              </w:rPr>
            </w:pPr>
          </w:p>
        </w:tc>
        <w:tc>
          <w:tcPr>
            <w:tcW w:w="3747" w:type="dxa"/>
            <w:shd w:val="clear" w:color="auto" w:fill="auto"/>
            <w:noWrap/>
            <w:hideMark/>
          </w:tcPr>
          <w:p w14:paraId="283CB869" w14:textId="77777777" w:rsidR="002768DC" w:rsidRPr="008F20B0" w:rsidRDefault="002768DC" w:rsidP="002768DC">
            <w:pPr>
              <w:spacing w:after="0" w:line="240" w:lineRule="auto"/>
              <w:rPr>
                <w:rFonts w:ascii="Times New Roman" w:eastAsia="Times New Roman" w:hAnsi="Times New Roman" w:cs="Times New Roman"/>
              </w:rPr>
            </w:pPr>
          </w:p>
        </w:tc>
        <w:tc>
          <w:tcPr>
            <w:tcW w:w="1400" w:type="dxa"/>
            <w:shd w:val="clear" w:color="auto" w:fill="auto"/>
            <w:noWrap/>
            <w:hideMark/>
          </w:tcPr>
          <w:p w14:paraId="3C7B5A5A" w14:textId="77777777" w:rsidR="002768DC" w:rsidRPr="008F20B0" w:rsidRDefault="002768DC" w:rsidP="002768DC">
            <w:pPr>
              <w:spacing w:after="0" w:line="240" w:lineRule="auto"/>
              <w:rPr>
                <w:rFonts w:ascii="Times New Roman" w:eastAsia="Times New Roman" w:hAnsi="Times New Roman" w:cs="Times New Roman"/>
              </w:rPr>
            </w:pPr>
          </w:p>
        </w:tc>
        <w:tc>
          <w:tcPr>
            <w:tcW w:w="4002" w:type="dxa"/>
            <w:gridSpan w:val="3"/>
            <w:shd w:val="clear" w:color="auto" w:fill="auto"/>
            <w:noWrap/>
          </w:tcPr>
          <w:p w14:paraId="11E49462" w14:textId="77777777" w:rsidR="002768DC" w:rsidRPr="008F20B0" w:rsidRDefault="002768DC" w:rsidP="002768DC">
            <w:pPr>
              <w:spacing w:after="0" w:line="240" w:lineRule="auto"/>
              <w:rPr>
                <w:rFonts w:ascii="Times New Roman" w:eastAsia="Times New Roman" w:hAnsi="Times New Roman" w:cs="Times New Roman"/>
                <w:sz w:val="24"/>
                <w:szCs w:val="24"/>
              </w:rPr>
            </w:pPr>
          </w:p>
        </w:tc>
      </w:tr>
      <w:tr w:rsidR="002768DC" w:rsidRPr="008F20B0" w14:paraId="1F91643E" w14:textId="77777777" w:rsidTr="002768DC">
        <w:trPr>
          <w:trHeight w:val="375"/>
        </w:trPr>
        <w:tc>
          <w:tcPr>
            <w:tcW w:w="452" w:type="dxa"/>
            <w:shd w:val="clear" w:color="auto" w:fill="auto"/>
            <w:noWrap/>
            <w:vAlign w:val="bottom"/>
            <w:hideMark/>
          </w:tcPr>
          <w:p w14:paraId="3F3D12C1" w14:textId="77777777" w:rsidR="002768DC" w:rsidRPr="008F20B0" w:rsidRDefault="002768DC" w:rsidP="002768DC">
            <w:pPr>
              <w:spacing w:after="0" w:line="240" w:lineRule="auto"/>
              <w:jc w:val="right"/>
              <w:rPr>
                <w:rFonts w:ascii="Times New Roman" w:eastAsia="Times New Roman" w:hAnsi="Times New Roman" w:cs="Times New Roman"/>
              </w:rPr>
            </w:pPr>
          </w:p>
        </w:tc>
        <w:tc>
          <w:tcPr>
            <w:tcW w:w="3747" w:type="dxa"/>
            <w:shd w:val="clear" w:color="auto" w:fill="auto"/>
            <w:noWrap/>
            <w:hideMark/>
          </w:tcPr>
          <w:p w14:paraId="25055DD1" w14:textId="77777777" w:rsidR="002768DC" w:rsidRPr="008F20B0" w:rsidRDefault="002768DC" w:rsidP="002768DC">
            <w:pPr>
              <w:spacing w:after="0" w:line="240" w:lineRule="auto"/>
              <w:rPr>
                <w:rFonts w:ascii="Times New Roman" w:eastAsia="Times New Roman" w:hAnsi="Times New Roman" w:cs="Times New Roman"/>
              </w:rPr>
            </w:pPr>
          </w:p>
        </w:tc>
        <w:tc>
          <w:tcPr>
            <w:tcW w:w="1400" w:type="dxa"/>
            <w:shd w:val="clear" w:color="auto" w:fill="auto"/>
            <w:noWrap/>
            <w:hideMark/>
          </w:tcPr>
          <w:p w14:paraId="59ECDD63" w14:textId="77777777" w:rsidR="002768DC" w:rsidRPr="008F20B0" w:rsidRDefault="002768DC" w:rsidP="002768DC">
            <w:pPr>
              <w:spacing w:after="0" w:line="240" w:lineRule="auto"/>
              <w:rPr>
                <w:rFonts w:ascii="Times New Roman" w:eastAsia="Times New Roman" w:hAnsi="Times New Roman" w:cs="Times New Roman"/>
              </w:rPr>
            </w:pPr>
          </w:p>
        </w:tc>
        <w:tc>
          <w:tcPr>
            <w:tcW w:w="4002" w:type="dxa"/>
            <w:gridSpan w:val="3"/>
            <w:shd w:val="clear" w:color="auto" w:fill="auto"/>
            <w:noWrap/>
            <w:vAlign w:val="bottom"/>
          </w:tcPr>
          <w:p w14:paraId="6E0060E0" w14:textId="77777777" w:rsidR="002768DC" w:rsidRPr="008F20B0" w:rsidRDefault="002768DC" w:rsidP="002768DC">
            <w:pPr>
              <w:spacing w:after="0" w:line="240" w:lineRule="auto"/>
              <w:rPr>
                <w:rFonts w:ascii="Times New Roman" w:eastAsia="Times New Roman" w:hAnsi="Times New Roman" w:cs="Times New Roman"/>
                <w:sz w:val="24"/>
                <w:szCs w:val="24"/>
              </w:rPr>
            </w:pPr>
          </w:p>
        </w:tc>
      </w:tr>
      <w:tr w:rsidR="002768DC" w:rsidRPr="008F20B0" w14:paraId="1E65FE98" w14:textId="77777777" w:rsidTr="002768DC">
        <w:trPr>
          <w:trHeight w:val="300"/>
        </w:trPr>
        <w:tc>
          <w:tcPr>
            <w:tcW w:w="452" w:type="dxa"/>
            <w:shd w:val="clear" w:color="auto" w:fill="auto"/>
            <w:noWrap/>
            <w:vAlign w:val="bottom"/>
            <w:hideMark/>
          </w:tcPr>
          <w:p w14:paraId="27BF6389" w14:textId="77777777" w:rsidR="002768DC" w:rsidRPr="008F20B0" w:rsidRDefault="002768DC" w:rsidP="002768DC">
            <w:pPr>
              <w:spacing w:after="0" w:line="240" w:lineRule="auto"/>
              <w:rPr>
                <w:rFonts w:ascii="Times New Roman" w:eastAsia="Times New Roman" w:hAnsi="Times New Roman" w:cs="Times New Roman"/>
              </w:rPr>
            </w:pPr>
          </w:p>
        </w:tc>
        <w:tc>
          <w:tcPr>
            <w:tcW w:w="3747" w:type="dxa"/>
            <w:shd w:val="clear" w:color="auto" w:fill="auto"/>
            <w:noWrap/>
            <w:hideMark/>
          </w:tcPr>
          <w:p w14:paraId="745A3D68" w14:textId="77777777" w:rsidR="002768DC" w:rsidRPr="008F20B0" w:rsidRDefault="002768DC" w:rsidP="002768DC">
            <w:pPr>
              <w:spacing w:after="0" w:line="240" w:lineRule="auto"/>
              <w:rPr>
                <w:rFonts w:ascii="Times New Roman" w:eastAsia="Times New Roman" w:hAnsi="Times New Roman" w:cs="Times New Roman"/>
              </w:rPr>
            </w:pPr>
          </w:p>
        </w:tc>
        <w:tc>
          <w:tcPr>
            <w:tcW w:w="1400" w:type="dxa"/>
            <w:shd w:val="clear" w:color="auto" w:fill="auto"/>
            <w:noWrap/>
            <w:hideMark/>
          </w:tcPr>
          <w:p w14:paraId="44F2B94A" w14:textId="77777777" w:rsidR="002768DC" w:rsidRPr="008F20B0" w:rsidRDefault="002768DC" w:rsidP="002768DC">
            <w:pPr>
              <w:spacing w:after="0" w:line="240" w:lineRule="auto"/>
              <w:rPr>
                <w:rFonts w:ascii="Times New Roman" w:eastAsia="Times New Roman" w:hAnsi="Times New Roman" w:cs="Times New Roman"/>
              </w:rPr>
            </w:pPr>
          </w:p>
        </w:tc>
        <w:tc>
          <w:tcPr>
            <w:tcW w:w="2159" w:type="dxa"/>
            <w:shd w:val="clear" w:color="auto" w:fill="auto"/>
            <w:noWrap/>
            <w:vAlign w:val="bottom"/>
          </w:tcPr>
          <w:p w14:paraId="2EBB2520" w14:textId="725C46EB" w:rsidR="002768DC" w:rsidRPr="008F20B0" w:rsidRDefault="002768DC" w:rsidP="002768DC">
            <w:pPr>
              <w:spacing w:after="0" w:line="240" w:lineRule="auto"/>
              <w:rPr>
                <w:rFonts w:ascii="Times New Roman" w:eastAsia="Times New Roman" w:hAnsi="Times New Roman" w:cs="Times New Roman"/>
                <w:sz w:val="22"/>
                <w:szCs w:val="22"/>
              </w:rPr>
            </w:pPr>
          </w:p>
        </w:tc>
        <w:tc>
          <w:tcPr>
            <w:tcW w:w="1843" w:type="dxa"/>
            <w:gridSpan w:val="2"/>
            <w:shd w:val="clear" w:color="auto" w:fill="auto"/>
            <w:noWrap/>
            <w:vAlign w:val="bottom"/>
          </w:tcPr>
          <w:p w14:paraId="01727102" w14:textId="77777777" w:rsidR="002768DC" w:rsidRPr="008F20B0" w:rsidRDefault="002768DC" w:rsidP="002768DC">
            <w:pPr>
              <w:spacing w:after="0" w:line="240" w:lineRule="auto"/>
              <w:rPr>
                <w:rFonts w:ascii="Times New Roman" w:eastAsia="Times New Roman" w:hAnsi="Times New Roman" w:cs="Times New Roman"/>
              </w:rPr>
            </w:pPr>
          </w:p>
        </w:tc>
      </w:tr>
    </w:tbl>
    <w:p w14:paraId="1901366F" w14:textId="526352F4" w:rsidR="00A375ED" w:rsidRDefault="004A2C61" w:rsidP="00A375ED">
      <w:pPr>
        <w:suppressAutoHyphens/>
        <w:autoSpaceDE w:val="0"/>
        <w:spacing w:before="120" w:line="240" w:lineRule="auto"/>
        <w:ind w:firstLine="3402"/>
        <w:jc w:val="right"/>
        <w:outlineLvl w:val="0"/>
        <w:rPr>
          <w:rFonts w:ascii="Times New Roman" w:eastAsia="Times New Roman" w:hAnsi="Times New Roman" w:cs="Times New Roman"/>
          <w:b/>
          <w:i/>
          <w:sz w:val="22"/>
          <w:szCs w:val="22"/>
          <w:lang w:eastAsia="ar-SA"/>
        </w:rPr>
      </w:pPr>
      <w:r w:rsidRPr="004A2C61">
        <w:rPr>
          <w:rFonts w:ascii="Times New Roman" w:eastAsia="Times New Roman" w:hAnsi="Times New Roman" w:cs="Times New Roman"/>
          <w:b/>
          <w:i/>
          <w:sz w:val="22"/>
          <w:szCs w:val="22"/>
          <w:lang w:eastAsia="ar-SA"/>
        </w:rPr>
        <w:lastRenderedPageBreak/>
        <w:t>Приложение №</w:t>
      </w:r>
      <w:r w:rsidRPr="004A2C61">
        <w:rPr>
          <w:rFonts w:ascii="Times New Roman" w:eastAsia="Times New Roman" w:hAnsi="Times New Roman" w:cs="Times New Roman"/>
          <w:b/>
          <w:i/>
          <w:sz w:val="22"/>
          <w:szCs w:val="22"/>
          <w:lang w:val="en-US" w:eastAsia="ar-SA"/>
        </w:rPr>
        <w:t> </w:t>
      </w:r>
      <w:r w:rsidRPr="004A2C61">
        <w:rPr>
          <w:rFonts w:ascii="Times New Roman" w:eastAsia="Times New Roman" w:hAnsi="Times New Roman" w:cs="Times New Roman"/>
          <w:b/>
          <w:i/>
          <w:sz w:val="22"/>
          <w:szCs w:val="22"/>
          <w:lang w:eastAsia="ar-SA"/>
        </w:rPr>
        <w:t>1</w:t>
      </w:r>
      <w:r w:rsidR="005A3588">
        <w:rPr>
          <w:rFonts w:ascii="Times New Roman" w:eastAsia="Times New Roman" w:hAnsi="Times New Roman" w:cs="Times New Roman"/>
          <w:b/>
          <w:i/>
          <w:sz w:val="22"/>
          <w:szCs w:val="22"/>
          <w:lang w:eastAsia="ar-SA"/>
        </w:rPr>
        <w:t>3</w:t>
      </w:r>
      <w:r>
        <w:rPr>
          <w:rFonts w:ascii="Times New Roman" w:eastAsia="Times New Roman" w:hAnsi="Times New Roman" w:cs="Times New Roman"/>
          <w:b/>
          <w:i/>
          <w:sz w:val="22"/>
          <w:szCs w:val="22"/>
          <w:lang w:eastAsia="ar-SA"/>
        </w:rPr>
        <w:t xml:space="preserve"> к </w:t>
      </w:r>
      <w:r w:rsidR="00A375ED">
        <w:rPr>
          <w:rFonts w:ascii="Times New Roman" w:eastAsia="Times New Roman" w:hAnsi="Times New Roman" w:cs="Times New Roman"/>
          <w:b/>
          <w:i/>
          <w:sz w:val="22"/>
          <w:szCs w:val="22"/>
          <w:lang w:eastAsia="ar-SA"/>
        </w:rPr>
        <w:t>Д</w:t>
      </w:r>
      <w:r>
        <w:rPr>
          <w:rFonts w:ascii="Times New Roman" w:eastAsia="Times New Roman" w:hAnsi="Times New Roman" w:cs="Times New Roman"/>
          <w:b/>
          <w:i/>
          <w:sz w:val="22"/>
          <w:szCs w:val="22"/>
          <w:lang w:eastAsia="ar-SA"/>
        </w:rPr>
        <w:t>оговору</w:t>
      </w:r>
      <w:r w:rsidR="00A375ED">
        <w:rPr>
          <w:rFonts w:ascii="Times New Roman" w:eastAsia="Times New Roman" w:hAnsi="Times New Roman" w:cs="Times New Roman"/>
          <w:b/>
          <w:i/>
          <w:sz w:val="22"/>
          <w:szCs w:val="22"/>
          <w:lang w:eastAsia="ar-SA"/>
        </w:rPr>
        <w:t xml:space="preserve"> от ____ №023/02/2022</w:t>
      </w:r>
    </w:p>
    <w:p w14:paraId="31CFE428" w14:textId="77777777" w:rsidR="004A2C61"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highlight w:val="green"/>
        </w:rPr>
      </w:pPr>
    </w:p>
    <w:p w14:paraId="05D6028E" w14:textId="71BB198B" w:rsidR="004A2C61" w:rsidRPr="004A2C61" w:rsidRDefault="004A2C61" w:rsidP="004A2C61">
      <w:pPr>
        <w:suppressAutoHyphens/>
        <w:autoSpaceDE w:val="0"/>
        <w:spacing w:before="120" w:line="240" w:lineRule="auto"/>
        <w:ind w:hanging="426"/>
        <w:jc w:val="center"/>
        <w:outlineLvl w:val="0"/>
        <w:rPr>
          <w:rFonts w:ascii="Times New Roman" w:eastAsia="Times New Roman" w:hAnsi="Times New Roman" w:cs="Times New Roman"/>
          <w:b/>
          <w:sz w:val="22"/>
          <w:szCs w:val="22"/>
        </w:rPr>
      </w:pPr>
      <w:r w:rsidRPr="003E0029">
        <w:rPr>
          <w:rFonts w:ascii="Times New Roman" w:eastAsia="Times New Roman" w:hAnsi="Times New Roman" w:cs="Times New Roman"/>
          <w:b/>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7E2CBCB3" w14:textId="77777777" w:rsidR="004A2C61" w:rsidRPr="004A2C61" w:rsidRDefault="004A2C61" w:rsidP="004A2C61">
      <w:pPr>
        <w:keepNext/>
        <w:keepLines/>
        <w:spacing w:before="120" w:line="240" w:lineRule="auto"/>
        <w:rPr>
          <w:rFonts w:ascii="Cambria" w:eastAsia="Times New Roman" w:hAnsi="Cambria" w:cs="Times New Roman"/>
          <w:b/>
          <w:bCs/>
          <w:color w:val="365F91"/>
          <w:sz w:val="28"/>
          <w:szCs w:val="28"/>
        </w:rPr>
      </w:pPr>
    </w:p>
    <w:p w14:paraId="15502B4C" w14:textId="77777777" w:rsidR="004A2C61" w:rsidRPr="00934C9E"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68" w:name="_Toc61878704"/>
      <w:r w:rsidRPr="004A2C61">
        <w:rPr>
          <w:rFonts w:ascii="Times New Roman" w:eastAsia="Times New Roman" w:hAnsi="Times New Roman" w:cs="Times New Roman"/>
          <w:b/>
          <w:bCs/>
          <w:kern w:val="32"/>
          <w:sz w:val="24"/>
          <w:szCs w:val="24"/>
        </w:rPr>
        <w:t>Общие положения</w:t>
      </w:r>
      <w:bookmarkEnd w:id="268"/>
    </w:p>
    <w:p w14:paraId="3F99B749" w14:textId="77777777" w:rsidR="004A2C61" w:rsidRPr="00934C9E" w:rsidRDefault="004A2C61" w:rsidP="004A2C61">
      <w:pPr>
        <w:numPr>
          <w:ilvl w:val="1"/>
          <w:numId w:val="34"/>
        </w:numPr>
        <w:spacing w:before="120" w:after="0" w:line="240" w:lineRule="auto"/>
        <w:contextualSpacing/>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Настоящая Методика устанавливает единый порядок определения коэффициента частоты травм с утратой трудоспособности (</w:t>
      </w:r>
      <w:r w:rsidRPr="00934C9E">
        <w:rPr>
          <w:rFonts w:ascii="Times New Roman" w:eastAsia="Times New Roman" w:hAnsi="Times New Roman" w:cs="Times New Roman"/>
          <w:b/>
          <w:i/>
          <w:sz w:val="24"/>
          <w:szCs w:val="24"/>
          <w:lang w:val="en-US"/>
        </w:rPr>
        <w:t>LTIFR</w:t>
      </w:r>
      <w:r w:rsidRPr="00934C9E">
        <w:rPr>
          <w:rFonts w:ascii="Times New Roman" w:eastAsia="Times New Roman" w:hAnsi="Times New Roman" w:cs="Times New Roman"/>
          <w:b/>
          <w:i/>
          <w:sz w:val="24"/>
          <w:szCs w:val="24"/>
        </w:rPr>
        <w:t>) всеми организациями Группы с разделением на Сотрудников и Подрядчиков.</w:t>
      </w:r>
    </w:p>
    <w:p w14:paraId="07193999" w14:textId="77777777" w:rsidR="004A2C61" w:rsidRPr="00934C9E"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69" w:name="_Toc61878705"/>
      <w:r w:rsidRPr="00934C9E">
        <w:rPr>
          <w:rFonts w:ascii="Times New Roman" w:eastAsia="Times New Roman" w:hAnsi="Times New Roman" w:cs="Times New Roman"/>
          <w:b/>
          <w:bCs/>
          <w:kern w:val="32"/>
          <w:sz w:val="24"/>
          <w:szCs w:val="24"/>
        </w:rPr>
        <w:t>Термины и определения</w:t>
      </w:r>
      <w:bookmarkEnd w:id="269"/>
    </w:p>
    <w:p w14:paraId="6DC36065" w14:textId="77777777" w:rsidR="004A2C61" w:rsidRPr="00934C9E" w:rsidRDefault="004A2C61" w:rsidP="004A2C61">
      <w:pPr>
        <w:numPr>
          <w:ilvl w:val="1"/>
          <w:numId w:val="34"/>
        </w:numPr>
        <w:spacing w:before="120" w:after="0" w:line="240" w:lineRule="auto"/>
        <w:contextualSpacing/>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Ниже приводятся термины/сокращения и определения, используемые для целей исполнения положений данной Методики:</w:t>
      </w:r>
    </w:p>
    <w:tbl>
      <w:tblPr>
        <w:tblStyle w:val="12"/>
        <w:tblW w:w="5000" w:type="pct"/>
        <w:tblLook w:val="04A0" w:firstRow="1" w:lastRow="0" w:firstColumn="1" w:lastColumn="0" w:noHBand="0" w:noVBand="1"/>
      </w:tblPr>
      <w:tblGrid>
        <w:gridCol w:w="596"/>
        <w:gridCol w:w="2577"/>
        <w:gridCol w:w="6171"/>
      </w:tblGrid>
      <w:tr w:rsidR="00934C9E" w:rsidRPr="00934C9E" w14:paraId="188492BD" w14:textId="77777777" w:rsidTr="006C3BAB">
        <w:tc>
          <w:tcPr>
            <w:tcW w:w="319" w:type="pct"/>
          </w:tcPr>
          <w:p w14:paraId="7B55FD45" w14:textId="77777777" w:rsidR="004A2C61" w:rsidRPr="00934C9E" w:rsidRDefault="004A2C61" w:rsidP="006E0F32">
            <w:pPr>
              <w:spacing w:before="60" w:after="60"/>
              <w:jc w:val="center"/>
              <w:rPr>
                <w:rFonts w:ascii="Times New Roman" w:hAnsi="Times New Roman"/>
                <w:sz w:val="24"/>
                <w:szCs w:val="24"/>
              </w:rPr>
            </w:pPr>
            <w:r w:rsidRPr="00934C9E">
              <w:rPr>
                <w:rFonts w:ascii="Times New Roman" w:hAnsi="Times New Roman"/>
                <w:sz w:val="24"/>
                <w:szCs w:val="24"/>
              </w:rPr>
              <w:t>№ п/п</w:t>
            </w:r>
          </w:p>
        </w:tc>
        <w:tc>
          <w:tcPr>
            <w:tcW w:w="1379" w:type="pct"/>
          </w:tcPr>
          <w:p w14:paraId="2CE24690" w14:textId="77777777" w:rsidR="004A2C61" w:rsidRPr="00934C9E" w:rsidRDefault="004A2C61" w:rsidP="004A2C61">
            <w:pPr>
              <w:spacing w:before="60" w:after="60"/>
              <w:jc w:val="center"/>
              <w:rPr>
                <w:rFonts w:ascii="Times New Roman" w:hAnsi="Times New Roman"/>
                <w:sz w:val="24"/>
                <w:szCs w:val="24"/>
              </w:rPr>
            </w:pPr>
            <w:proofErr w:type="spellStart"/>
            <w:r w:rsidRPr="00934C9E">
              <w:rPr>
                <w:rFonts w:ascii="Times New Roman" w:hAnsi="Times New Roman"/>
                <w:sz w:val="24"/>
                <w:szCs w:val="24"/>
              </w:rPr>
              <w:t>Термин</w:t>
            </w:r>
            <w:proofErr w:type="spellEnd"/>
            <w:r w:rsidRPr="00934C9E">
              <w:rPr>
                <w:rFonts w:ascii="Times New Roman" w:hAnsi="Times New Roman"/>
                <w:sz w:val="24"/>
                <w:szCs w:val="24"/>
              </w:rPr>
              <w:t>/</w:t>
            </w:r>
            <w:proofErr w:type="spellStart"/>
            <w:r w:rsidRPr="00934C9E">
              <w:rPr>
                <w:rFonts w:ascii="Times New Roman" w:hAnsi="Times New Roman"/>
                <w:sz w:val="24"/>
                <w:szCs w:val="24"/>
              </w:rPr>
              <w:t>сокращение</w:t>
            </w:r>
            <w:proofErr w:type="spellEnd"/>
          </w:p>
        </w:tc>
        <w:tc>
          <w:tcPr>
            <w:tcW w:w="3302" w:type="pct"/>
          </w:tcPr>
          <w:p w14:paraId="7FB9DDF2" w14:textId="77777777" w:rsidR="004A2C61" w:rsidRPr="00934C9E" w:rsidRDefault="004A2C61" w:rsidP="004A2C61">
            <w:pPr>
              <w:spacing w:before="60" w:after="60"/>
              <w:jc w:val="center"/>
              <w:rPr>
                <w:rFonts w:ascii="Times New Roman" w:hAnsi="Times New Roman"/>
                <w:sz w:val="24"/>
                <w:szCs w:val="24"/>
              </w:rPr>
            </w:pPr>
            <w:proofErr w:type="spellStart"/>
            <w:r w:rsidRPr="00934C9E">
              <w:rPr>
                <w:rFonts w:ascii="Times New Roman" w:hAnsi="Times New Roman"/>
                <w:sz w:val="24"/>
                <w:szCs w:val="24"/>
              </w:rPr>
              <w:t>Определение</w:t>
            </w:r>
            <w:proofErr w:type="spellEnd"/>
          </w:p>
        </w:tc>
      </w:tr>
      <w:tr w:rsidR="00934C9E" w:rsidRPr="00934C9E" w14:paraId="73CA4F44" w14:textId="77777777" w:rsidTr="006C3BAB">
        <w:tc>
          <w:tcPr>
            <w:tcW w:w="319" w:type="pct"/>
          </w:tcPr>
          <w:p w14:paraId="30FE2006" w14:textId="77777777" w:rsidR="004A2C61" w:rsidRPr="00934C9E" w:rsidRDefault="004A2C61" w:rsidP="006E0F32">
            <w:pPr>
              <w:numPr>
                <w:ilvl w:val="0"/>
                <w:numId w:val="35"/>
              </w:numPr>
              <w:spacing w:before="60" w:after="60"/>
              <w:ind w:left="0" w:right="314" w:firstLine="0"/>
              <w:contextualSpacing/>
              <w:jc w:val="center"/>
              <w:rPr>
                <w:rFonts w:ascii="Times New Roman" w:hAnsi="Times New Roman"/>
                <w:b/>
                <w:i/>
                <w:sz w:val="24"/>
                <w:szCs w:val="24"/>
              </w:rPr>
            </w:pPr>
          </w:p>
        </w:tc>
        <w:tc>
          <w:tcPr>
            <w:tcW w:w="1379" w:type="pct"/>
          </w:tcPr>
          <w:p w14:paraId="201F44F9" w14:textId="77777777" w:rsidR="004A2C61" w:rsidRPr="00934C9E" w:rsidRDefault="004A2C61" w:rsidP="004A2C61">
            <w:pPr>
              <w:spacing w:before="60" w:after="60"/>
              <w:jc w:val="both"/>
              <w:rPr>
                <w:rFonts w:ascii="Times New Roman" w:hAnsi="Times New Roman"/>
                <w:sz w:val="24"/>
                <w:szCs w:val="24"/>
              </w:rPr>
            </w:pPr>
            <w:proofErr w:type="spellStart"/>
            <w:r w:rsidRPr="00934C9E">
              <w:rPr>
                <w:rFonts w:ascii="Times New Roman" w:hAnsi="Times New Roman"/>
                <w:sz w:val="24"/>
                <w:szCs w:val="24"/>
              </w:rPr>
              <w:t>Группа</w:t>
            </w:r>
            <w:proofErr w:type="spellEnd"/>
          </w:p>
        </w:tc>
        <w:tc>
          <w:tcPr>
            <w:tcW w:w="3302" w:type="pct"/>
          </w:tcPr>
          <w:p w14:paraId="6AA5C02C"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934C9E" w:rsidRPr="00934C9E" w14:paraId="0983EADF" w14:textId="77777777" w:rsidTr="006C3BAB">
        <w:tc>
          <w:tcPr>
            <w:tcW w:w="319" w:type="pct"/>
          </w:tcPr>
          <w:p w14:paraId="334FEA80" w14:textId="77777777" w:rsidR="004A2C61" w:rsidRPr="00934C9E" w:rsidRDefault="004A2C61" w:rsidP="006E0F32">
            <w:pPr>
              <w:numPr>
                <w:ilvl w:val="0"/>
                <w:numId w:val="35"/>
              </w:numPr>
              <w:spacing w:before="60" w:after="60"/>
              <w:ind w:left="0" w:firstLine="0"/>
              <w:contextualSpacing/>
              <w:jc w:val="center"/>
              <w:rPr>
                <w:rFonts w:ascii="Times New Roman" w:hAnsi="Times New Roman"/>
                <w:b/>
                <w:i/>
                <w:sz w:val="24"/>
                <w:szCs w:val="24"/>
                <w:lang w:val="ru-RU"/>
              </w:rPr>
            </w:pPr>
          </w:p>
        </w:tc>
        <w:tc>
          <w:tcPr>
            <w:tcW w:w="1379" w:type="pct"/>
          </w:tcPr>
          <w:p w14:paraId="1BE401A6" w14:textId="77777777" w:rsidR="004A2C61" w:rsidRPr="00934C9E" w:rsidRDefault="004A2C61" w:rsidP="004A2C61">
            <w:pPr>
              <w:spacing w:before="60" w:after="60"/>
              <w:jc w:val="both"/>
              <w:rPr>
                <w:rFonts w:ascii="Times New Roman" w:hAnsi="Times New Roman"/>
                <w:sz w:val="24"/>
                <w:szCs w:val="24"/>
              </w:rPr>
            </w:pPr>
            <w:proofErr w:type="spellStart"/>
            <w:r w:rsidRPr="00934C9E">
              <w:rPr>
                <w:rFonts w:ascii="Times New Roman" w:hAnsi="Times New Roman"/>
                <w:sz w:val="24"/>
                <w:szCs w:val="24"/>
              </w:rPr>
              <w:t>Менеджмент</w:t>
            </w:r>
            <w:proofErr w:type="spellEnd"/>
            <w:r w:rsidRPr="00934C9E">
              <w:rPr>
                <w:rFonts w:ascii="Times New Roman" w:hAnsi="Times New Roman"/>
                <w:sz w:val="24"/>
                <w:szCs w:val="24"/>
              </w:rPr>
              <w:t xml:space="preserve"> </w:t>
            </w:r>
            <w:proofErr w:type="spellStart"/>
            <w:r w:rsidRPr="00934C9E">
              <w:rPr>
                <w:rFonts w:ascii="Times New Roman" w:hAnsi="Times New Roman"/>
                <w:sz w:val="24"/>
                <w:szCs w:val="24"/>
              </w:rPr>
              <w:t>Группы</w:t>
            </w:r>
            <w:proofErr w:type="spellEnd"/>
          </w:p>
        </w:tc>
        <w:tc>
          <w:tcPr>
            <w:tcW w:w="3302" w:type="pct"/>
          </w:tcPr>
          <w:p w14:paraId="15200C48" w14:textId="77777777" w:rsidR="004A2C61" w:rsidRPr="00934C9E" w:rsidRDefault="004A2C61" w:rsidP="004A2C61">
            <w:pPr>
              <w:spacing w:before="60" w:after="60"/>
              <w:jc w:val="both"/>
              <w:rPr>
                <w:rFonts w:ascii="Times New Roman" w:hAnsi="Times New Roman"/>
                <w:sz w:val="24"/>
                <w:szCs w:val="24"/>
              </w:rPr>
            </w:pPr>
            <w:r w:rsidRPr="00934C9E">
              <w:rPr>
                <w:rFonts w:ascii="Times New Roman" w:hAnsi="Times New Roman"/>
                <w:sz w:val="24"/>
                <w:szCs w:val="24"/>
                <w:lang w:val="ru-RU"/>
              </w:rPr>
              <w:t xml:space="preserve">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«ЕвроСибЭнерго», директор по устойчивому развитию </w:t>
            </w:r>
            <w:r w:rsidRPr="00934C9E">
              <w:rPr>
                <w:rFonts w:ascii="Times New Roman" w:hAnsi="Times New Roman"/>
                <w:sz w:val="24"/>
                <w:szCs w:val="24"/>
              </w:rPr>
              <w:t>МКООО «</w:t>
            </w:r>
            <w:proofErr w:type="spellStart"/>
            <w:r w:rsidRPr="00934C9E">
              <w:rPr>
                <w:rFonts w:ascii="Times New Roman" w:hAnsi="Times New Roman"/>
                <w:sz w:val="24"/>
                <w:szCs w:val="24"/>
              </w:rPr>
              <w:t>Эн</w:t>
            </w:r>
            <w:proofErr w:type="spellEnd"/>
            <w:r w:rsidRPr="00934C9E">
              <w:rPr>
                <w:rFonts w:ascii="Times New Roman" w:hAnsi="Times New Roman"/>
                <w:sz w:val="24"/>
                <w:szCs w:val="24"/>
              </w:rPr>
              <w:t xml:space="preserve">+ </w:t>
            </w:r>
            <w:proofErr w:type="spellStart"/>
            <w:r w:rsidRPr="00934C9E">
              <w:rPr>
                <w:rFonts w:ascii="Times New Roman" w:hAnsi="Times New Roman"/>
                <w:sz w:val="24"/>
                <w:szCs w:val="24"/>
              </w:rPr>
              <w:t>Холдинг</w:t>
            </w:r>
            <w:proofErr w:type="spellEnd"/>
            <w:r w:rsidRPr="00934C9E">
              <w:rPr>
                <w:rFonts w:ascii="Times New Roman" w:hAnsi="Times New Roman"/>
                <w:sz w:val="24"/>
                <w:szCs w:val="24"/>
              </w:rPr>
              <w:t xml:space="preserve">» и </w:t>
            </w:r>
            <w:proofErr w:type="spellStart"/>
            <w:r w:rsidRPr="00934C9E">
              <w:rPr>
                <w:rFonts w:ascii="Times New Roman" w:hAnsi="Times New Roman"/>
                <w:sz w:val="24"/>
                <w:szCs w:val="24"/>
              </w:rPr>
              <w:t>другие</w:t>
            </w:r>
            <w:proofErr w:type="spellEnd"/>
            <w:r w:rsidRPr="00934C9E">
              <w:rPr>
                <w:rFonts w:ascii="Times New Roman" w:hAnsi="Times New Roman"/>
                <w:sz w:val="24"/>
                <w:szCs w:val="24"/>
              </w:rPr>
              <w:t>)</w:t>
            </w:r>
          </w:p>
        </w:tc>
      </w:tr>
      <w:tr w:rsidR="00934C9E" w:rsidRPr="00934C9E" w14:paraId="1B4AA8D4" w14:textId="77777777" w:rsidTr="006C3BAB">
        <w:tc>
          <w:tcPr>
            <w:tcW w:w="319" w:type="pct"/>
          </w:tcPr>
          <w:p w14:paraId="24D60FC8" w14:textId="77777777" w:rsidR="004A2C61" w:rsidRPr="00934C9E" w:rsidRDefault="004A2C61" w:rsidP="006E0F32">
            <w:pPr>
              <w:numPr>
                <w:ilvl w:val="0"/>
                <w:numId w:val="35"/>
              </w:numPr>
              <w:spacing w:before="60" w:after="60"/>
              <w:ind w:left="0" w:firstLine="0"/>
              <w:contextualSpacing/>
              <w:jc w:val="center"/>
              <w:rPr>
                <w:rFonts w:ascii="Times New Roman" w:hAnsi="Times New Roman"/>
                <w:b/>
                <w:i/>
                <w:sz w:val="24"/>
                <w:szCs w:val="24"/>
              </w:rPr>
            </w:pPr>
          </w:p>
        </w:tc>
        <w:tc>
          <w:tcPr>
            <w:tcW w:w="1379" w:type="pct"/>
          </w:tcPr>
          <w:p w14:paraId="432829EC"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 xml:space="preserve">Дирекция по охране труда (ДОТ) </w:t>
            </w:r>
          </w:p>
        </w:tc>
        <w:tc>
          <w:tcPr>
            <w:tcW w:w="3302" w:type="pct"/>
          </w:tcPr>
          <w:p w14:paraId="76DD1A66"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 xml:space="preserve">Структурное подразделение, осуществляющее  в числе прочих функции методического руководства и контроля в части определения </w:t>
            </w:r>
            <w:r w:rsidRPr="00934C9E">
              <w:rPr>
                <w:rFonts w:ascii="Times New Roman" w:hAnsi="Times New Roman"/>
                <w:sz w:val="24"/>
                <w:szCs w:val="24"/>
              </w:rPr>
              <w:t>LTIFR</w:t>
            </w:r>
            <w:r w:rsidRPr="00934C9E">
              <w:rPr>
                <w:rFonts w:ascii="Times New Roman" w:hAnsi="Times New Roman"/>
                <w:sz w:val="24"/>
                <w:szCs w:val="24"/>
                <w:lang w:val="ru-RU"/>
              </w:rPr>
              <w:t xml:space="preserve"> Группы при исполнении положений настоящей Методики</w:t>
            </w:r>
          </w:p>
        </w:tc>
      </w:tr>
      <w:tr w:rsidR="00934C9E" w:rsidRPr="00934C9E" w14:paraId="57AC1916" w14:textId="77777777" w:rsidTr="006C3BAB">
        <w:tc>
          <w:tcPr>
            <w:tcW w:w="319" w:type="pct"/>
          </w:tcPr>
          <w:p w14:paraId="1A3B848A" w14:textId="77777777" w:rsidR="004A2C61" w:rsidRPr="00934C9E" w:rsidRDefault="004A2C61" w:rsidP="006E0F32">
            <w:pPr>
              <w:numPr>
                <w:ilvl w:val="0"/>
                <w:numId w:val="35"/>
              </w:numPr>
              <w:spacing w:before="60" w:after="60"/>
              <w:ind w:left="0" w:firstLine="0"/>
              <w:contextualSpacing/>
              <w:jc w:val="center"/>
              <w:rPr>
                <w:rFonts w:ascii="Times New Roman" w:hAnsi="Times New Roman"/>
                <w:b/>
                <w:i/>
                <w:sz w:val="24"/>
                <w:szCs w:val="24"/>
                <w:lang w:val="ru-RU"/>
              </w:rPr>
            </w:pPr>
          </w:p>
        </w:tc>
        <w:tc>
          <w:tcPr>
            <w:tcW w:w="1379" w:type="pct"/>
          </w:tcPr>
          <w:p w14:paraId="78586C75"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Департамент по правовым вопросам ООО «УСЦ ЕвроСибЭнерго»</w:t>
            </w:r>
          </w:p>
        </w:tc>
        <w:tc>
          <w:tcPr>
            <w:tcW w:w="3302" w:type="pct"/>
          </w:tcPr>
          <w:p w14:paraId="7345CBE6"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tc>
      </w:tr>
      <w:tr w:rsidR="00934C9E" w:rsidRPr="00934C9E" w14:paraId="29B4498D" w14:textId="77777777" w:rsidTr="006C3BAB">
        <w:tc>
          <w:tcPr>
            <w:tcW w:w="319" w:type="pct"/>
          </w:tcPr>
          <w:p w14:paraId="004B3571" w14:textId="77777777" w:rsidR="004A2C61" w:rsidRPr="00934C9E" w:rsidRDefault="004A2C61" w:rsidP="006E0F32">
            <w:pPr>
              <w:numPr>
                <w:ilvl w:val="0"/>
                <w:numId w:val="35"/>
              </w:numPr>
              <w:spacing w:before="60" w:after="60"/>
              <w:ind w:left="0" w:firstLine="0"/>
              <w:contextualSpacing/>
              <w:jc w:val="center"/>
              <w:rPr>
                <w:rFonts w:ascii="Times New Roman" w:hAnsi="Times New Roman"/>
                <w:b/>
                <w:i/>
                <w:sz w:val="24"/>
                <w:szCs w:val="24"/>
                <w:lang w:val="ru-RU"/>
              </w:rPr>
            </w:pPr>
          </w:p>
        </w:tc>
        <w:tc>
          <w:tcPr>
            <w:tcW w:w="1379" w:type="pct"/>
          </w:tcPr>
          <w:p w14:paraId="604DD85C" w14:textId="77777777" w:rsidR="004A2C61" w:rsidRPr="00934C9E" w:rsidRDefault="004A2C61" w:rsidP="004A2C61">
            <w:pPr>
              <w:spacing w:before="60" w:after="60"/>
              <w:jc w:val="both"/>
              <w:rPr>
                <w:rFonts w:ascii="Times New Roman" w:hAnsi="Times New Roman"/>
                <w:sz w:val="24"/>
                <w:szCs w:val="24"/>
              </w:rPr>
            </w:pPr>
            <w:r w:rsidRPr="00934C9E">
              <w:rPr>
                <w:rFonts w:ascii="Times New Roman" w:hAnsi="Times New Roman"/>
                <w:sz w:val="24"/>
                <w:szCs w:val="24"/>
              </w:rPr>
              <w:t xml:space="preserve">Финансовый </w:t>
            </w:r>
            <w:proofErr w:type="spellStart"/>
            <w:r w:rsidRPr="00934C9E">
              <w:rPr>
                <w:rFonts w:ascii="Times New Roman" w:hAnsi="Times New Roman"/>
                <w:sz w:val="24"/>
                <w:szCs w:val="24"/>
              </w:rPr>
              <w:t>департамент</w:t>
            </w:r>
            <w:proofErr w:type="spellEnd"/>
            <w:r w:rsidRPr="00934C9E">
              <w:rPr>
                <w:rFonts w:ascii="Times New Roman" w:hAnsi="Times New Roman"/>
                <w:sz w:val="24"/>
                <w:szCs w:val="24"/>
              </w:rPr>
              <w:t xml:space="preserve"> АО «ЕвроСибЭнерго»</w:t>
            </w:r>
          </w:p>
        </w:tc>
        <w:tc>
          <w:tcPr>
            <w:tcW w:w="3302" w:type="pct"/>
          </w:tcPr>
          <w:p w14:paraId="257236FD"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 xml:space="preserve">Структурное подразделение, осуществляющее в числе прочих функции по управлению бизнес-планированием Бизнесов/Организаций </w:t>
            </w:r>
          </w:p>
        </w:tc>
      </w:tr>
      <w:tr w:rsidR="00934C9E" w:rsidRPr="00934C9E" w14:paraId="489D08F9" w14:textId="77777777" w:rsidTr="006C3BAB">
        <w:tc>
          <w:tcPr>
            <w:tcW w:w="319" w:type="pct"/>
          </w:tcPr>
          <w:p w14:paraId="04765E33" w14:textId="77777777" w:rsidR="004A2C61" w:rsidRPr="00934C9E" w:rsidRDefault="004A2C61" w:rsidP="006E0F32">
            <w:pPr>
              <w:numPr>
                <w:ilvl w:val="0"/>
                <w:numId w:val="35"/>
              </w:numPr>
              <w:spacing w:before="60" w:after="60"/>
              <w:ind w:left="0" w:firstLine="0"/>
              <w:contextualSpacing/>
              <w:jc w:val="center"/>
              <w:rPr>
                <w:rFonts w:ascii="Times New Roman" w:hAnsi="Times New Roman"/>
                <w:b/>
                <w:i/>
                <w:sz w:val="24"/>
                <w:szCs w:val="24"/>
                <w:lang w:val="ru-RU"/>
              </w:rPr>
            </w:pPr>
          </w:p>
        </w:tc>
        <w:tc>
          <w:tcPr>
            <w:tcW w:w="1379" w:type="pct"/>
          </w:tcPr>
          <w:p w14:paraId="4C0871F0" w14:textId="77777777" w:rsidR="004A2C61" w:rsidRPr="00934C9E" w:rsidRDefault="004A2C61" w:rsidP="004A2C61">
            <w:pPr>
              <w:spacing w:before="60" w:after="60"/>
              <w:jc w:val="both"/>
              <w:rPr>
                <w:rFonts w:ascii="Times New Roman" w:hAnsi="Times New Roman"/>
                <w:sz w:val="24"/>
                <w:szCs w:val="24"/>
              </w:rPr>
            </w:pPr>
            <w:proofErr w:type="spellStart"/>
            <w:r w:rsidRPr="00934C9E">
              <w:rPr>
                <w:rFonts w:ascii="Times New Roman" w:hAnsi="Times New Roman"/>
                <w:sz w:val="24"/>
                <w:szCs w:val="24"/>
              </w:rPr>
              <w:t>Ответственный</w:t>
            </w:r>
            <w:proofErr w:type="spellEnd"/>
            <w:r w:rsidRPr="00934C9E">
              <w:rPr>
                <w:rFonts w:ascii="Times New Roman" w:hAnsi="Times New Roman"/>
                <w:sz w:val="24"/>
                <w:szCs w:val="24"/>
              </w:rPr>
              <w:t xml:space="preserve"> </w:t>
            </w:r>
            <w:proofErr w:type="spellStart"/>
            <w:r w:rsidRPr="00934C9E">
              <w:rPr>
                <w:rFonts w:ascii="Times New Roman" w:hAnsi="Times New Roman"/>
                <w:sz w:val="24"/>
                <w:szCs w:val="24"/>
              </w:rPr>
              <w:t>работник</w:t>
            </w:r>
            <w:proofErr w:type="spellEnd"/>
          </w:p>
        </w:tc>
        <w:tc>
          <w:tcPr>
            <w:tcW w:w="3302" w:type="pct"/>
          </w:tcPr>
          <w:p w14:paraId="7B07F2DA"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 xml:space="preserve">Лицо, ответственное за подготовку информации по Бизнесу/Организации в соответствии с Регламентом. </w:t>
            </w:r>
          </w:p>
          <w:p w14:paraId="7AFCA042" w14:textId="77777777" w:rsidR="004A2C61" w:rsidRPr="00934C9E" w:rsidRDefault="004A2C61" w:rsidP="004A2C61">
            <w:pPr>
              <w:spacing w:before="60" w:after="60"/>
              <w:jc w:val="both"/>
              <w:rPr>
                <w:rFonts w:ascii="Times New Roman" w:hAnsi="Times New Roman"/>
                <w:b/>
                <w:sz w:val="24"/>
                <w:szCs w:val="24"/>
                <w:lang w:val="ru-RU"/>
              </w:rPr>
            </w:pPr>
            <w:r w:rsidRPr="00934C9E">
              <w:rPr>
                <w:rFonts w:ascii="Times New Roman" w:hAnsi="Times New Roman"/>
                <w:b/>
                <w:sz w:val="24"/>
                <w:szCs w:val="24"/>
                <w:lang w:val="ru-RU"/>
              </w:rPr>
              <w:t xml:space="preserve">Внимание! В случае, если ответственное лицо не закреплено Регламентом (организация не предоставляет единую отчетность по охране труда в установленном порядке), ответственным работником за предоставление всей необходимой информации в ДОТ для целей исполнения положений настоящей </w:t>
            </w:r>
            <w:r w:rsidRPr="00934C9E">
              <w:rPr>
                <w:rFonts w:ascii="Times New Roman" w:hAnsi="Times New Roman"/>
                <w:b/>
                <w:sz w:val="24"/>
                <w:szCs w:val="24"/>
                <w:lang w:val="ru-RU"/>
              </w:rPr>
              <w:lastRenderedPageBreak/>
              <w:t>Методики является руководитель Бизнеса/Организации.</w:t>
            </w:r>
          </w:p>
        </w:tc>
      </w:tr>
      <w:tr w:rsidR="00934C9E" w:rsidRPr="00934C9E" w14:paraId="2D756213" w14:textId="77777777" w:rsidTr="006C3BAB">
        <w:tc>
          <w:tcPr>
            <w:tcW w:w="319" w:type="pct"/>
          </w:tcPr>
          <w:p w14:paraId="4B6E222E" w14:textId="77777777" w:rsidR="004A2C61" w:rsidRPr="00934C9E" w:rsidRDefault="004A2C61" w:rsidP="006E0F32">
            <w:pPr>
              <w:numPr>
                <w:ilvl w:val="0"/>
                <w:numId w:val="35"/>
              </w:numPr>
              <w:spacing w:before="60" w:after="60"/>
              <w:ind w:left="0" w:firstLine="0"/>
              <w:contextualSpacing/>
              <w:jc w:val="center"/>
              <w:rPr>
                <w:rFonts w:ascii="Times New Roman" w:hAnsi="Times New Roman"/>
                <w:b/>
                <w:i/>
                <w:sz w:val="24"/>
                <w:szCs w:val="24"/>
                <w:lang w:val="ru-RU"/>
              </w:rPr>
            </w:pPr>
          </w:p>
        </w:tc>
        <w:tc>
          <w:tcPr>
            <w:tcW w:w="1379" w:type="pct"/>
          </w:tcPr>
          <w:p w14:paraId="5B2223DD" w14:textId="77777777" w:rsidR="004A2C61" w:rsidRPr="00934C9E" w:rsidRDefault="004A2C61" w:rsidP="004A2C61">
            <w:pPr>
              <w:spacing w:before="60" w:after="60"/>
              <w:jc w:val="both"/>
              <w:rPr>
                <w:rFonts w:ascii="Times New Roman" w:hAnsi="Times New Roman"/>
                <w:sz w:val="24"/>
                <w:szCs w:val="24"/>
              </w:rPr>
            </w:pPr>
            <w:proofErr w:type="spellStart"/>
            <w:r w:rsidRPr="00934C9E">
              <w:rPr>
                <w:rFonts w:ascii="Times New Roman" w:hAnsi="Times New Roman"/>
                <w:sz w:val="24"/>
                <w:szCs w:val="24"/>
              </w:rPr>
              <w:t>Бизнес</w:t>
            </w:r>
            <w:proofErr w:type="spellEnd"/>
          </w:p>
        </w:tc>
        <w:tc>
          <w:tcPr>
            <w:tcW w:w="3302" w:type="pct"/>
          </w:tcPr>
          <w:p w14:paraId="47C6B75E"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934C9E" w:rsidRPr="00934C9E" w14:paraId="7C985556" w14:textId="77777777" w:rsidTr="006C3BAB">
        <w:tc>
          <w:tcPr>
            <w:tcW w:w="319" w:type="pct"/>
          </w:tcPr>
          <w:p w14:paraId="0B402CFA" w14:textId="77777777" w:rsidR="004A2C61" w:rsidRPr="00934C9E" w:rsidRDefault="004A2C61" w:rsidP="006E0F32">
            <w:pPr>
              <w:numPr>
                <w:ilvl w:val="0"/>
                <w:numId w:val="35"/>
              </w:numPr>
              <w:spacing w:before="60" w:after="60"/>
              <w:ind w:left="0" w:firstLine="0"/>
              <w:contextualSpacing/>
              <w:jc w:val="center"/>
              <w:rPr>
                <w:rFonts w:ascii="Times New Roman" w:hAnsi="Times New Roman"/>
                <w:b/>
                <w:i/>
                <w:sz w:val="24"/>
                <w:szCs w:val="24"/>
                <w:lang w:val="ru-RU"/>
              </w:rPr>
            </w:pPr>
          </w:p>
        </w:tc>
        <w:tc>
          <w:tcPr>
            <w:tcW w:w="1379" w:type="pct"/>
          </w:tcPr>
          <w:p w14:paraId="380A1D88" w14:textId="77777777" w:rsidR="004A2C61" w:rsidRPr="00934C9E" w:rsidRDefault="004A2C61" w:rsidP="004A2C61">
            <w:pPr>
              <w:spacing w:before="60" w:after="60"/>
              <w:jc w:val="both"/>
              <w:rPr>
                <w:rFonts w:ascii="Times New Roman" w:hAnsi="Times New Roman"/>
                <w:sz w:val="24"/>
                <w:szCs w:val="24"/>
              </w:rPr>
            </w:pPr>
            <w:proofErr w:type="spellStart"/>
            <w:r w:rsidRPr="00934C9E">
              <w:rPr>
                <w:rFonts w:ascii="Times New Roman" w:hAnsi="Times New Roman"/>
                <w:sz w:val="24"/>
                <w:szCs w:val="24"/>
              </w:rPr>
              <w:t>Организация</w:t>
            </w:r>
            <w:proofErr w:type="spellEnd"/>
          </w:p>
        </w:tc>
        <w:tc>
          <w:tcPr>
            <w:tcW w:w="3302" w:type="pct"/>
          </w:tcPr>
          <w:p w14:paraId="771BB269"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Юридическое лицо Группы, составляющее нижний уровень детализации при исполнении положений настоящей Методики</w:t>
            </w:r>
          </w:p>
        </w:tc>
      </w:tr>
      <w:tr w:rsidR="00934C9E" w:rsidRPr="00934C9E" w14:paraId="0737FD70" w14:textId="77777777" w:rsidTr="006C3BAB">
        <w:tc>
          <w:tcPr>
            <w:tcW w:w="319" w:type="pct"/>
          </w:tcPr>
          <w:p w14:paraId="7B0EB35C" w14:textId="77777777" w:rsidR="004A2C61" w:rsidRPr="00934C9E" w:rsidRDefault="004A2C61" w:rsidP="006E0F32">
            <w:pPr>
              <w:numPr>
                <w:ilvl w:val="0"/>
                <w:numId w:val="35"/>
              </w:numPr>
              <w:spacing w:before="60" w:after="60"/>
              <w:ind w:left="0" w:firstLine="0"/>
              <w:contextualSpacing/>
              <w:jc w:val="center"/>
              <w:rPr>
                <w:rFonts w:ascii="Times New Roman" w:hAnsi="Times New Roman"/>
                <w:b/>
                <w:i/>
                <w:sz w:val="24"/>
                <w:szCs w:val="24"/>
                <w:lang w:val="ru-RU"/>
              </w:rPr>
            </w:pPr>
          </w:p>
        </w:tc>
        <w:tc>
          <w:tcPr>
            <w:tcW w:w="1379" w:type="pct"/>
          </w:tcPr>
          <w:p w14:paraId="7E03B8A5" w14:textId="77777777" w:rsidR="004A2C61" w:rsidRPr="00934C9E" w:rsidRDefault="004A2C61" w:rsidP="004A2C61">
            <w:pPr>
              <w:spacing w:before="60" w:after="60"/>
              <w:jc w:val="both"/>
              <w:rPr>
                <w:rFonts w:ascii="Times New Roman" w:hAnsi="Times New Roman"/>
                <w:sz w:val="24"/>
                <w:szCs w:val="24"/>
              </w:rPr>
            </w:pPr>
            <w:proofErr w:type="spellStart"/>
            <w:r w:rsidRPr="00934C9E">
              <w:rPr>
                <w:rFonts w:ascii="Times New Roman" w:hAnsi="Times New Roman"/>
                <w:sz w:val="24"/>
                <w:szCs w:val="24"/>
              </w:rPr>
              <w:t>Сотрудник</w:t>
            </w:r>
            <w:proofErr w:type="spellEnd"/>
          </w:p>
        </w:tc>
        <w:tc>
          <w:tcPr>
            <w:tcW w:w="3302" w:type="pct"/>
          </w:tcPr>
          <w:p w14:paraId="6FCF8541"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Любое лицо, занятое деятельностью в Организации, в течение полного или неполного рабочего времени и получающее за это соответствующую оплату от Организации, состоящее в трудовых отношениях с Организацией</w:t>
            </w:r>
          </w:p>
        </w:tc>
      </w:tr>
      <w:tr w:rsidR="00934C9E" w:rsidRPr="00934C9E" w14:paraId="44255D91" w14:textId="77777777" w:rsidTr="006C3BAB">
        <w:tc>
          <w:tcPr>
            <w:tcW w:w="319" w:type="pct"/>
          </w:tcPr>
          <w:p w14:paraId="0A0257AE" w14:textId="77777777" w:rsidR="004A2C61" w:rsidRPr="00934C9E" w:rsidRDefault="004A2C61" w:rsidP="006E0F32">
            <w:pPr>
              <w:numPr>
                <w:ilvl w:val="0"/>
                <w:numId w:val="35"/>
              </w:numPr>
              <w:spacing w:before="60" w:after="60"/>
              <w:ind w:left="0" w:firstLine="0"/>
              <w:contextualSpacing/>
              <w:jc w:val="center"/>
              <w:rPr>
                <w:rFonts w:ascii="Times New Roman" w:hAnsi="Times New Roman"/>
                <w:b/>
                <w:i/>
                <w:sz w:val="24"/>
                <w:szCs w:val="24"/>
                <w:lang w:val="ru-RU"/>
              </w:rPr>
            </w:pPr>
          </w:p>
        </w:tc>
        <w:tc>
          <w:tcPr>
            <w:tcW w:w="1379" w:type="pct"/>
          </w:tcPr>
          <w:p w14:paraId="16EA6536" w14:textId="77777777" w:rsidR="004A2C61" w:rsidRPr="00934C9E" w:rsidRDefault="004A2C61" w:rsidP="004A2C61">
            <w:pPr>
              <w:spacing w:before="60" w:after="60"/>
              <w:jc w:val="both"/>
              <w:rPr>
                <w:rFonts w:ascii="Times New Roman" w:hAnsi="Times New Roman"/>
                <w:sz w:val="24"/>
                <w:szCs w:val="24"/>
              </w:rPr>
            </w:pPr>
            <w:proofErr w:type="spellStart"/>
            <w:r w:rsidRPr="00934C9E">
              <w:rPr>
                <w:rFonts w:ascii="Times New Roman" w:hAnsi="Times New Roman"/>
                <w:sz w:val="24"/>
                <w:szCs w:val="24"/>
              </w:rPr>
              <w:t>Подрядчик</w:t>
            </w:r>
            <w:proofErr w:type="spellEnd"/>
          </w:p>
        </w:tc>
        <w:tc>
          <w:tcPr>
            <w:tcW w:w="3302" w:type="pct"/>
          </w:tcPr>
          <w:p w14:paraId="39398888"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w:t>
            </w:r>
          </w:p>
          <w:p w14:paraId="6F37A0EC" w14:textId="77777777" w:rsidR="004A2C61" w:rsidRPr="00934C9E" w:rsidRDefault="004A2C61" w:rsidP="004A2C61">
            <w:pPr>
              <w:spacing w:before="60" w:after="60"/>
              <w:jc w:val="both"/>
              <w:rPr>
                <w:rFonts w:ascii="Times New Roman" w:hAnsi="Times New Roman"/>
                <w:b/>
                <w:sz w:val="24"/>
                <w:szCs w:val="24"/>
                <w:lang w:val="ru-RU"/>
              </w:rPr>
            </w:pPr>
            <w:r w:rsidRPr="00934C9E">
              <w:rPr>
                <w:rFonts w:ascii="Times New Roman" w:hAnsi="Times New Roman"/>
                <w:b/>
                <w:sz w:val="24"/>
                <w:szCs w:val="24"/>
                <w:lang w:val="ru-RU"/>
              </w:rPr>
              <w:t xml:space="preserve">Внимание! Для целей корректного определения </w:t>
            </w:r>
            <w:r w:rsidRPr="00934C9E">
              <w:rPr>
                <w:rFonts w:ascii="Times New Roman" w:hAnsi="Times New Roman"/>
                <w:b/>
                <w:sz w:val="24"/>
                <w:szCs w:val="24"/>
              </w:rPr>
              <w:t>LTIFR</w:t>
            </w:r>
            <w:r w:rsidRPr="00934C9E">
              <w:rPr>
                <w:rFonts w:ascii="Times New Roman" w:hAnsi="Times New Roman"/>
                <w:b/>
                <w:sz w:val="24"/>
                <w:szCs w:val="24"/>
                <w:lang w:val="ru-RU"/>
              </w:rPr>
              <w:t xml:space="preserve"> (исключения двойного учета)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w:t>
            </w:r>
          </w:p>
        </w:tc>
      </w:tr>
      <w:tr w:rsidR="00934C9E" w:rsidRPr="00934C9E" w14:paraId="627C906E" w14:textId="77777777" w:rsidTr="006C3BAB">
        <w:tc>
          <w:tcPr>
            <w:tcW w:w="319" w:type="pct"/>
          </w:tcPr>
          <w:p w14:paraId="688369CD" w14:textId="77777777" w:rsidR="004A2C61" w:rsidRPr="00934C9E" w:rsidRDefault="004A2C61" w:rsidP="006E0F32">
            <w:pPr>
              <w:numPr>
                <w:ilvl w:val="0"/>
                <w:numId w:val="35"/>
              </w:numPr>
              <w:spacing w:before="60" w:after="60"/>
              <w:ind w:left="0" w:firstLine="0"/>
              <w:contextualSpacing/>
              <w:jc w:val="center"/>
              <w:rPr>
                <w:rFonts w:ascii="Times New Roman" w:hAnsi="Times New Roman"/>
                <w:b/>
                <w:i/>
                <w:sz w:val="24"/>
                <w:szCs w:val="24"/>
                <w:lang w:val="ru-RU"/>
              </w:rPr>
            </w:pPr>
          </w:p>
        </w:tc>
        <w:tc>
          <w:tcPr>
            <w:tcW w:w="1379" w:type="pct"/>
          </w:tcPr>
          <w:p w14:paraId="147ECD6B" w14:textId="77777777" w:rsidR="004A2C61" w:rsidRPr="00934C9E" w:rsidRDefault="004A2C61" w:rsidP="004A2C61">
            <w:pPr>
              <w:spacing w:before="60" w:after="60"/>
              <w:jc w:val="both"/>
              <w:rPr>
                <w:rFonts w:ascii="Times New Roman" w:hAnsi="Times New Roman"/>
                <w:sz w:val="24"/>
                <w:szCs w:val="24"/>
              </w:rPr>
            </w:pPr>
            <w:proofErr w:type="spellStart"/>
            <w:r w:rsidRPr="00934C9E">
              <w:rPr>
                <w:rFonts w:ascii="Times New Roman" w:hAnsi="Times New Roman"/>
                <w:sz w:val="24"/>
                <w:szCs w:val="24"/>
              </w:rPr>
              <w:t>Регламент</w:t>
            </w:r>
            <w:proofErr w:type="spellEnd"/>
          </w:p>
        </w:tc>
        <w:tc>
          <w:tcPr>
            <w:tcW w:w="3302" w:type="pct"/>
          </w:tcPr>
          <w:p w14:paraId="5F9B4395"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Действующая на момент подготовки отчетных данных редакция регламента единой отчетности по охране труда ГК «ЕвроСибЭнерго»</w:t>
            </w:r>
          </w:p>
        </w:tc>
      </w:tr>
      <w:tr w:rsidR="00934C9E" w:rsidRPr="00934C9E" w14:paraId="6B90D6DA" w14:textId="77777777" w:rsidTr="006C3BAB">
        <w:tc>
          <w:tcPr>
            <w:tcW w:w="319" w:type="pct"/>
          </w:tcPr>
          <w:p w14:paraId="5FBDBBFA" w14:textId="77777777" w:rsidR="004A2C61" w:rsidRPr="00934C9E" w:rsidRDefault="004A2C61" w:rsidP="006E0F32">
            <w:pPr>
              <w:numPr>
                <w:ilvl w:val="0"/>
                <w:numId w:val="35"/>
              </w:numPr>
              <w:spacing w:before="60" w:after="60"/>
              <w:ind w:left="0" w:firstLine="0"/>
              <w:contextualSpacing/>
              <w:jc w:val="center"/>
              <w:rPr>
                <w:rFonts w:ascii="Times New Roman" w:hAnsi="Times New Roman"/>
                <w:b/>
                <w:i/>
                <w:sz w:val="24"/>
                <w:szCs w:val="24"/>
                <w:lang w:val="ru-RU"/>
              </w:rPr>
            </w:pPr>
          </w:p>
        </w:tc>
        <w:tc>
          <w:tcPr>
            <w:tcW w:w="1379" w:type="pct"/>
          </w:tcPr>
          <w:p w14:paraId="0CE154DE" w14:textId="77777777" w:rsidR="004A2C61" w:rsidRPr="00934C9E" w:rsidRDefault="004A2C61" w:rsidP="004A2C61">
            <w:pPr>
              <w:spacing w:before="60" w:after="60"/>
              <w:jc w:val="both"/>
              <w:rPr>
                <w:rFonts w:ascii="Times New Roman" w:hAnsi="Times New Roman"/>
                <w:sz w:val="24"/>
                <w:szCs w:val="24"/>
              </w:rPr>
            </w:pPr>
            <w:r w:rsidRPr="00934C9E">
              <w:rPr>
                <w:rFonts w:ascii="Times New Roman" w:hAnsi="Times New Roman"/>
                <w:sz w:val="24"/>
                <w:szCs w:val="24"/>
              </w:rPr>
              <w:t>LTI (Lost Time Injury)</w:t>
            </w:r>
          </w:p>
        </w:tc>
        <w:tc>
          <w:tcPr>
            <w:tcW w:w="3302" w:type="pct"/>
          </w:tcPr>
          <w:p w14:paraId="3B818378"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Травма, повлекшая временную или стойкую утрату трудоспособности.</w:t>
            </w:r>
          </w:p>
          <w:p w14:paraId="729D5C9F"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19F72B49"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3A445C2C"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b/>
                <w:sz w:val="24"/>
                <w:szCs w:val="24"/>
                <w:lang w:val="ru-RU"/>
              </w:rPr>
              <w:t xml:space="preserve">Внимание! Для целей корректного определения </w:t>
            </w:r>
            <w:r w:rsidRPr="00934C9E">
              <w:rPr>
                <w:rFonts w:ascii="Times New Roman" w:hAnsi="Times New Roman"/>
                <w:b/>
                <w:sz w:val="24"/>
                <w:szCs w:val="24"/>
              </w:rPr>
              <w:t>LTIFR</w:t>
            </w:r>
            <w:r w:rsidRPr="00934C9E">
              <w:rPr>
                <w:rFonts w:ascii="Times New Roman" w:hAnsi="Times New Roman"/>
                <w:b/>
                <w:sz w:val="24"/>
                <w:szCs w:val="24"/>
                <w:lang w:val="ru-RU"/>
              </w:rPr>
              <w:t xml:space="preserve"> (исключения двойного учета) при исполнении положений настоящей Методики количество </w:t>
            </w:r>
            <w:r w:rsidRPr="00934C9E">
              <w:rPr>
                <w:rFonts w:ascii="Times New Roman" w:hAnsi="Times New Roman"/>
                <w:b/>
                <w:sz w:val="24"/>
                <w:szCs w:val="24"/>
              </w:rPr>
              <w:t>LTI</w:t>
            </w:r>
            <w:r w:rsidRPr="00934C9E">
              <w:rPr>
                <w:rFonts w:ascii="Times New Roman" w:hAnsi="Times New Roman"/>
                <w:b/>
                <w:sz w:val="24"/>
                <w:szCs w:val="24"/>
                <w:lang w:val="ru-RU"/>
              </w:rPr>
              <w:t xml:space="preserve"> определяется без учета травм, повлекших смерть пострадавшего.</w:t>
            </w:r>
          </w:p>
        </w:tc>
      </w:tr>
      <w:tr w:rsidR="00934C9E" w:rsidRPr="00934C9E" w14:paraId="63F0473F" w14:textId="77777777" w:rsidTr="006C3BAB">
        <w:tc>
          <w:tcPr>
            <w:tcW w:w="319" w:type="pct"/>
          </w:tcPr>
          <w:p w14:paraId="2E8F655A" w14:textId="77777777" w:rsidR="004A2C61" w:rsidRPr="00934C9E" w:rsidRDefault="004A2C61" w:rsidP="006E0F32">
            <w:pPr>
              <w:numPr>
                <w:ilvl w:val="0"/>
                <w:numId w:val="35"/>
              </w:numPr>
              <w:spacing w:before="60" w:after="60"/>
              <w:ind w:left="0" w:firstLine="0"/>
              <w:contextualSpacing/>
              <w:jc w:val="center"/>
              <w:rPr>
                <w:rFonts w:ascii="Times New Roman" w:hAnsi="Times New Roman"/>
                <w:b/>
                <w:i/>
                <w:sz w:val="24"/>
                <w:szCs w:val="24"/>
                <w:lang w:val="ru-RU"/>
              </w:rPr>
            </w:pPr>
          </w:p>
        </w:tc>
        <w:tc>
          <w:tcPr>
            <w:tcW w:w="1379" w:type="pct"/>
          </w:tcPr>
          <w:p w14:paraId="4E3006C9" w14:textId="77777777" w:rsidR="004A2C61" w:rsidRPr="00934C9E" w:rsidRDefault="004A2C61" w:rsidP="004A2C61">
            <w:pPr>
              <w:spacing w:before="60" w:after="60"/>
              <w:jc w:val="both"/>
              <w:rPr>
                <w:rFonts w:ascii="Times New Roman" w:hAnsi="Times New Roman"/>
                <w:sz w:val="24"/>
                <w:szCs w:val="24"/>
              </w:rPr>
            </w:pPr>
            <w:r w:rsidRPr="00934C9E">
              <w:rPr>
                <w:rFonts w:ascii="Times New Roman" w:hAnsi="Times New Roman"/>
                <w:sz w:val="24"/>
                <w:szCs w:val="24"/>
              </w:rPr>
              <w:t>F (Fatality)</w:t>
            </w:r>
          </w:p>
        </w:tc>
        <w:tc>
          <w:tcPr>
            <w:tcW w:w="3302" w:type="pct"/>
          </w:tcPr>
          <w:p w14:paraId="238125BD"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Травма, повлекшая смерть пострадавшего.</w:t>
            </w:r>
          </w:p>
          <w:p w14:paraId="2C917989"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lastRenderedPageBreak/>
              <w:t>Учитываются случаи смерти, наступившей в результате получения производственной травмы.</w:t>
            </w:r>
          </w:p>
        </w:tc>
      </w:tr>
      <w:tr w:rsidR="00934C9E" w:rsidRPr="00934C9E" w14:paraId="629B1F9B" w14:textId="77777777" w:rsidTr="006C3BAB">
        <w:tc>
          <w:tcPr>
            <w:tcW w:w="319" w:type="pct"/>
          </w:tcPr>
          <w:p w14:paraId="13EA2ADC" w14:textId="77777777" w:rsidR="004A2C61" w:rsidRPr="00934C9E" w:rsidRDefault="004A2C61" w:rsidP="006E0F32">
            <w:pPr>
              <w:numPr>
                <w:ilvl w:val="0"/>
                <w:numId w:val="35"/>
              </w:numPr>
              <w:spacing w:before="60" w:after="60"/>
              <w:ind w:left="0" w:firstLine="0"/>
              <w:contextualSpacing/>
              <w:jc w:val="center"/>
              <w:rPr>
                <w:rFonts w:ascii="Times New Roman" w:hAnsi="Times New Roman"/>
                <w:b/>
                <w:i/>
                <w:sz w:val="24"/>
                <w:szCs w:val="24"/>
                <w:lang w:val="ru-RU"/>
              </w:rPr>
            </w:pPr>
          </w:p>
        </w:tc>
        <w:tc>
          <w:tcPr>
            <w:tcW w:w="1379" w:type="pct"/>
          </w:tcPr>
          <w:p w14:paraId="197AEDC6" w14:textId="77777777" w:rsidR="004A2C61" w:rsidRPr="00934C9E" w:rsidRDefault="004A2C61" w:rsidP="004A2C61">
            <w:pPr>
              <w:spacing w:before="60" w:after="60"/>
              <w:jc w:val="both"/>
              <w:rPr>
                <w:rFonts w:ascii="Times New Roman" w:hAnsi="Times New Roman"/>
                <w:sz w:val="24"/>
                <w:szCs w:val="24"/>
              </w:rPr>
            </w:pPr>
            <w:r w:rsidRPr="00934C9E">
              <w:rPr>
                <w:rFonts w:ascii="Times New Roman" w:hAnsi="Times New Roman"/>
                <w:sz w:val="24"/>
                <w:szCs w:val="24"/>
              </w:rPr>
              <w:t>LTIFR (Lost Time Incident Frequency Rate)</w:t>
            </w:r>
          </w:p>
        </w:tc>
        <w:tc>
          <w:tcPr>
            <w:tcW w:w="3302" w:type="pct"/>
          </w:tcPr>
          <w:p w14:paraId="1C009315"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Коэффициент частоты травм с утратой трудоспособности (на каждые 200</w:t>
            </w:r>
            <w:r w:rsidRPr="00934C9E">
              <w:rPr>
                <w:rFonts w:ascii="Times New Roman" w:hAnsi="Times New Roman"/>
                <w:sz w:val="24"/>
                <w:szCs w:val="24"/>
              </w:rPr>
              <w:t> </w:t>
            </w:r>
            <w:r w:rsidRPr="00934C9E">
              <w:rPr>
                <w:rFonts w:ascii="Times New Roman" w:hAnsi="Times New Roman"/>
                <w:sz w:val="24"/>
                <w:szCs w:val="24"/>
                <w:lang w:val="ru-RU"/>
              </w:rPr>
              <w:t>000 человеко-часов), определяемый по формуле:</w:t>
            </w:r>
          </w:p>
          <w:p w14:paraId="5D175169" w14:textId="77777777" w:rsidR="004A2C61" w:rsidRPr="00934C9E" w:rsidRDefault="004A2C61" w:rsidP="004A2C61">
            <w:pPr>
              <w:spacing w:before="60" w:after="60"/>
              <w:jc w:val="both"/>
              <w:rPr>
                <w:rFonts w:ascii="Times New Roman" w:hAnsi="Times New Roman"/>
                <w:sz w:val="24"/>
                <w:szCs w:val="24"/>
              </w:rPr>
            </w:pPr>
            <w:r w:rsidRPr="00934C9E">
              <w:rPr>
                <w:rFonts w:ascii="Times New Roman" w:hAnsi="Times New Roman"/>
                <w:sz w:val="24"/>
                <w:szCs w:val="24"/>
              </w:rPr>
              <w:t>LTIFR = (LTI+F)/ФЧЧ</w:t>
            </w:r>
            <w:r w:rsidRPr="00934C9E">
              <w:rPr>
                <w:rFonts w:ascii="Times New Roman" w:hAnsi="Times New Roman"/>
                <w:sz w:val="24"/>
                <w:szCs w:val="24"/>
              </w:rPr>
              <w:sym w:font="Symbol" w:char="F0D7"/>
            </w:r>
            <w:r w:rsidRPr="00934C9E">
              <w:rPr>
                <w:rFonts w:ascii="Times New Roman" w:hAnsi="Times New Roman"/>
                <w:sz w:val="24"/>
                <w:szCs w:val="24"/>
              </w:rPr>
              <w:t>200000</w:t>
            </w:r>
          </w:p>
        </w:tc>
      </w:tr>
      <w:tr w:rsidR="00934C9E" w:rsidRPr="00934C9E" w14:paraId="60996142" w14:textId="77777777" w:rsidTr="006C3BAB">
        <w:tc>
          <w:tcPr>
            <w:tcW w:w="319" w:type="pct"/>
          </w:tcPr>
          <w:p w14:paraId="74185DD0" w14:textId="77777777" w:rsidR="004A2C61" w:rsidRPr="00934C9E" w:rsidRDefault="004A2C61" w:rsidP="006E0F32">
            <w:pPr>
              <w:numPr>
                <w:ilvl w:val="0"/>
                <w:numId w:val="35"/>
              </w:numPr>
              <w:spacing w:before="60" w:after="60"/>
              <w:ind w:left="0" w:firstLine="0"/>
              <w:contextualSpacing/>
              <w:jc w:val="center"/>
              <w:rPr>
                <w:rFonts w:ascii="Times New Roman" w:hAnsi="Times New Roman"/>
                <w:b/>
                <w:i/>
                <w:sz w:val="24"/>
                <w:szCs w:val="24"/>
              </w:rPr>
            </w:pPr>
          </w:p>
        </w:tc>
        <w:tc>
          <w:tcPr>
            <w:tcW w:w="1379" w:type="pct"/>
          </w:tcPr>
          <w:p w14:paraId="65D3F2F7" w14:textId="77777777" w:rsidR="004A2C61" w:rsidRPr="00934C9E" w:rsidRDefault="004A2C61" w:rsidP="004A2C61">
            <w:pPr>
              <w:spacing w:before="60" w:after="60"/>
              <w:jc w:val="both"/>
              <w:rPr>
                <w:rFonts w:ascii="Times New Roman" w:hAnsi="Times New Roman"/>
                <w:sz w:val="24"/>
                <w:szCs w:val="24"/>
              </w:rPr>
            </w:pPr>
            <w:r w:rsidRPr="00934C9E">
              <w:rPr>
                <w:rFonts w:ascii="Times New Roman" w:hAnsi="Times New Roman"/>
                <w:sz w:val="24"/>
                <w:szCs w:val="24"/>
              </w:rPr>
              <w:t>LTIFR_план_1</w:t>
            </w:r>
          </w:p>
        </w:tc>
        <w:tc>
          <w:tcPr>
            <w:tcW w:w="3302" w:type="pct"/>
          </w:tcPr>
          <w:p w14:paraId="0F1CD80F" w14:textId="77777777" w:rsidR="004A2C61" w:rsidRPr="00934C9E" w:rsidRDefault="004A2C61" w:rsidP="004A2C61">
            <w:pPr>
              <w:spacing w:before="60" w:after="60"/>
              <w:jc w:val="both"/>
              <w:rPr>
                <w:rFonts w:ascii="Times New Roman" w:hAnsi="Times New Roman"/>
                <w:szCs w:val="24"/>
                <w:lang w:val="ru-RU"/>
              </w:rPr>
            </w:pPr>
            <w:r w:rsidRPr="00934C9E">
              <w:rPr>
                <w:rFonts w:ascii="Times New Roman" w:hAnsi="Times New Roman"/>
                <w:sz w:val="24"/>
                <w:szCs w:val="24"/>
                <w:lang w:val="ru-RU"/>
              </w:rPr>
              <w:t xml:space="preserve">Плановый показатель </w:t>
            </w:r>
            <w:r w:rsidRPr="00934C9E">
              <w:rPr>
                <w:rFonts w:ascii="Times New Roman" w:hAnsi="Times New Roman"/>
                <w:sz w:val="24"/>
                <w:szCs w:val="24"/>
              </w:rPr>
              <w:t>LTIFR</w:t>
            </w:r>
            <w:r w:rsidRPr="00934C9E">
              <w:rPr>
                <w:rFonts w:ascii="Times New Roman" w:hAnsi="Times New Roman"/>
                <w:sz w:val="24"/>
                <w:szCs w:val="24"/>
                <w:lang w:val="ru-RU"/>
              </w:rPr>
              <w:t xml:space="preserve"> Организации в текущем году</w:t>
            </w:r>
          </w:p>
        </w:tc>
      </w:tr>
      <w:tr w:rsidR="00934C9E" w:rsidRPr="00934C9E" w14:paraId="6CAD6E95" w14:textId="77777777" w:rsidTr="006C3BAB">
        <w:tc>
          <w:tcPr>
            <w:tcW w:w="319" w:type="pct"/>
          </w:tcPr>
          <w:p w14:paraId="77350873" w14:textId="77777777" w:rsidR="004A2C61" w:rsidRPr="00934C9E" w:rsidRDefault="004A2C61" w:rsidP="006E0F32">
            <w:pPr>
              <w:numPr>
                <w:ilvl w:val="0"/>
                <w:numId w:val="35"/>
              </w:numPr>
              <w:spacing w:before="60" w:after="60"/>
              <w:ind w:left="0" w:firstLine="0"/>
              <w:contextualSpacing/>
              <w:jc w:val="center"/>
              <w:rPr>
                <w:rFonts w:ascii="Times New Roman" w:hAnsi="Times New Roman"/>
                <w:b/>
                <w:i/>
                <w:sz w:val="24"/>
                <w:szCs w:val="24"/>
                <w:lang w:val="ru-RU"/>
              </w:rPr>
            </w:pPr>
          </w:p>
        </w:tc>
        <w:tc>
          <w:tcPr>
            <w:tcW w:w="1379" w:type="pct"/>
          </w:tcPr>
          <w:p w14:paraId="48921E0F" w14:textId="77777777" w:rsidR="004A2C61" w:rsidRPr="00934C9E" w:rsidRDefault="004A2C61" w:rsidP="004A2C61">
            <w:pPr>
              <w:spacing w:before="60" w:after="60"/>
              <w:jc w:val="both"/>
              <w:rPr>
                <w:rFonts w:ascii="Times New Roman" w:hAnsi="Times New Roman"/>
                <w:sz w:val="24"/>
                <w:szCs w:val="24"/>
              </w:rPr>
            </w:pPr>
            <w:r w:rsidRPr="00934C9E">
              <w:rPr>
                <w:rFonts w:ascii="Times New Roman" w:hAnsi="Times New Roman"/>
                <w:sz w:val="24"/>
                <w:szCs w:val="24"/>
              </w:rPr>
              <w:t>LTIFR_план_2</w:t>
            </w:r>
          </w:p>
        </w:tc>
        <w:tc>
          <w:tcPr>
            <w:tcW w:w="3302" w:type="pct"/>
          </w:tcPr>
          <w:p w14:paraId="28981013"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 xml:space="preserve">Плановый показатель </w:t>
            </w:r>
            <w:r w:rsidRPr="00934C9E">
              <w:rPr>
                <w:rFonts w:ascii="Times New Roman" w:hAnsi="Times New Roman"/>
                <w:sz w:val="24"/>
                <w:szCs w:val="24"/>
              </w:rPr>
              <w:t>LTIFR</w:t>
            </w:r>
            <w:r w:rsidRPr="00934C9E">
              <w:rPr>
                <w:rFonts w:ascii="Times New Roman" w:hAnsi="Times New Roman"/>
                <w:sz w:val="24"/>
                <w:szCs w:val="24"/>
                <w:lang w:val="ru-RU"/>
              </w:rPr>
              <w:t xml:space="preserve"> Организации на следующий год</w:t>
            </w:r>
          </w:p>
        </w:tc>
      </w:tr>
      <w:tr w:rsidR="00934C9E" w:rsidRPr="00934C9E" w14:paraId="279A9973" w14:textId="77777777" w:rsidTr="006C3BAB">
        <w:tc>
          <w:tcPr>
            <w:tcW w:w="319" w:type="pct"/>
          </w:tcPr>
          <w:p w14:paraId="5478477C" w14:textId="77777777" w:rsidR="004A2C61" w:rsidRPr="00934C9E" w:rsidRDefault="004A2C61" w:rsidP="006E0F32">
            <w:pPr>
              <w:numPr>
                <w:ilvl w:val="0"/>
                <w:numId w:val="35"/>
              </w:numPr>
              <w:spacing w:before="60" w:after="60"/>
              <w:ind w:left="0" w:firstLine="0"/>
              <w:contextualSpacing/>
              <w:jc w:val="center"/>
              <w:rPr>
                <w:rFonts w:ascii="Times New Roman" w:hAnsi="Times New Roman"/>
                <w:b/>
                <w:i/>
                <w:sz w:val="24"/>
                <w:szCs w:val="24"/>
                <w:lang w:val="ru-RU"/>
              </w:rPr>
            </w:pPr>
          </w:p>
        </w:tc>
        <w:tc>
          <w:tcPr>
            <w:tcW w:w="1379" w:type="pct"/>
          </w:tcPr>
          <w:p w14:paraId="255B358B"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ФЧЧ (фактически отработанные человеко-часы)</w:t>
            </w:r>
          </w:p>
        </w:tc>
        <w:tc>
          <w:tcPr>
            <w:tcW w:w="3302" w:type="pct"/>
          </w:tcPr>
          <w:p w14:paraId="3721D2A3"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tc>
      </w:tr>
    </w:tbl>
    <w:p w14:paraId="70FD8945" w14:textId="77777777" w:rsidR="004A2C61" w:rsidRPr="00934C9E"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70" w:name="_Toc61878706"/>
      <w:r w:rsidRPr="00934C9E">
        <w:rPr>
          <w:rFonts w:ascii="Times New Roman" w:eastAsia="Times New Roman" w:hAnsi="Times New Roman" w:cs="Times New Roman"/>
          <w:b/>
          <w:bCs/>
          <w:kern w:val="32"/>
          <w:sz w:val="24"/>
          <w:szCs w:val="24"/>
        </w:rPr>
        <w:t>Планирование</w:t>
      </w:r>
      <w:bookmarkEnd w:id="270"/>
    </w:p>
    <w:p w14:paraId="49881A9F" w14:textId="77777777" w:rsidR="004A2C61" w:rsidRPr="00934C9E" w:rsidRDefault="004A2C61" w:rsidP="004A2C61">
      <w:pPr>
        <w:numPr>
          <w:ilvl w:val="1"/>
          <w:numId w:val="34"/>
        </w:numPr>
        <w:spacing w:before="120" w:after="0" w:line="240" w:lineRule="auto"/>
        <w:jc w:val="both"/>
        <w:rPr>
          <w:rFonts w:ascii="Times New Roman" w:eastAsia="Times New Roman" w:hAnsi="Times New Roman" w:cs="Times New Roman"/>
          <w:b/>
          <w:sz w:val="24"/>
          <w:szCs w:val="24"/>
        </w:rPr>
      </w:pPr>
      <w:r w:rsidRPr="00934C9E">
        <w:rPr>
          <w:rFonts w:ascii="Times New Roman" w:eastAsia="Times New Roman" w:hAnsi="Times New Roman" w:cs="Times New Roman"/>
          <w:b/>
          <w:i/>
          <w:sz w:val="24"/>
          <w:szCs w:val="24"/>
        </w:rPr>
        <w:t>По Энергетическому сегменту Группы</w:t>
      </w:r>
    </w:p>
    <w:p w14:paraId="057217AA" w14:textId="77777777" w:rsidR="004A2C61" w:rsidRPr="00934C9E" w:rsidRDefault="004A2C61" w:rsidP="004A2C61">
      <w:pPr>
        <w:numPr>
          <w:ilvl w:val="2"/>
          <w:numId w:val="34"/>
        </w:numPr>
        <w:spacing w:before="120" w:after="0" w:line="240" w:lineRule="auto"/>
        <w:ind w:left="0" w:hanging="11"/>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 xml:space="preserve">Плановый (целевой) показатель </w:t>
      </w:r>
      <w:r w:rsidRPr="00934C9E">
        <w:rPr>
          <w:rFonts w:ascii="Times New Roman" w:eastAsia="Times New Roman" w:hAnsi="Times New Roman" w:cs="Times New Roman"/>
          <w:b/>
          <w:i/>
          <w:sz w:val="24"/>
          <w:szCs w:val="24"/>
          <w:lang w:val="en-US"/>
        </w:rPr>
        <w:t>LTIFR</w:t>
      </w:r>
      <w:r w:rsidRPr="00934C9E">
        <w:rPr>
          <w:rFonts w:ascii="Times New Roman" w:eastAsia="Times New Roman" w:hAnsi="Times New Roman" w:cs="Times New Roman"/>
          <w:b/>
          <w:i/>
          <w:sz w:val="24"/>
          <w:szCs w:val="24"/>
        </w:rPr>
        <w:t xml:space="preserve"> по Группе в целом утверждается приказом по Группе.</w:t>
      </w:r>
    </w:p>
    <w:p w14:paraId="05027654" w14:textId="77777777" w:rsidR="004A2C61" w:rsidRPr="00934C9E" w:rsidRDefault="004A2C61" w:rsidP="004A2C61">
      <w:pPr>
        <w:numPr>
          <w:ilvl w:val="2"/>
          <w:numId w:val="34"/>
        </w:numPr>
        <w:spacing w:before="120" w:after="0" w:line="240" w:lineRule="auto"/>
        <w:ind w:left="0" w:hanging="11"/>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 xml:space="preserve">Финансовый департамент АО «ЕвроСибЭнерго» предоставляет в ДОТ целевой показатель </w:t>
      </w:r>
      <w:r w:rsidRPr="00934C9E">
        <w:rPr>
          <w:rFonts w:ascii="Times New Roman" w:eastAsia="Times New Roman" w:hAnsi="Times New Roman" w:cs="Times New Roman"/>
          <w:b/>
          <w:i/>
          <w:sz w:val="24"/>
          <w:szCs w:val="24"/>
          <w:lang w:val="en-US"/>
        </w:rPr>
        <w:t>LTIFR</w:t>
      </w:r>
      <w:r w:rsidRPr="00934C9E">
        <w:rPr>
          <w:rFonts w:ascii="Times New Roman" w:eastAsia="Times New Roman" w:hAnsi="Times New Roman" w:cs="Times New Roman"/>
          <w:b/>
          <w:i/>
          <w:sz w:val="24"/>
          <w:szCs w:val="24"/>
        </w:rPr>
        <w:t>, утвержденный приказом по Группе, в течение 3-х рабочих дней с момента утверждения.</w:t>
      </w:r>
    </w:p>
    <w:p w14:paraId="4A823661" w14:textId="77777777" w:rsidR="004A2C61" w:rsidRPr="00934C9E" w:rsidRDefault="004A2C61" w:rsidP="004A2C61">
      <w:pPr>
        <w:numPr>
          <w:ilvl w:val="1"/>
          <w:numId w:val="34"/>
        </w:numPr>
        <w:spacing w:before="120" w:after="0" w:line="240" w:lineRule="auto"/>
        <w:jc w:val="both"/>
        <w:rPr>
          <w:rFonts w:ascii="Times New Roman" w:eastAsia="Times New Roman" w:hAnsi="Times New Roman" w:cs="Times New Roman"/>
          <w:b/>
          <w:sz w:val="24"/>
          <w:szCs w:val="24"/>
        </w:rPr>
      </w:pPr>
      <w:r w:rsidRPr="00934C9E">
        <w:rPr>
          <w:rFonts w:ascii="Times New Roman" w:eastAsia="Times New Roman" w:hAnsi="Times New Roman" w:cs="Times New Roman"/>
          <w:b/>
          <w:i/>
          <w:sz w:val="24"/>
          <w:szCs w:val="24"/>
        </w:rPr>
        <w:t>По Бизнесам/Организациям</w:t>
      </w:r>
    </w:p>
    <w:p w14:paraId="006CF41E" w14:textId="77777777" w:rsidR="004A2C61" w:rsidRPr="00934C9E" w:rsidRDefault="004A2C61" w:rsidP="004A2C61">
      <w:pPr>
        <w:numPr>
          <w:ilvl w:val="2"/>
          <w:numId w:val="34"/>
        </w:numPr>
        <w:spacing w:before="120" w:after="0" w:line="240" w:lineRule="auto"/>
        <w:ind w:left="0" w:hanging="11"/>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Департамент по правовым вопросам ООО «УСЦ ЕвроСибЭнерго» представляет в ДОТ полный перечень юридических лиц Бизнесов Группы в срок до 1 декабря, предшествующего планируемому.</w:t>
      </w:r>
    </w:p>
    <w:p w14:paraId="6EDDE44F" w14:textId="77777777" w:rsidR="004A2C61" w:rsidRPr="00934C9E" w:rsidRDefault="004A2C61" w:rsidP="004A2C61">
      <w:pPr>
        <w:numPr>
          <w:ilvl w:val="2"/>
          <w:numId w:val="34"/>
        </w:numPr>
        <w:spacing w:before="120" w:after="0" w:line="240" w:lineRule="auto"/>
        <w:ind w:left="0" w:hanging="11"/>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 xml:space="preserve">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w:t>
      </w:r>
      <w:r w:rsidRPr="00934C9E">
        <w:rPr>
          <w:rFonts w:ascii="Times New Roman" w:eastAsia="Times New Roman" w:hAnsi="Times New Roman" w:cs="Times New Roman"/>
          <w:b/>
          <w:i/>
          <w:sz w:val="24"/>
          <w:szCs w:val="24"/>
          <w:lang w:val="en-US"/>
        </w:rPr>
        <w:t>LTIFR</w:t>
      </w:r>
      <w:r w:rsidRPr="00934C9E">
        <w:rPr>
          <w:rFonts w:ascii="Times New Roman" w:eastAsia="Times New Roman" w:hAnsi="Times New Roman" w:cs="Times New Roman"/>
          <w:b/>
          <w:i/>
          <w:sz w:val="24"/>
          <w:szCs w:val="24"/>
        </w:rPr>
        <w:t xml:space="preserve"> в планируемом периоде, и подготавливает предложения генеральному директору АО «ЕвроСибЭнерго» по корректировке бизнес-процесса в случае выявления отклонений в срок до 10 декабря года, предшествующего планируемому.</w:t>
      </w:r>
    </w:p>
    <w:p w14:paraId="518C9A7E" w14:textId="77777777" w:rsidR="004A2C61" w:rsidRPr="00934C9E" w:rsidRDefault="004A2C61" w:rsidP="004A2C61">
      <w:pPr>
        <w:numPr>
          <w:ilvl w:val="2"/>
          <w:numId w:val="34"/>
        </w:numPr>
        <w:spacing w:before="120" w:after="0" w:line="240" w:lineRule="auto"/>
        <w:ind w:left="0" w:hanging="11"/>
        <w:jc w:val="both"/>
        <w:rPr>
          <w:rFonts w:ascii="Times New Roman" w:eastAsia="Times New Roman" w:hAnsi="Times New Roman" w:cs="Times New Roman"/>
          <w:i/>
          <w:sz w:val="24"/>
          <w:szCs w:val="24"/>
        </w:rPr>
      </w:pPr>
      <w:r w:rsidRPr="00934C9E">
        <w:rPr>
          <w:rFonts w:ascii="Times New Roman" w:eastAsia="Times New Roman" w:hAnsi="Times New Roman" w:cs="Times New Roman"/>
          <w:b/>
          <w:i/>
          <w:sz w:val="24"/>
          <w:szCs w:val="24"/>
        </w:rPr>
        <w:t xml:space="preserve">ДОТ представляет генеральному директору АО «ЕвроСибЭнерго» предложения по целевым показателям </w:t>
      </w:r>
      <w:r w:rsidRPr="00934C9E">
        <w:rPr>
          <w:rFonts w:ascii="Times New Roman" w:eastAsia="Times New Roman" w:hAnsi="Times New Roman" w:cs="Times New Roman"/>
          <w:b/>
          <w:i/>
          <w:sz w:val="24"/>
          <w:szCs w:val="24"/>
          <w:lang w:val="en-US"/>
        </w:rPr>
        <w:t>LTIFR</w:t>
      </w:r>
      <w:r w:rsidRPr="00934C9E">
        <w:rPr>
          <w:rFonts w:ascii="Times New Roman" w:eastAsia="Times New Roman" w:hAnsi="Times New Roman" w:cs="Times New Roman"/>
          <w:b/>
          <w:i/>
          <w:sz w:val="24"/>
          <w:szCs w:val="24"/>
        </w:rPr>
        <w:t xml:space="preserve">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14:paraId="1A0FB974" w14:textId="77777777" w:rsidR="004A2C61" w:rsidRPr="00934C9E"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 xml:space="preserve">Определяется прогноз фактически отработанных человеко-часов </w:t>
      </w:r>
      <w:proofErr w:type="spellStart"/>
      <w:r w:rsidRPr="00934C9E">
        <w:rPr>
          <w:rFonts w:ascii="Times New Roman" w:eastAsia="Times New Roman" w:hAnsi="Times New Roman" w:cs="Times New Roman"/>
          <w:b/>
          <w:i/>
          <w:sz w:val="24"/>
          <w:szCs w:val="24"/>
        </w:rPr>
        <w:t>ФЧЧ_прогноз</w:t>
      </w:r>
      <w:proofErr w:type="spellEnd"/>
      <w:r w:rsidRPr="00934C9E">
        <w:rPr>
          <w:rFonts w:ascii="Times New Roman" w:eastAsia="Times New Roman" w:hAnsi="Times New Roman" w:cs="Times New Roman"/>
          <w:b/>
          <w:i/>
          <w:sz w:val="24"/>
          <w:szCs w:val="24"/>
        </w:rPr>
        <w:t xml:space="preserve"> по Организациям на конец года, предшествующего планируемому:</w:t>
      </w:r>
    </w:p>
    <w:tbl>
      <w:tblPr>
        <w:tblStyle w:val="12"/>
        <w:tblW w:w="0" w:type="auto"/>
        <w:tblLook w:val="04A0" w:firstRow="1" w:lastRow="0" w:firstColumn="1" w:lastColumn="0" w:noHBand="0" w:noVBand="1"/>
      </w:tblPr>
      <w:tblGrid>
        <w:gridCol w:w="4672"/>
        <w:gridCol w:w="4672"/>
      </w:tblGrid>
      <w:tr w:rsidR="00934C9E" w:rsidRPr="00934C9E" w14:paraId="159EC7B5" w14:textId="77777777" w:rsidTr="006C3BAB">
        <w:tc>
          <w:tcPr>
            <w:tcW w:w="4672" w:type="dxa"/>
          </w:tcPr>
          <w:p w14:paraId="684A5D45" w14:textId="77777777" w:rsidR="004A2C61" w:rsidRPr="00934C9E" w:rsidRDefault="004A2C61" w:rsidP="004A2C61">
            <w:pPr>
              <w:spacing w:before="60" w:after="60"/>
              <w:jc w:val="center"/>
              <w:rPr>
                <w:rFonts w:ascii="Times New Roman" w:hAnsi="Times New Roman"/>
                <w:sz w:val="24"/>
                <w:szCs w:val="24"/>
                <w:lang w:val="ru-RU"/>
              </w:rPr>
            </w:pPr>
            <w:r w:rsidRPr="00934C9E">
              <w:rPr>
                <w:rFonts w:ascii="Times New Roman" w:hAnsi="Times New Roman"/>
                <w:sz w:val="24"/>
                <w:szCs w:val="24"/>
                <w:lang w:val="ru-RU"/>
              </w:rPr>
              <w:t>Для Бизнесов/Организаций, осуществляющих ежемесячную подготовку отчетности по охране труда (в соответствии с п. 4.2.1 настоящей Методики)</w:t>
            </w:r>
          </w:p>
        </w:tc>
        <w:tc>
          <w:tcPr>
            <w:tcW w:w="4673" w:type="dxa"/>
          </w:tcPr>
          <w:p w14:paraId="07E920DF" w14:textId="77777777" w:rsidR="004A2C61" w:rsidRPr="00934C9E" w:rsidRDefault="004A2C61" w:rsidP="004A2C61">
            <w:pPr>
              <w:spacing w:before="60" w:after="60"/>
              <w:jc w:val="center"/>
              <w:rPr>
                <w:rFonts w:ascii="Times New Roman" w:hAnsi="Times New Roman"/>
                <w:sz w:val="24"/>
                <w:szCs w:val="24"/>
                <w:lang w:val="ru-RU"/>
              </w:rPr>
            </w:pPr>
            <w:r w:rsidRPr="00934C9E">
              <w:rPr>
                <w:rFonts w:ascii="Times New Roman" w:hAnsi="Times New Roman"/>
                <w:sz w:val="24"/>
                <w:szCs w:val="24"/>
                <w:lang w:val="ru-RU"/>
              </w:rPr>
              <w:t>Для Бизнесов/Организаций, осуществляющих ежеквартальную подготовку отчетности по охране труда (в соответствии с п. 4.2.1 настоящей Методики)</w:t>
            </w:r>
          </w:p>
        </w:tc>
      </w:tr>
      <w:tr w:rsidR="004A2C61" w:rsidRPr="00934C9E" w14:paraId="744E4037" w14:textId="77777777" w:rsidTr="006C3BAB">
        <w:tc>
          <w:tcPr>
            <w:tcW w:w="4672" w:type="dxa"/>
          </w:tcPr>
          <w:p w14:paraId="0760232E" w14:textId="77777777" w:rsidR="004A2C61" w:rsidRPr="00934C9E" w:rsidRDefault="004A2C61" w:rsidP="004A2C61">
            <w:pPr>
              <w:spacing w:before="60" w:after="60"/>
              <w:jc w:val="both"/>
              <w:rPr>
                <w:rFonts w:ascii="Times New Roman" w:hAnsi="Times New Roman"/>
                <w:b/>
                <w:i/>
                <w:sz w:val="24"/>
                <w:szCs w:val="24"/>
                <w:lang w:val="ru-RU"/>
              </w:rPr>
            </w:pPr>
            <w:proofErr w:type="spellStart"/>
            <w:r w:rsidRPr="00934C9E">
              <w:rPr>
                <w:rFonts w:ascii="Times New Roman" w:hAnsi="Times New Roman"/>
                <w:b/>
                <w:i/>
                <w:sz w:val="24"/>
                <w:szCs w:val="24"/>
                <w:lang w:val="ru-RU"/>
              </w:rPr>
              <w:t>ФЧЧ_прогноз</w:t>
            </w:r>
            <w:proofErr w:type="spellEnd"/>
            <w:r w:rsidRPr="00934C9E">
              <w:rPr>
                <w:rFonts w:ascii="Times New Roman" w:hAnsi="Times New Roman"/>
                <w:b/>
                <w:i/>
                <w:sz w:val="24"/>
                <w:szCs w:val="24"/>
                <w:lang w:val="ru-RU"/>
              </w:rPr>
              <w:t xml:space="preserve"> = </w:t>
            </w:r>
            <w:proofErr w:type="spellStart"/>
            <w:r w:rsidRPr="00934C9E">
              <w:rPr>
                <w:rFonts w:ascii="Times New Roman" w:hAnsi="Times New Roman"/>
                <w:b/>
                <w:i/>
                <w:sz w:val="24"/>
                <w:szCs w:val="24"/>
                <w:lang w:val="ru-RU"/>
              </w:rPr>
              <w:t>ФЧЧ_факт</w:t>
            </w:r>
            <w:proofErr w:type="spellEnd"/>
            <w:r w:rsidRPr="00934C9E">
              <w:rPr>
                <w:rFonts w:ascii="Times New Roman" w:hAnsi="Times New Roman"/>
                <w:b/>
                <w:i/>
                <w:sz w:val="24"/>
                <w:szCs w:val="24"/>
              </w:rPr>
              <w:sym w:font="Symbol" w:char="F0D7"/>
            </w:r>
            <w:r w:rsidRPr="00934C9E">
              <w:rPr>
                <w:rFonts w:ascii="Times New Roman" w:hAnsi="Times New Roman"/>
                <w:b/>
                <w:i/>
                <w:sz w:val="24"/>
                <w:szCs w:val="24"/>
                <w:lang w:val="ru-RU"/>
              </w:rPr>
              <w:t>12/11            (1)</w:t>
            </w:r>
          </w:p>
          <w:p w14:paraId="0E324693" w14:textId="77777777" w:rsidR="004A2C61" w:rsidRPr="00934C9E" w:rsidRDefault="004A2C61" w:rsidP="004A2C61">
            <w:pPr>
              <w:spacing w:before="60" w:after="60"/>
              <w:jc w:val="both"/>
              <w:rPr>
                <w:rFonts w:ascii="Times New Roman" w:hAnsi="Times New Roman"/>
                <w:sz w:val="24"/>
                <w:szCs w:val="24"/>
                <w:lang w:val="ru-RU"/>
              </w:rPr>
            </w:pPr>
            <w:r w:rsidRPr="00934C9E">
              <w:rPr>
                <w:rFonts w:ascii="Times New Roman" w:hAnsi="Times New Roman"/>
                <w:sz w:val="24"/>
                <w:szCs w:val="24"/>
                <w:lang w:val="ru-RU"/>
              </w:rPr>
              <w:lastRenderedPageBreak/>
              <w:t xml:space="preserve">где </w:t>
            </w:r>
            <w:proofErr w:type="spellStart"/>
            <w:r w:rsidRPr="00934C9E">
              <w:rPr>
                <w:rFonts w:ascii="Times New Roman" w:hAnsi="Times New Roman"/>
                <w:sz w:val="24"/>
                <w:szCs w:val="24"/>
                <w:lang w:val="ru-RU"/>
              </w:rPr>
              <w:t>ФЧЧ_факт</w:t>
            </w:r>
            <w:proofErr w:type="spellEnd"/>
            <w:r w:rsidRPr="00934C9E">
              <w:rPr>
                <w:rFonts w:ascii="Times New Roman" w:hAnsi="Times New Roman"/>
                <w:sz w:val="24"/>
                <w:szCs w:val="24"/>
                <w:lang w:val="ru-RU"/>
              </w:rPr>
              <w:t xml:space="preserve"> – суммарное количество фактически отработанных человеко-часов за 11 месяцев года в текущем году</w:t>
            </w:r>
          </w:p>
        </w:tc>
        <w:tc>
          <w:tcPr>
            <w:tcW w:w="4673" w:type="dxa"/>
          </w:tcPr>
          <w:p w14:paraId="39CA24FC" w14:textId="77777777" w:rsidR="004A2C61" w:rsidRPr="00934C9E" w:rsidRDefault="004A2C61" w:rsidP="004A2C61">
            <w:pPr>
              <w:spacing w:before="60" w:after="60"/>
              <w:jc w:val="both"/>
              <w:rPr>
                <w:rFonts w:ascii="Times New Roman" w:hAnsi="Times New Roman"/>
                <w:b/>
                <w:i/>
                <w:sz w:val="24"/>
                <w:szCs w:val="24"/>
                <w:lang w:val="ru-RU"/>
              </w:rPr>
            </w:pPr>
            <w:proofErr w:type="spellStart"/>
            <w:r w:rsidRPr="00934C9E">
              <w:rPr>
                <w:rFonts w:ascii="Times New Roman" w:hAnsi="Times New Roman"/>
                <w:b/>
                <w:i/>
                <w:sz w:val="24"/>
                <w:szCs w:val="24"/>
                <w:lang w:val="ru-RU"/>
              </w:rPr>
              <w:lastRenderedPageBreak/>
              <w:t>ФЧЧ_прогноз</w:t>
            </w:r>
            <w:proofErr w:type="spellEnd"/>
            <w:r w:rsidRPr="00934C9E">
              <w:rPr>
                <w:rFonts w:ascii="Times New Roman" w:hAnsi="Times New Roman"/>
                <w:b/>
                <w:i/>
                <w:sz w:val="24"/>
                <w:szCs w:val="24"/>
                <w:lang w:val="ru-RU"/>
              </w:rPr>
              <w:t xml:space="preserve"> = </w:t>
            </w:r>
            <w:proofErr w:type="spellStart"/>
            <w:r w:rsidRPr="00934C9E">
              <w:rPr>
                <w:rFonts w:ascii="Times New Roman" w:hAnsi="Times New Roman"/>
                <w:b/>
                <w:i/>
                <w:sz w:val="24"/>
                <w:szCs w:val="24"/>
                <w:lang w:val="ru-RU"/>
              </w:rPr>
              <w:t>ФЧЧ_факт</w:t>
            </w:r>
            <w:proofErr w:type="spellEnd"/>
            <w:r w:rsidRPr="00934C9E">
              <w:rPr>
                <w:rFonts w:ascii="Times New Roman" w:hAnsi="Times New Roman"/>
                <w:b/>
                <w:i/>
                <w:sz w:val="24"/>
                <w:szCs w:val="24"/>
              </w:rPr>
              <w:sym w:font="Symbol" w:char="F0D7"/>
            </w:r>
            <w:r w:rsidRPr="00934C9E">
              <w:rPr>
                <w:rFonts w:ascii="Times New Roman" w:hAnsi="Times New Roman"/>
                <w:b/>
                <w:i/>
                <w:sz w:val="24"/>
                <w:szCs w:val="24"/>
                <w:lang w:val="ru-RU"/>
              </w:rPr>
              <w:t>4/3                 (2)</w:t>
            </w:r>
          </w:p>
          <w:p w14:paraId="1AF99823" w14:textId="77777777" w:rsidR="004A2C61" w:rsidRPr="00934C9E" w:rsidRDefault="004A2C61" w:rsidP="004A2C61">
            <w:pPr>
              <w:spacing w:before="60" w:after="60"/>
              <w:jc w:val="both"/>
              <w:rPr>
                <w:rFonts w:ascii="Times New Roman" w:hAnsi="Times New Roman"/>
                <w:b/>
                <w:i/>
                <w:sz w:val="24"/>
                <w:szCs w:val="24"/>
                <w:lang w:val="ru-RU"/>
              </w:rPr>
            </w:pPr>
            <w:r w:rsidRPr="00934C9E">
              <w:rPr>
                <w:rFonts w:ascii="Times New Roman" w:hAnsi="Times New Roman"/>
                <w:sz w:val="24"/>
                <w:szCs w:val="24"/>
                <w:lang w:val="ru-RU"/>
              </w:rPr>
              <w:lastRenderedPageBreak/>
              <w:t xml:space="preserve">где </w:t>
            </w:r>
            <w:proofErr w:type="spellStart"/>
            <w:r w:rsidRPr="00934C9E">
              <w:rPr>
                <w:rFonts w:ascii="Times New Roman" w:hAnsi="Times New Roman"/>
                <w:sz w:val="24"/>
                <w:szCs w:val="24"/>
                <w:lang w:val="ru-RU"/>
              </w:rPr>
              <w:t>ФЧЧ_факт</w:t>
            </w:r>
            <w:proofErr w:type="spellEnd"/>
            <w:r w:rsidRPr="00934C9E">
              <w:rPr>
                <w:rFonts w:ascii="Times New Roman" w:hAnsi="Times New Roman"/>
                <w:sz w:val="24"/>
                <w:szCs w:val="24"/>
                <w:lang w:val="ru-RU"/>
              </w:rPr>
              <w:t xml:space="preserve"> – суммарное количество фактически отработанных человеко-часов за 3 квартала текущего года</w:t>
            </w:r>
          </w:p>
        </w:tc>
      </w:tr>
    </w:tbl>
    <w:p w14:paraId="79028573" w14:textId="77777777" w:rsidR="004A2C61" w:rsidRPr="00934C9E"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sz w:val="24"/>
          <w:szCs w:val="24"/>
        </w:rPr>
      </w:pPr>
    </w:p>
    <w:p w14:paraId="70C67633" w14:textId="77777777" w:rsidR="004A2C61" w:rsidRPr="00934C9E"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 xml:space="preserve">Определяется прогнозное значение </w:t>
      </w:r>
      <w:r w:rsidRPr="00934C9E">
        <w:rPr>
          <w:rFonts w:ascii="Times New Roman" w:eastAsia="Times New Roman" w:hAnsi="Times New Roman" w:cs="Times New Roman"/>
          <w:b/>
          <w:i/>
          <w:sz w:val="24"/>
          <w:szCs w:val="24"/>
          <w:lang w:val="en-US"/>
        </w:rPr>
        <w:t>LTIFR</w:t>
      </w:r>
      <w:r w:rsidRPr="00934C9E">
        <w:rPr>
          <w:rFonts w:ascii="Times New Roman" w:eastAsia="Times New Roman" w:hAnsi="Times New Roman" w:cs="Times New Roman"/>
          <w:b/>
          <w:i/>
          <w:sz w:val="24"/>
          <w:szCs w:val="24"/>
        </w:rPr>
        <w:t xml:space="preserve"> по Организациям в году, предшествующему планируемому:</w:t>
      </w:r>
    </w:p>
    <w:p w14:paraId="08B17240" w14:textId="77777777" w:rsidR="004A2C61" w:rsidRPr="00934C9E" w:rsidRDefault="004A2C61" w:rsidP="004A2C61">
      <w:pPr>
        <w:spacing w:before="120" w:line="240" w:lineRule="auto"/>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lang w:val="en-US"/>
        </w:rPr>
        <w:t>LTIFR</w:t>
      </w:r>
      <w:r w:rsidRPr="00934C9E">
        <w:rPr>
          <w:rFonts w:ascii="Times New Roman" w:eastAsia="Times New Roman" w:hAnsi="Times New Roman" w:cs="Times New Roman"/>
          <w:b/>
          <w:i/>
          <w:sz w:val="24"/>
          <w:szCs w:val="24"/>
        </w:rPr>
        <w:t>_прогноз = (</w:t>
      </w:r>
      <w:r w:rsidRPr="00934C9E">
        <w:rPr>
          <w:rFonts w:ascii="Times New Roman" w:eastAsia="Times New Roman" w:hAnsi="Times New Roman" w:cs="Times New Roman"/>
          <w:b/>
          <w:i/>
          <w:sz w:val="24"/>
          <w:szCs w:val="24"/>
          <w:lang w:val="en-US"/>
        </w:rPr>
        <w:t>LTI</w:t>
      </w:r>
      <w:r w:rsidRPr="00934C9E">
        <w:rPr>
          <w:rFonts w:ascii="Times New Roman" w:eastAsia="Times New Roman" w:hAnsi="Times New Roman" w:cs="Times New Roman"/>
          <w:b/>
          <w:i/>
          <w:sz w:val="24"/>
          <w:szCs w:val="24"/>
        </w:rPr>
        <w:t xml:space="preserve">_факт + </w:t>
      </w:r>
      <w:r w:rsidRPr="00934C9E">
        <w:rPr>
          <w:rFonts w:ascii="Times New Roman" w:eastAsia="Times New Roman" w:hAnsi="Times New Roman" w:cs="Times New Roman"/>
          <w:b/>
          <w:i/>
          <w:sz w:val="24"/>
          <w:szCs w:val="24"/>
          <w:lang w:val="en-US"/>
        </w:rPr>
        <w:t>F</w:t>
      </w:r>
      <w:r w:rsidRPr="00934C9E">
        <w:rPr>
          <w:rFonts w:ascii="Times New Roman" w:eastAsia="Times New Roman" w:hAnsi="Times New Roman" w:cs="Times New Roman"/>
          <w:b/>
          <w:i/>
          <w:sz w:val="24"/>
          <w:szCs w:val="24"/>
        </w:rPr>
        <w:t>_факт)/</w:t>
      </w:r>
      <w:proofErr w:type="spellStart"/>
      <w:r w:rsidRPr="00934C9E">
        <w:rPr>
          <w:rFonts w:ascii="Times New Roman" w:eastAsia="Times New Roman" w:hAnsi="Times New Roman" w:cs="Times New Roman"/>
          <w:b/>
          <w:i/>
          <w:sz w:val="24"/>
          <w:szCs w:val="24"/>
        </w:rPr>
        <w:t>ФЧЧ_прогноз</w:t>
      </w:r>
      <w:proofErr w:type="spellEnd"/>
      <w:r w:rsidRPr="00934C9E">
        <w:rPr>
          <w:rFonts w:ascii="Times New Roman" w:eastAsia="Times New Roman" w:hAnsi="Times New Roman" w:cs="Times New Roman"/>
          <w:b/>
          <w:i/>
          <w:sz w:val="24"/>
          <w:szCs w:val="24"/>
        </w:rPr>
        <w:t xml:space="preserve"> </w:t>
      </w:r>
      <w:r w:rsidRPr="00934C9E">
        <w:rPr>
          <w:rFonts w:ascii="Times New Roman" w:eastAsia="Times New Roman" w:hAnsi="Times New Roman" w:cs="Times New Roman"/>
          <w:b/>
          <w:i/>
        </w:rPr>
        <w:sym w:font="Symbol" w:char="F0D7"/>
      </w:r>
      <w:r w:rsidRPr="00934C9E">
        <w:rPr>
          <w:rFonts w:ascii="Times New Roman" w:eastAsia="Times New Roman" w:hAnsi="Times New Roman" w:cs="Times New Roman"/>
          <w:b/>
          <w:i/>
          <w:sz w:val="24"/>
          <w:szCs w:val="24"/>
        </w:rPr>
        <w:t xml:space="preserve"> 200 000</w:t>
      </w:r>
      <w:r w:rsidRPr="00934C9E">
        <w:rPr>
          <w:rFonts w:ascii="Times New Roman" w:eastAsia="Times New Roman" w:hAnsi="Times New Roman" w:cs="Times New Roman"/>
          <w:b/>
          <w:i/>
          <w:sz w:val="24"/>
          <w:szCs w:val="24"/>
        </w:rPr>
        <w:tab/>
      </w:r>
      <w:r w:rsidRPr="00934C9E">
        <w:rPr>
          <w:rFonts w:ascii="Times New Roman" w:eastAsia="Times New Roman" w:hAnsi="Times New Roman" w:cs="Times New Roman"/>
          <w:b/>
          <w:i/>
          <w:sz w:val="24"/>
          <w:szCs w:val="24"/>
        </w:rPr>
        <w:tab/>
      </w:r>
      <w:r w:rsidRPr="00934C9E">
        <w:rPr>
          <w:rFonts w:ascii="Times New Roman" w:eastAsia="Times New Roman" w:hAnsi="Times New Roman" w:cs="Times New Roman"/>
          <w:b/>
          <w:i/>
          <w:sz w:val="24"/>
          <w:szCs w:val="24"/>
        </w:rPr>
        <w:tab/>
        <w:t xml:space="preserve">         (3)</w:t>
      </w:r>
    </w:p>
    <w:p w14:paraId="1A78AE22" w14:textId="77777777" w:rsidR="004A2C61" w:rsidRPr="00934C9E" w:rsidRDefault="004A2C61" w:rsidP="004A2C61">
      <w:pPr>
        <w:spacing w:before="120" w:line="240" w:lineRule="auto"/>
        <w:jc w:val="both"/>
        <w:rPr>
          <w:rFonts w:ascii="Times New Roman" w:eastAsia="Times New Roman" w:hAnsi="Times New Roman" w:cs="Times New Roman"/>
          <w:sz w:val="24"/>
          <w:szCs w:val="24"/>
        </w:rPr>
      </w:pPr>
      <w:r w:rsidRPr="00934C9E">
        <w:rPr>
          <w:rFonts w:ascii="Times New Roman" w:eastAsia="Times New Roman" w:hAnsi="Times New Roman" w:cs="Times New Roman"/>
          <w:sz w:val="24"/>
          <w:szCs w:val="24"/>
        </w:rPr>
        <w:t xml:space="preserve">где </w:t>
      </w:r>
      <w:r w:rsidRPr="00934C9E">
        <w:rPr>
          <w:rFonts w:ascii="Times New Roman" w:eastAsia="Times New Roman" w:hAnsi="Times New Roman" w:cs="Times New Roman"/>
          <w:b/>
          <w:i/>
          <w:sz w:val="24"/>
          <w:szCs w:val="24"/>
          <w:lang w:val="en-US"/>
        </w:rPr>
        <w:t>LTI</w:t>
      </w:r>
      <w:r w:rsidRPr="00934C9E">
        <w:rPr>
          <w:rFonts w:ascii="Times New Roman" w:eastAsia="Times New Roman" w:hAnsi="Times New Roman" w:cs="Times New Roman"/>
          <w:b/>
          <w:i/>
          <w:sz w:val="24"/>
          <w:szCs w:val="24"/>
        </w:rPr>
        <w:t>_факт</w:t>
      </w:r>
      <w:r w:rsidRPr="00934C9E">
        <w:rPr>
          <w:rFonts w:ascii="Times New Roman" w:eastAsia="Times New Roman" w:hAnsi="Times New Roman" w:cs="Times New Roman"/>
          <w:sz w:val="24"/>
          <w:szCs w:val="24"/>
        </w:rPr>
        <w:t xml:space="preserve"> и </w:t>
      </w:r>
      <w:r w:rsidRPr="00934C9E">
        <w:rPr>
          <w:rFonts w:ascii="Times New Roman" w:eastAsia="Times New Roman" w:hAnsi="Times New Roman" w:cs="Times New Roman"/>
          <w:b/>
          <w:i/>
          <w:sz w:val="24"/>
          <w:szCs w:val="24"/>
          <w:lang w:val="en-US"/>
        </w:rPr>
        <w:t>F</w:t>
      </w:r>
      <w:r w:rsidRPr="00934C9E">
        <w:rPr>
          <w:rFonts w:ascii="Times New Roman" w:eastAsia="Times New Roman" w:hAnsi="Times New Roman" w:cs="Times New Roman"/>
          <w:b/>
          <w:i/>
          <w:sz w:val="24"/>
          <w:szCs w:val="24"/>
        </w:rPr>
        <w:t>_факт</w:t>
      </w:r>
      <w:r w:rsidRPr="00934C9E">
        <w:rPr>
          <w:rFonts w:ascii="Times New Roman" w:eastAsia="Times New Roman" w:hAnsi="Times New Roman" w:cs="Times New Roman"/>
          <w:sz w:val="24"/>
          <w:szCs w:val="24"/>
        </w:rPr>
        <w:t xml:space="preserve"> – фактическое количество зафиксированных ДОТ случаев </w:t>
      </w:r>
      <w:r w:rsidRPr="00934C9E">
        <w:rPr>
          <w:rFonts w:ascii="Times New Roman" w:eastAsia="Times New Roman" w:hAnsi="Times New Roman" w:cs="Times New Roman"/>
          <w:sz w:val="24"/>
          <w:szCs w:val="24"/>
          <w:lang w:val="en-US"/>
        </w:rPr>
        <w:t>LTI</w:t>
      </w:r>
      <w:r w:rsidRPr="00934C9E">
        <w:rPr>
          <w:rFonts w:ascii="Times New Roman" w:eastAsia="Times New Roman" w:hAnsi="Times New Roman" w:cs="Times New Roman"/>
          <w:sz w:val="24"/>
          <w:szCs w:val="24"/>
        </w:rPr>
        <w:t xml:space="preserve"> и </w:t>
      </w:r>
      <w:r w:rsidRPr="00934C9E">
        <w:rPr>
          <w:rFonts w:ascii="Times New Roman" w:eastAsia="Times New Roman" w:hAnsi="Times New Roman" w:cs="Times New Roman"/>
          <w:sz w:val="24"/>
          <w:szCs w:val="24"/>
          <w:lang w:val="en-US"/>
        </w:rPr>
        <w:t>F</w:t>
      </w:r>
      <w:r w:rsidRPr="00934C9E">
        <w:rPr>
          <w:rFonts w:ascii="Times New Roman" w:eastAsia="Times New Roman" w:hAnsi="Times New Roman" w:cs="Times New Roman"/>
          <w:sz w:val="24"/>
          <w:szCs w:val="24"/>
        </w:rPr>
        <w:t xml:space="preserve"> на момент выполнения расчета.</w:t>
      </w:r>
    </w:p>
    <w:p w14:paraId="22BD20A0" w14:textId="77777777" w:rsidR="004A2C61" w:rsidRPr="00934C9E"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 xml:space="preserve">Определяется плановое значение показателя </w:t>
      </w:r>
      <w:r w:rsidRPr="00934C9E">
        <w:rPr>
          <w:rFonts w:ascii="Times New Roman" w:eastAsia="Times New Roman" w:hAnsi="Times New Roman" w:cs="Times New Roman"/>
          <w:b/>
          <w:i/>
          <w:sz w:val="24"/>
          <w:szCs w:val="24"/>
          <w:lang w:val="en-US"/>
        </w:rPr>
        <w:t>LTIFR</w:t>
      </w:r>
      <w:r w:rsidRPr="00934C9E">
        <w:rPr>
          <w:rFonts w:ascii="Times New Roman" w:eastAsia="Times New Roman" w:hAnsi="Times New Roman" w:cs="Times New Roman"/>
          <w:b/>
          <w:i/>
          <w:sz w:val="24"/>
          <w:szCs w:val="24"/>
        </w:rPr>
        <w:t xml:space="preserve"> на следующий год </w:t>
      </w:r>
      <w:r w:rsidRPr="00934C9E">
        <w:rPr>
          <w:rFonts w:ascii="Times New Roman" w:eastAsia="Times New Roman" w:hAnsi="Times New Roman" w:cs="Times New Roman"/>
          <w:b/>
          <w:i/>
          <w:sz w:val="24"/>
          <w:szCs w:val="24"/>
          <w:lang w:val="en-US"/>
        </w:rPr>
        <w:t>LTIFR</w:t>
      </w:r>
      <w:r w:rsidRPr="00934C9E">
        <w:rPr>
          <w:rFonts w:ascii="Times New Roman" w:eastAsia="Times New Roman" w:hAnsi="Times New Roman" w:cs="Times New Roman"/>
          <w:b/>
          <w:i/>
          <w:sz w:val="24"/>
          <w:szCs w:val="24"/>
        </w:rPr>
        <w:t>_план_2 в разрезе Организаций:</w:t>
      </w:r>
    </w:p>
    <w:tbl>
      <w:tblPr>
        <w:tblStyle w:val="12"/>
        <w:tblW w:w="0" w:type="auto"/>
        <w:tblLook w:val="04A0" w:firstRow="1" w:lastRow="0" w:firstColumn="1" w:lastColumn="0" w:noHBand="0" w:noVBand="1"/>
      </w:tblPr>
      <w:tblGrid>
        <w:gridCol w:w="2263"/>
        <w:gridCol w:w="2835"/>
        <w:gridCol w:w="4246"/>
      </w:tblGrid>
      <w:tr w:rsidR="00934C9E" w:rsidRPr="00934C9E" w14:paraId="6A8CA813" w14:textId="77777777" w:rsidTr="006C3BAB">
        <w:tc>
          <w:tcPr>
            <w:tcW w:w="2263" w:type="dxa"/>
            <w:vMerge w:val="restart"/>
            <w:vAlign w:val="center"/>
          </w:tcPr>
          <w:p w14:paraId="4C995E89" w14:textId="77777777" w:rsidR="004A2C61" w:rsidRPr="00934C9E" w:rsidRDefault="004A2C61" w:rsidP="004A2C61">
            <w:pPr>
              <w:spacing w:before="60" w:after="60"/>
              <w:jc w:val="center"/>
              <w:rPr>
                <w:rFonts w:ascii="Times New Roman" w:hAnsi="Times New Roman"/>
                <w:sz w:val="24"/>
                <w:szCs w:val="24"/>
                <w:lang w:val="ru-RU"/>
              </w:rPr>
            </w:pPr>
            <w:r w:rsidRPr="00934C9E">
              <w:rPr>
                <w:rFonts w:ascii="Times New Roman" w:hAnsi="Times New Roman"/>
                <w:sz w:val="24"/>
                <w:szCs w:val="24"/>
                <w:lang w:val="ru-RU"/>
              </w:rPr>
              <w:t xml:space="preserve">Если в текущем году по Организации не был установлен целевой показатель </w:t>
            </w:r>
            <w:r w:rsidRPr="00934C9E">
              <w:rPr>
                <w:rFonts w:ascii="Times New Roman" w:hAnsi="Times New Roman"/>
                <w:sz w:val="24"/>
                <w:szCs w:val="24"/>
              </w:rPr>
              <w:t>LTIFR</w:t>
            </w:r>
          </w:p>
        </w:tc>
        <w:tc>
          <w:tcPr>
            <w:tcW w:w="7082" w:type="dxa"/>
            <w:gridSpan w:val="2"/>
            <w:vAlign w:val="center"/>
          </w:tcPr>
          <w:p w14:paraId="32CC8164" w14:textId="77777777" w:rsidR="004A2C61" w:rsidRPr="00934C9E" w:rsidRDefault="004A2C61" w:rsidP="004A2C61">
            <w:pPr>
              <w:spacing w:before="60" w:after="60"/>
              <w:jc w:val="center"/>
              <w:rPr>
                <w:rFonts w:ascii="Times New Roman" w:hAnsi="Times New Roman"/>
                <w:sz w:val="24"/>
                <w:szCs w:val="24"/>
                <w:lang w:val="ru-RU"/>
              </w:rPr>
            </w:pPr>
            <w:r w:rsidRPr="00934C9E">
              <w:rPr>
                <w:rFonts w:ascii="Times New Roman" w:hAnsi="Times New Roman"/>
                <w:sz w:val="24"/>
                <w:szCs w:val="24"/>
                <w:lang w:val="ru-RU"/>
              </w:rPr>
              <w:t xml:space="preserve">Если в текущем году по Организации был установлен целевой показатель </w:t>
            </w:r>
            <w:r w:rsidRPr="00934C9E">
              <w:rPr>
                <w:rFonts w:ascii="Times New Roman" w:hAnsi="Times New Roman"/>
                <w:sz w:val="24"/>
                <w:szCs w:val="24"/>
              </w:rPr>
              <w:t>LTIFR</w:t>
            </w:r>
            <w:r w:rsidRPr="00934C9E">
              <w:rPr>
                <w:rFonts w:ascii="Times New Roman" w:hAnsi="Times New Roman"/>
                <w:sz w:val="24"/>
                <w:szCs w:val="24"/>
                <w:lang w:val="ru-RU"/>
              </w:rPr>
              <w:t xml:space="preserve"> (</w:t>
            </w:r>
            <w:r w:rsidRPr="00934C9E">
              <w:rPr>
                <w:rFonts w:ascii="Times New Roman" w:hAnsi="Times New Roman"/>
                <w:b/>
                <w:i/>
                <w:sz w:val="24"/>
                <w:szCs w:val="24"/>
              </w:rPr>
              <w:t>LTIFR</w:t>
            </w:r>
            <w:r w:rsidRPr="00934C9E">
              <w:rPr>
                <w:rFonts w:ascii="Times New Roman" w:hAnsi="Times New Roman"/>
                <w:b/>
                <w:i/>
                <w:sz w:val="24"/>
                <w:szCs w:val="24"/>
                <w:lang w:val="ru-RU"/>
              </w:rPr>
              <w:t>_план_1)</w:t>
            </w:r>
          </w:p>
        </w:tc>
      </w:tr>
      <w:tr w:rsidR="00934C9E" w:rsidRPr="00934C9E" w14:paraId="672C5F31" w14:textId="77777777" w:rsidTr="006C3BAB">
        <w:tc>
          <w:tcPr>
            <w:tcW w:w="2263" w:type="dxa"/>
            <w:vMerge/>
            <w:vAlign w:val="center"/>
          </w:tcPr>
          <w:p w14:paraId="3118DD6F" w14:textId="77777777" w:rsidR="004A2C61" w:rsidRPr="00934C9E" w:rsidRDefault="004A2C61" w:rsidP="004A2C61">
            <w:pPr>
              <w:spacing w:before="60" w:after="60"/>
              <w:jc w:val="center"/>
              <w:rPr>
                <w:rFonts w:ascii="Times New Roman" w:hAnsi="Times New Roman"/>
                <w:sz w:val="24"/>
                <w:szCs w:val="24"/>
                <w:lang w:val="ru-RU"/>
              </w:rPr>
            </w:pPr>
          </w:p>
        </w:tc>
        <w:tc>
          <w:tcPr>
            <w:tcW w:w="2835" w:type="dxa"/>
            <w:vAlign w:val="center"/>
          </w:tcPr>
          <w:p w14:paraId="21F3C0D2" w14:textId="77777777" w:rsidR="004A2C61" w:rsidRPr="00934C9E" w:rsidRDefault="004A2C61" w:rsidP="004A2C61">
            <w:pPr>
              <w:spacing w:before="60" w:after="60"/>
              <w:jc w:val="center"/>
              <w:rPr>
                <w:rFonts w:ascii="Times New Roman" w:hAnsi="Times New Roman"/>
                <w:sz w:val="24"/>
                <w:szCs w:val="24"/>
                <w:lang w:val="ru-RU"/>
              </w:rPr>
            </w:pPr>
            <w:r w:rsidRPr="00934C9E">
              <w:rPr>
                <w:rFonts w:ascii="Times New Roman" w:hAnsi="Times New Roman"/>
                <w:sz w:val="24"/>
                <w:szCs w:val="24"/>
                <w:lang w:val="ru-RU"/>
              </w:rPr>
              <w:t xml:space="preserve">Если по итогам текущего года ожидается выполнение целевого показателя </w:t>
            </w:r>
            <w:r w:rsidRPr="00934C9E">
              <w:rPr>
                <w:rFonts w:ascii="Times New Roman" w:hAnsi="Times New Roman"/>
                <w:sz w:val="24"/>
                <w:szCs w:val="24"/>
              </w:rPr>
              <w:t>LTIFR</w:t>
            </w:r>
            <w:r w:rsidRPr="00934C9E">
              <w:rPr>
                <w:rFonts w:ascii="Times New Roman" w:hAnsi="Times New Roman"/>
                <w:sz w:val="24"/>
                <w:szCs w:val="24"/>
                <w:lang w:val="ru-RU"/>
              </w:rPr>
              <w:t xml:space="preserve"> (</w:t>
            </w:r>
            <w:r w:rsidRPr="00934C9E">
              <w:rPr>
                <w:rFonts w:ascii="Times New Roman" w:hAnsi="Times New Roman"/>
                <w:b/>
                <w:i/>
                <w:sz w:val="24"/>
                <w:szCs w:val="24"/>
              </w:rPr>
              <w:t>LTIFR</w:t>
            </w:r>
            <w:r w:rsidRPr="00934C9E">
              <w:rPr>
                <w:rFonts w:ascii="Times New Roman" w:hAnsi="Times New Roman"/>
                <w:b/>
                <w:i/>
                <w:sz w:val="24"/>
                <w:szCs w:val="24"/>
                <w:lang w:val="ru-RU"/>
              </w:rPr>
              <w:t xml:space="preserve">_прогноз &lt;= </w:t>
            </w:r>
            <w:r w:rsidRPr="00934C9E">
              <w:rPr>
                <w:rFonts w:ascii="Times New Roman" w:hAnsi="Times New Roman"/>
                <w:b/>
                <w:i/>
                <w:sz w:val="24"/>
                <w:szCs w:val="24"/>
              </w:rPr>
              <w:t>LTIFR</w:t>
            </w:r>
            <w:r w:rsidRPr="00934C9E">
              <w:rPr>
                <w:rFonts w:ascii="Times New Roman" w:hAnsi="Times New Roman"/>
                <w:b/>
                <w:i/>
                <w:sz w:val="24"/>
                <w:szCs w:val="24"/>
                <w:lang w:val="ru-RU"/>
              </w:rPr>
              <w:t>_план_1</w:t>
            </w:r>
            <w:r w:rsidRPr="00934C9E">
              <w:rPr>
                <w:rFonts w:ascii="Times New Roman" w:hAnsi="Times New Roman"/>
                <w:sz w:val="24"/>
                <w:szCs w:val="24"/>
                <w:lang w:val="ru-RU"/>
              </w:rPr>
              <w:t>)</w:t>
            </w:r>
          </w:p>
        </w:tc>
        <w:tc>
          <w:tcPr>
            <w:tcW w:w="4247" w:type="dxa"/>
            <w:vAlign w:val="center"/>
          </w:tcPr>
          <w:p w14:paraId="1F38F56F" w14:textId="77777777" w:rsidR="004A2C61" w:rsidRPr="00934C9E" w:rsidRDefault="004A2C61" w:rsidP="004A2C61">
            <w:pPr>
              <w:spacing w:before="60" w:after="60"/>
              <w:jc w:val="center"/>
              <w:rPr>
                <w:rFonts w:ascii="Times New Roman" w:hAnsi="Times New Roman"/>
                <w:sz w:val="24"/>
                <w:szCs w:val="24"/>
                <w:lang w:val="ru-RU"/>
              </w:rPr>
            </w:pPr>
            <w:r w:rsidRPr="00934C9E">
              <w:rPr>
                <w:rFonts w:ascii="Times New Roman" w:hAnsi="Times New Roman"/>
                <w:sz w:val="24"/>
                <w:szCs w:val="24"/>
                <w:lang w:val="ru-RU"/>
              </w:rPr>
              <w:t xml:space="preserve">Если по итогам текущего года ожидается невыполнение целевого показателя </w:t>
            </w:r>
            <w:r w:rsidRPr="00934C9E">
              <w:rPr>
                <w:rFonts w:ascii="Times New Roman" w:hAnsi="Times New Roman"/>
                <w:sz w:val="24"/>
                <w:szCs w:val="24"/>
              </w:rPr>
              <w:t>LTIFR</w:t>
            </w:r>
            <w:r w:rsidRPr="00934C9E">
              <w:rPr>
                <w:rFonts w:ascii="Times New Roman" w:hAnsi="Times New Roman"/>
                <w:sz w:val="24"/>
                <w:szCs w:val="24"/>
                <w:lang w:val="ru-RU"/>
              </w:rPr>
              <w:t xml:space="preserve"> (</w:t>
            </w:r>
            <w:r w:rsidRPr="00934C9E">
              <w:rPr>
                <w:rFonts w:ascii="Times New Roman" w:hAnsi="Times New Roman"/>
                <w:b/>
                <w:i/>
                <w:sz w:val="24"/>
                <w:szCs w:val="24"/>
              </w:rPr>
              <w:t>LTIFR</w:t>
            </w:r>
            <w:r w:rsidRPr="00934C9E">
              <w:rPr>
                <w:rFonts w:ascii="Times New Roman" w:hAnsi="Times New Roman"/>
                <w:b/>
                <w:i/>
                <w:sz w:val="24"/>
                <w:szCs w:val="24"/>
                <w:lang w:val="ru-RU"/>
              </w:rPr>
              <w:t xml:space="preserve">_прогноз &gt; </w:t>
            </w:r>
            <w:r w:rsidRPr="00934C9E">
              <w:rPr>
                <w:rFonts w:ascii="Times New Roman" w:hAnsi="Times New Roman"/>
                <w:b/>
                <w:i/>
                <w:sz w:val="24"/>
                <w:szCs w:val="24"/>
              </w:rPr>
              <w:t>LTIFR</w:t>
            </w:r>
            <w:r w:rsidRPr="00934C9E">
              <w:rPr>
                <w:rFonts w:ascii="Times New Roman" w:hAnsi="Times New Roman"/>
                <w:b/>
                <w:i/>
                <w:sz w:val="24"/>
                <w:szCs w:val="24"/>
                <w:lang w:val="ru-RU"/>
              </w:rPr>
              <w:t>_план_1</w:t>
            </w:r>
            <w:r w:rsidRPr="00934C9E">
              <w:rPr>
                <w:rFonts w:ascii="Times New Roman" w:hAnsi="Times New Roman"/>
                <w:sz w:val="24"/>
                <w:szCs w:val="24"/>
                <w:lang w:val="ru-RU"/>
              </w:rPr>
              <w:t>)</w:t>
            </w:r>
          </w:p>
        </w:tc>
      </w:tr>
      <w:tr w:rsidR="00934C9E" w:rsidRPr="00934C9E" w14:paraId="16352C51" w14:textId="77777777" w:rsidTr="006C3BAB">
        <w:tc>
          <w:tcPr>
            <w:tcW w:w="5098" w:type="dxa"/>
            <w:gridSpan w:val="2"/>
          </w:tcPr>
          <w:p w14:paraId="2C4CB9A9" w14:textId="77777777" w:rsidR="004A2C61" w:rsidRPr="00934C9E" w:rsidRDefault="004A2C61" w:rsidP="004A2C61">
            <w:pPr>
              <w:spacing w:before="60" w:after="60"/>
              <w:jc w:val="both"/>
              <w:rPr>
                <w:rFonts w:ascii="Times New Roman" w:hAnsi="Times New Roman"/>
                <w:b/>
                <w:i/>
                <w:sz w:val="24"/>
                <w:szCs w:val="24"/>
              </w:rPr>
            </w:pPr>
            <w:r w:rsidRPr="00934C9E">
              <w:rPr>
                <w:rFonts w:ascii="Times New Roman" w:hAnsi="Times New Roman"/>
                <w:b/>
                <w:i/>
                <w:sz w:val="24"/>
                <w:szCs w:val="24"/>
              </w:rPr>
              <w:t xml:space="preserve">LTIFR_план_2 = </w:t>
            </w:r>
            <w:proofErr w:type="spellStart"/>
            <w:r w:rsidRPr="00934C9E">
              <w:rPr>
                <w:rFonts w:ascii="Times New Roman" w:hAnsi="Times New Roman"/>
                <w:b/>
                <w:i/>
                <w:sz w:val="24"/>
                <w:szCs w:val="24"/>
              </w:rPr>
              <w:t>LTIFR_прогноз</w:t>
            </w:r>
            <w:proofErr w:type="spellEnd"/>
            <w:r w:rsidRPr="00934C9E">
              <w:rPr>
                <w:rFonts w:ascii="Times New Roman" w:hAnsi="Times New Roman"/>
                <w:b/>
                <w:i/>
                <w:sz w:val="24"/>
                <w:szCs w:val="24"/>
              </w:rPr>
              <w:sym w:font="Symbol" w:char="F0D7"/>
            </w:r>
            <w:r w:rsidRPr="00934C9E">
              <w:rPr>
                <w:rFonts w:ascii="Times New Roman" w:hAnsi="Times New Roman"/>
                <w:b/>
                <w:i/>
                <w:sz w:val="24"/>
                <w:szCs w:val="24"/>
              </w:rPr>
              <w:t xml:space="preserve"> 90%             (4)</w:t>
            </w:r>
          </w:p>
        </w:tc>
        <w:tc>
          <w:tcPr>
            <w:tcW w:w="4247" w:type="dxa"/>
          </w:tcPr>
          <w:p w14:paraId="167B6097" w14:textId="77777777" w:rsidR="004A2C61" w:rsidRPr="00934C9E" w:rsidRDefault="004A2C61" w:rsidP="004A2C61">
            <w:pPr>
              <w:spacing w:before="60" w:after="60"/>
              <w:rPr>
                <w:rFonts w:ascii="Times New Roman" w:hAnsi="Times New Roman"/>
                <w:b/>
                <w:i/>
                <w:sz w:val="24"/>
                <w:szCs w:val="24"/>
              </w:rPr>
            </w:pPr>
            <w:r w:rsidRPr="00934C9E">
              <w:rPr>
                <w:rFonts w:ascii="Times New Roman" w:hAnsi="Times New Roman"/>
                <w:b/>
                <w:i/>
                <w:sz w:val="24"/>
                <w:szCs w:val="24"/>
              </w:rPr>
              <w:t>LTIFR_план_2 = LTIFR_план_1     (5)</w:t>
            </w:r>
          </w:p>
        </w:tc>
      </w:tr>
    </w:tbl>
    <w:p w14:paraId="10F1E064" w14:textId="77777777" w:rsidR="004A2C61" w:rsidRPr="00934C9E" w:rsidRDefault="004A2C61" w:rsidP="004A2C61">
      <w:pPr>
        <w:numPr>
          <w:ilvl w:val="3"/>
          <w:numId w:val="34"/>
        </w:numPr>
        <w:spacing w:before="120" w:after="0" w:line="240" w:lineRule="auto"/>
        <w:ind w:firstLine="0"/>
        <w:contextualSpacing/>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 xml:space="preserve">Для Организаций, которые укрупняются в Бизнесы и предоставляют отчетность в соответствии с Регламентом, осуществляется соответствующее укрупнение целевых показателей до уровня Бизнеса </w:t>
      </w:r>
      <w:r w:rsidRPr="00934C9E">
        <w:rPr>
          <w:rFonts w:ascii="Times New Roman" w:eastAsia="Times New Roman" w:hAnsi="Times New Roman" w:cs="Times New Roman"/>
          <w:b/>
          <w:i/>
          <w:sz w:val="24"/>
          <w:szCs w:val="24"/>
          <w:lang w:val="en-US"/>
        </w:rPr>
        <w:t>LTIFR</w:t>
      </w:r>
      <w:r w:rsidRPr="00934C9E">
        <w:rPr>
          <w:rFonts w:ascii="Times New Roman" w:eastAsia="Times New Roman" w:hAnsi="Times New Roman" w:cs="Times New Roman"/>
          <w:b/>
          <w:i/>
          <w:sz w:val="24"/>
          <w:szCs w:val="24"/>
        </w:rPr>
        <w:t>_биз_2:</w:t>
      </w:r>
    </w:p>
    <w:p w14:paraId="2A3A2250" w14:textId="77777777" w:rsidR="004A2C61" w:rsidRPr="00934C9E" w:rsidRDefault="004A2C61" w:rsidP="004A2C61">
      <w:pPr>
        <w:spacing w:before="120" w:line="240" w:lineRule="auto"/>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lang w:val="en-US"/>
        </w:rPr>
        <w:t>LTIFR</w:t>
      </w:r>
      <w:r w:rsidRPr="00934C9E">
        <w:rPr>
          <w:rFonts w:ascii="Times New Roman" w:eastAsia="Times New Roman" w:hAnsi="Times New Roman" w:cs="Times New Roman"/>
          <w:b/>
          <w:i/>
          <w:sz w:val="24"/>
          <w:szCs w:val="24"/>
        </w:rPr>
        <w:t xml:space="preserve">_биз_2 = </w:t>
      </w:r>
      <w:proofErr w:type="gramStart"/>
      <w:r w:rsidRPr="00934C9E">
        <w:rPr>
          <w:rFonts w:ascii="Times New Roman" w:eastAsia="Times New Roman" w:hAnsi="Times New Roman" w:cs="Times New Roman"/>
          <w:b/>
          <w:i/>
          <w:sz w:val="24"/>
          <w:szCs w:val="24"/>
        </w:rPr>
        <w:t>∑(</w:t>
      </w:r>
      <w:proofErr w:type="gramEnd"/>
      <w:r w:rsidRPr="00934C9E">
        <w:rPr>
          <w:rFonts w:ascii="Times New Roman" w:eastAsia="Times New Roman" w:hAnsi="Times New Roman" w:cs="Times New Roman"/>
          <w:b/>
          <w:i/>
          <w:sz w:val="24"/>
          <w:szCs w:val="24"/>
          <w:lang w:val="en-US"/>
        </w:rPr>
        <w:t>LTIFR</w:t>
      </w:r>
      <w:r w:rsidRPr="00934C9E">
        <w:rPr>
          <w:rFonts w:ascii="Times New Roman" w:eastAsia="Times New Roman" w:hAnsi="Times New Roman" w:cs="Times New Roman"/>
          <w:b/>
          <w:i/>
          <w:sz w:val="24"/>
          <w:szCs w:val="24"/>
        </w:rPr>
        <w:t xml:space="preserve">_план_2 </w:t>
      </w:r>
      <w:r w:rsidRPr="00934C9E">
        <w:rPr>
          <w:rFonts w:ascii="Times New Roman" w:eastAsia="Times New Roman" w:hAnsi="Times New Roman" w:cs="Times New Roman"/>
          <w:b/>
          <w:i/>
          <w:sz w:val="24"/>
          <w:szCs w:val="24"/>
          <w:lang w:val="en-US"/>
        </w:rPr>
        <w:sym w:font="Symbol" w:char="F0D7"/>
      </w:r>
      <w:r w:rsidRPr="00934C9E">
        <w:rPr>
          <w:rFonts w:ascii="Times New Roman" w:eastAsia="Times New Roman" w:hAnsi="Times New Roman" w:cs="Times New Roman"/>
          <w:b/>
          <w:i/>
          <w:sz w:val="24"/>
          <w:szCs w:val="24"/>
        </w:rPr>
        <w:t xml:space="preserve"> </w:t>
      </w:r>
      <w:proofErr w:type="spellStart"/>
      <w:r w:rsidRPr="00934C9E">
        <w:rPr>
          <w:rFonts w:ascii="Times New Roman" w:eastAsia="Times New Roman" w:hAnsi="Times New Roman" w:cs="Times New Roman"/>
          <w:b/>
          <w:i/>
          <w:sz w:val="24"/>
          <w:szCs w:val="24"/>
        </w:rPr>
        <w:t>ФЧЧ_прогноз</w:t>
      </w:r>
      <w:proofErr w:type="spellEnd"/>
      <w:r w:rsidRPr="00934C9E">
        <w:rPr>
          <w:rFonts w:ascii="Times New Roman" w:eastAsia="Times New Roman" w:hAnsi="Times New Roman" w:cs="Times New Roman"/>
          <w:b/>
          <w:i/>
          <w:sz w:val="24"/>
          <w:szCs w:val="24"/>
        </w:rPr>
        <w:t>)/ ∑(</w:t>
      </w:r>
      <w:proofErr w:type="spellStart"/>
      <w:r w:rsidRPr="00934C9E">
        <w:rPr>
          <w:rFonts w:ascii="Times New Roman" w:eastAsia="Times New Roman" w:hAnsi="Times New Roman" w:cs="Times New Roman"/>
          <w:b/>
          <w:i/>
          <w:sz w:val="24"/>
          <w:szCs w:val="24"/>
        </w:rPr>
        <w:t>ФЧЧ_прогноз</w:t>
      </w:r>
      <w:proofErr w:type="spellEnd"/>
      <w:r w:rsidRPr="00934C9E">
        <w:rPr>
          <w:rFonts w:ascii="Times New Roman" w:eastAsia="Times New Roman" w:hAnsi="Times New Roman" w:cs="Times New Roman"/>
          <w:b/>
          <w:i/>
          <w:sz w:val="24"/>
          <w:szCs w:val="24"/>
        </w:rPr>
        <w:t xml:space="preserve">) </w:t>
      </w:r>
      <w:r w:rsidRPr="00934C9E">
        <w:rPr>
          <w:rFonts w:ascii="Times New Roman" w:eastAsia="Times New Roman" w:hAnsi="Times New Roman" w:cs="Times New Roman"/>
          <w:b/>
          <w:i/>
          <w:sz w:val="24"/>
          <w:szCs w:val="24"/>
        </w:rPr>
        <w:tab/>
      </w:r>
      <w:r w:rsidRPr="00934C9E">
        <w:rPr>
          <w:rFonts w:ascii="Times New Roman" w:eastAsia="Times New Roman" w:hAnsi="Times New Roman" w:cs="Times New Roman"/>
          <w:b/>
          <w:i/>
          <w:sz w:val="24"/>
          <w:szCs w:val="24"/>
        </w:rPr>
        <w:tab/>
        <w:t xml:space="preserve">         (6)</w:t>
      </w:r>
    </w:p>
    <w:p w14:paraId="13432391" w14:textId="77777777" w:rsidR="004A2C61" w:rsidRPr="00934C9E" w:rsidRDefault="004A2C61" w:rsidP="004A2C61">
      <w:pPr>
        <w:numPr>
          <w:ilvl w:val="3"/>
          <w:numId w:val="34"/>
        </w:numPr>
        <w:spacing w:before="120" w:after="0" w:line="240" w:lineRule="auto"/>
        <w:ind w:firstLine="0"/>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 xml:space="preserve">В случае, если плановый показатель </w:t>
      </w:r>
      <w:r w:rsidRPr="00934C9E">
        <w:rPr>
          <w:rFonts w:ascii="Times New Roman" w:eastAsia="Times New Roman" w:hAnsi="Times New Roman" w:cs="Times New Roman"/>
          <w:b/>
          <w:i/>
          <w:sz w:val="24"/>
          <w:szCs w:val="24"/>
          <w:lang w:val="en-US"/>
        </w:rPr>
        <w:t>LTIFR</w:t>
      </w:r>
      <w:r w:rsidRPr="00934C9E">
        <w:rPr>
          <w:rFonts w:ascii="Times New Roman" w:eastAsia="Times New Roman" w:hAnsi="Times New Roman" w:cs="Times New Roman"/>
          <w:b/>
          <w:i/>
          <w:sz w:val="24"/>
          <w:szCs w:val="24"/>
        </w:rPr>
        <w:t xml:space="preserve">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w:t>
      </w:r>
      <w:r w:rsidRPr="00934C9E">
        <w:rPr>
          <w:rFonts w:ascii="Times New Roman" w:eastAsia="Times New Roman" w:hAnsi="Times New Roman" w:cs="Times New Roman"/>
          <w:b/>
          <w:i/>
          <w:sz w:val="24"/>
          <w:szCs w:val="24"/>
          <w:lang w:val="en-US"/>
        </w:rPr>
        <w:t>LTIFR</w:t>
      </w:r>
      <w:r w:rsidRPr="00934C9E">
        <w:rPr>
          <w:rFonts w:ascii="Times New Roman" w:eastAsia="Times New Roman" w:hAnsi="Times New Roman" w:cs="Times New Roman"/>
          <w:b/>
          <w:i/>
          <w:sz w:val="24"/>
          <w:szCs w:val="24"/>
        </w:rPr>
        <w:t xml:space="preserve"> Организаций в объеме, необходимом для соблюдения установленных требований.</w:t>
      </w:r>
    </w:p>
    <w:p w14:paraId="11B8369D" w14:textId="77777777" w:rsidR="004A2C61" w:rsidRPr="00934C9E" w:rsidRDefault="004A2C61" w:rsidP="004A2C61">
      <w:pPr>
        <w:numPr>
          <w:ilvl w:val="2"/>
          <w:numId w:val="34"/>
        </w:numPr>
        <w:spacing w:before="120" w:after="0" w:line="240" w:lineRule="auto"/>
        <w:ind w:left="0" w:hanging="11"/>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 xml:space="preserve">После согласования генеральным директором АО «ЕвроСибЭнерго» ДОТ направляет в Финансовый департамент АО «ЕвроСибЭнерго» предложения по целевым показателям </w:t>
      </w:r>
      <w:r w:rsidRPr="00934C9E">
        <w:rPr>
          <w:rFonts w:ascii="Times New Roman" w:eastAsia="Times New Roman" w:hAnsi="Times New Roman" w:cs="Times New Roman"/>
          <w:b/>
          <w:i/>
          <w:sz w:val="24"/>
          <w:szCs w:val="24"/>
          <w:lang w:val="en-US"/>
        </w:rPr>
        <w:t>LTIFR</w:t>
      </w:r>
      <w:r w:rsidRPr="00934C9E">
        <w:rPr>
          <w:rFonts w:ascii="Times New Roman" w:eastAsia="Times New Roman" w:hAnsi="Times New Roman" w:cs="Times New Roman"/>
          <w:b/>
          <w:i/>
          <w:sz w:val="24"/>
          <w:szCs w:val="24"/>
        </w:rPr>
        <w:t xml:space="preserve"> в разрезе Бизнесов/Организаций для включения в КПЭ Бизнесов/Организаций.</w:t>
      </w:r>
    </w:p>
    <w:p w14:paraId="6313DCB4" w14:textId="77777777" w:rsidR="004A2C61" w:rsidRPr="00934C9E" w:rsidRDefault="004A2C61" w:rsidP="004A2C61">
      <w:pPr>
        <w:numPr>
          <w:ilvl w:val="2"/>
          <w:numId w:val="34"/>
        </w:numPr>
        <w:spacing w:before="120" w:after="0" w:line="240" w:lineRule="auto"/>
        <w:ind w:left="0" w:hanging="11"/>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 xml:space="preserve">Финансовый департамент АО «ЕвроСибЭнерго» в срок до 20 февраля отчетного года направляет в ДОТ консолидированный перечень утвержденных целевых показателей </w:t>
      </w:r>
      <w:r w:rsidRPr="00934C9E">
        <w:rPr>
          <w:rFonts w:ascii="Times New Roman" w:eastAsia="Times New Roman" w:hAnsi="Times New Roman" w:cs="Times New Roman"/>
          <w:b/>
          <w:i/>
          <w:sz w:val="24"/>
          <w:szCs w:val="24"/>
          <w:lang w:val="en-US"/>
        </w:rPr>
        <w:t>LTIFR</w:t>
      </w:r>
      <w:r w:rsidRPr="00934C9E">
        <w:rPr>
          <w:rFonts w:ascii="Times New Roman" w:eastAsia="Times New Roman" w:hAnsi="Times New Roman" w:cs="Times New Roman"/>
          <w:b/>
          <w:i/>
          <w:sz w:val="24"/>
          <w:szCs w:val="24"/>
        </w:rPr>
        <w:t xml:space="preserve"> на отчетный год по всем Бизнесам/Организациям, которые осуществляли планирование данного показателя.</w:t>
      </w:r>
    </w:p>
    <w:p w14:paraId="0C06E406" w14:textId="77777777" w:rsidR="004A2C61" w:rsidRPr="00934C9E" w:rsidRDefault="004A2C61" w:rsidP="004A2C61">
      <w:pPr>
        <w:keepNext/>
        <w:keepLines/>
        <w:numPr>
          <w:ilvl w:val="0"/>
          <w:numId w:val="34"/>
        </w:numPr>
        <w:spacing w:before="120" w:after="0" w:line="259" w:lineRule="auto"/>
        <w:ind w:left="0"/>
        <w:outlineLvl w:val="0"/>
        <w:rPr>
          <w:rFonts w:ascii="Times New Roman" w:eastAsia="Times New Roman" w:hAnsi="Times New Roman" w:cs="Times New Roman"/>
          <w:bCs/>
          <w:kern w:val="32"/>
          <w:sz w:val="24"/>
          <w:szCs w:val="24"/>
        </w:rPr>
      </w:pPr>
      <w:bookmarkStart w:id="271" w:name="_Toc61878707"/>
      <w:r w:rsidRPr="00934C9E">
        <w:rPr>
          <w:rFonts w:ascii="Times New Roman" w:eastAsia="Times New Roman" w:hAnsi="Times New Roman" w:cs="Times New Roman"/>
          <w:b/>
          <w:bCs/>
          <w:kern w:val="32"/>
          <w:sz w:val="24"/>
          <w:szCs w:val="24"/>
        </w:rPr>
        <w:t>Отчетность</w:t>
      </w:r>
      <w:bookmarkEnd w:id="271"/>
    </w:p>
    <w:p w14:paraId="7F666C9A" w14:textId="77777777" w:rsidR="004A2C61" w:rsidRPr="00934C9E" w:rsidRDefault="004A2C61" w:rsidP="004A2C61">
      <w:pPr>
        <w:numPr>
          <w:ilvl w:val="1"/>
          <w:numId w:val="34"/>
        </w:numPr>
        <w:spacing w:before="120" w:after="0" w:line="240" w:lineRule="auto"/>
        <w:jc w:val="both"/>
        <w:rPr>
          <w:rFonts w:ascii="Times New Roman" w:eastAsia="Times New Roman" w:hAnsi="Times New Roman" w:cs="Times New Roman"/>
          <w:b/>
          <w:sz w:val="24"/>
          <w:szCs w:val="24"/>
        </w:rPr>
      </w:pPr>
      <w:r w:rsidRPr="00934C9E">
        <w:rPr>
          <w:rFonts w:ascii="Times New Roman" w:eastAsia="Times New Roman" w:hAnsi="Times New Roman" w:cs="Times New Roman"/>
          <w:b/>
          <w:i/>
          <w:sz w:val="24"/>
          <w:szCs w:val="24"/>
        </w:rPr>
        <w:t>По Энергетическому сегменту Группы</w:t>
      </w:r>
    </w:p>
    <w:p w14:paraId="17615984" w14:textId="77777777" w:rsidR="004A2C61" w:rsidRPr="00934C9E" w:rsidRDefault="004A2C61" w:rsidP="004A2C61">
      <w:pPr>
        <w:numPr>
          <w:ilvl w:val="2"/>
          <w:numId w:val="34"/>
        </w:numPr>
        <w:spacing w:before="120" w:after="0" w:line="240" w:lineRule="auto"/>
        <w:ind w:left="0" w:hanging="11"/>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Департамент по правовым вопросам ООО «УСЦ ЕвроСибЭнерго»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14:paraId="0CB3E350" w14:textId="77777777" w:rsidR="004A2C61" w:rsidRPr="00934C9E" w:rsidRDefault="004A2C61" w:rsidP="004A2C61">
      <w:pPr>
        <w:numPr>
          <w:ilvl w:val="2"/>
          <w:numId w:val="34"/>
        </w:numPr>
        <w:spacing w:before="120" w:after="0" w:line="240" w:lineRule="auto"/>
        <w:ind w:left="0" w:hanging="11"/>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lastRenderedPageBreak/>
        <w:t>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«ЕвроСибЭнерго» по корректировке бизнес-процесса (при необходимости).</w:t>
      </w:r>
    </w:p>
    <w:p w14:paraId="6C243D0A" w14:textId="77777777" w:rsidR="004A2C61" w:rsidRPr="00934C9E" w:rsidRDefault="004A2C61" w:rsidP="004A2C61">
      <w:pPr>
        <w:numPr>
          <w:ilvl w:val="2"/>
          <w:numId w:val="34"/>
        </w:numPr>
        <w:spacing w:before="120" w:after="0" w:line="240" w:lineRule="auto"/>
        <w:ind w:left="0" w:hanging="11"/>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 xml:space="preserve">ДОТ выполняет расчет фактического показателя </w:t>
      </w:r>
      <w:r w:rsidRPr="00934C9E">
        <w:rPr>
          <w:rFonts w:ascii="Times New Roman" w:eastAsia="Times New Roman" w:hAnsi="Times New Roman" w:cs="Times New Roman"/>
          <w:b/>
          <w:i/>
          <w:sz w:val="24"/>
          <w:szCs w:val="24"/>
          <w:lang w:val="en-US"/>
        </w:rPr>
        <w:t>LTIFR</w:t>
      </w:r>
      <w:r w:rsidRPr="00934C9E">
        <w:rPr>
          <w:rFonts w:ascii="Times New Roman" w:eastAsia="Times New Roman" w:hAnsi="Times New Roman" w:cs="Times New Roman"/>
          <w:b/>
          <w:i/>
          <w:sz w:val="24"/>
          <w:szCs w:val="24"/>
        </w:rPr>
        <w:t xml:space="preserve"> по Группе ежеквартально в срок до 25 числа месяца, следующего за отчетным кварталом, на основании ежемесячной отчетности Бизнесов/Организаций.</w:t>
      </w:r>
    </w:p>
    <w:p w14:paraId="4546A5B0" w14:textId="77777777" w:rsidR="004A2C61" w:rsidRPr="00934C9E" w:rsidRDefault="004A2C61" w:rsidP="004A2C61">
      <w:pPr>
        <w:numPr>
          <w:ilvl w:val="2"/>
          <w:numId w:val="34"/>
        </w:numPr>
        <w:spacing w:before="120" w:after="0" w:line="240" w:lineRule="auto"/>
        <w:ind w:left="0" w:hanging="11"/>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 xml:space="preserve">ДОТ выполняет расчет фактического показателя </w:t>
      </w:r>
      <w:r w:rsidRPr="00934C9E">
        <w:rPr>
          <w:rFonts w:ascii="Times New Roman" w:eastAsia="Times New Roman" w:hAnsi="Times New Roman" w:cs="Times New Roman"/>
          <w:b/>
          <w:i/>
          <w:sz w:val="24"/>
          <w:szCs w:val="24"/>
          <w:lang w:val="en-US"/>
        </w:rPr>
        <w:t>LTIFR</w:t>
      </w:r>
      <w:r w:rsidRPr="00934C9E">
        <w:rPr>
          <w:rFonts w:ascii="Times New Roman" w:eastAsia="Times New Roman" w:hAnsi="Times New Roman" w:cs="Times New Roman"/>
          <w:b/>
          <w:i/>
          <w:sz w:val="24"/>
          <w:szCs w:val="24"/>
        </w:rPr>
        <w:t xml:space="preserve"> Группы в срок до 5 февраля года, следующего за отчетным.</w:t>
      </w:r>
    </w:p>
    <w:p w14:paraId="424F30EC" w14:textId="77777777" w:rsidR="004A2C61" w:rsidRPr="00934C9E" w:rsidRDefault="004A2C61" w:rsidP="004A2C61">
      <w:pPr>
        <w:numPr>
          <w:ilvl w:val="1"/>
          <w:numId w:val="34"/>
        </w:numPr>
        <w:spacing w:before="120" w:after="0" w:line="240" w:lineRule="auto"/>
        <w:jc w:val="both"/>
        <w:rPr>
          <w:rFonts w:ascii="Times New Roman" w:eastAsia="Times New Roman" w:hAnsi="Times New Roman" w:cs="Times New Roman"/>
          <w:b/>
          <w:sz w:val="24"/>
          <w:szCs w:val="24"/>
        </w:rPr>
      </w:pPr>
      <w:r w:rsidRPr="00934C9E">
        <w:rPr>
          <w:rFonts w:ascii="Times New Roman" w:eastAsia="Times New Roman" w:hAnsi="Times New Roman" w:cs="Times New Roman"/>
          <w:b/>
          <w:i/>
          <w:sz w:val="24"/>
          <w:szCs w:val="24"/>
        </w:rPr>
        <w:t>По Бизнесам/Организациям</w:t>
      </w:r>
    </w:p>
    <w:p w14:paraId="73149B5B" w14:textId="77777777" w:rsidR="004A2C61" w:rsidRPr="00934C9E" w:rsidRDefault="004A2C61" w:rsidP="004A2C61">
      <w:pPr>
        <w:numPr>
          <w:ilvl w:val="2"/>
          <w:numId w:val="34"/>
        </w:numPr>
        <w:spacing w:before="120" w:after="0" w:line="240" w:lineRule="auto"/>
        <w:ind w:left="0" w:hanging="11"/>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Ответственные работники осуществляют подготовку и предоставление в ДОТ отчетности до 23 числа месяца, следующего за отчетным периодом:</w:t>
      </w:r>
    </w:p>
    <w:tbl>
      <w:tblPr>
        <w:tblStyle w:val="12"/>
        <w:tblW w:w="0" w:type="auto"/>
        <w:tblLook w:val="04A0" w:firstRow="1" w:lastRow="0" w:firstColumn="1" w:lastColumn="0" w:noHBand="0" w:noVBand="1"/>
      </w:tblPr>
      <w:tblGrid>
        <w:gridCol w:w="550"/>
        <w:gridCol w:w="1956"/>
        <w:gridCol w:w="3181"/>
        <w:gridCol w:w="3657"/>
      </w:tblGrid>
      <w:tr w:rsidR="00934C9E" w:rsidRPr="00934C9E" w14:paraId="23EB2C71" w14:textId="77777777" w:rsidTr="006C3BAB">
        <w:tc>
          <w:tcPr>
            <w:tcW w:w="540" w:type="dxa"/>
            <w:vAlign w:val="center"/>
          </w:tcPr>
          <w:p w14:paraId="7898F927" w14:textId="77777777" w:rsidR="004A2C61" w:rsidRPr="00934C9E" w:rsidRDefault="004A2C61" w:rsidP="004A2C61">
            <w:pPr>
              <w:widowControl w:val="0"/>
              <w:autoSpaceDE w:val="0"/>
              <w:autoSpaceDN w:val="0"/>
              <w:adjustRightInd w:val="0"/>
              <w:spacing w:before="60" w:after="60"/>
              <w:jc w:val="center"/>
              <w:rPr>
                <w:rFonts w:ascii="Times New Roman" w:hAnsi="Times New Roman"/>
                <w:b/>
                <w:i/>
                <w:sz w:val="24"/>
                <w:szCs w:val="24"/>
              </w:rPr>
            </w:pPr>
            <w:r w:rsidRPr="00934C9E">
              <w:rPr>
                <w:rFonts w:ascii="Times New Roman" w:hAnsi="Times New Roman"/>
                <w:b/>
                <w:i/>
                <w:sz w:val="24"/>
                <w:szCs w:val="24"/>
              </w:rPr>
              <w:t>№ п/п</w:t>
            </w:r>
          </w:p>
        </w:tc>
        <w:tc>
          <w:tcPr>
            <w:tcW w:w="1929" w:type="dxa"/>
            <w:vAlign w:val="center"/>
          </w:tcPr>
          <w:p w14:paraId="1F9B3A31" w14:textId="77777777" w:rsidR="004A2C61" w:rsidRPr="00934C9E" w:rsidRDefault="004A2C61" w:rsidP="004A2C61">
            <w:pPr>
              <w:widowControl w:val="0"/>
              <w:autoSpaceDE w:val="0"/>
              <w:autoSpaceDN w:val="0"/>
              <w:adjustRightInd w:val="0"/>
              <w:spacing w:before="60" w:after="60"/>
              <w:jc w:val="center"/>
              <w:rPr>
                <w:rFonts w:ascii="Times New Roman" w:hAnsi="Times New Roman"/>
                <w:b/>
                <w:i/>
                <w:sz w:val="24"/>
                <w:szCs w:val="24"/>
              </w:rPr>
            </w:pPr>
            <w:proofErr w:type="spellStart"/>
            <w:r w:rsidRPr="00934C9E">
              <w:rPr>
                <w:rFonts w:ascii="Times New Roman" w:hAnsi="Times New Roman"/>
                <w:b/>
                <w:i/>
                <w:sz w:val="24"/>
                <w:szCs w:val="24"/>
              </w:rPr>
              <w:t>Наименование</w:t>
            </w:r>
            <w:proofErr w:type="spellEnd"/>
            <w:r w:rsidRPr="00934C9E">
              <w:rPr>
                <w:rFonts w:ascii="Times New Roman" w:hAnsi="Times New Roman"/>
                <w:b/>
                <w:i/>
                <w:sz w:val="24"/>
                <w:szCs w:val="24"/>
              </w:rPr>
              <w:t xml:space="preserve"> </w:t>
            </w:r>
            <w:proofErr w:type="spellStart"/>
            <w:r w:rsidRPr="00934C9E">
              <w:rPr>
                <w:rFonts w:ascii="Times New Roman" w:hAnsi="Times New Roman"/>
                <w:b/>
                <w:i/>
                <w:sz w:val="24"/>
                <w:szCs w:val="24"/>
              </w:rPr>
              <w:t>показателя</w:t>
            </w:r>
            <w:proofErr w:type="spellEnd"/>
          </w:p>
        </w:tc>
        <w:tc>
          <w:tcPr>
            <w:tcW w:w="3196" w:type="dxa"/>
            <w:vAlign w:val="center"/>
          </w:tcPr>
          <w:p w14:paraId="2114285E" w14:textId="77777777" w:rsidR="004A2C61" w:rsidRPr="00934C9E" w:rsidRDefault="004A2C61" w:rsidP="004A2C61">
            <w:pPr>
              <w:widowControl w:val="0"/>
              <w:autoSpaceDE w:val="0"/>
              <w:autoSpaceDN w:val="0"/>
              <w:adjustRightInd w:val="0"/>
              <w:spacing w:before="60" w:after="60"/>
              <w:jc w:val="center"/>
              <w:rPr>
                <w:rFonts w:ascii="Times New Roman" w:hAnsi="Times New Roman"/>
                <w:b/>
                <w:i/>
                <w:sz w:val="24"/>
                <w:szCs w:val="24"/>
                <w:lang w:val="ru-RU"/>
              </w:rPr>
            </w:pPr>
            <w:r w:rsidRPr="00934C9E">
              <w:rPr>
                <w:rFonts w:ascii="Times New Roman" w:hAnsi="Times New Roman"/>
                <w:b/>
                <w:i/>
                <w:sz w:val="24"/>
                <w:szCs w:val="24"/>
                <w:lang w:val="ru-RU"/>
              </w:rPr>
              <w:t>Бизнес/Организация входит в структуру сбора отчетности по охране труда в соответствии с Регламентом</w:t>
            </w:r>
          </w:p>
        </w:tc>
        <w:tc>
          <w:tcPr>
            <w:tcW w:w="3680" w:type="dxa"/>
            <w:vAlign w:val="center"/>
          </w:tcPr>
          <w:p w14:paraId="1D5D6B54" w14:textId="77777777" w:rsidR="004A2C61" w:rsidRPr="00934C9E" w:rsidRDefault="004A2C61" w:rsidP="004A2C61">
            <w:pPr>
              <w:widowControl w:val="0"/>
              <w:autoSpaceDE w:val="0"/>
              <w:autoSpaceDN w:val="0"/>
              <w:adjustRightInd w:val="0"/>
              <w:spacing w:before="60" w:after="60"/>
              <w:jc w:val="center"/>
              <w:rPr>
                <w:rFonts w:ascii="Times New Roman" w:hAnsi="Times New Roman"/>
                <w:b/>
                <w:i/>
                <w:sz w:val="24"/>
                <w:szCs w:val="24"/>
                <w:lang w:val="ru-RU"/>
              </w:rPr>
            </w:pPr>
            <w:r w:rsidRPr="00934C9E">
              <w:rPr>
                <w:rFonts w:ascii="Times New Roman" w:hAnsi="Times New Roman"/>
                <w:b/>
                <w:i/>
                <w:sz w:val="24"/>
                <w:szCs w:val="24"/>
                <w:lang w:val="ru-RU"/>
              </w:rPr>
              <w:t>Бизнес/Организация не входит в структуру сбора отчетности по охране труда в соответствии с Регламентом</w:t>
            </w:r>
          </w:p>
        </w:tc>
      </w:tr>
      <w:tr w:rsidR="00934C9E" w:rsidRPr="00934C9E" w14:paraId="2D2F8CD8" w14:textId="77777777" w:rsidTr="006C3BAB">
        <w:tc>
          <w:tcPr>
            <w:tcW w:w="540" w:type="dxa"/>
            <w:vAlign w:val="center"/>
          </w:tcPr>
          <w:p w14:paraId="1014A400" w14:textId="77777777" w:rsidR="004A2C61" w:rsidRPr="00934C9E" w:rsidRDefault="004A2C61" w:rsidP="004A2C61">
            <w:pPr>
              <w:numPr>
                <w:ilvl w:val="0"/>
                <w:numId w:val="36"/>
              </w:numPr>
              <w:spacing w:before="60" w:after="60"/>
              <w:ind w:left="0" w:firstLine="0"/>
              <w:jc w:val="center"/>
              <w:rPr>
                <w:rFonts w:ascii="Times New Roman" w:hAnsi="Times New Roman"/>
                <w:b/>
                <w:i/>
                <w:sz w:val="24"/>
                <w:szCs w:val="24"/>
                <w:lang w:val="ru-RU"/>
              </w:rPr>
            </w:pPr>
          </w:p>
        </w:tc>
        <w:tc>
          <w:tcPr>
            <w:tcW w:w="1929" w:type="dxa"/>
            <w:vAlign w:val="center"/>
          </w:tcPr>
          <w:p w14:paraId="02E44947" w14:textId="77777777" w:rsidR="004A2C61" w:rsidRPr="00934C9E" w:rsidRDefault="004A2C61" w:rsidP="004A2C61">
            <w:pPr>
              <w:widowControl w:val="0"/>
              <w:autoSpaceDE w:val="0"/>
              <w:autoSpaceDN w:val="0"/>
              <w:adjustRightInd w:val="0"/>
              <w:spacing w:before="60" w:after="60"/>
              <w:jc w:val="both"/>
              <w:rPr>
                <w:rFonts w:ascii="Times New Roman" w:hAnsi="Times New Roman"/>
                <w:b/>
                <w:i/>
                <w:sz w:val="24"/>
                <w:szCs w:val="24"/>
              </w:rPr>
            </w:pPr>
            <w:proofErr w:type="spellStart"/>
            <w:r w:rsidRPr="00934C9E">
              <w:rPr>
                <w:rFonts w:ascii="Times New Roman" w:hAnsi="Times New Roman"/>
                <w:b/>
                <w:i/>
                <w:sz w:val="24"/>
                <w:szCs w:val="24"/>
              </w:rPr>
              <w:t>Форма</w:t>
            </w:r>
            <w:proofErr w:type="spellEnd"/>
            <w:r w:rsidRPr="00934C9E">
              <w:rPr>
                <w:rFonts w:ascii="Times New Roman" w:hAnsi="Times New Roman"/>
                <w:b/>
                <w:i/>
                <w:sz w:val="24"/>
                <w:szCs w:val="24"/>
              </w:rPr>
              <w:t xml:space="preserve"> и </w:t>
            </w:r>
            <w:proofErr w:type="spellStart"/>
            <w:r w:rsidRPr="00934C9E">
              <w:rPr>
                <w:rFonts w:ascii="Times New Roman" w:hAnsi="Times New Roman"/>
                <w:b/>
                <w:i/>
                <w:sz w:val="24"/>
                <w:szCs w:val="24"/>
              </w:rPr>
              <w:t>объем</w:t>
            </w:r>
            <w:proofErr w:type="spellEnd"/>
            <w:r w:rsidRPr="00934C9E">
              <w:rPr>
                <w:rFonts w:ascii="Times New Roman" w:hAnsi="Times New Roman"/>
                <w:b/>
                <w:i/>
                <w:sz w:val="24"/>
                <w:szCs w:val="24"/>
              </w:rPr>
              <w:t xml:space="preserve"> </w:t>
            </w:r>
            <w:proofErr w:type="spellStart"/>
            <w:r w:rsidRPr="00934C9E">
              <w:rPr>
                <w:rFonts w:ascii="Times New Roman" w:hAnsi="Times New Roman"/>
                <w:b/>
                <w:i/>
                <w:sz w:val="24"/>
                <w:szCs w:val="24"/>
              </w:rPr>
              <w:t>предоставления</w:t>
            </w:r>
            <w:proofErr w:type="spellEnd"/>
          </w:p>
        </w:tc>
        <w:tc>
          <w:tcPr>
            <w:tcW w:w="3196" w:type="dxa"/>
            <w:vAlign w:val="center"/>
          </w:tcPr>
          <w:p w14:paraId="0ADBE1E4" w14:textId="77777777" w:rsidR="004A2C61" w:rsidRPr="00934C9E" w:rsidRDefault="004A2C61" w:rsidP="004A2C61">
            <w:pPr>
              <w:widowControl w:val="0"/>
              <w:autoSpaceDE w:val="0"/>
              <w:autoSpaceDN w:val="0"/>
              <w:adjustRightInd w:val="0"/>
              <w:spacing w:before="60" w:after="60"/>
              <w:jc w:val="center"/>
              <w:rPr>
                <w:rFonts w:ascii="Times New Roman" w:hAnsi="Times New Roman"/>
                <w:b/>
                <w:i/>
                <w:sz w:val="24"/>
                <w:szCs w:val="24"/>
              </w:rPr>
            </w:pPr>
            <w:r w:rsidRPr="00934C9E">
              <w:rPr>
                <w:rFonts w:ascii="Times New Roman" w:hAnsi="Times New Roman"/>
                <w:b/>
                <w:i/>
                <w:sz w:val="24"/>
                <w:szCs w:val="24"/>
              </w:rPr>
              <w:t xml:space="preserve">В </w:t>
            </w:r>
            <w:proofErr w:type="spellStart"/>
            <w:r w:rsidRPr="00934C9E">
              <w:rPr>
                <w:rFonts w:ascii="Times New Roman" w:hAnsi="Times New Roman"/>
                <w:b/>
                <w:i/>
                <w:sz w:val="24"/>
                <w:szCs w:val="24"/>
              </w:rPr>
              <w:t>соответствии</w:t>
            </w:r>
            <w:proofErr w:type="spellEnd"/>
            <w:r w:rsidRPr="00934C9E">
              <w:rPr>
                <w:rFonts w:ascii="Times New Roman" w:hAnsi="Times New Roman"/>
                <w:b/>
                <w:i/>
                <w:sz w:val="24"/>
                <w:szCs w:val="24"/>
              </w:rPr>
              <w:t xml:space="preserve"> с </w:t>
            </w:r>
            <w:proofErr w:type="spellStart"/>
            <w:r w:rsidRPr="00934C9E">
              <w:rPr>
                <w:rFonts w:ascii="Times New Roman" w:hAnsi="Times New Roman"/>
                <w:b/>
                <w:i/>
                <w:sz w:val="24"/>
                <w:szCs w:val="24"/>
              </w:rPr>
              <w:t>Регламентом</w:t>
            </w:r>
            <w:proofErr w:type="spellEnd"/>
          </w:p>
        </w:tc>
        <w:tc>
          <w:tcPr>
            <w:tcW w:w="3680" w:type="dxa"/>
            <w:vAlign w:val="center"/>
          </w:tcPr>
          <w:p w14:paraId="3075AB0B" w14:textId="77777777" w:rsidR="004A2C61" w:rsidRPr="00934C9E" w:rsidRDefault="004A2C61" w:rsidP="004A2C61">
            <w:pPr>
              <w:widowControl w:val="0"/>
              <w:autoSpaceDE w:val="0"/>
              <w:autoSpaceDN w:val="0"/>
              <w:adjustRightInd w:val="0"/>
              <w:spacing w:before="60" w:after="60"/>
              <w:jc w:val="center"/>
              <w:rPr>
                <w:rFonts w:ascii="Times New Roman" w:hAnsi="Times New Roman"/>
                <w:b/>
                <w:i/>
                <w:sz w:val="24"/>
                <w:szCs w:val="24"/>
              </w:rPr>
            </w:pPr>
            <w:r w:rsidRPr="00934C9E">
              <w:rPr>
                <w:rFonts w:ascii="Times New Roman" w:hAnsi="Times New Roman"/>
                <w:b/>
                <w:i/>
                <w:sz w:val="24"/>
                <w:szCs w:val="24"/>
              </w:rPr>
              <w:t xml:space="preserve">В </w:t>
            </w:r>
            <w:proofErr w:type="spellStart"/>
            <w:r w:rsidRPr="00934C9E">
              <w:rPr>
                <w:rFonts w:ascii="Times New Roman" w:hAnsi="Times New Roman"/>
                <w:b/>
                <w:i/>
                <w:sz w:val="24"/>
                <w:szCs w:val="24"/>
              </w:rPr>
              <w:t>соответствии</w:t>
            </w:r>
            <w:proofErr w:type="spellEnd"/>
            <w:r w:rsidRPr="00934C9E">
              <w:rPr>
                <w:rFonts w:ascii="Times New Roman" w:hAnsi="Times New Roman"/>
                <w:b/>
                <w:i/>
                <w:sz w:val="24"/>
                <w:szCs w:val="24"/>
              </w:rPr>
              <w:t xml:space="preserve"> с </w:t>
            </w:r>
            <w:proofErr w:type="spellStart"/>
            <w:r w:rsidRPr="00934C9E">
              <w:rPr>
                <w:rFonts w:ascii="Times New Roman" w:hAnsi="Times New Roman"/>
                <w:b/>
                <w:i/>
                <w:sz w:val="24"/>
                <w:szCs w:val="24"/>
              </w:rPr>
              <w:t>табл</w:t>
            </w:r>
            <w:proofErr w:type="spellEnd"/>
            <w:r w:rsidRPr="00934C9E">
              <w:rPr>
                <w:rFonts w:ascii="Times New Roman" w:hAnsi="Times New Roman"/>
                <w:b/>
                <w:i/>
                <w:sz w:val="24"/>
                <w:szCs w:val="24"/>
              </w:rPr>
              <w:t>. 1</w:t>
            </w:r>
          </w:p>
        </w:tc>
      </w:tr>
      <w:tr w:rsidR="00934C9E" w:rsidRPr="00934C9E" w14:paraId="3BA89BFE" w14:textId="77777777" w:rsidTr="006C3BAB">
        <w:tc>
          <w:tcPr>
            <w:tcW w:w="540" w:type="dxa"/>
            <w:vAlign w:val="center"/>
          </w:tcPr>
          <w:p w14:paraId="143B0C7B" w14:textId="77777777" w:rsidR="004A2C61" w:rsidRPr="00934C9E" w:rsidRDefault="004A2C61" w:rsidP="004A2C61">
            <w:pPr>
              <w:numPr>
                <w:ilvl w:val="0"/>
                <w:numId w:val="36"/>
              </w:numPr>
              <w:spacing w:before="60" w:after="60"/>
              <w:ind w:left="0" w:firstLine="0"/>
              <w:jc w:val="center"/>
              <w:rPr>
                <w:rFonts w:ascii="Times New Roman" w:hAnsi="Times New Roman"/>
                <w:b/>
                <w:i/>
                <w:sz w:val="24"/>
                <w:szCs w:val="24"/>
              </w:rPr>
            </w:pPr>
          </w:p>
        </w:tc>
        <w:tc>
          <w:tcPr>
            <w:tcW w:w="1929" w:type="dxa"/>
            <w:vAlign w:val="center"/>
          </w:tcPr>
          <w:p w14:paraId="385A89E3" w14:textId="77777777" w:rsidR="004A2C61" w:rsidRPr="00934C9E" w:rsidRDefault="004A2C61" w:rsidP="004A2C61">
            <w:pPr>
              <w:widowControl w:val="0"/>
              <w:autoSpaceDE w:val="0"/>
              <w:autoSpaceDN w:val="0"/>
              <w:adjustRightInd w:val="0"/>
              <w:spacing w:before="60" w:after="60"/>
              <w:jc w:val="both"/>
              <w:rPr>
                <w:rFonts w:ascii="Times New Roman" w:hAnsi="Times New Roman"/>
                <w:b/>
                <w:i/>
                <w:sz w:val="24"/>
                <w:szCs w:val="24"/>
              </w:rPr>
            </w:pPr>
            <w:proofErr w:type="spellStart"/>
            <w:r w:rsidRPr="00934C9E">
              <w:rPr>
                <w:rFonts w:ascii="Times New Roman" w:hAnsi="Times New Roman"/>
                <w:b/>
                <w:i/>
                <w:sz w:val="24"/>
                <w:szCs w:val="24"/>
              </w:rPr>
              <w:t>Уровень</w:t>
            </w:r>
            <w:proofErr w:type="spellEnd"/>
            <w:r w:rsidRPr="00934C9E">
              <w:rPr>
                <w:rFonts w:ascii="Times New Roman" w:hAnsi="Times New Roman"/>
                <w:b/>
                <w:i/>
                <w:sz w:val="24"/>
                <w:szCs w:val="24"/>
              </w:rPr>
              <w:t xml:space="preserve"> </w:t>
            </w:r>
            <w:proofErr w:type="spellStart"/>
            <w:r w:rsidRPr="00934C9E">
              <w:rPr>
                <w:rFonts w:ascii="Times New Roman" w:hAnsi="Times New Roman"/>
                <w:b/>
                <w:i/>
                <w:sz w:val="24"/>
                <w:szCs w:val="24"/>
              </w:rPr>
              <w:t>детализации</w:t>
            </w:r>
            <w:proofErr w:type="spellEnd"/>
          </w:p>
        </w:tc>
        <w:tc>
          <w:tcPr>
            <w:tcW w:w="0" w:type="auto"/>
            <w:gridSpan w:val="2"/>
            <w:vAlign w:val="center"/>
          </w:tcPr>
          <w:p w14:paraId="04689855" w14:textId="77777777" w:rsidR="004A2C61" w:rsidRPr="00934C9E" w:rsidRDefault="004A2C61" w:rsidP="004A2C61">
            <w:pPr>
              <w:widowControl w:val="0"/>
              <w:autoSpaceDE w:val="0"/>
              <w:autoSpaceDN w:val="0"/>
              <w:adjustRightInd w:val="0"/>
              <w:spacing w:before="60" w:after="60"/>
              <w:jc w:val="center"/>
              <w:rPr>
                <w:rFonts w:ascii="Times New Roman" w:hAnsi="Times New Roman"/>
                <w:b/>
                <w:i/>
                <w:sz w:val="24"/>
                <w:szCs w:val="24"/>
              </w:rPr>
            </w:pPr>
            <w:proofErr w:type="spellStart"/>
            <w:r w:rsidRPr="00934C9E">
              <w:rPr>
                <w:rFonts w:ascii="Times New Roman" w:hAnsi="Times New Roman"/>
                <w:b/>
                <w:i/>
                <w:sz w:val="24"/>
                <w:szCs w:val="24"/>
              </w:rPr>
              <w:t>Организация</w:t>
            </w:r>
            <w:proofErr w:type="spellEnd"/>
          </w:p>
        </w:tc>
      </w:tr>
      <w:tr w:rsidR="00934C9E" w:rsidRPr="00934C9E" w14:paraId="53139130" w14:textId="77777777" w:rsidTr="006C3BAB">
        <w:tc>
          <w:tcPr>
            <w:tcW w:w="540" w:type="dxa"/>
            <w:vAlign w:val="center"/>
          </w:tcPr>
          <w:p w14:paraId="4E753212" w14:textId="77777777" w:rsidR="004A2C61" w:rsidRPr="00934C9E" w:rsidRDefault="004A2C61" w:rsidP="004A2C61">
            <w:pPr>
              <w:numPr>
                <w:ilvl w:val="0"/>
                <w:numId w:val="36"/>
              </w:numPr>
              <w:spacing w:before="60" w:after="60"/>
              <w:ind w:left="0" w:firstLine="0"/>
              <w:jc w:val="center"/>
              <w:rPr>
                <w:rFonts w:ascii="Times New Roman" w:hAnsi="Times New Roman"/>
                <w:b/>
                <w:i/>
                <w:sz w:val="24"/>
                <w:szCs w:val="24"/>
              </w:rPr>
            </w:pPr>
          </w:p>
        </w:tc>
        <w:tc>
          <w:tcPr>
            <w:tcW w:w="1929" w:type="dxa"/>
            <w:vAlign w:val="center"/>
          </w:tcPr>
          <w:p w14:paraId="010EAB5E" w14:textId="77777777" w:rsidR="004A2C61" w:rsidRPr="00934C9E" w:rsidRDefault="004A2C61" w:rsidP="004A2C61">
            <w:pPr>
              <w:widowControl w:val="0"/>
              <w:autoSpaceDE w:val="0"/>
              <w:autoSpaceDN w:val="0"/>
              <w:adjustRightInd w:val="0"/>
              <w:spacing w:before="60" w:after="60"/>
              <w:jc w:val="both"/>
              <w:rPr>
                <w:rFonts w:ascii="Times New Roman" w:hAnsi="Times New Roman"/>
                <w:b/>
                <w:i/>
                <w:sz w:val="24"/>
                <w:szCs w:val="24"/>
              </w:rPr>
            </w:pPr>
            <w:proofErr w:type="spellStart"/>
            <w:r w:rsidRPr="00934C9E">
              <w:rPr>
                <w:rFonts w:ascii="Times New Roman" w:hAnsi="Times New Roman"/>
                <w:b/>
                <w:i/>
                <w:sz w:val="24"/>
                <w:szCs w:val="24"/>
              </w:rPr>
              <w:t>Периодичность</w:t>
            </w:r>
            <w:proofErr w:type="spellEnd"/>
            <w:r w:rsidRPr="00934C9E">
              <w:rPr>
                <w:rFonts w:ascii="Times New Roman" w:hAnsi="Times New Roman"/>
                <w:b/>
                <w:i/>
                <w:sz w:val="24"/>
                <w:szCs w:val="24"/>
              </w:rPr>
              <w:t xml:space="preserve"> </w:t>
            </w:r>
            <w:proofErr w:type="spellStart"/>
            <w:r w:rsidRPr="00934C9E">
              <w:rPr>
                <w:rFonts w:ascii="Times New Roman" w:hAnsi="Times New Roman"/>
                <w:b/>
                <w:i/>
                <w:sz w:val="24"/>
                <w:szCs w:val="24"/>
              </w:rPr>
              <w:t>представления</w:t>
            </w:r>
            <w:proofErr w:type="spellEnd"/>
          </w:p>
        </w:tc>
        <w:tc>
          <w:tcPr>
            <w:tcW w:w="3196" w:type="dxa"/>
            <w:vAlign w:val="center"/>
          </w:tcPr>
          <w:p w14:paraId="2AD0EBEC" w14:textId="77777777" w:rsidR="004A2C61" w:rsidRPr="00934C9E" w:rsidRDefault="004A2C61" w:rsidP="004A2C61">
            <w:pPr>
              <w:widowControl w:val="0"/>
              <w:autoSpaceDE w:val="0"/>
              <w:autoSpaceDN w:val="0"/>
              <w:adjustRightInd w:val="0"/>
              <w:spacing w:before="60" w:after="60"/>
              <w:jc w:val="center"/>
              <w:rPr>
                <w:rFonts w:ascii="Times New Roman" w:hAnsi="Times New Roman"/>
                <w:b/>
                <w:i/>
                <w:sz w:val="24"/>
                <w:szCs w:val="24"/>
              </w:rPr>
            </w:pPr>
            <w:proofErr w:type="spellStart"/>
            <w:r w:rsidRPr="00934C9E">
              <w:rPr>
                <w:rFonts w:ascii="Times New Roman" w:hAnsi="Times New Roman"/>
                <w:b/>
                <w:i/>
                <w:sz w:val="24"/>
                <w:szCs w:val="24"/>
              </w:rPr>
              <w:t>Ежемесячно</w:t>
            </w:r>
            <w:proofErr w:type="spellEnd"/>
          </w:p>
        </w:tc>
        <w:tc>
          <w:tcPr>
            <w:tcW w:w="3680" w:type="dxa"/>
            <w:vAlign w:val="center"/>
          </w:tcPr>
          <w:p w14:paraId="2BF78E1C" w14:textId="77777777" w:rsidR="004A2C61" w:rsidRPr="00934C9E" w:rsidRDefault="004A2C61" w:rsidP="004A2C61">
            <w:pPr>
              <w:widowControl w:val="0"/>
              <w:autoSpaceDE w:val="0"/>
              <w:autoSpaceDN w:val="0"/>
              <w:adjustRightInd w:val="0"/>
              <w:spacing w:before="60" w:after="60"/>
              <w:jc w:val="center"/>
              <w:rPr>
                <w:rFonts w:ascii="Times New Roman" w:hAnsi="Times New Roman"/>
                <w:b/>
                <w:i/>
                <w:sz w:val="24"/>
                <w:szCs w:val="24"/>
              </w:rPr>
            </w:pPr>
            <w:proofErr w:type="spellStart"/>
            <w:r w:rsidRPr="00934C9E">
              <w:rPr>
                <w:rFonts w:ascii="Times New Roman" w:hAnsi="Times New Roman"/>
                <w:b/>
                <w:i/>
                <w:sz w:val="24"/>
                <w:szCs w:val="24"/>
              </w:rPr>
              <w:t>Ежеквартально</w:t>
            </w:r>
            <w:proofErr w:type="spellEnd"/>
          </w:p>
        </w:tc>
      </w:tr>
      <w:tr w:rsidR="00934C9E" w:rsidRPr="00934C9E" w14:paraId="5339512F" w14:textId="77777777" w:rsidTr="006C3BAB">
        <w:tc>
          <w:tcPr>
            <w:tcW w:w="540" w:type="dxa"/>
            <w:vAlign w:val="center"/>
          </w:tcPr>
          <w:p w14:paraId="30B5CBCC" w14:textId="77777777" w:rsidR="004A2C61" w:rsidRPr="00934C9E" w:rsidRDefault="004A2C61" w:rsidP="004A2C61">
            <w:pPr>
              <w:numPr>
                <w:ilvl w:val="0"/>
                <w:numId w:val="36"/>
              </w:numPr>
              <w:spacing w:before="60" w:after="60"/>
              <w:ind w:left="0" w:firstLine="0"/>
              <w:jc w:val="center"/>
              <w:rPr>
                <w:rFonts w:ascii="Times New Roman" w:hAnsi="Times New Roman"/>
                <w:b/>
                <w:i/>
                <w:sz w:val="24"/>
                <w:szCs w:val="24"/>
              </w:rPr>
            </w:pPr>
          </w:p>
        </w:tc>
        <w:tc>
          <w:tcPr>
            <w:tcW w:w="1929" w:type="dxa"/>
            <w:vAlign w:val="center"/>
          </w:tcPr>
          <w:p w14:paraId="49581BBD" w14:textId="77777777" w:rsidR="004A2C61" w:rsidRPr="00934C9E" w:rsidRDefault="004A2C61" w:rsidP="004A2C61">
            <w:pPr>
              <w:widowControl w:val="0"/>
              <w:autoSpaceDE w:val="0"/>
              <w:autoSpaceDN w:val="0"/>
              <w:adjustRightInd w:val="0"/>
              <w:spacing w:before="60" w:after="60"/>
              <w:jc w:val="both"/>
              <w:rPr>
                <w:rFonts w:ascii="Times New Roman" w:hAnsi="Times New Roman"/>
                <w:b/>
                <w:i/>
                <w:sz w:val="24"/>
                <w:szCs w:val="24"/>
              </w:rPr>
            </w:pPr>
            <w:proofErr w:type="spellStart"/>
            <w:r w:rsidRPr="00934C9E">
              <w:rPr>
                <w:rFonts w:ascii="Times New Roman" w:hAnsi="Times New Roman"/>
                <w:b/>
                <w:i/>
                <w:sz w:val="24"/>
                <w:szCs w:val="24"/>
              </w:rPr>
              <w:t>Порядок</w:t>
            </w:r>
            <w:proofErr w:type="spellEnd"/>
            <w:r w:rsidRPr="00934C9E">
              <w:rPr>
                <w:rFonts w:ascii="Times New Roman" w:hAnsi="Times New Roman"/>
                <w:b/>
                <w:i/>
                <w:sz w:val="24"/>
                <w:szCs w:val="24"/>
              </w:rPr>
              <w:t xml:space="preserve"> </w:t>
            </w:r>
            <w:proofErr w:type="spellStart"/>
            <w:r w:rsidRPr="00934C9E">
              <w:rPr>
                <w:rFonts w:ascii="Times New Roman" w:hAnsi="Times New Roman"/>
                <w:b/>
                <w:i/>
                <w:sz w:val="24"/>
                <w:szCs w:val="24"/>
              </w:rPr>
              <w:t>представления</w:t>
            </w:r>
            <w:proofErr w:type="spellEnd"/>
          </w:p>
        </w:tc>
        <w:tc>
          <w:tcPr>
            <w:tcW w:w="3196" w:type="dxa"/>
            <w:vAlign w:val="center"/>
          </w:tcPr>
          <w:p w14:paraId="542CF834" w14:textId="77777777" w:rsidR="004A2C61" w:rsidRPr="00934C9E" w:rsidRDefault="004A2C61" w:rsidP="004A2C61">
            <w:pPr>
              <w:widowControl w:val="0"/>
              <w:autoSpaceDE w:val="0"/>
              <w:autoSpaceDN w:val="0"/>
              <w:adjustRightInd w:val="0"/>
              <w:spacing w:before="60" w:after="60"/>
              <w:jc w:val="center"/>
              <w:rPr>
                <w:rFonts w:ascii="Times New Roman" w:hAnsi="Times New Roman"/>
                <w:b/>
                <w:i/>
                <w:sz w:val="24"/>
                <w:szCs w:val="24"/>
                <w:lang w:val="ru-RU"/>
              </w:rPr>
            </w:pPr>
            <w:r w:rsidRPr="00934C9E">
              <w:rPr>
                <w:rFonts w:ascii="Times New Roman" w:hAnsi="Times New Roman"/>
                <w:b/>
                <w:i/>
                <w:sz w:val="24"/>
                <w:szCs w:val="24"/>
                <w:lang w:val="ru-RU"/>
              </w:rPr>
              <w:t>В действующем порядке сбора в соответствии с Регламентом</w:t>
            </w:r>
          </w:p>
        </w:tc>
        <w:tc>
          <w:tcPr>
            <w:tcW w:w="3680" w:type="dxa"/>
            <w:vAlign w:val="center"/>
          </w:tcPr>
          <w:p w14:paraId="5C3AB4DC" w14:textId="77777777" w:rsidR="004A2C61" w:rsidRPr="00934C9E" w:rsidRDefault="004A2C61" w:rsidP="004A2C61">
            <w:pPr>
              <w:widowControl w:val="0"/>
              <w:autoSpaceDE w:val="0"/>
              <w:autoSpaceDN w:val="0"/>
              <w:adjustRightInd w:val="0"/>
              <w:spacing w:before="60" w:after="60"/>
              <w:jc w:val="center"/>
              <w:rPr>
                <w:rFonts w:ascii="Times New Roman" w:hAnsi="Times New Roman"/>
                <w:b/>
                <w:i/>
                <w:sz w:val="24"/>
                <w:szCs w:val="24"/>
                <w:lang w:val="ru-RU"/>
              </w:rPr>
            </w:pPr>
            <w:r w:rsidRPr="00934C9E">
              <w:rPr>
                <w:rFonts w:ascii="Times New Roman" w:hAnsi="Times New Roman"/>
                <w:b/>
                <w:i/>
                <w:sz w:val="24"/>
                <w:szCs w:val="24"/>
                <w:lang w:val="ru-RU"/>
              </w:rPr>
              <w:t>На электронную почту менеджера аналитического отдела ДОТ или в ином порядке, установленном ДОТ</w:t>
            </w:r>
          </w:p>
        </w:tc>
      </w:tr>
    </w:tbl>
    <w:p w14:paraId="58EC5C2D" w14:textId="77777777" w:rsidR="004A2C61" w:rsidRPr="00934C9E"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tbl>
      <w:tblPr>
        <w:tblStyle w:val="12"/>
        <w:tblW w:w="0" w:type="auto"/>
        <w:tblLook w:val="04A0" w:firstRow="1" w:lastRow="0" w:firstColumn="1" w:lastColumn="0" w:noHBand="0" w:noVBand="1"/>
      </w:tblPr>
      <w:tblGrid>
        <w:gridCol w:w="1782"/>
        <w:gridCol w:w="1278"/>
        <w:gridCol w:w="1259"/>
        <w:gridCol w:w="1244"/>
        <w:gridCol w:w="1278"/>
        <w:gridCol w:w="1259"/>
        <w:gridCol w:w="1244"/>
      </w:tblGrid>
      <w:tr w:rsidR="00934C9E" w:rsidRPr="00934C9E" w14:paraId="7C915607" w14:textId="77777777" w:rsidTr="006C3BAB">
        <w:tc>
          <w:tcPr>
            <w:tcW w:w="1335" w:type="dxa"/>
            <w:vMerge w:val="restart"/>
            <w:vAlign w:val="center"/>
          </w:tcPr>
          <w:p w14:paraId="7E991DF5" w14:textId="77777777" w:rsidR="004A2C61" w:rsidRPr="00934C9E" w:rsidRDefault="004A2C61" w:rsidP="004A2C61">
            <w:pPr>
              <w:widowControl w:val="0"/>
              <w:autoSpaceDE w:val="0"/>
              <w:autoSpaceDN w:val="0"/>
              <w:adjustRightInd w:val="0"/>
              <w:spacing w:before="120"/>
              <w:jc w:val="center"/>
              <w:rPr>
                <w:rFonts w:ascii="Times New Roman" w:hAnsi="Times New Roman"/>
                <w:b/>
                <w:i/>
                <w:sz w:val="24"/>
                <w:szCs w:val="24"/>
              </w:rPr>
            </w:pPr>
            <w:proofErr w:type="spellStart"/>
            <w:r w:rsidRPr="00934C9E">
              <w:rPr>
                <w:rFonts w:ascii="Times New Roman" w:hAnsi="Times New Roman"/>
                <w:b/>
                <w:i/>
                <w:sz w:val="24"/>
                <w:szCs w:val="24"/>
              </w:rPr>
              <w:t>Наименование</w:t>
            </w:r>
            <w:proofErr w:type="spellEnd"/>
            <w:r w:rsidRPr="00934C9E">
              <w:rPr>
                <w:rFonts w:ascii="Times New Roman" w:hAnsi="Times New Roman"/>
                <w:b/>
                <w:i/>
                <w:sz w:val="24"/>
                <w:szCs w:val="24"/>
              </w:rPr>
              <w:t xml:space="preserve"> </w:t>
            </w:r>
            <w:proofErr w:type="spellStart"/>
            <w:r w:rsidRPr="00934C9E">
              <w:rPr>
                <w:rFonts w:ascii="Times New Roman" w:hAnsi="Times New Roman"/>
                <w:b/>
                <w:i/>
                <w:sz w:val="24"/>
                <w:szCs w:val="24"/>
              </w:rPr>
              <w:t>юр</w:t>
            </w:r>
            <w:proofErr w:type="spellEnd"/>
            <w:r w:rsidRPr="00934C9E">
              <w:rPr>
                <w:rFonts w:ascii="Times New Roman" w:hAnsi="Times New Roman"/>
                <w:b/>
                <w:i/>
                <w:sz w:val="24"/>
                <w:szCs w:val="24"/>
              </w:rPr>
              <w:t xml:space="preserve">. </w:t>
            </w:r>
            <w:proofErr w:type="spellStart"/>
            <w:r w:rsidRPr="00934C9E">
              <w:rPr>
                <w:rFonts w:ascii="Times New Roman" w:hAnsi="Times New Roman"/>
                <w:b/>
                <w:i/>
                <w:sz w:val="24"/>
                <w:szCs w:val="24"/>
              </w:rPr>
              <w:t>лица</w:t>
            </w:r>
            <w:proofErr w:type="spellEnd"/>
          </w:p>
        </w:tc>
        <w:tc>
          <w:tcPr>
            <w:tcW w:w="4005" w:type="dxa"/>
            <w:gridSpan w:val="3"/>
            <w:vAlign w:val="center"/>
          </w:tcPr>
          <w:p w14:paraId="531F4A9F" w14:textId="77777777" w:rsidR="004A2C61" w:rsidRPr="00934C9E" w:rsidRDefault="004A2C61" w:rsidP="004A2C61">
            <w:pPr>
              <w:widowControl w:val="0"/>
              <w:autoSpaceDE w:val="0"/>
              <w:autoSpaceDN w:val="0"/>
              <w:adjustRightInd w:val="0"/>
              <w:spacing w:before="120"/>
              <w:jc w:val="center"/>
              <w:rPr>
                <w:rFonts w:ascii="Times New Roman" w:hAnsi="Times New Roman"/>
                <w:b/>
                <w:i/>
                <w:sz w:val="24"/>
                <w:szCs w:val="24"/>
              </w:rPr>
            </w:pPr>
            <w:proofErr w:type="spellStart"/>
            <w:r w:rsidRPr="00934C9E">
              <w:rPr>
                <w:rFonts w:ascii="Times New Roman" w:hAnsi="Times New Roman"/>
                <w:b/>
                <w:i/>
                <w:sz w:val="24"/>
                <w:szCs w:val="24"/>
              </w:rPr>
              <w:t>Сотрудник</w:t>
            </w:r>
            <w:proofErr w:type="spellEnd"/>
          </w:p>
        </w:tc>
        <w:tc>
          <w:tcPr>
            <w:tcW w:w="4005" w:type="dxa"/>
            <w:gridSpan w:val="3"/>
            <w:vAlign w:val="center"/>
          </w:tcPr>
          <w:p w14:paraId="727E9119" w14:textId="77777777" w:rsidR="004A2C61" w:rsidRPr="00934C9E" w:rsidRDefault="004A2C61" w:rsidP="004A2C61">
            <w:pPr>
              <w:widowControl w:val="0"/>
              <w:autoSpaceDE w:val="0"/>
              <w:autoSpaceDN w:val="0"/>
              <w:adjustRightInd w:val="0"/>
              <w:spacing w:before="120"/>
              <w:jc w:val="center"/>
              <w:rPr>
                <w:rFonts w:ascii="Times New Roman" w:hAnsi="Times New Roman"/>
                <w:b/>
                <w:i/>
                <w:sz w:val="24"/>
                <w:szCs w:val="24"/>
              </w:rPr>
            </w:pPr>
            <w:proofErr w:type="spellStart"/>
            <w:r w:rsidRPr="00934C9E">
              <w:rPr>
                <w:rFonts w:ascii="Times New Roman" w:hAnsi="Times New Roman"/>
                <w:b/>
                <w:i/>
                <w:sz w:val="24"/>
                <w:szCs w:val="24"/>
              </w:rPr>
              <w:t>Подрядчик</w:t>
            </w:r>
            <w:proofErr w:type="spellEnd"/>
          </w:p>
        </w:tc>
      </w:tr>
      <w:tr w:rsidR="00934C9E" w:rsidRPr="00934C9E" w14:paraId="0B12394A" w14:textId="77777777" w:rsidTr="006C3BAB">
        <w:tc>
          <w:tcPr>
            <w:tcW w:w="1335" w:type="dxa"/>
            <w:vMerge/>
            <w:vAlign w:val="center"/>
          </w:tcPr>
          <w:p w14:paraId="6E9E44C0" w14:textId="77777777" w:rsidR="004A2C61" w:rsidRPr="00934C9E" w:rsidRDefault="004A2C61" w:rsidP="004A2C61">
            <w:pPr>
              <w:widowControl w:val="0"/>
              <w:autoSpaceDE w:val="0"/>
              <w:autoSpaceDN w:val="0"/>
              <w:adjustRightInd w:val="0"/>
              <w:spacing w:before="120"/>
              <w:jc w:val="center"/>
              <w:rPr>
                <w:rFonts w:ascii="Times New Roman" w:hAnsi="Times New Roman"/>
                <w:b/>
                <w:i/>
                <w:sz w:val="24"/>
                <w:szCs w:val="24"/>
              </w:rPr>
            </w:pPr>
          </w:p>
        </w:tc>
        <w:tc>
          <w:tcPr>
            <w:tcW w:w="1335" w:type="dxa"/>
            <w:vAlign w:val="center"/>
          </w:tcPr>
          <w:p w14:paraId="48C05D7B" w14:textId="77777777" w:rsidR="004A2C61" w:rsidRPr="00934C9E" w:rsidRDefault="004A2C61" w:rsidP="004A2C61">
            <w:pPr>
              <w:widowControl w:val="0"/>
              <w:autoSpaceDE w:val="0"/>
              <w:autoSpaceDN w:val="0"/>
              <w:adjustRightInd w:val="0"/>
              <w:spacing w:before="120"/>
              <w:jc w:val="center"/>
              <w:rPr>
                <w:rFonts w:ascii="Times New Roman" w:hAnsi="Times New Roman"/>
                <w:b/>
                <w:i/>
                <w:sz w:val="24"/>
                <w:szCs w:val="24"/>
              </w:rPr>
            </w:pPr>
            <w:r w:rsidRPr="00934C9E">
              <w:rPr>
                <w:rFonts w:ascii="Times New Roman" w:hAnsi="Times New Roman"/>
                <w:b/>
                <w:i/>
                <w:sz w:val="24"/>
                <w:szCs w:val="24"/>
              </w:rPr>
              <w:t>ФЧЧ</w:t>
            </w:r>
          </w:p>
        </w:tc>
        <w:tc>
          <w:tcPr>
            <w:tcW w:w="1335" w:type="dxa"/>
            <w:vAlign w:val="center"/>
          </w:tcPr>
          <w:p w14:paraId="16CF0889" w14:textId="77777777" w:rsidR="004A2C61" w:rsidRPr="00934C9E" w:rsidRDefault="004A2C61" w:rsidP="004A2C61">
            <w:pPr>
              <w:widowControl w:val="0"/>
              <w:autoSpaceDE w:val="0"/>
              <w:autoSpaceDN w:val="0"/>
              <w:adjustRightInd w:val="0"/>
              <w:spacing w:before="120"/>
              <w:jc w:val="center"/>
              <w:rPr>
                <w:rFonts w:ascii="Times New Roman" w:hAnsi="Times New Roman"/>
                <w:b/>
                <w:i/>
                <w:sz w:val="24"/>
                <w:szCs w:val="24"/>
              </w:rPr>
            </w:pPr>
            <w:r w:rsidRPr="00934C9E">
              <w:rPr>
                <w:rFonts w:ascii="Times New Roman" w:hAnsi="Times New Roman"/>
                <w:b/>
                <w:i/>
                <w:sz w:val="24"/>
                <w:szCs w:val="24"/>
              </w:rPr>
              <w:t>LTI</w:t>
            </w:r>
          </w:p>
        </w:tc>
        <w:tc>
          <w:tcPr>
            <w:tcW w:w="1335" w:type="dxa"/>
            <w:vAlign w:val="center"/>
          </w:tcPr>
          <w:p w14:paraId="1F8722DF" w14:textId="77777777" w:rsidR="004A2C61" w:rsidRPr="00934C9E" w:rsidRDefault="004A2C61" w:rsidP="004A2C61">
            <w:pPr>
              <w:widowControl w:val="0"/>
              <w:autoSpaceDE w:val="0"/>
              <w:autoSpaceDN w:val="0"/>
              <w:adjustRightInd w:val="0"/>
              <w:spacing w:before="120"/>
              <w:jc w:val="center"/>
              <w:rPr>
                <w:rFonts w:ascii="Times New Roman" w:hAnsi="Times New Roman"/>
                <w:b/>
                <w:i/>
                <w:sz w:val="24"/>
                <w:szCs w:val="24"/>
              </w:rPr>
            </w:pPr>
            <w:r w:rsidRPr="00934C9E">
              <w:rPr>
                <w:rFonts w:ascii="Times New Roman" w:hAnsi="Times New Roman"/>
                <w:b/>
                <w:i/>
                <w:sz w:val="24"/>
                <w:szCs w:val="24"/>
              </w:rPr>
              <w:t>F</w:t>
            </w:r>
          </w:p>
        </w:tc>
        <w:tc>
          <w:tcPr>
            <w:tcW w:w="1335" w:type="dxa"/>
            <w:vAlign w:val="center"/>
          </w:tcPr>
          <w:p w14:paraId="1E519A35" w14:textId="77777777" w:rsidR="004A2C61" w:rsidRPr="00934C9E" w:rsidRDefault="004A2C61" w:rsidP="004A2C61">
            <w:pPr>
              <w:widowControl w:val="0"/>
              <w:autoSpaceDE w:val="0"/>
              <w:autoSpaceDN w:val="0"/>
              <w:adjustRightInd w:val="0"/>
              <w:spacing w:before="120"/>
              <w:jc w:val="center"/>
              <w:rPr>
                <w:rFonts w:ascii="Times New Roman" w:hAnsi="Times New Roman"/>
                <w:b/>
                <w:i/>
                <w:sz w:val="24"/>
                <w:szCs w:val="24"/>
              </w:rPr>
            </w:pPr>
            <w:r w:rsidRPr="00934C9E">
              <w:rPr>
                <w:rFonts w:ascii="Times New Roman" w:hAnsi="Times New Roman"/>
                <w:b/>
                <w:i/>
                <w:sz w:val="24"/>
                <w:szCs w:val="24"/>
              </w:rPr>
              <w:t>ФЧЧ</w:t>
            </w:r>
          </w:p>
        </w:tc>
        <w:tc>
          <w:tcPr>
            <w:tcW w:w="1335" w:type="dxa"/>
            <w:vAlign w:val="center"/>
          </w:tcPr>
          <w:p w14:paraId="3B95AAE3" w14:textId="77777777" w:rsidR="004A2C61" w:rsidRPr="00934C9E" w:rsidRDefault="004A2C61" w:rsidP="004A2C61">
            <w:pPr>
              <w:widowControl w:val="0"/>
              <w:autoSpaceDE w:val="0"/>
              <w:autoSpaceDN w:val="0"/>
              <w:adjustRightInd w:val="0"/>
              <w:spacing w:before="120"/>
              <w:jc w:val="center"/>
              <w:rPr>
                <w:rFonts w:ascii="Times New Roman" w:hAnsi="Times New Roman"/>
                <w:b/>
                <w:i/>
                <w:sz w:val="24"/>
                <w:szCs w:val="24"/>
              </w:rPr>
            </w:pPr>
            <w:r w:rsidRPr="00934C9E">
              <w:rPr>
                <w:rFonts w:ascii="Times New Roman" w:hAnsi="Times New Roman"/>
                <w:b/>
                <w:i/>
                <w:sz w:val="24"/>
                <w:szCs w:val="24"/>
              </w:rPr>
              <w:t>LTI</w:t>
            </w:r>
          </w:p>
        </w:tc>
        <w:tc>
          <w:tcPr>
            <w:tcW w:w="1335" w:type="dxa"/>
            <w:vAlign w:val="center"/>
          </w:tcPr>
          <w:p w14:paraId="77C992D0" w14:textId="77777777" w:rsidR="004A2C61" w:rsidRPr="00934C9E" w:rsidRDefault="004A2C61" w:rsidP="004A2C61">
            <w:pPr>
              <w:widowControl w:val="0"/>
              <w:autoSpaceDE w:val="0"/>
              <w:autoSpaceDN w:val="0"/>
              <w:adjustRightInd w:val="0"/>
              <w:spacing w:before="120"/>
              <w:jc w:val="center"/>
              <w:rPr>
                <w:rFonts w:ascii="Times New Roman" w:hAnsi="Times New Roman"/>
                <w:b/>
                <w:i/>
                <w:sz w:val="24"/>
                <w:szCs w:val="24"/>
              </w:rPr>
            </w:pPr>
            <w:r w:rsidRPr="00934C9E">
              <w:rPr>
                <w:rFonts w:ascii="Times New Roman" w:hAnsi="Times New Roman"/>
                <w:b/>
                <w:i/>
                <w:sz w:val="24"/>
                <w:szCs w:val="24"/>
              </w:rPr>
              <w:t>F</w:t>
            </w:r>
          </w:p>
        </w:tc>
      </w:tr>
      <w:tr w:rsidR="004A2C61" w:rsidRPr="00934C9E" w14:paraId="3E2D7F09" w14:textId="77777777" w:rsidTr="006C3BAB">
        <w:tc>
          <w:tcPr>
            <w:tcW w:w="1335" w:type="dxa"/>
          </w:tcPr>
          <w:p w14:paraId="552C8BF2" w14:textId="77777777" w:rsidR="004A2C61" w:rsidRPr="00934C9E" w:rsidRDefault="004A2C61" w:rsidP="004A2C61">
            <w:pPr>
              <w:widowControl w:val="0"/>
              <w:autoSpaceDE w:val="0"/>
              <w:autoSpaceDN w:val="0"/>
              <w:adjustRightInd w:val="0"/>
              <w:spacing w:before="120"/>
              <w:jc w:val="both"/>
              <w:rPr>
                <w:rFonts w:ascii="Times New Roman" w:hAnsi="Times New Roman"/>
                <w:b/>
                <w:i/>
                <w:sz w:val="24"/>
                <w:szCs w:val="24"/>
              </w:rPr>
            </w:pPr>
            <w:r w:rsidRPr="00934C9E">
              <w:rPr>
                <w:rFonts w:ascii="Times New Roman" w:hAnsi="Times New Roman"/>
                <w:b/>
                <w:i/>
                <w:sz w:val="24"/>
                <w:szCs w:val="24"/>
              </w:rPr>
              <w:t>…</w:t>
            </w:r>
          </w:p>
        </w:tc>
        <w:tc>
          <w:tcPr>
            <w:tcW w:w="1335" w:type="dxa"/>
          </w:tcPr>
          <w:p w14:paraId="2901A85E" w14:textId="77777777" w:rsidR="004A2C61" w:rsidRPr="00934C9E" w:rsidRDefault="004A2C61" w:rsidP="004A2C61">
            <w:pPr>
              <w:widowControl w:val="0"/>
              <w:autoSpaceDE w:val="0"/>
              <w:autoSpaceDN w:val="0"/>
              <w:adjustRightInd w:val="0"/>
              <w:spacing w:before="120"/>
              <w:jc w:val="both"/>
              <w:rPr>
                <w:rFonts w:ascii="Times New Roman" w:hAnsi="Times New Roman"/>
                <w:b/>
                <w:i/>
                <w:sz w:val="24"/>
                <w:szCs w:val="24"/>
              </w:rPr>
            </w:pPr>
            <w:r w:rsidRPr="00934C9E">
              <w:rPr>
                <w:rFonts w:ascii="Times New Roman" w:hAnsi="Times New Roman"/>
                <w:b/>
                <w:i/>
                <w:sz w:val="24"/>
                <w:szCs w:val="24"/>
              </w:rPr>
              <w:t>…</w:t>
            </w:r>
          </w:p>
        </w:tc>
        <w:tc>
          <w:tcPr>
            <w:tcW w:w="1335" w:type="dxa"/>
          </w:tcPr>
          <w:p w14:paraId="3FA4F5BD" w14:textId="77777777" w:rsidR="004A2C61" w:rsidRPr="00934C9E" w:rsidRDefault="004A2C61" w:rsidP="004A2C61">
            <w:pPr>
              <w:widowControl w:val="0"/>
              <w:autoSpaceDE w:val="0"/>
              <w:autoSpaceDN w:val="0"/>
              <w:adjustRightInd w:val="0"/>
              <w:spacing w:before="120"/>
              <w:jc w:val="both"/>
              <w:rPr>
                <w:rFonts w:ascii="Times New Roman" w:hAnsi="Times New Roman"/>
                <w:b/>
                <w:i/>
                <w:sz w:val="24"/>
                <w:szCs w:val="24"/>
              </w:rPr>
            </w:pPr>
            <w:r w:rsidRPr="00934C9E">
              <w:rPr>
                <w:rFonts w:ascii="Times New Roman" w:hAnsi="Times New Roman"/>
                <w:b/>
                <w:i/>
                <w:sz w:val="24"/>
                <w:szCs w:val="24"/>
              </w:rPr>
              <w:t>…</w:t>
            </w:r>
          </w:p>
        </w:tc>
        <w:tc>
          <w:tcPr>
            <w:tcW w:w="1335" w:type="dxa"/>
          </w:tcPr>
          <w:p w14:paraId="36743A76" w14:textId="77777777" w:rsidR="004A2C61" w:rsidRPr="00934C9E" w:rsidRDefault="004A2C61" w:rsidP="004A2C61">
            <w:pPr>
              <w:widowControl w:val="0"/>
              <w:autoSpaceDE w:val="0"/>
              <w:autoSpaceDN w:val="0"/>
              <w:adjustRightInd w:val="0"/>
              <w:spacing w:before="120"/>
              <w:jc w:val="both"/>
              <w:rPr>
                <w:rFonts w:ascii="Times New Roman" w:hAnsi="Times New Roman"/>
                <w:b/>
                <w:i/>
                <w:sz w:val="24"/>
                <w:szCs w:val="24"/>
              </w:rPr>
            </w:pPr>
            <w:r w:rsidRPr="00934C9E">
              <w:rPr>
                <w:rFonts w:ascii="Times New Roman" w:hAnsi="Times New Roman"/>
                <w:b/>
                <w:i/>
                <w:sz w:val="24"/>
                <w:szCs w:val="24"/>
              </w:rPr>
              <w:t>…</w:t>
            </w:r>
          </w:p>
        </w:tc>
        <w:tc>
          <w:tcPr>
            <w:tcW w:w="1335" w:type="dxa"/>
          </w:tcPr>
          <w:p w14:paraId="23F3A2CD" w14:textId="77777777" w:rsidR="004A2C61" w:rsidRPr="00934C9E" w:rsidRDefault="004A2C61" w:rsidP="004A2C61">
            <w:pPr>
              <w:widowControl w:val="0"/>
              <w:autoSpaceDE w:val="0"/>
              <w:autoSpaceDN w:val="0"/>
              <w:adjustRightInd w:val="0"/>
              <w:spacing w:before="120"/>
              <w:jc w:val="both"/>
              <w:rPr>
                <w:rFonts w:ascii="Times New Roman" w:hAnsi="Times New Roman"/>
                <w:b/>
                <w:i/>
                <w:sz w:val="24"/>
                <w:szCs w:val="24"/>
              </w:rPr>
            </w:pPr>
            <w:r w:rsidRPr="00934C9E">
              <w:rPr>
                <w:rFonts w:ascii="Times New Roman" w:hAnsi="Times New Roman"/>
                <w:b/>
                <w:i/>
                <w:sz w:val="24"/>
                <w:szCs w:val="24"/>
              </w:rPr>
              <w:t>…</w:t>
            </w:r>
          </w:p>
        </w:tc>
        <w:tc>
          <w:tcPr>
            <w:tcW w:w="1335" w:type="dxa"/>
          </w:tcPr>
          <w:p w14:paraId="54B95575" w14:textId="77777777" w:rsidR="004A2C61" w:rsidRPr="00934C9E" w:rsidRDefault="004A2C61" w:rsidP="004A2C61">
            <w:pPr>
              <w:widowControl w:val="0"/>
              <w:autoSpaceDE w:val="0"/>
              <w:autoSpaceDN w:val="0"/>
              <w:adjustRightInd w:val="0"/>
              <w:spacing w:before="120"/>
              <w:jc w:val="both"/>
              <w:rPr>
                <w:rFonts w:ascii="Times New Roman" w:hAnsi="Times New Roman"/>
                <w:b/>
                <w:i/>
                <w:sz w:val="24"/>
                <w:szCs w:val="24"/>
              </w:rPr>
            </w:pPr>
            <w:r w:rsidRPr="00934C9E">
              <w:rPr>
                <w:rFonts w:ascii="Times New Roman" w:hAnsi="Times New Roman"/>
                <w:b/>
                <w:i/>
                <w:sz w:val="24"/>
                <w:szCs w:val="24"/>
              </w:rPr>
              <w:t>…</w:t>
            </w:r>
          </w:p>
        </w:tc>
        <w:tc>
          <w:tcPr>
            <w:tcW w:w="1335" w:type="dxa"/>
          </w:tcPr>
          <w:p w14:paraId="6510522D" w14:textId="77777777" w:rsidR="004A2C61" w:rsidRPr="00934C9E" w:rsidRDefault="004A2C61" w:rsidP="004A2C61">
            <w:pPr>
              <w:widowControl w:val="0"/>
              <w:autoSpaceDE w:val="0"/>
              <w:autoSpaceDN w:val="0"/>
              <w:adjustRightInd w:val="0"/>
              <w:spacing w:before="120"/>
              <w:jc w:val="both"/>
              <w:rPr>
                <w:rFonts w:ascii="Times New Roman" w:hAnsi="Times New Roman"/>
                <w:b/>
                <w:i/>
                <w:sz w:val="24"/>
                <w:szCs w:val="24"/>
              </w:rPr>
            </w:pPr>
            <w:r w:rsidRPr="00934C9E">
              <w:rPr>
                <w:rFonts w:ascii="Times New Roman" w:hAnsi="Times New Roman"/>
                <w:b/>
                <w:i/>
                <w:sz w:val="24"/>
                <w:szCs w:val="24"/>
              </w:rPr>
              <w:t>…</w:t>
            </w:r>
          </w:p>
        </w:tc>
      </w:tr>
    </w:tbl>
    <w:p w14:paraId="726F4B51" w14:textId="77777777" w:rsidR="004A2C61" w:rsidRPr="00934C9E"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sz w:val="24"/>
          <w:szCs w:val="24"/>
        </w:rPr>
      </w:pPr>
    </w:p>
    <w:p w14:paraId="32A95478" w14:textId="77777777" w:rsidR="004A2C61" w:rsidRPr="00934C9E" w:rsidRDefault="004A2C61" w:rsidP="004A2C61">
      <w:pPr>
        <w:numPr>
          <w:ilvl w:val="2"/>
          <w:numId w:val="34"/>
        </w:numPr>
        <w:spacing w:before="120" w:after="0" w:line="240" w:lineRule="auto"/>
        <w:ind w:left="0" w:hanging="11"/>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14:paraId="251A44C1" w14:textId="77777777" w:rsidR="004A2C61" w:rsidRPr="00934C9E" w:rsidRDefault="004A2C61" w:rsidP="004A2C61">
      <w:pPr>
        <w:numPr>
          <w:ilvl w:val="0"/>
          <w:numId w:val="37"/>
        </w:numPr>
        <w:spacing w:before="120" w:after="0" w:line="240" w:lineRule="auto"/>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14:paraId="7BCC6CB0" w14:textId="77777777" w:rsidR="004A2C61" w:rsidRPr="00934C9E" w:rsidRDefault="004A2C61" w:rsidP="004A2C61">
      <w:pPr>
        <w:numPr>
          <w:ilvl w:val="0"/>
          <w:numId w:val="37"/>
        </w:numPr>
        <w:spacing w:before="120" w:after="0" w:line="240" w:lineRule="auto"/>
        <w:jc w:val="both"/>
        <w:rPr>
          <w:rFonts w:ascii="Times New Roman" w:eastAsia="Times New Roman" w:hAnsi="Times New Roman" w:cs="Times New Roman"/>
          <w:b/>
          <w:i/>
          <w:sz w:val="24"/>
          <w:szCs w:val="24"/>
        </w:rPr>
      </w:pPr>
      <w:r w:rsidRPr="00934C9E">
        <w:rPr>
          <w:rFonts w:ascii="Times New Roman" w:eastAsia="Times New Roman" w:hAnsi="Times New Roman" w:cs="Times New Roman"/>
          <w:b/>
          <w:i/>
          <w:sz w:val="24"/>
          <w:szCs w:val="24"/>
        </w:rPr>
        <w:t xml:space="preserve">ДОТ направляет повторное уведомление руководителям Бизнесов/Организаций, допустивших непредставление информации на следующий день после </w:t>
      </w:r>
      <w:r w:rsidRPr="00934C9E">
        <w:rPr>
          <w:rFonts w:ascii="Times New Roman" w:eastAsia="Times New Roman" w:hAnsi="Times New Roman" w:cs="Times New Roman"/>
          <w:b/>
          <w:i/>
          <w:sz w:val="24"/>
          <w:szCs w:val="24"/>
        </w:rPr>
        <w:lastRenderedPageBreak/>
        <w:t>истечения срока, указанного в п. 4.2.1 с копией генеральному директору АО «ЕвроСибЭнерго».</w:t>
      </w:r>
    </w:p>
    <w:p w14:paraId="6C728E33" w14:textId="77777777" w:rsidR="004A2C61" w:rsidRPr="00934C9E" w:rsidRDefault="004A2C61" w:rsidP="004A2C61">
      <w:pPr>
        <w:widowControl w:val="0"/>
        <w:autoSpaceDE w:val="0"/>
        <w:autoSpaceDN w:val="0"/>
        <w:adjustRightInd w:val="0"/>
        <w:spacing w:before="120" w:line="240" w:lineRule="auto"/>
        <w:jc w:val="both"/>
        <w:rPr>
          <w:rFonts w:ascii="Times New Roman" w:eastAsia="Times New Roman" w:hAnsi="Times New Roman" w:cs="Times New Roman"/>
          <w:b/>
          <w:i/>
          <w:sz w:val="24"/>
          <w:szCs w:val="24"/>
        </w:rPr>
      </w:pPr>
    </w:p>
    <w:tbl>
      <w:tblPr>
        <w:tblW w:w="9146" w:type="dxa"/>
        <w:tblInd w:w="108" w:type="dxa"/>
        <w:tblLook w:val="01E0" w:firstRow="1" w:lastRow="1" w:firstColumn="1" w:lastColumn="1" w:noHBand="0" w:noVBand="0"/>
      </w:tblPr>
      <w:tblGrid>
        <w:gridCol w:w="4395"/>
        <w:gridCol w:w="4751"/>
      </w:tblGrid>
      <w:tr w:rsidR="004A2C61" w:rsidRPr="00934C9E" w14:paraId="2221A5F9" w14:textId="77777777" w:rsidTr="006C3BAB">
        <w:trPr>
          <w:trHeight w:val="1134"/>
        </w:trPr>
        <w:tc>
          <w:tcPr>
            <w:tcW w:w="4395" w:type="dxa"/>
          </w:tcPr>
          <w:p w14:paraId="01C63AE2" w14:textId="77777777" w:rsidR="004A2C61" w:rsidRPr="00934C9E" w:rsidRDefault="004A2C61" w:rsidP="004A2C61">
            <w:pPr>
              <w:spacing w:before="120" w:line="240" w:lineRule="auto"/>
              <w:jc w:val="both"/>
              <w:rPr>
                <w:rFonts w:ascii="Times New Roman" w:eastAsia="Times New Roman" w:hAnsi="Times New Roman" w:cs="Times New Roman"/>
                <w:b/>
                <w:sz w:val="22"/>
                <w:szCs w:val="22"/>
              </w:rPr>
            </w:pPr>
            <w:r w:rsidRPr="00934C9E">
              <w:rPr>
                <w:rFonts w:ascii="Times New Roman" w:eastAsia="Times New Roman" w:hAnsi="Times New Roman" w:cs="Times New Roman"/>
                <w:b/>
                <w:sz w:val="22"/>
                <w:szCs w:val="22"/>
              </w:rPr>
              <w:t>Подрядчик:</w:t>
            </w:r>
          </w:p>
          <w:p w14:paraId="2CCDA96C" w14:textId="77777777" w:rsidR="004A2C61" w:rsidRPr="00934C9E" w:rsidRDefault="004A2C61" w:rsidP="004A2C61">
            <w:pPr>
              <w:spacing w:before="120" w:line="240" w:lineRule="auto"/>
              <w:jc w:val="both"/>
              <w:rPr>
                <w:rFonts w:ascii="Times New Roman" w:eastAsia="Times New Roman" w:hAnsi="Times New Roman" w:cs="Times New Roman"/>
                <w:b/>
                <w:sz w:val="22"/>
                <w:szCs w:val="22"/>
              </w:rPr>
            </w:pPr>
          </w:p>
          <w:p w14:paraId="68E96C5A" w14:textId="77777777" w:rsidR="004A2C61" w:rsidRPr="00934C9E" w:rsidRDefault="004A2C61" w:rsidP="004A2C61">
            <w:pPr>
              <w:spacing w:before="120" w:line="240" w:lineRule="auto"/>
              <w:jc w:val="both"/>
              <w:rPr>
                <w:rFonts w:ascii="Times New Roman" w:eastAsia="Times New Roman" w:hAnsi="Times New Roman" w:cs="Times New Roman"/>
                <w:b/>
                <w:sz w:val="22"/>
                <w:szCs w:val="22"/>
              </w:rPr>
            </w:pPr>
            <w:r w:rsidRPr="00934C9E">
              <w:rPr>
                <w:rFonts w:ascii="Times New Roman" w:eastAsia="Times New Roman" w:hAnsi="Times New Roman" w:cs="Times New Roman"/>
                <w:b/>
                <w:sz w:val="22"/>
                <w:szCs w:val="22"/>
              </w:rPr>
              <w:t>___________________/______________/</w:t>
            </w:r>
          </w:p>
        </w:tc>
        <w:tc>
          <w:tcPr>
            <w:tcW w:w="4751" w:type="dxa"/>
          </w:tcPr>
          <w:p w14:paraId="5DEE9A8D" w14:textId="77777777" w:rsidR="004A2C61" w:rsidRPr="00934C9E" w:rsidRDefault="004A2C61" w:rsidP="004A2C61">
            <w:pPr>
              <w:spacing w:before="120" w:line="240" w:lineRule="auto"/>
              <w:jc w:val="both"/>
              <w:rPr>
                <w:rFonts w:ascii="Times New Roman" w:eastAsia="Times New Roman" w:hAnsi="Times New Roman" w:cs="Times New Roman"/>
                <w:b/>
                <w:sz w:val="22"/>
                <w:szCs w:val="22"/>
              </w:rPr>
            </w:pPr>
            <w:r w:rsidRPr="00934C9E">
              <w:rPr>
                <w:rFonts w:ascii="Times New Roman" w:eastAsia="Times New Roman" w:hAnsi="Times New Roman" w:cs="Times New Roman"/>
                <w:b/>
                <w:sz w:val="22"/>
                <w:szCs w:val="22"/>
              </w:rPr>
              <w:t>Заказчик:</w:t>
            </w:r>
          </w:p>
          <w:p w14:paraId="25ABF59B" w14:textId="77777777" w:rsidR="004A2C61" w:rsidRPr="00934C9E" w:rsidRDefault="004A2C61" w:rsidP="004A2C61">
            <w:pPr>
              <w:spacing w:before="120" w:line="240" w:lineRule="auto"/>
              <w:jc w:val="both"/>
              <w:rPr>
                <w:rFonts w:ascii="Times New Roman" w:eastAsia="Times New Roman" w:hAnsi="Times New Roman" w:cs="Times New Roman"/>
                <w:b/>
                <w:sz w:val="22"/>
                <w:szCs w:val="22"/>
              </w:rPr>
            </w:pPr>
          </w:p>
          <w:p w14:paraId="50FA01BE" w14:textId="77777777" w:rsidR="004A2C61" w:rsidRPr="00934C9E" w:rsidRDefault="004A2C61" w:rsidP="004A2C61">
            <w:pPr>
              <w:spacing w:before="120" w:line="240" w:lineRule="auto"/>
              <w:jc w:val="both"/>
              <w:rPr>
                <w:rFonts w:ascii="Times New Roman" w:eastAsia="Times New Roman" w:hAnsi="Times New Roman" w:cs="Times New Roman"/>
                <w:b/>
                <w:sz w:val="22"/>
                <w:szCs w:val="22"/>
              </w:rPr>
            </w:pPr>
            <w:r w:rsidRPr="00934C9E">
              <w:rPr>
                <w:rFonts w:ascii="Times New Roman" w:eastAsia="Times New Roman" w:hAnsi="Times New Roman" w:cs="Times New Roman"/>
                <w:b/>
                <w:sz w:val="22"/>
                <w:szCs w:val="22"/>
              </w:rPr>
              <w:t>___________________/______________/</w:t>
            </w:r>
          </w:p>
        </w:tc>
      </w:tr>
    </w:tbl>
    <w:p w14:paraId="238BED38" w14:textId="77777777" w:rsidR="004A2C61" w:rsidRPr="00934C9E" w:rsidRDefault="004A2C61" w:rsidP="004A2C61"/>
    <w:sectPr w:rsidR="004A2C61" w:rsidRPr="00934C9E"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B2CE4" w14:textId="77777777" w:rsidR="0018717B" w:rsidRDefault="0018717B" w:rsidP="00BF32C2">
      <w:r>
        <w:separator/>
      </w:r>
    </w:p>
  </w:endnote>
  <w:endnote w:type="continuationSeparator" w:id="0">
    <w:p w14:paraId="780B869F" w14:textId="77777777" w:rsidR="0018717B" w:rsidRDefault="0018717B" w:rsidP="00BF32C2">
      <w:r>
        <w:continuationSeparator/>
      </w:r>
    </w:p>
  </w:endnote>
  <w:endnote w:type="continuationNotice" w:id="1">
    <w:p w14:paraId="2BC7B383" w14:textId="77777777" w:rsidR="0018717B" w:rsidRDefault="00187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 w:name="Arial Cyr">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2768DC" w:rsidRPr="003F011C" w:rsidRDefault="002768DC"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30A55C6B" w:rsidR="002768DC" w:rsidRPr="00406C29" w:rsidRDefault="002768DC"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F44273">
      <w:rPr>
        <w:rFonts w:ascii="Times New Roman" w:hAnsi="Times New Roman" w:cs="Times New Roman"/>
        <w:noProof/>
      </w:rPr>
      <w:t>37</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348E2" w14:textId="77777777" w:rsidR="0018717B" w:rsidRDefault="0018717B" w:rsidP="00BF32C2">
      <w:r>
        <w:separator/>
      </w:r>
    </w:p>
  </w:footnote>
  <w:footnote w:type="continuationSeparator" w:id="0">
    <w:p w14:paraId="6F6D6C88" w14:textId="77777777" w:rsidR="0018717B" w:rsidRDefault="0018717B" w:rsidP="00BF32C2">
      <w:r>
        <w:continuationSeparator/>
      </w:r>
    </w:p>
  </w:footnote>
  <w:footnote w:type="continuationNotice" w:id="1">
    <w:p w14:paraId="4011AC4E" w14:textId="77777777" w:rsidR="0018717B" w:rsidRDefault="0018717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2768DC" w:rsidRPr="00461CF5" w:rsidRDefault="002768DC"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2768DC" w:rsidRPr="00A74043" w:rsidRDefault="002768DC"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B2FA" w14:textId="6042C0AC" w:rsidR="002768DC" w:rsidRPr="00406C29" w:rsidRDefault="002768DC"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Pr>
        <w:rFonts w:ascii="Times New Roman" w:hAnsi="Times New Roman" w:cs="Times New Roman"/>
      </w:rPr>
      <w:t xml:space="preserve">023/02/2022 </w:t>
    </w:r>
    <w:r w:rsidRPr="00406C29">
      <w:rPr>
        <w:rFonts w:ascii="Times New Roman" w:hAnsi="Times New Roman" w:cs="Times New Roman"/>
        <w:i/>
      </w:rPr>
      <w:t>от</w:t>
    </w:r>
    <w:r>
      <w:rPr>
        <w:rFonts w:ascii="Times New Roman" w:hAnsi="Times New Roman" w:cs="Times New Roman"/>
        <w:i/>
      </w:rPr>
      <w:t xml:space="preserve"> «__» _______2022</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2768DC" w:rsidRPr="00A74043" w:rsidRDefault="002768DC"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36B46AA"/>
    <w:multiLevelType w:val="multilevel"/>
    <w:tmpl w:val="0C28962E"/>
    <w:lvl w:ilvl="0">
      <w:start w:val="6"/>
      <w:numFmt w:val="decimal"/>
      <w:suff w:val="space"/>
      <w:lvlText w:val="%1."/>
      <w:lvlJc w:val="left"/>
      <w:pPr>
        <w:ind w:left="1080" w:hanging="720"/>
      </w:pPr>
      <w:rPr>
        <w:rFonts w:cs="Times New Roman" w:hint="default"/>
      </w:rPr>
    </w:lvl>
    <w:lvl w:ilvl="1">
      <w:start w:val="1"/>
      <w:numFmt w:val="decimal"/>
      <w:isLgl/>
      <w:suff w:val="space"/>
      <w:lvlText w:val="%1.%2."/>
      <w:lvlJc w:val="left"/>
      <w:pPr>
        <w:ind w:left="1129" w:hanging="420"/>
      </w:pPr>
      <w:rPr>
        <w:rFonts w:cs="Times New Roman" w:hint="default"/>
        <w:b w:val="0"/>
        <w:bCs w:val="0"/>
      </w:rPr>
    </w:lvl>
    <w:lvl w:ilvl="2">
      <w:start w:val="1"/>
      <w:numFmt w:val="decimal"/>
      <w:isLgl/>
      <w:lvlText w:val="%1.%2.%3."/>
      <w:lvlJc w:val="left"/>
      <w:pPr>
        <w:tabs>
          <w:tab w:val="num" w:pos="1778"/>
        </w:tabs>
        <w:ind w:left="1778" w:hanging="720"/>
      </w:pPr>
      <w:rPr>
        <w:rFonts w:cs="Times New Roman" w:hint="default"/>
      </w:rPr>
    </w:lvl>
    <w:lvl w:ilvl="3">
      <w:start w:val="1"/>
      <w:numFmt w:val="decimal"/>
      <w:isLgl/>
      <w:lvlText w:val="%1.%2.%3.%4."/>
      <w:lvlJc w:val="left"/>
      <w:pPr>
        <w:tabs>
          <w:tab w:val="num" w:pos="2127"/>
        </w:tabs>
        <w:ind w:left="2127" w:hanging="720"/>
      </w:pPr>
      <w:rPr>
        <w:rFonts w:cs="Times New Roman" w:hint="default"/>
      </w:rPr>
    </w:lvl>
    <w:lvl w:ilvl="4">
      <w:start w:val="1"/>
      <w:numFmt w:val="decimal"/>
      <w:isLgl/>
      <w:lvlText w:val="%1.%2.%3.%4.%5."/>
      <w:lvlJc w:val="left"/>
      <w:pPr>
        <w:tabs>
          <w:tab w:val="num" w:pos="2836"/>
        </w:tabs>
        <w:ind w:left="2836" w:hanging="1080"/>
      </w:pPr>
      <w:rPr>
        <w:rFonts w:cs="Times New Roman" w:hint="default"/>
      </w:rPr>
    </w:lvl>
    <w:lvl w:ilvl="5">
      <w:start w:val="1"/>
      <w:numFmt w:val="decimal"/>
      <w:isLgl/>
      <w:lvlText w:val="%1.%2.%3.%4.%5.%6."/>
      <w:lvlJc w:val="left"/>
      <w:pPr>
        <w:tabs>
          <w:tab w:val="num" w:pos="3185"/>
        </w:tabs>
        <w:ind w:left="3185" w:hanging="1080"/>
      </w:pPr>
      <w:rPr>
        <w:rFonts w:cs="Times New Roman" w:hint="default"/>
      </w:rPr>
    </w:lvl>
    <w:lvl w:ilvl="6">
      <w:start w:val="1"/>
      <w:numFmt w:val="decimal"/>
      <w:isLgl/>
      <w:lvlText w:val="%1.%2.%3.%4.%5.%6.%7."/>
      <w:lvlJc w:val="left"/>
      <w:pPr>
        <w:tabs>
          <w:tab w:val="num" w:pos="3894"/>
        </w:tabs>
        <w:ind w:left="3894" w:hanging="1440"/>
      </w:pPr>
      <w:rPr>
        <w:rFonts w:cs="Times New Roman" w:hint="default"/>
      </w:rPr>
    </w:lvl>
    <w:lvl w:ilvl="7">
      <w:start w:val="1"/>
      <w:numFmt w:val="decimal"/>
      <w:isLgl/>
      <w:lvlText w:val="%1.%2.%3.%4.%5.%6.%7.%8."/>
      <w:lvlJc w:val="left"/>
      <w:pPr>
        <w:tabs>
          <w:tab w:val="num" w:pos="4243"/>
        </w:tabs>
        <w:ind w:left="4243" w:hanging="1440"/>
      </w:pPr>
      <w:rPr>
        <w:rFonts w:cs="Times New Roman" w:hint="default"/>
      </w:rPr>
    </w:lvl>
    <w:lvl w:ilvl="8">
      <w:start w:val="1"/>
      <w:numFmt w:val="decimal"/>
      <w:isLgl/>
      <w:lvlText w:val="%1.%2.%3.%4.%5.%6.%7.%8.%9."/>
      <w:lvlJc w:val="left"/>
      <w:pPr>
        <w:tabs>
          <w:tab w:val="num" w:pos="4952"/>
        </w:tabs>
        <w:ind w:left="4952" w:hanging="1800"/>
      </w:pPr>
      <w:rPr>
        <w:rFonts w:cs="Times New Roman" w:hint="default"/>
      </w:r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4"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0"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27C22B6"/>
    <w:multiLevelType w:val="hybridMultilevel"/>
    <w:tmpl w:val="1674E74A"/>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ED7879"/>
    <w:multiLevelType w:val="multilevel"/>
    <w:tmpl w:val="372C0E9C"/>
    <w:lvl w:ilvl="0">
      <w:start w:val="1"/>
      <w:numFmt w:val="decimal"/>
      <w:suff w:val="space"/>
      <w:lvlText w:val="%1."/>
      <w:lvlJc w:val="left"/>
      <w:pPr>
        <w:ind w:left="1080" w:hanging="720"/>
      </w:pPr>
      <w:rPr>
        <w:rFonts w:cs="Times New Roman" w:hint="default"/>
      </w:rPr>
    </w:lvl>
    <w:lvl w:ilvl="1">
      <w:start w:val="1"/>
      <w:numFmt w:val="decimal"/>
      <w:isLgl/>
      <w:suff w:val="space"/>
      <w:lvlText w:val="%1.%2."/>
      <w:lvlJc w:val="left"/>
      <w:pPr>
        <w:ind w:left="1129" w:hanging="420"/>
      </w:pPr>
      <w:rPr>
        <w:rFonts w:cs="Times New Roman" w:hint="default"/>
        <w:b w:val="0"/>
        <w:bCs w:val="0"/>
      </w:rPr>
    </w:lvl>
    <w:lvl w:ilvl="2">
      <w:start w:val="1"/>
      <w:numFmt w:val="decimal"/>
      <w:isLgl/>
      <w:lvlText w:val="%1.%2.%3."/>
      <w:lvlJc w:val="left"/>
      <w:pPr>
        <w:tabs>
          <w:tab w:val="num" w:pos="1778"/>
        </w:tabs>
        <w:ind w:left="1778" w:hanging="720"/>
      </w:pPr>
      <w:rPr>
        <w:rFonts w:cs="Times New Roman" w:hint="default"/>
      </w:rPr>
    </w:lvl>
    <w:lvl w:ilvl="3">
      <w:start w:val="1"/>
      <w:numFmt w:val="decimal"/>
      <w:isLgl/>
      <w:lvlText w:val="%1.%2.%3.%4."/>
      <w:lvlJc w:val="left"/>
      <w:pPr>
        <w:tabs>
          <w:tab w:val="num" w:pos="2127"/>
        </w:tabs>
        <w:ind w:left="2127" w:hanging="720"/>
      </w:pPr>
      <w:rPr>
        <w:rFonts w:cs="Times New Roman" w:hint="default"/>
      </w:rPr>
    </w:lvl>
    <w:lvl w:ilvl="4">
      <w:start w:val="1"/>
      <w:numFmt w:val="decimal"/>
      <w:isLgl/>
      <w:lvlText w:val="%1.%2.%3.%4.%5."/>
      <w:lvlJc w:val="left"/>
      <w:pPr>
        <w:tabs>
          <w:tab w:val="num" w:pos="2836"/>
        </w:tabs>
        <w:ind w:left="2836" w:hanging="1080"/>
      </w:pPr>
      <w:rPr>
        <w:rFonts w:cs="Times New Roman" w:hint="default"/>
      </w:rPr>
    </w:lvl>
    <w:lvl w:ilvl="5">
      <w:start w:val="1"/>
      <w:numFmt w:val="decimal"/>
      <w:isLgl/>
      <w:lvlText w:val="%1.%2.%3.%4.%5.%6."/>
      <w:lvlJc w:val="left"/>
      <w:pPr>
        <w:tabs>
          <w:tab w:val="num" w:pos="3185"/>
        </w:tabs>
        <w:ind w:left="3185" w:hanging="1080"/>
      </w:pPr>
      <w:rPr>
        <w:rFonts w:cs="Times New Roman" w:hint="default"/>
      </w:rPr>
    </w:lvl>
    <w:lvl w:ilvl="6">
      <w:start w:val="1"/>
      <w:numFmt w:val="decimal"/>
      <w:isLgl/>
      <w:lvlText w:val="%1.%2.%3.%4.%5.%6.%7."/>
      <w:lvlJc w:val="left"/>
      <w:pPr>
        <w:tabs>
          <w:tab w:val="num" w:pos="3894"/>
        </w:tabs>
        <w:ind w:left="3894" w:hanging="1440"/>
      </w:pPr>
      <w:rPr>
        <w:rFonts w:cs="Times New Roman" w:hint="default"/>
      </w:rPr>
    </w:lvl>
    <w:lvl w:ilvl="7">
      <w:start w:val="1"/>
      <w:numFmt w:val="decimal"/>
      <w:isLgl/>
      <w:lvlText w:val="%1.%2.%3.%4.%5.%6.%7.%8."/>
      <w:lvlJc w:val="left"/>
      <w:pPr>
        <w:tabs>
          <w:tab w:val="num" w:pos="4243"/>
        </w:tabs>
        <w:ind w:left="4243" w:hanging="1440"/>
      </w:pPr>
      <w:rPr>
        <w:rFonts w:cs="Times New Roman" w:hint="default"/>
      </w:rPr>
    </w:lvl>
    <w:lvl w:ilvl="8">
      <w:start w:val="1"/>
      <w:numFmt w:val="decimal"/>
      <w:isLgl/>
      <w:lvlText w:val="%1.%2.%3.%4.%5.%6.%7.%8.%9."/>
      <w:lvlJc w:val="left"/>
      <w:pPr>
        <w:tabs>
          <w:tab w:val="num" w:pos="4952"/>
        </w:tabs>
        <w:ind w:left="4952" w:hanging="1800"/>
      </w:pPr>
      <w:rPr>
        <w:rFonts w:cs="Times New Roman" w:hint="default"/>
      </w:rPr>
    </w:lvl>
  </w:abstractNum>
  <w:abstractNum w:abstractNumId="33"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5"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22"/>
  </w:num>
  <w:num w:numId="4">
    <w:abstractNumId w:val="2"/>
  </w:num>
  <w:num w:numId="5">
    <w:abstractNumId w:val="18"/>
  </w:num>
  <w:num w:numId="6">
    <w:abstractNumId w:val="10"/>
  </w:num>
  <w:num w:numId="7">
    <w:abstractNumId w:val="15"/>
  </w:num>
  <w:num w:numId="8">
    <w:abstractNumId w:val="19"/>
  </w:num>
  <w:num w:numId="9">
    <w:abstractNumId w:val="9"/>
  </w:num>
  <w:num w:numId="10">
    <w:abstractNumId w:val="36"/>
  </w:num>
  <w:num w:numId="11">
    <w:abstractNumId w:val="8"/>
  </w:num>
  <w:num w:numId="12">
    <w:abstractNumId w:val="34"/>
  </w:num>
  <w:num w:numId="13">
    <w:abstractNumId w:val="30"/>
  </w:num>
  <w:num w:numId="14">
    <w:abstractNumId w:val="20"/>
  </w:num>
  <w:num w:numId="15">
    <w:abstractNumId w:val="35"/>
  </w:num>
  <w:num w:numId="16">
    <w:abstractNumId w:val="11"/>
  </w:num>
  <w:num w:numId="17">
    <w:abstractNumId w:val="31"/>
  </w:num>
  <w:num w:numId="18">
    <w:abstractNumId w:val="25"/>
  </w:num>
  <w:num w:numId="19">
    <w:abstractNumId w:val="26"/>
  </w:num>
  <w:num w:numId="20">
    <w:abstractNumId w:val="17"/>
  </w:num>
  <w:num w:numId="21">
    <w:abstractNumId w:val="7"/>
  </w:num>
  <w:num w:numId="22">
    <w:abstractNumId w:val="29"/>
  </w:num>
  <w:num w:numId="23">
    <w:abstractNumId w:val="5"/>
  </w:num>
  <w:num w:numId="24">
    <w:abstractNumId w:val="6"/>
  </w:num>
  <w:num w:numId="25">
    <w:abstractNumId w:val="14"/>
  </w:num>
  <w:num w:numId="26">
    <w:abstractNumId w:val="34"/>
  </w:num>
  <w:num w:numId="27">
    <w:abstractNumId w:val="34"/>
  </w:num>
  <w:num w:numId="28">
    <w:abstractNumId w:val="34"/>
  </w:num>
  <w:num w:numId="29">
    <w:abstractNumId w:val="34"/>
  </w:num>
  <w:num w:numId="30">
    <w:abstractNumId w:val="34"/>
  </w:num>
  <w:num w:numId="31">
    <w:abstractNumId w:val="21"/>
  </w:num>
  <w:num w:numId="32">
    <w:abstractNumId w:val="33"/>
  </w:num>
  <w:num w:numId="33">
    <w:abstractNumId w:val="3"/>
  </w:num>
  <w:num w:numId="34">
    <w:abstractNumId w:val="28"/>
  </w:num>
  <w:num w:numId="35">
    <w:abstractNumId w:val="4"/>
  </w:num>
  <w:num w:numId="36">
    <w:abstractNumId w:val="23"/>
  </w:num>
  <w:num w:numId="37">
    <w:abstractNumId w:val="12"/>
  </w:num>
  <w:num w:numId="38">
    <w:abstractNumId w:val="24"/>
  </w:num>
  <w:num w:numId="39">
    <w:abstractNumId w:val="13"/>
  </w:num>
  <w:num w:numId="40">
    <w:abstractNumId w:val="32"/>
  </w:num>
  <w:num w:numId="41">
    <w:abstractNumId w:val="1"/>
  </w:num>
  <w:num w:numId="42">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29AC"/>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C6E7E"/>
    <w:rsid w:val="000D0729"/>
    <w:rsid w:val="000D09F8"/>
    <w:rsid w:val="000D1975"/>
    <w:rsid w:val="000D1EB8"/>
    <w:rsid w:val="000D2139"/>
    <w:rsid w:val="000D2C1F"/>
    <w:rsid w:val="000D2D16"/>
    <w:rsid w:val="000D3D93"/>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068"/>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8717B"/>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7B2"/>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768DC"/>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72F"/>
    <w:rsid w:val="0029737E"/>
    <w:rsid w:val="00297B70"/>
    <w:rsid w:val="00297CB8"/>
    <w:rsid w:val="002A017C"/>
    <w:rsid w:val="002A19E1"/>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4EE7"/>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60F8"/>
    <w:rsid w:val="003D6647"/>
    <w:rsid w:val="003D687E"/>
    <w:rsid w:val="003D6ADC"/>
    <w:rsid w:val="003D6F95"/>
    <w:rsid w:val="003D6FA7"/>
    <w:rsid w:val="003D7F0B"/>
    <w:rsid w:val="003E0029"/>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8DE"/>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06D8"/>
    <w:rsid w:val="004412AA"/>
    <w:rsid w:val="00441804"/>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65AE"/>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07DA8"/>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5BB3"/>
    <w:rsid w:val="00627973"/>
    <w:rsid w:val="006302EE"/>
    <w:rsid w:val="006328DB"/>
    <w:rsid w:val="0063397E"/>
    <w:rsid w:val="00634F20"/>
    <w:rsid w:val="00635F9B"/>
    <w:rsid w:val="0063738D"/>
    <w:rsid w:val="006404E3"/>
    <w:rsid w:val="0064144F"/>
    <w:rsid w:val="00642C68"/>
    <w:rsid w:val="0064300D"/>
    <w:rsid w:val="0064476A"/>
    <w:rsid w:val="00644B61"/>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C2"/>
    <w:rsid w:val="006876F1"/>
    <w:rsid w:val="00687DBD"/>
    <w:rsid w:val="00691529"/>
    <w:rsid w:val="0069220F"/>
    <w:rsid w:val="006926BD"/>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5D2"/>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754"/>
    <w:rsid w:val="00773FFF"/>
    <w:rsid w:val="00774FB1"/>
    <w:rsid w:val="00775346"/>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6004"/>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20D3"/>
    <w:rsid w:val="00832498"/>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9A6"/>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E13BA"/>
    <w:rsid w:val="008E2526"/>
    <w:rsid w:val="008E3247"/>
    <w:rsid w:val="008E3DE5"/>
    <w:rsid w:val="008E422E"/>
    <w:rsid w:val="008E510A"/>
    <w:rsid w:val="008E55F8"/>
    <w:rsid w:val="008E6A49"/>
    <w:rsid w:val="008E6B95"/>
    <w:rsid w:val="008E6D27"/>
    <w:rsid w:val="008E7BB6"/>
    <w:rsid w:val="008F09E0"/>
    <w:rsid w:val="008F0A78"/>
    <w:rsid w:val="008F0F01"/>
    <w:rsid w:val="008F1D9F"/>
    <w:rsid w:val="008F20B0"/>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176"/>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4C9E"/>
    <w:rsid w:val="00935843"/>
    <w:rsid w:val="00935906"/>
    <w:rsid w:val="00937785"/>
    <w:rsid w:val="00937865"/>
    <w:rsid w:val="00937B35"/>
    <w:rsid w:val="009400BE"/>
    <w:rsid w:val="00940404"/>
    <w:rsid w:val="00943565"/>
    <w:rsid w:val="009435A1"/>
    <w:rsid w:val="00943A5A"/>
    <w:rsid w:val="00945A27"/>
    <w:rsid w:val="0094640B"/>
    <w:rsid w:val="009464A9"/>
    <w:rsid w:val="009504C8"/>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B17"/>
    <w:rsid w:val="00995A27"/>
    <w:rsid w:val="00997061"/>
    <w:rsid w:val="00997767"/>
    <w:rsid w:val="009977E4"/>
    <w:rsid w:val="00997DD0"/>
    <w:rsid w:val="009A0375"/>
    <w:rsid w:val="009A1DCF"/>
    <w:rsid w:val="009A3E85"/>
    <w:rsid w:val="009A48A2"/>
    <w:rsid w:val="009A4A34"/>
    <w:rsid w:val="009A50FD"/>
    <w:rsid w:val="009A5B56"/>
    <w:rsid w:val="009A5C20"/>
    <w:rsid w:val="009A6F15"/>
    <w:rsid w:val="009A7B35"/>
    <w:rsid w:val="009B068E"/>
    <w:rsid w:val="009B112F"/>
    <w:rsid w:val="009B1278"/>
    <w:rsid w:val="009B235E"/>
    <w:rsid w:val="009B35E6"/>
    <w:rsid w:val="009B4AE2"/>
    <w:rsid w:val="009B4B60"/>
    <w:rsid w:val="009B54D6"/>
    <w:rsid w:val="009B563E"/>
    <w:rsid w:val="009B69FA"/>
    <w:rsid w:val="009C04CE"/>
    <w:rsid w:val="009C1667"/>
    <w:rsid w:val="009C3A7A"/>
    <w:rsid w:val="009C3C84"/>
    <w:rsid w:val="009C669F"/>
    <w:rsid w:val="009C776E"/>
    <w:rsid w:val="009C77DA"/>
    <w:rsid w:val="009D1F91"/>
    <w:rsid w:val="009D2698"/>
    <w:rsid w:val="009D5C46"/>
    <w:rsid w:val="009D6815"/>
    <w:rsid w:val="009D7F80"/>
    <w:rsid w:val="009E0763"/>
    <w:rsid w:val="009E1FF1"/>
    <w:rsid w:val="009E24D2"/>
    <w:rsid w:val="009E4379"/>
    <w:rsid w:val="009E5CDD"/>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375ED"/>
    <w:rsid w:val="00A4055E"/>
    <w:rsid w:val="00A4177D"/>
    <w:rsid w:val="00A42A2F"/>
    <w:rsid w:val="00A42F32"/>
    <w:rsid w:val="00A437AB"/>
    <w:rsid w:val="00A449C6"/>
    <w:rsid w:val="00A4626C"/>
    <w:rsid w:val="00A464D8"/>
    <w:rsid w:val="00A507B0"/>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2B6"/>
    <w:rsid w:val="00A66896"/>
    <w:rsid w:val="00A73530"/>
    <w:rsid w:val="00A739C5"/>
    <w:rsid w:val="00A74043"/>
    <w:rsid w:val="00A74A91"/>
    <w:rsid w:val="00A7647D"/>
    <w:rsid w:val="00A77049"/>
    <w:rsid w:val="00A776E4"/>
    <w:rsid w:val="00A8012D"/>
    <w:rsid w:val="00A80DBC"/>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605E"/>
    <w:rsid w:val="00B669D8"/>
    <w:rsid w:val="00B67DD0"/>
    <w:rsid w:val="00B7088C"/>
    <w:rsid w:val="00B714D8"/>
    <w:rsid w:val="00B717C9"/>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15EF"/>
    <w:rsid w:val="00C222ED"/>
    <w:rsid w:val="00C22C5E"/>
    <w:rsid w:val="00C237EE"/>
    <w:rsid w:val="00C24431"/>
    <w:rsid w:val="00C256DA"/>
    <w:rsid w:val="00C2606B"/>
    <w:rsid w:val="00C26263"/>
    <w:rsid w:val="00C26A7E"/>
    <w:rsid w:val="00C27D4D"/>
    <w:rsid w:val="00C30BA6"/>
    <w:rsid w:val="00C326C0"/>
    <w:rsid w:val="00C32DB0"/>
    <w:rsid w:val="00C346F7"/>
    <w:rsid w:val="00C35326"/>
    <w:rsid w:val="00C35A38"/>
    <w:rsid w:val="00C35B91"/>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2E8"/>
    <w:rsid w:val="00C5163C"/>
    <w:rsid w:val="00C51803"/>
    <w:rsid w:val="00C523D7"/>
    <w:rsid w:val="00C5294D"/>
    <w:rsid w:val="00C52F61"/>
    <w:rsid w:val="00C537A0"/>
    <w:rsid w:val="00C55DB1"/>
    <w:rsid w:val="00C5614D"/>
    <w:rsid w:val="00C56360"/>
    <w:rsid w:val="00C563DA"/>
    <w:rsid w:val="00C57029"/>
    <w:rsid w:val="00C620F1"/>
    <w:rsid w:val="00C625EF"/>
    <w:rsid w:val="00C62AA2"/>
    <w:rsid w:val="00C677EF"/>
    <w:rsid w:val="00C67BE6"/>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5FCD"/>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4B46"/>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B4E"/>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161BB"/>
    <w:rsid w:val="00D204A4"/>
    <w:rsid w:val="00D20564"/>
    <w:rsid w:val="00D242B4"/>
    <w:rsid w:val="00D25092"/>
    <w:rsid w:val="00D26129"/>
    <w:rsid w:val="00D274DC"/>
    <w:rsid w:val="00D276AA"/>
    <w:rsid w:val="00D30507"/>
    <w:rsid w:val="00D30A19"/>
    <w:rsid w:val="00D30CDF"/>
    <w:rsid w:val="00D30F68"/>
    <w:rsid w:val="00D311F6"/>
    <w:rsid w:val="00D31B71"/>
    <w:rsid w:val="00D32954"/>
    <w:rsid w:val="00D33FBC"/>
    <w:rsid w:val="00D348A6"/>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06A2"/>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50D8"/>
    <w:rsid w:val="00DD533F"/>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EC5"/>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1ECE"/>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273"/>
    <w:rsid w:val="00F4447D"/>
    <w:rsid w:val="00F44D15"/>
    <w:rsid w:val="00F46535"/>
    <w:rsid w:val="00F47C50"/>
    <w:rsid w:val="00F5015C"/>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35E1"/>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67C9"/>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2631432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21888252">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14985867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sib-td.ru/ru/zakupki-rabot-i-uslug/dokumenty.php" TargetMode="External"/><Relationship Id="rId18" Type="http://schemas.openxmlformats.org/officeDocument/2006/relationships/image" Target="media/image1.jpeg"/><Relationship Id="rId26"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bges@eurosib-hydro.ru" TargetMode="External"/><Relationship Id="rId25"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mailto:ese-hg@eurosib.ru" TargetMode="External"/><Relationship Id="rId20" Type="http://schemas.openxmlformats.org/officeDocument/2006/relationships/image" Target="media/image3.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eurosib-td.ru/ru/zakupki-rabot-i-uslug/dokumenty.php" TargetMode="External"/><Relationship Id="rId5" Type="http://schemas.openxmlformats.org/officeDocument/2006/relationships/numbering" Target="numbering.xml"/><Relationship Id="rId15" Type="http://schemas.openxmlformats.org/officeDocument/2006/relationships/hyperlink" Target="https://www.eurosib-td.ru/ru/zakupki-rabot-i-uslug/dokumenty.php" TargetMode="External"/><Relationship Id="rId23" Type="http://schemas.openxmlformats.org/officeDocument/2006/relationships/footer" Target="footer2.xml"/><Relationship Id="rId28" Type="http://schemas.openxmlformats.org/officeDocument/2006/relationships/hyperlink" Target="https://www.eurosib-td.ru/ru/zakupki-rabot-i-uslug/dokumenty.php" TargetMode="Externa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header" Target="header2.xml"/><Relationship Id="rId27" Type="http://schemas.openxmlformats.org/officeDocument/2006/relationships/hyperlink" Target="https://www.eurosib-td.ru/ru/zakupki-rabot-i-uslug/dokumenty.php"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WUTACPQVHE7E-1195615845-9976</_dlc_DocId>
    <_dlc_DocIdUrl xmlns="30e719df-8a88-48c9-b375-63b80a03932c">
      <Url>http://uscportal.ie.corp/customers/_layouts/15/DocIdRedir.aspx?ID=WUTACPQVHE7E-1195615845-9976</Url>
      <Description>WUTACPQVHE7E-1195615845-9976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2.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3.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87</Pages>
  <Words>37308</Words>
  <Characters>212661</Characters>
  <Application>Microsoft Office Word</Application>
  <DocSecurity>0</DocSecurity>
  <Lines>1772</Lines>
  <Paragraphs>498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Derbina Ekaterina</cp:lastModifiedBy>
  <cp:revision>42</cp:revision>
  <dcterms:created xsi:type="dcterms:W3CDTF">2021-09-17T03:24:00Z</dcterms:created>
  <dcterms:modified xsi:type="dcterms:W3CDTF">2022-09-27T07:32:00Z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cabc53df-be49-496c-a748-30d8520b0136</vt:lpwstr>
  </property>
</Properties>
</file>