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77777777"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[номер]</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26C18230"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Заказчика</w:t>
      </w:r>
      <w:r w:rsidRPr="0080728B">
        <w:rPr>
          <w:rFonts w:ascii="Times New Roman" w:hAnsi="Times New Roman" w:cs="Times New Roman"/>
          <w:b/>
          <w:bCs/>
          <w:sz w:val="22"/>
          <w:szCs w:val="22"/>
        </w:rPr>
        <w:t>]</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42F37C25" w14:textId="77777777"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г. [</w:t>
      </w:r>
      <w:r w:rsidRPr="0080728B">
        <w:rPr>
          <w:rFonts w:ascii="Times New Roman" w:hAnsi="Times New Roman" w:cs="Times New Roman"/>
          <w:b/>
          <w:bCs/>
          <w:i/>
          <w:sz w:val="22"/>
          <w:szCs w:val="22"/>
        </w:rPr>
        <w:t>город</w:t>
      </w:r>
      <w:r w:rsidRPr="0080728B">
        <w:rPr>
          <w:rFonts w:ascii="Times New Roman" w:hAnsi="Times New Roman" w:cs="Times New Roman"/>
          <w:b/>
          <w:bCs/>
          <w:sz w:val="22"/>
          <w:szCs w:val="22"/>
        </w:rPr>
        <w:t>]</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30B5AE91"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5C5C902D"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26E1728A"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13</w:t>
        </w:r>
        <w:r w:rsidR="008F3F84" w:rsidRPr="000D2D16">
          <w:rPr>
            <w:rFonts w:ascii="Times New Roman" w:eastAsia="Times New Roman" w:hAnsi="Times New Roman" w:cs="Times New Roman"/>
            <w:bCs/>
            <w:noProof/>
            <w:webHidden/>
            <w:sz w:val="22"/>
            <w:szCs w:val="22"/>
          </w:rPr>
          <w:fldChar w:fldCharType="end"/>
        </w:r>
      </w:hyperlink>
    </w:p>
    <w:p w14:paraId="1F8B4620" w14:textId="7429CB0F" w:rsidR="008F3F84" w:rsidRPr="000D2D16" w:rsidRDefault="00B718CF"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3D0DFB30" w14:textId="38D2D1BE"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4A21E1A0"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7928133A" w14:textId="07F6CA3F"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1176804C" w14:textId="67DCD301"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0A24B090" w14:textId="60017006"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CE12484"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27</w:t>
        </w:r>
        <w:r w:rsidR="008F3F84" w:rsidRPr="000D2D16">
          <w:rPr>
            <w:rFonts w:ascii="Times New Roman" w:eastAsia="Times New Roman" w:hAnsi="Times New Roman" w:cs="Times New Roman"/>
            <w:bCs/>
            <w:noProof/>
            <w:webHidden/>
            <w:sz w:val="22"/>
            <w:szCs w:val="22"/>
          </w:rPr>
          <w:fldChar w:fldCharType="end"/>
        </w:r>
      </w:hyperlink>
    </w:p>
    <w:p w14:paraId="0F69E3F9" w14:textId="73978131" w:rsidR="008F3F84" w:rsidRPr="000D2D16" w:rsidRDefault="00B718CF"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C5B8B1D" w14:textId="4D654A91"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0EF4D891" w14:textId="5B920EF5"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29</w:t>
        </w:r>
        <w:r w:rsidR="008F3F84" w:rsidRPr="000D2D16">
          <w:rPr>
            <w:rFonts w:ascii="Times New Roman" w:eastAsia="Times New Roman" w:hAnsi="Times New Roman" w:cs="Times New Roman"/>
            <w:bCs/>
            <w:noProof/>
            <w:webHidden/>
            <w:sz w:val="22"/>
            <w:szCs w:val="22"/>
          </w:rPr>
          <w:fldChar w:fldCharType="end"/>
        </w:r>
      </w:hyperlink>
    </w:p>
    <w:p w14:paraId="6224DE0F" w14:textId="081DA9C4"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3B67C5CF" w14:textId="16F01FF1"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71C604E" w14:textId="27DBC3F4"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36A75C77" w14:textId="5877672F" w:rsidR="008F3F84" w:rsidRPr="000D2D16" w:rsidRDefault="00B718CF"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4D9309B0" w14:textId="5BECCB9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CE77138" w14:textId="32720AFD"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32</w:t>
        </w:r>
        <w:r w:rsidR="008F3F84" w:rsidRPr="000D2D16">
          <w:rPr>
            <w:rFonts w:ascii="Times New Roman" w:eastAsia="Times New Roman" w:hAnsi="Times New Roman" w:cs="Times New Roman"/>
            <w:bCs/>
            <w:noProof/>
            <w:webHidden/>
            <w:sz w:val="22"/>
            <w:szCs w:val="22"/>
          </w:rPr>
          <w:fldChar w:fldCharType="end"/>
        </w:r>
      </w:hyperlink>
    </w:p>
    <w:p w14:paraId="75EF215F" w14:textId="45702B57" w:rsidR="008F3F84" w:rsidRPr="000D2D16" w:rsidRDefault="00B718CF"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71E023E8" w14:textId="34FCA19B"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0B0A56C3"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22BE090B" w14:textId="27BB0553" w:rsidR="008F3F84" w:rsidRPr="000D2D16" w:rsidRDefault="00B718CF"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6F6DA79C" w14:textId="32A0E0E1"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5CC409DA" w14:textId="08B6DE4A"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39</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B718CF"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6" w:history="1">
        <w:r w:rsidR="008F3F84" w:rsidRPr="000D2D16">
          <w:rPr>
            <w:rFonts w:ascii="Times New Roman" w:eastAsia="Times New Roman" w:hAnsi="Times New Roman" w:cs="Times New Roman"/>
            <w:bCs/>
            <w:noProof/>
            <w:sz w:val="22"/>
            <w:szCs w:val="22"/>
            <w:u w:val="single"/>
          </w:rPr>
          <w:t>Приложение № 1 Задание на проектирование</w:t>
        </w:r>
        <w:r w:rsidR="008F3F84" w:rsidRPr="000D2D16">
          <w:rPr>
            <w:rFonts w:ascii="Times New Roman" w:eastAsia="Times New Roman" w:hAnsi="Times New Roman" w:cs="Times New Roman"/>
            <w:bCs/>
            <w:noProof/>
            <w:webHidden/>
            <w:sz w:val="22"/>
            <w:szCs w:val="22"/>
          </w:rPr>
          <w:tab/>
          <w:t>45</w:t>
        </w:r>
      </w:hyperlink>
    </w:p>
    <w:p w14:paraId="7421F277"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7" w:history="1">
        <w:r w:rsidR="008F3F84" w:rsidRPr="000D2D16">
          <w:rPr>
            <w:rFonts w:ascii="Times New Roman" w:eastAsia="Times New Roman" w:hAnsi="Times New Roman" w:cs="Times New Roman"/>
            <w:bCs/>
            <w:noProof/>
            <w:sz w:val="22"/>
            <w:szCs w:val="22"/>
            <w:u w:val="single"/>
          </w:rPr>
          <w:t>Приложение № 2 Форма акта сдачи-приемки результатов выполненных работ</w:t>
        </w:r>
        <w:r w:rsidR="008F3F84" w:rsidRPr="000D2D16">
          <w:rPr>
            <w:rFonts w:ascii="Times New Roman" w:eastAsia="Times New Roman" w:hAnsi="Times New Roman" w:cs="Times New Roman"/>
            <w:bCs/>
            <w:noProof/>
            <w:webHidden/>
            <w:sz w:val="22"/>
            <w:szCs w:val="22"/>
          </w:rPr>
          <w:tab/>
          <w:t>46</w:t>
        </w:r>
      </w:hyperlink>
    </w:p>
    <w:p w14:paraId="555FACC6"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8" w:history="1">
        <w:r w:rsidR="008F3F84" w:rsidRPr="000D2D16">
          <w:rPr>
            <w:rFonts w:ascii="Times New Roman" w:eastAsia="Times New Roman" w:hAnsi="Times New Roman" w:cs="Times New Roman"/>
            <w:bCs/>
            <w:noProof/>
            <w:sz w:val="22"/>
            <w:szCs w:val="22"/>
            <w:u w:val="single"/>
          </w:rPr>
          <w:t>Приложение № 3 Форма акта сдачи-приемки Исходных данных</w:t>
        </w:r>
        <w:r w:rsidR="008F3F84" w:rsidRPr="000D2D16">
          <w:rPr>
            <w:rFonts w:ascii="Times New Roman" w:eastAsia="Times New Roman" w:hAnsi="Times New Roman" w:cs="Times New Roman"/>
            <w:bCs/>
            <w:noProof/>
            <w:webHidden/>
            <w:sz w:val="22"/>
            <w:szCs w:val="22"/>
          </w:rPr>
          <w:tab/>
          <w:t>47</w:t>
        </w:r>
      </w:hyperlink>
    </w:p>
    <w:p w14:paraId="52741759"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9" w:history="1">
        <w:r w:rsidR="008F3F84" w:rsidRPr="000D2D16">
          <w:rPr>
            <w:rFonts w:ascii="Times New Roman" w:eastAsia="Times New Roman" w:hAnsi="Times New Roman" w:cs="Times New Roman"/>
            <w:bCs/>
            <w:noProof/>
            <w:sz w:val="22"/>
            <w:szCs w:val="22"/>
            <w:u w:val="single"/>
          </w:rPr>
          <w:t>Приложение № 4 Протокол согласования договорной цены</w:t>
        </w:r>
        <w:r w:rsidR="008F3F84" w:rsidRPr="000D2D16">
          <w:rPr>
            <w:rFonts w:ascii="Times New Roman" w:eastAsia="Times New Roman" w:hAnsi="Times New Roman" w:cs="Times New Roman"/>
            <w:bCs/>
            <w:noProof/>
            <w:webHidden/>
            <w:sz w:val="22"/>
            <w:szCs w:val="22"/>
          </w:rPr>
          <w:tab/>
          <w:t>48</w:t>
        </w:r>
      </w:hyperlink>
    </w:p>
    <w:p w14:paraId="4AB08EFE"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0" w:history="1">
        <w:r w:rsidR="008F3F84" w:rsidRPr="000D2D16">
          <w:rPr>
            <w:rFonts w:ascii="Times New Roman" w:eastAsia="Times New Roman" w:hAnsi="Times New Roman" w:cs="Times New Roman"/>
            <w:bCs/>
            <w:noProof/>
            <w:sz w:val="22"/>
            <w:szCs w:val="22"/>
            <w:u w:val="single"/>
          </w:rPr>
          <w:t>Приложение № 5 Авторский надзор</w:t>
        </w:r>
        <w:r w:rsidR="008F3F84" w:rsidRPr="000D2D16">
          <w:rPr>
            <w:rFonts w:ascii="Times New Roman" w:eastAsia="Times New Roman" w:hAnsi="Times New Roman" w:cs="Times New Roman"/>
            <w:bCs/>
            <w:noProof/>
            <w:webHidden/>
            <w:sz w:val="22"/>
            <w:szCs w:val="22"/>
          </w:rPr>
          <w:tab/>
          <w:t>49</w:t>
        </w:r>
      </w:hyperlink>
    </w:p>
    <w:p w14:paraId="726A820F"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1" w:history="1">
        <w:r w:rsidR="008F3F84" w:rsidRPr="000D2D16">
          <w:rPr>
            <w:rFonts w:ascii="Times New Roman" w:eastAsia="Times New Roman" w:hAnsi="Times New Roman" w:cs="Times New Roman"/>
            <w:bCs/>
            <w:noProof/>
            <w:sz w:val="22"/>
            <w:szCs w:val="22"/>
            <w:u w:val="single"/>
          </w:rPr>
          <w:t>Приложение № 6 Гарантии и заверения</w:t>
        </w:r>
        <w:r w:rsidR="008F3F84" w:rsidRPr="000D2D16">
          <w:rPr>
            <w:rFonts w:ascii="Times New Roman" w:eastAsia="Times New Roman" w:hAnsi="Times New Roman" w:cs="Times New Roman"/>
            <w:bCs/>
            <w:noProof/>
            <w:webHidden/>
            <w:sz w:val="22"/>
            <w:szCs w:val="22"/>
          </w:rPr>
          <w:tab/>
          <w:t>52</w:t>
        </w:r>
      </w:hyperlink>
    </w:p>
    <w:p w14:paraId="7B0C66D7"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2" w:history="1">
        <w:r w:rsidR="008F3F84" w:rsidRPr="000D2D16">
          <w:rPr>
            <w:rFonts w:ascii="Times New Roman" w:eastAsia="Times New Roman" w:hAnsi="Times New Roman" w:cs="Times New Roman"/>
            <w:bCs/>
            <w:noProof/>
            <w:sz w:val="22"/>
            <w:szCs w:val="22"/>
            <w:u w:val="single"/>
          </w:rPr>
          <w:t>Приложение № 7</w:t>
        </w:r>
        <w:r w:rsidR="008F3F84" w:rsidRPr="000D2D16">
          <w:rPr>
            <w:rFonts w:ascii="Times New Roman" w:eastAsia="Times New Roman" w:hAnsi="Times New Roman" w:cs="Times New Roman"/>
            <w:bCs/>
            <w:noProof/>
            <w:webHidden/>
            <w:sz w:val="22"/>
            <w:szCs w:val="22"/>
          </w:rPr>
          <w:t xml:space="preserve"> </w:t>
        </w:r>
        <w:r w:rsidR="008F3F84" w:rsidRPr="000D2D16">
          <w:rPr>
            <w:rFonts w:ascii="Times New Roman" w:eastAsia="Times New Roman" w:hAnsi="Times New Roman" w:cs="Times New Roman"/>
            <w:bCs/>
            <w:noProof/>
            <w:sz w:val="22"/>
            <w:szCs w:val="22"/>
          </w:rPr>
          <w:t>Форма Банковской гарантии на возврат авансового платежа</w:t>
        </w:r>
        <w:r w:rsidR="008F3F84" w:rsidRPr="000D2D16">
          <w:rPr>
            <w:rFonts w:ascii="Times New Roman" w:eastAsia="Times New Roman" w:hAnsi="Times New Roman" w:cs="Times New Roman"/>
            <w:bCs/>
            <w:noProof/>
            <w:webHidden/>
            <w:sz w:val="22"/>
            <w:szCs w:val="22"/>
          </w:rPr>
          <w:t xml:space="preserve">                 57</w:t>
        </w:r>
      </w:hyperlink>
    </w:p>
    <w:p w14:paraId="25D24DCD"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3" w:history="1">
        <w:r w:rsidR="008F3F84" w:rsidRPr="000D2D16">
          <w:rPr>
            <w:rFonts w:ascii="Times New Roman" w:eastAsia="Times New Roman" w:hAnsi="Times New Roman" w:cs="Times New Roman"/>
            <w:bCs/>
            <w:noProof/>
            <w:sz w:val="22"/>
            <w:szCs w:val="22"/>
            <w:u w:val="single"/>
          </w:rPr>
          <w:t>Приложение № 8 Форма Банковской гарантии на надлежащее исполнение обязательств по Договору</w:t>
        </w:r>
        <w:r w:rsidR="008F3F84" w:rsidRPr="000D2D16">
          <w:rPr>
            <w:rFonts w:ascii="Times New Roman" w:eastAsia="Times New Roman" w:hAnsi="Times New Roman" w:cs="Times New Roman"/>
            <w:bCs/>
            <w:noProof/>
            <w:webHidden/>
            <w:sz w:val="22"/>
            <w:szCs w:val="22"/>
          </w:rPr>
          <w:tab/>
          <w:t>59</w:t>
        </w:r>
      </w:hyperlink>
    </w:p>
    <w:p w14:paraId="0FFF8984"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4" w:history="1">
        <w:r w:rsidR="008F3F84" w:rsidRPr="000D2D16">
          <w:rPr>
            <w:rFonts w:ascii="Times New Roman" w:eastAsia="Times New Roman" w:hAnsi="Times New Roman" w:cs="Times New Roman"/>
            <w:bCs/>
            <w:noProof/>
            <w:sz w:val="22"/>
            <w:szCs w:val="22"/>
            <w:u w:val="single"/>
          </w:rPr>
          <w:t>Приложение № 9</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Форма Банковской гарантии на надлежащее исполнение обязательств в Гарантийный период</w:t>
        </w:r>
        <w:r w:rsidR="008F3F84" w:rsidRPr="000D2D16">
          <w:rPr>
            <w:rFonts w:ascii="Times New Roman" w:eastAsia="Times New Roman" w:hAnsi="Times New Roman" w:cs="Times New Roman"/>
            <w:bCs/>
            <w:noProof/>
            <w:webHidden/>
            <w:sz w:val="22"/>
            <w:szCs w:val="22"/>
          </w:rPr>
          <w:tab/>
          <w:t>61</w:t>
        </w:r>
      </w:hyperlink>
    </w:p>
    <w:p w14:paraId="594B50D6"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5" w:history="1">
        <w:r w:rsidR="008F3F84" w:rsidRPr="000D2D16">
          <w:rPr>
            <w:rFonts w:ascii="Times New Roman" w:eastAsia="Times New Roman" w:hAnsi="Times New Roman" w:cs="Times New Roman"/>
            <w:bCs/>
            <w:noProof/>
            <w:sz w:val="22"/>
            <w:szCs w:val="22"/>
            <w:u w:val="single"/>
          </w:rPr>
          <w:t>Приложение № 10</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0D2D16">
          <w:rPr>
            <w:rFonts w:ascii="Times New Roman" w:eastAsia="Times New Roman" w:hAnsi="Times New Roman" w:cs="Times New Roman"/>
            <w:bCs/>
            <w:noProof/>
            <w:webHidden/>
            <w:sz w:val="22"/>
            <w:szCs w:val="22"/>
          </w:rPr>
          <w:tab/>
          <w:t>63</w:t>
        </w:r>
      </w:hyperlink>
    </w:p>
    <w:p w14:paraId="39691150"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6" w:history="1">
        <w:r w:rsidR="008F3F84" w:rsidRPr="000D2D16">
          <w:rPr>
            <w:rFonts w:ascii="Times New Roman" w:eastAsia="Times New Roman" w:hAnsi="Times New Roman" w:cs="Times New Roman"/>
            <w:bCs/>
            <w:noProof/>
            <w:sz w:val="22"/>
            <w:szCs w:val="22"/>
            <w:u w:val="single"/>
          </w:rPr>
          <w:t>Приложение № 11</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антитеррористической безопасности</w:t>
        </w:r>
        <w:r w:rsidR="008F3F84" w:rsidRPr="000D2D16">
          <w:rPr>
            <w:rFonts w:ascii="Times New Roman" w:eastAsia="Times New Roman" w:hAnsi="Times New Roman" w:cs="Times New Roman"/>
            <w:bCs/>
            <w:noProof/>
            <w:webHidden/>
            <w:sz w:val="22"/>
            <w:szCs w:val="22"/>
          </w:rPr>
          <w:tab/>
          <w:t>75</w:t>
        </w:r>
      </w:hyperlink>
    </w:p>
    <w:p w14:paraId="0EC9EF4D" w14:textId="77777777" w:rsidR="008F3F84" w:rsidRPr="000D2D16"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7" w:history="1">
        <w:r w:rsidR="008F3F84" w:rsidRPr="000D2D16">
          <w:rPr>
            <w:rFonts w:ascii="Times New Roman" w:eastAsia="Times New Roman" w:hAnsi="Times New Roman" w:cs="Times New Roman"/>
            <w:bCs/>
            <w:noProof/>
            <w:sz w:val="22"/>
            <w:szCs w:val="22"/>
            <w:u w:val="single"/>
          </w:rPr>
          <w:t>Приложение № 12</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Календарный график выполнения работ</w:t>
        </w:r>
        <w:r w:rsidR="008F3F84" w:rsidRPr="000D2D16">
          <w:rPr>
            <w:rFonts w:ascii="Times New Roman" w:eastAsia="Times New Roman" w:hAnsi="Times New Roman" w:cs="Times New Roman"/>
            <w:bCs/>
            <w:noProof/>
            <w:webHidden/>
            <w:sz w:val="22"/>
            <w:szCs w:val="22"/>
          </w:rPr>
          <w:tab/>
          <w:t>80</w:t>
        </w:r>
      </w:hyperlink>
    </w:p>
    <w:p w14:paraId="73EE0A27" w14:textId="4B8DDED8" w:rsidR="008F3F84" w:rsidRPr="008F3F84" w:rsidRDefault="00B718CF"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8" w:history="1">
        <w:r w:rsidR="008F3F84" w:rsidRPr="000D2D16">
          <w:rPr>
            <w:rFonts w:ascii="Times New Roman" w:eastAsia="Times New Roman" w:hAnsi="Times New Roman" w:cs="Times New Roman"/>
            <w:bCs/>
            <w:noProof/>
            <w:sz w:val="22"/>
            <w:szCs w:val="22"/>
            <w:u w:val="single"/>
          </w:rPr>
          <w:t>Приложение № 13</w:t>
        </w:r>
        <w:r w:rsidR="00B45A1D" w:rsidRPr="00B45A1D">
          <w:rPr>
            <w:rFonts w:ascii="Times New Roman" w:eastAsia="Times New Roman" w:hAnsi="Times New Roman" w:cs="Times New Roman"/>
            <w:bCs/>
            <w:sz w:val="22"/>
            <w:szCs w:val="22"/>
            <w:u w:val="single"/>
          </w:rPr>
          <w:t xml:space="preserve"> </w:t>
        </w:r>
        <w:r w:rsidR="00B45A1D" w:rsidRPr="00B45A1D">
          <w:rPr>
            <w:rFonts w:ascii="Times New Roman" w:hAnsi="Times New Roman" w:cs="Times New Roman"/>
            <w:sz w:val="22"/>
            <w:szCs w:val="22"/>
            <w:highlight w:val="cyan"/>
            <w:u w:val="single"/>
          </w:rPr>
          <w:t>Унифицированная форма сбора отчетности по охране труда Подрядчиком</w:t>
        </w:r>
        <w:r w:rsidR="008F3F84" w:rsidRPr="000D2D16">
          <w:rPr>
            <w:rFonts w:ascii="Times New Roman" w:eastAsia="Times New Roman" w:hAnsi="Times New Roman" w:cs="Times New Roman"/>
            <w:bCs/>
            <w:noProof/>
            <w:webHidden/>
            <w:sz w:val="22"/>
            <w:szCs w:val="22"/>
          </w:rPr>
          <w:tab/>
          <w:t>81</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53B42E53" w:rsidR="008F3F84" w:rsidRDefault="008F3F84" w:rsidP="008F3F84">
      <w:pPr>
        <w:pStyle w:val="a6"/>
        <w:widowControl w:val="0"/>
        <w:jc w:val="both"/>
        <w:rPr>
          <w:rFonts w:ascii="Times New Roman" w:eastAsia="Times New Roman" w:hAnsi="Times New Roman" w:cs="Times New Roman"/>
          <w:noProof/>
          <w:sz w:val="22"/>
          <w:szCs w:val="22"/>
        </w:rPr>
      </w:pPr>
    </w:p>
    <w:p w14:paraId="42620AA2"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2B1BD4D4" w:rsidR="009B1278"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392E73"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w:t>
      </w:r>
      <w:proofErr w:type="gramStart"/>
      <w:r w:rsidRPr="0080728B">
        <w:rPr>
          <w:rFonts w:ascii="Times New Roman" w:hAnsi="Times New Roman" w:cs="Times New Roman"/>
        </w:rPr>
        <w:t>Работ  в</w:t>
      </w:r>
      <w:proofErr w:type="gramEnd"/>
      <w:r w:rsidRPr="0080728B">
        <w:rPr>
          <w:rFonts w:ascii="Times New Roman" w:hAnsi="Times New Roman" w:cs="Times New Roman"/>
        </w:rPr>
        <w:t xml:space="preserve">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 xml:space="preserve">Российской Федерации, гарантом по которой выступает банк, определенный сторонами в </w:t>
      </w:r>
      <w:r w:rsidRPr="0080728B">
        <w:rPr>
          <w:rFonts w:ascii="Times New Roman" w:hAnsi="Times New Roman" w:cs="Times New Roman"/>
          <w:bCs w:val="0"/>
          <w:iCs/>
          <w:highlight w:val="yellow"/>
        </w:rPr>
        <w:t>[</w:t>
      </w:r>
      <w:r w:rsidRPr="0080728B">
        <w:rPr>
          <w:rFonts w:ascii="Times New Roman" w:hAnsi="Times New Roman" w:cs="Times New Roman"/>
          <w:bCs w:val="0"/>
          <w:iCs/>
          <w:highlight w:val="yellow"/>
        </w:rPr>
        <w:sym w:font="Symbol" w:char="F0B7"/>
      </w:r>
      <w:r w:rsidRPr="0080728B">
        <w:rPr>
          <w:rFonts w:ascii="Times New Roman" w:hAnsi="Times New Roman" w:cs="Times New Roman"/>
          <w:bCs w:val="0"/>
          <w:iCs/>
          <w:highlight w:val="yellow"/>
        </w:rPr>
        <w:t>]</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B3CB9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239D158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w:t>
      </w:r>
      <w:r w:rsidRPr="0080728B">
        <w:rPr>
          <w:rFonts w:ascii="Times New Roman" w:hAnsi="Times New Roman" w:cs="Times New Roman"/>
        </w:rPr>
        <w:lastRenderedPageBreak/>
        <w:t>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настоящий договор подряда на выполнение проектных и изыскательских работ и </w:t>
      </w:r>
      <w:proofErr w:type="gramStart"/>
      <w:r w:rsidRPr="0080728B">
        <w:rPr>
          <w:rFonts w:ascii="Times New Roman" w:hAnsi="Times New Roman" w:cs="Times New Roman"/>
        </w:rPr>
        <w:t>все дополнительные соглашения</w:t>
      </w:r>
      <w:proofErr w:type="gramEnd"/>
      <w:r w:rsidRPr="0080728B">
        <w:rPr>
          <w:rFonts w:ascii="Times New Roman" w:hAnsi="Times New Roman" w:cs="Times New Roman"/>
        </w:rPr>
        <w:t xml:space="preserve"> и приложения к нему.</w:t>
      </w:r>
    </w:p>
    <w:p w14:paraId="48CED46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обозначает [</w:t>
      </w:r>
      <w:r w:rsidRPr="0080728B">
        <w:rPr>
          <w:rFonts w:ascii="Times New Roman" w:hAnsi="Times New Roman" w:cs="Times New Roman"/>
          <w:i/>
        </w:rPr>
        <w:t>наименование объекта (например, теплосеть), [●]</w:t>
      </w:r>
      <w:r w:rsidRPr="0080728B">
        <w:rPr>
          <w:rFonts w:ascii="Times New Roman" w:hAnsi="Times New Roman" w:cs="Times New Roman"/>
        </w:rPr>
        <w:t xml:space="preserve"> с кадастровым номером [●] площадью [●] кв. м], </w:t>
      </w:r>
      <w:proofErr w:type="spellStart"/>
      <w:r w:rsidRPr="0080728B">
        <w:rPr>
          <w:rFonts w:ascii="Times New Roman" w:hAnsi="Times New Roman" w:cs="Times New Roman"/>
        </w:rPr>
        <w:t>расположенн</w:t>
      </w:r>
      <w:proofErr w:type="spellEnd"/>
      <w:r w:rsidRPr="0080728B">
        <w:rPr>
          <w:rFonts w:ascii="Times New Roman" w:hAnsi="Times New Roman" w:cs="Times New Roman"/>
        </w:rPr>
        <w:t>[</w:t>
      </w:r>
      <w:proofErr w:type="spellStart"/>
      <w:r w:rsidRPr="0080728B">
        <w:rPr>
          <w:rFonts w:ascii="Times New Roman" w:hAnsi="Times New Roman" w:cs="Times New Roman"/>
        </w:rPr>
        <w:t>ый</w:t>
      </w:r>
      <w:proofErr w:type="spellEnd"/>
      <w:r w:rsidRPr="0080728B">
        <w:rPr>
          <w:rFonts w:ascii="Times New Roman" w:hAnsi="Times New Roman" w:cs="Times New Roman"/>
        </w:rPr>
        <w:t>] по адресу [●]</w:t>
      </w:r>
      <w:r w:rsidRPr="0080728B">
        <w:rPr>
          <w:rStyle w:val="aa"/>
          <w:rFonts w:ascii="Times New Roman" w:hAnsi="Times New Roman" w:cs="Times New Roman"/>
          <w:color w:val="C00000"/>
        </w:rPr>
        <w:footnoteReference w:id="2"/>
      </w:r>
      <w:r w:rsidRPr="0080728B">
        <w:rPr>
          <w:rFonts w:ascii="Times New Roman" w:hAnsi="Times New Roman" w:cs="Times New Roman"/>
        </w:rPr>
        <w:t xml:space="preserve">, а также оборудование, другое движимое / недвижимое имущество Заказчика, реконструируемое либо планируемое к созданию на основе Результата Работ (в зависимости от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отношении которого заключен настоящий Договор. [</w:t>
      </w:r>
      <w:r w:rsidRPr="0080728B">
        <w:rPr>
          <w:rFonts w:ascii="Times New Roman" w:hAnsi="Times New Roman" w:cs="Times New Roman"/>
          <w:i/>
        </w:rPr>
        <w:t>Сведения о государственной регистрации прав на Объект</w:t>
      </w:r>
      <w:r w:rsidRPr="0080728B">
        <w:rPr>
          <w:rFonts w:ascii="Times New Roman" w:hAnsi="Times New Roman" w:cs="Times New Roman"/>
        </w:rPr>
        <w:t>].</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14:paraId="6CBE7530" w14:textId="718EF51A"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3"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w:t>
      </w:r>
      <w:r w:rsidRPr="0080728B">
        <w:rPr>
          <w:rFonts w:ascii="Times New Roman" w:hAnsi="Times New Roman" w:cs="Times New Roman"/>
        </w:rPr>
        <w:lastRenderedPageBreak/>
        <w:t>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77777777"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w:t>
      </w:r>
      <w:r w:rsidRPr="0080728B">
        <w:rPr>
          <w:rFonts w:ascii="Times New Roman" w:hAnsi="Times New Roman" w:cs="Times New Roman"/>
        </w:rPr>
        <w:lastRenderedPageBreak/>
        <w:t>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Pr="006C3BAB">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4A0636">
        <w:rPr>
          <w:rFonts w:ascii="Times New Roman" w:hAnsi="Times New Roman" w:cs="Times New Roman"/>
        </w:rPr>
        <w:t>произошел  перевод</w:t>
      </w:r>
      <w:proofErr w:type="gramEnd"/>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4E8B87E9" w14:textId="3B44EF06"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59E9D1E1" w14:textId="5E927C8A"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7A259594" w14:textId="34C09F49"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37DB63CA"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E43A57">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5D66454A"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Сдача-приемка Результата Работ оформляется Актом сдачи-приемки результатов выполненных работ. </w:t>
      </w:r>
    </w:p>
    <w:p w14:paraId="6D8D607F" w14:textId="4C678E5E"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w:t>
      </w:r>
      <w:proofErr w:type="gramStart"/>
      <w:r w:rsidRPr="0080728B">
        <w:rPr>
          <w:rFonts w:ascii="Times New Roman" w:hAnsi="Times New Roman" w:cs="Times New Roman"/>
        </w:rPr>
        <w:t>Заданию</w:t>
      </w:r>
      <w:proofErr w:type="gramEnd"/>
      <w:r w:rsidRPr="0080728B">
        <w:rPr>
          <w:rFonts w:ascii="Times New Roman" w:hAnsi="Times New Roman" w:cs="Times New Roman"/>
        </w:rPr>
        <w:t xml:space="preserve"> на проектирование и </w:t>
      </w:r>
      <w:r w:rsidR="00FE72B9" w:rsidRPr="0080728B">
        <w:rPr>
          <w:rFonts w:ascii="Times New Roman" w:hAnsi="Times New Roman" w:cs="Times New Roman"/>
        </w:rPr>
        <w:t>[</w:t>
      </w:r>
      <w:r w:rsidRPr="0080728B">
        <w:rPr>
          <w:rFonts w:ascii="Times New Roman" w:hAnsi="Times New Roman" w:cs="Times New Roman"/>
          <w:highlight w:val="yellow"/>
        </w:rPr>
        <w:t xml:space="preserve">указать требования Заказчика к формированию и экспертизе сметной документации, чтобы передаваемая Заказчику </w:t>
      </w:r>
      <w:r w:rsidR="00107215" w:rsidRPr="0080728B">
        <w:rPr>
          <w:rFonts w:ascii="Times New Roman" w:hAnsi="Times New Roman" w:cs="Times New Roman"/>
          <w:highlight w:val="yellow"/>
        </w:rPr>
        <w:t xml:space="preserve">Техническая документация </w:t>
      </w:r>
      <w:r w:rsidRPr="0080728B">
        <w:rPr>
          <w:rFonts w:ascii="Times New Roman" w:hAnsi="Times New Roman" w:cs="Times New Roman"/>
          <w:highlight w:val="yellow"/>
        </w:rPr>
        <w:t>в соответствии с условиями настоящего Договора не требовала какой-либо доработки или адаптации к использованию на технических устройствах (компьютерах) Заказчика</w:t>
      </w:r>
      <w:r w:rsidR="00FE72B9" w:rsidRPr="0080728B">
        <w:rPr>
          <w:rFonts w:ascii="Times New Roman" w:hAnsi="Times New Roman" w:cs="Times New Roman"/>
        </w:rPr>
        <w:t>]</w:t>
      </w:r>
      <w:r w:rsidRPr="0080728B">
        <w:rPr>
          <w:rFonts w:ascii="Times New Roman" w:hAnsi="Times New Roman" w:cs="Times New Roman"/>
        </w:rPr>
        <w:t>.</w:t>
      </w:r>
      <w:bookmarkEnd w:id="10"/>
    </w:p>
    <w:p w14:paraId="63BBEB7C" w14:textId="21E6A098"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3FA681CF"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Pr="0080728B">
        <w:rPr>
          <w:rFonts w:ascii="Times New Roman" w:hAnsi="Times New Roman" w:cs="Times New Roman"/>
          <w:highlight w:val="yellow"/>
        </w:rPr>
        <w:t>П</w:t>
      </w:r>
      <w:r w:rsidR="005B7B15" w:rsidRPr="0080728B">
        <w:rPr>
          <w:rFonts w:ascii="Times New Roman" w:hAnsi="Times New Roman" w:cs="Times New Roman"/>
          <w:highlight w:val="yellow"/>
        </w:rPr>
        <w:t>одрядчика</w:t>
      </w:r>
      <w:r w:rsidRPr="0080728B">
        <w:rPr>
          <w:rFonts w:ascii="Times New Roman" w:hAnsi="Times New Roman" w:cs="Times New Roman"/>
          <w:highlight w:val="yellow"/>
        </w:rPr>
        <w:t>/Заказчика</w:t>
      </w:r>
      <w:r w:rsidRPr="0080728B">
        <w:rPr>
          <w:rFonts w:ascii="Times New Roman" w:hAnsi="Times New Roman" w:cs="Times New Roman"/>
        </w:rPr>
        <w:t>]</w:t>
      </w:r>
      <w:r w:rsidR="00FF1380" w:rsidRPr="0080728B">
        <w:rPr>
          <w:rStyle w:val="aa"/>
          <w:rFonts w:ascii="Times New Roman" w:hAnsi="Times New Roman" w:cs="Times New Roman"/>
        </w:rPr>
        <w:footnoteReference w:id="3"/>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5AE22CFE"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5D3C3105"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2894FD30"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lastRenderedPageBreak/>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80728B">
      <w:pPr>
        <w:pStyle w:val="RUS11"/>
        <w:widowControl w:val="0"/>
        <w:numPr>
          <w:ilvl w:val="0"/>
          <w:numId w:val="14"/>
        </w:numPr>
        <w:ind w:left="993" w:hanging="426"/>
        <w:rPr>
          <w:ins w:id="21" w:author="Ивановская Елена Владимировна" w:date="2019-03-28T08:28:00Z"/>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3285D065" w14:textId="77777777" w:rsidR="002A1D0C" w:rsidRPr="001C157C" w:rsidRDefault="0095164C" w:rsidP="0095164C">
      <w:pPr>
        <w:pStyle w:val="RUS11"/>
        <w:rPr>
          <w:ins w:id="22" w:author="Ивановская Елена Владимировна" w:date="2019-03-28T08:31:00Z"/>
          <w:rFonts w:ascii="Times New Roman" w:hAnsi="Times New Roman" w:cs="Times New Roman"/>
          <w:color w:val="FF0000"/>
        </w:rPr>
      </w:pPr>
      <w:ins w:id="23" w:author="Ивановская Елена Владимировна" w:date="2019-03-28T08:28:00Z">
        <w:r w:rsidRPr="001C157C">
          <w:rPr>
            <w:rFonts w:ascii="Times New Roman" w:hAnsi="Times New Roman" w:cs="Times New Roman"/>
          </w:rPr>
          <w:t xml:space="preserve"> </w:t>
        </w:r>
        <w:r w:rsidRPr="001C157C">
          <w:rPr>
            <w:rFonts w:ascii="Times New Roman" w:hAnsi="Times New Roman" w:cs="Times New Roman"/>
            <w:color w:val="FF0000"/>
          </w:rPr>
          <w:t>Цена работ по договору увеличивается на НДС по ставке, установленной Н</w:t>
        </w:r>
      </w:ins>
      <w:ins w:id="24" w:author="Ивановская Елена Владимировна" w:date="2019-03-28T08:29:00Z">
        <w:r w:rsidRPr="001C157C">
          <w:rPr>
            <w:rFonts w:ascii="Times New Roman" w:hAnsi="Times New Roman" w:cs="Times New Roman"/>
            <w:color w:val="FF0000"/>
          </w:rPr>
          <w:t xml:space="preserve">алоговым </w:t>
        </w:r>
        <w:proofErr w:type="gramStart"/>
        <w:r w:rsidRPr="001C157C">
          <w:rPr>
            <w:rFonts w:ascii="Times New Roman" w:hAnsi="Times New Roman" w:cs="Times New Roman"/>
            <w:color w:val="FF0000"/>
          </w:rPr>
          <w:t xml:space="preserve">кодексом </w:t>
        </w:r>
      </w:ins>
      <w:ins w:id="25" w:author="Ивановская Елена Владимировна" w:date="2019-03-28T08:28:00Z">
        <w:r w:rsidRPr="001C157C">
          <w:rPr>
            <w:rFonts w:ascii="Times New Roman" w:hAnsi="Times New Roman" w:cs="Times New Roman"/>
            <w:color w:val="FF0000"/>
          </w:rPr>
          <w:t xml:space="preserve"> РФ</w:t>
        </w:r>
        <w:proofErr w:type="gramEnd"/>
        <w:r w:rsidRPr="001C157C">
          <w:rPr>
            <w:rFonts w:ascii="Times New Roman" w:hAnsi="Times New Roman" w:cs="Times New Roman"/>
            <w:color w:val="FF0000"/>
          </w:rPr>
          <w:t xml:space="preserve">. </w:t>
        </w:r>
      </w:ins>
    </w:p>
    <w:p w14:paraId="718206D2" w14:textId="2A9B343B" w:rsidR="0095164C" w:rsidRPr="001C157C" w:rsidRDefault="002A1D0C" w:rsidP="002A1D0C">
      <w:pPr>
        <w:pStyle w:val="RUS11"/>
        <w:numPr>
          <w:ilvl w:val="0"/>
          <w:numId w:val="0"/>
        </w:numPr>
        <w:ind w:left="568"/>
        <w:rPr>
          <w:rFonts w:ascii="Times New Roman" w:hAnsi="Times New Roman" w:cs="Times New Roman"/>
          <w:color w:val="FF0000"/>
        </w:rPr>
      </w:pPr>
      <w:ins w:id="26" w:author="Ивановская Елена Владимировна" w:date="2019-03-28T08:31:00Z">
        <w:r w:rsidRPr="001C157C">
          <w:rPr>
            <w:rFonts w:ascii="Times New Roman" w:hAnsi="Times New Roman" w:cs="Times New Roman"/>
            <w:color w:val="FF0000"/>
          </w:rPr>
          <w:t xml:space="preserve">Вариант: </w:t>
        </w:r>
      </w:ins>
      <w:ins w:id="27" w:author="Ивановская Елена Владимировна" w:date="2019-03-28T08:32:00Z">
        <w:r w:rsidRPr="001C157C">
          <w:rPr>
            <w:rFonts w:ascii="Times New Roman" w:hAnsi="Times New Roman" w:cs="Times New Roman"/>
            <w:color w:val="FF0000"/>
          </w:rPr>
          <w:t>П</w:t>
        </w:r>
      </w:ins>
      <w:ins w:id="28" w:author="Ивановская Елена Владимировна" w:date="2019-03-28T08:28:00Z">
        <w:r w:rsidR="0095164C" w:rsidRPr="001C157C">
          <w:rPr>
            <w:rFonts w:ascii="Times New Roman" w:hAnsi="Times New Roman" w:cs="Times New Roman"/>
            <w:color w:val="FF0000"/>
          </w:rPr>
          <w:t>одрядчик не является плательщиком НДС,</w:t>
        </w:r>
      </w:ins>
      <w:ins w:id="29" w:author="Ивановская Елена Владимировна" w:date="2019-03-28T08:32:00Z">
        <w:r w:rsidRPr="001C157C">
          <w:rPr>
            <w:rFonts w:ascii="Times New Roman" w:hAnsi="Times New Roman" w:cs="Times New Roman"/>
            <w:color w:val="FF0000"/>
          </w:rPr>
          <w:t xml:space="preserve"> что подтверждается _____________________________</w:t>
        </w:r>
        <w:proofErr w:type="gramStart"/>
        <w:r w:rsidRPr="001C157C">
          <w:rPr>
            <w:rFonts w:ascii="Times New Roman" w:hAnsi="Times New Roman" w:cs="Times New Roman"/>
            <w:color w:val="FF0000"/>
          </w:rPr>
          <w:t>_(</w:t>
        </w:r>
        <w:proofErr w:type="gramEnd"/>
        <w:r w:rsidRPr="001C157C">
          <w:rPr>
            <w:rFonts w:ascii="Times New Roman" w:hAnsi="Times New Roman" w:cs="Times New Roman"/>
            <w:color w:val="FF0000"/>
          </w:rPr>
          <w:t>указывается основание для освобождения от НДС)</w:t>
        </w:r>
      </w:ins>
      <w:ins w:id="30" w:author="Ивановская Елена Владимировна" w:date="2019-03-28T08:28:00Z">
        <w:r w:rsidR="0095164C" w:rsidRPr="001C157C">
          <w:rPr>
            <w:rFonts w:ascii="Times New Roman" w:hAnsi="Times New Roman" w:cs="Times New Roman"/>
            <w:color w:val="FF0000"/>
          </w:rPr>
          <w:t>.</w:t>
        </w:r>
      </w:ins>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proofErr w:type="gramStart"/>
      <w:r w:rsidRPr="0080728B">
        <w:rPr>
          <w:rFonts w:ascii="Times New Roman" w:hAnsi="Times New Roman" w:cs="Times New Roman"/>
        </w:rPr>
        <w:t>все 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 xml:space="preserve">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w:t>
      </w:r>
      <w:r w:rsidRPr="0080728B">
        <w:rPr>
          <w:rFonts w:ascii="Times New Roman" w:hAnsi="Times New Roman" w:cs="Times New Roman"/>
        </w:rPr>
        <w:lastRenderedPageBreak/>
        <w:t>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31" w:name="_Ref493723332"/>
      <w:bookmarkStart w:id="32" w:name="_Toc504140762"/>
      <w:bookmarkStart w:id="33" w:name="_Toc518653250"/>
      <w:r w:rsidRPr="0080728B">
        <w:rPr>
          <w:rFonts w:ascii="Times New Roman" w:hAnsi="Times New Roman" w:cs="Times New Roman"/>
        </w:rPr>
        <w:t>Порядок и условия платежей</w:t>
      </w:r>
      <w:bookmarkEnd w:id="31"/>
      <w:bookmarkEnd w:id="32"/>
      <w:bookmarkEnd w:id="33"/>
    </w:p>
    <w:p w14:paraId="17282383" w14:textId="77777777" w:rsidR="00ED3E67"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lang w:val="en-US"/>
        </w:rPr>
        <w:t>[</w:t>
      </w:r>
      <w:r w:rsidRPr="0080728B">
        <w:rPr>
          <w:rFonts w:ascii="Times New Roman" w:hAnsi="Times New Roman" w:cs="Times New Roman"/>
          <w:color w:val="C00000"/>
          <w:sz w:val="22"/>
          <w:szCs w:val="22"/>
        </w:rPr>
        <w:t>ВАРИАНТ, е</w:t>
      </w:r>
      <w:r w:rsidR="00ED3E67" w:rsidRPr="0080728B">
        <w:rPr>
          <w:rFonts w:ascii="Times New Roman" w:hAnsi="Times New Roman" w:cs="Times New Roman"/>
          <w:color w:val="C00000"/>
          <w:sz w:val="22"/>
          <w:szCs w:val="22"/>
        </w:rPr>
        <w:t>сли предусмотрен аванс</w:t>
      </w:r>
      <w:r w:rsidRPr="0080728B">
        <w:rPr>
          <w:rFonts w:ascii="Times New Roman" w:hAnsi="Times New Roman" w:cs="Times New Roman"/>
          <w:color w:val="C00000"/>
          <w:sz w:val="22"/>
          <w:szCs w:val="22"/>
        </w:rPr>
        <w:t>:</w:t>
      </w:r>
    </w:p>
    <w:p w14:paraId="79E70744" w14:textId="59FC9799"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Заказчик выплачивает Подрядчику аванс в размере, не превыш</w:t>
      </w:r>
      <w:r w:rsidR="00DE62FB" w:rsidRPr="0080728B">
        <w:rPr>
          <w:rFonts w:ascii="Times New Roman" w:hAnsi="Times New Roman" w:cs="Times New Roman"/>
        </w:rPr>
        <w:t>ающем 30 (тридцать</w:t>
      </w:r>
      <w:r w:rsidR="00895804" w:rsidRPr="0080728B">
        <w:rPr>
          <w:rFonts w:ascii="Times New Roman" w:hAnsi="Times New Roman" w:cs="Times New Roman"/>
        </w:rPr>
        <w:t>)</w:t>
      </w:r>
      <w:r w:rsidR="00DE62FB" w:rsidRPr="0080728B">
        <w:rPr>
          <w:rFonts w:ascii="Times New Roman" w:hAnsi="Times New Roman" w:cs="Times New Roman"/>
        </w:rPr>
        <w:t xml:space="preserve"> процентов</w:t>
      </w:r>
      <w:r w:rsidR="00ED1063" w:rsidRPr="0080728B">
        <w:rPr>
          <w:rFonts w:ascii="Times New Roman" w:hAnsi="Times New Roman" w:cs="Times New Roman"/>
        </w:rPr>
        <w:t xml:space="preserve"> </w:t>
      </w:r>
      <w:r w:rsidRPr="0080728B">
        <w:rPr>
          <w:rFonts w:ascii="Times New Roman" w:hAnsi="Times New Roman" w:cs="Times New Roman"/>
        </w:rPr>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F28CC" w:rsidRPr="0080728B">
        <w:rPr>
          <w:rFonts w:ascii="Times New Roman" w:hAnsi="Times New Roman" w:cs="Times New Roman"/>
        </w:rPr>
        <w:t>Б</w:t>
      </w:r>
      <w:r w:rsidR="00F651D2" w:rsidRPr="0080728B">
        <w:rPr>
          <w:rFonts w:ascii="Times New Roman" w:hAnsi="Times New Roman" w:cs="Times New Roman"/>
        </w:rPr>
        <w:t xml:space="preserve">анковской гарантии на сумму аванса в качестве </w:t>
      </w:r>
      <w:r w:rsidRPr="0080728B">
        <w:rPr>
          <w:rFonts w:ascii="Times New Roman" w:hAnsi="Times New Roman" w:cs="Times New Roman"/>
        </w:rPr>
        <w:t xml:space="preserve">обеспечения </w:t>
      </w:r>
      <w:r w:rsidR="00F651D2" w:rsidRPr="0080728B">
        <w:rPr>
          <w:rFonts w:ascii="Times New Roman" w:hAnsi="Times New Roman" w:cs="Times New Roman"/>
        </w:rPr>
        <w:t xml:space="preserve">его </w:t>
      </w:r>
      <w:r w:rsidRPr="0080728B">
        <w:rPr>
          <w:rFonts w:ascii="Times New Roman" w:hAnsi="Times New Roman" w:cs="Times New Roman"/>
        </w:rPr>
        <w:t>возврата</w:t>
      </w:r>
      <w:r w:rsidRPr="0080728B">
        <w:rPr>
          <w:rFonts w:ascii="Times New Roman" w:hAnsi="Times New Roman" w:cs="Times New Roman"/>
          <w:b/>
          <w:i/>
        </w:rPr>
        <w:t>.</w:t>
      </w:r>
    </w:p>
    <w:p w14:paraId="2F0EC220" w14:textId="77777777" w:rsidR="00ED3E67" w:rsidRPr="0080728B" w:rsidRDefault="00ED3E67"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80728B">
        <w:rPr>
          <w:rFonts w:ascii="Times New Roman" w:hAnsi="Times New Roman" w:cs="Times New Roman"/>
          <w:i/>
          <w:iCs/>
          <w:sz w:val="22"/>
          <w:szCs w:val="22"/>
        </w:rPr>
        <w:t>.</w:t>
      </w:r>
    </w:p>
    <w:p w14:paraId="643A1A38" w14:textId="77777777"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Сумма уплаченных авансовых платежей зачитывается пропорционально объему выполненных Работ.</w:t>
      </w:r>
    </w:p>
    <w:p w14:paraId="240CB2F5" w14:textId="77777777" w:rsidR="00ED3E67" w:rsidRPr="0080728B" w:rsidRDefault="00ED3E67" w:rsidP="0080728B">
      <w:pPr>
        <w:widowControl w:val="0"/>
        <w:ind w:firstLine="567"/>
        <w:jc w:val="both"/>
        <w:rPr>
          <w:rFonts w:ascii="Times New Roman" w:hAnsi="Times New Roman" w:cs="Times New Roman"/>
          <w:b/>
          <w:iCs/>
          <w:color w:val="C00000"/>
          <w:sz w:val="22"/>
          <w:szCs w:val="22"/>
        </w:rPr>
      </w:pPr>
      <w:r w:rsidRPr="0080728B">
        <w:rPr>
          <w:rFonts w:ascii="Times New Roman" w:hAnsi="Times New Roman" w:cs="Times New Roman"/>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Pr="0080728B">
        <w:rPr>
          <w:rFonts w:ascii="Times New Roman" w:hAnsi="Times New Roman" w:cs="Times New Roman"/>
          <w:b/>
          <w:iCs/>
          <w:color w:val="C00000"/>
          <w:sz w:val="22"/>
          <w:szCs w:val="22"/>
        </w:rPr>
        <w:t>.</w:t>
      </w:r>
      <w:r w:rsidR="0007186D" w:rsidRPr="0080728B">
        <w:rPr>
          <w:rFonts w:ascii="Times New Roman" w:hAnsi="Times New Roman" w:cs="Times New Roman"/>
          <w:b/>
          <w:iCs/>
          <w:color w:val="C00000"/>
          <w:sz w:val="22"/>
          <w:szCs w:val="22"/>
        </w:rPr>
        <w:t>]</w:t>
      </w:r>
    </w:p>
    <w:p w14:paraId="163A27F7"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w:t>
      </w:r>
    </w:p>
    <w:p w14:paraId="501BE2BB" w14:textId="56E5E0F2"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не позднее 5 (пяти) календарных дней со дня получения аванса обязан предоставить соответствующую счет-фактуру. В целях подтверждения целевого расходования авансовых платежей Подрядчик обязан ежемесячно, не позднее 10</w:t>
      </w:r>
      <w:r w:rsidR="00252A89" w:rsidRPr="0080728B">
        <w:rPr>
          <w:rFonts w:ascii="Times New Roman" w:hAnsi="Times New Roman" w:cs="Times New Roman"/>
          <w:iCs/>
          <w:sz w:val="22"/>
          <w:szCs w:val="22"/>
        </w:rPr>
        <w:t xml:space="preserve"> (десятого)</w:t>
      </w:r>
      <w:r w:rsidRPr="0080728B">
        <w:rPr>
          <w:rFonts w:ascii="Times New Roman" w:hAnsi="Times New Roman" w:cs="Times New Roman"/>
          <w:iCs/>
          <w:sz w:val="22"/>
          <w:szCs w:val="22"/>
        </w:rPr>
        <w:t xml:space="preserve"> числа месяца, следующего за</w:t>
      </w:r>
      <w:r w:rsidR="007E4CAE" w:rsidRPr="0080728B">
        <w:rPr>
          <w:rFonts w:ascii="Times New Roman" w:hAnsi="Times New Roman" w:cs="Times New Roman"/>
          <w:iCs/>
          <w:sz w:val="22"/>
          <w:szCs w:val="22"/>
        </w:rPr>
        <w:t xml:space="preserve"> </w:t>
      </w:r>
      <w:r w:rsidRPr="0080728B">
        <w:rPr>
          <w:rFonts w:ascii="Times New Roman" w:hAnsi="Times New Roman" w:cs="Times New Roman"/>
          <w:iCs/>
          <w:sz w:val="22"/>
          <w:szCs w:val="22"/>
        </w:rPr>
        <w:t>отчетным, представлять Заказчику отчет об использовании авансовых платежей.</w:t>
      </w:r>
    </w:p>
    <w:p w14:paraId="58D5FC05"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Подрядчик не позднее 5 (пяти) рабочих дней после получения запроса Заказчика обязан предоставить все необходимые документы, подтверждающие использование авансового платежа в соответствии с его целевым назначением, в том числе: </w:t>
      </w:r>
    </w:p>
    <w:p w14:paraId="24322EB9" w14:textId="7AFFD884" w:rsidR="00030849" w:rsidRPr="0080728B" w:rsidRDefault="00AE78D7"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о</w:t>
      </w:r>
      <w:r w:rsidR="00030849" w:rsidRPr="0080728B">
        <w:rPr>
          <w:rFonts w:ascii="Times New Roman" w:hAnsi="Times New Roman" w:cs="Times New Roman"/>
          <w:iCs/>
          <w:sz w:val="22"/>
          <w:szCs w:val="22"/>
        </w:rPr>
        <w:t>тчет об использовании авансовых платежей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r w:rsidRPr="0080728B">
        <w:rPr>
          <w:rFonts w:ascii="Times New Roman" w:hAnsi="Times New Roman" w:cs="Times New Roman"/>
          <w:iCs/>
          <w:sz w:val="22"/>
          <w:szCs w:val="22"/>
        </w:rPr>
        <w:t>;</w:t>
      </w:r>
    </w:p>
    <w:p w14:paraId="3437400E" w14:textId="44222B40"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копии договоров, заключенных Подрядчиком, Субподряд</w:t>
      </w:r>
      <w:r w:rsidR="00353935" w:rsidRPr="0080728B">
        <w:rPr>
          <w:rFonts w:ascii="Times New Roman" w:hAnsi="Times New Roman" w:cs="Times New Roman"/>
          <w:iCs/>
          <w:sz w:val="22"/>
          <w:szCs w:val="22"/>
        </w:rPr>
        <w:t>ными организациями</w:t>
      </w:r>
      <w:r w:rsidRPr="0080728B">
        <w:rPr>
          <w:rFonts w:ascii="Times New Roman" w:hAnsi="Times New Roman" w:cs="Times New Roman"/>
          <w:iCs/>
          <w:sz w:val="22"/>
          <w:szCs w:val="22"/>
        </w:rPr>
        <w:t>, а также иными третьими лицами, привлеченными для выполнения Работ, услуг и иных обязательств по настоящему Договору;</w:t>
      </w:r>
    </w:p>
    <w:p w14:paraId="46A1328D" w14:textId="6C2006F8"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платежные поручения на перечисление авансовых средств </w:t>
      </w:r>
      <w:r w:rsidR="00F15EA3" w:rsidRPr="0080728B">
        <w:rPr>
          <w:rFonts w:ascii="Times New Roman" w:hAnsi="Times New Roman" w:cs="Times New Roman"/>
          <w:iCs/>
          <w:sz w:val="22"/>
          <w:szCs w:val="22"/>
        </w:rPr>
        <w:t>Субподрядным организациям</w:t>
      </w:r>
      <w:r w:rsidRPr="0080728B">
        <w:rPr>
          <w:rFonts w:ascii="Times New Roman" w:hAnsi="Times New Roman" w:cs="Times New Roman"/>
          <w:iCs/>
          <w:sz w:val="22"/>
          <w:szCs w:val="22"/>
        </w:rPr>
        <w:t>и иным третьим лицам, привлеченным для выполнения Работ по Договору;</w:t>
      </w:r>
    </w:p>
    <w:p w14:paraId="311D206B" w14:textId="70AD5DF6" w:rsidR="00030849" w:rsidRPr="0080728B" w:rsidRDefault="00030849" w:rsidP="0080728B">
      <w:pPr>
        <w:pStyle w:val="afb"/>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копии актов о выполненных проектно-изыскательских работах, работах по разработке рабочей, </w:t>
      </w:r>
      <w:r w:rsidR="00E17651" w:rsidRPr="0080728B">
        <w:rPr>
          <w:rFonts w:ascii="Times New Roman" w:hAnsi="Times New Roman" w:cs="Times New Roman"/>
          <w:iCs/>
          <w:sz w:val="22"/>
          <w:szCs w:val="22"/>
        </w:rPr>
        <w:t>проектной</w:t>
      </w:r>
      <w:r w:rsidRPr="0080728B">
        <w:rPr>
          <w:rFonts w:ascii="Times New Roman" w:hAnsi="Times New Roman" w:cs="Times New Roman"/>
          <w:iCs/>
          <w:sz w:val="22"/>
          <w:szCs w:val="22"/>
        </w:rPr>
        <w:t xml:space="preserve"> документации, подтверждающие выполнение работ, оказание услуг по договорам с </w:t>
      </w:r>
      <w:r w:rsidR="00F15EA3" w:rsidRPr="0080728B">
        <w:rPr>
          <w:rFonts w:ascii="Times New Roman" w:hAnsi="Times New Roman" w:cs="Times New Roman"/>
          <w:iCs/>
          <w:sz w:val="22"/>
          <w:szCs w:val="22"/>
        </w:rPr>
        <w:t>Субподрядными организациями</w:t>
      </w:r>
      <w:r w:rsidRPr="0080728B">
        <w:rPr>
          <w:rFonts w:ascii="Times New Roman" w:hAnsi="Times New Roman" w:cs="Times New Roman"/>
          <w:iCs/>
          <w:sz w:val="22"/>
          <w:szCs w:val="22"/>
        </w:rPr>
        <w:t>, а также иными привлечёнными для выполнения Работ по Договору третьими лицами</w:t>
      </w:r>
      <w:r w:rsidR="00487C6C" w:rsidRPr="0080728B">
        <w:rPr>
          <w:rFonts w:ascii="Times New Roman" w:hAnsi="Times New Roman" w:cs="Times New Roman"/>
          <w:iCs/>
          <w:sz w:val="22"/>
          <w:szCs w:val="22"/>
        </w:rPr>
        <w:t>.</w:t>
      </w:r>
    </w:p>
    <w:p w14:paraId="45717081" w14:textId="45FAA0A6" w:rsidR="0097782B" w:rsidRPr="0080728B" w:rsidRDefault="0007186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если </w:t>
      </w:r>
      <w:r w:rsidR="0097782B" w:rsidRPr="0080728B">
        <w:rPr>
          <w:rFonts w:ascii="Times New Roman" w:hAnsi="Times New Roman" w:cs="Times New Roman"/>
          <w:color w:val="C00000"/>
          <w:sz w:val="22"/>
          <w:szCs w:val="22"/>
        </w:rPr>
        <w:t>цена в иностранной валюте</w:t>
      </w:r>
      <w:r w:rsidRPr="0080728B">
        <w:rPr>
          <w:rFonts w:ascii="Times New Roman" w:hAnsi="Times New Roman" w:cs="Times New Roman"/>
          <w:color w:val="C00000"/>
          <w:sz w:val="22"/>
          <w:szCs w:val="22"/>
        </w:rPr>
        <w:t>:</w:t>
      </w:r>
    </w:p>
    <w:p w14:paraId="2BF5D137" w14:textId="77777777" w:rsidR="0097782B" w:rsidRPr="0080728B" w:rsidRDefault="0097782B" w:rsidP="0080728B">
      <w:pPr>
        <w:pStyle w:val="RUS11"/>
        <w:widowControl w:val="0"/>
        <w:rPr>
          <w:rFonts w:ascii="Times New Roman" w:hAnsi="Times New Roman" w:cs="Times New Roman"/>
        </w:rPr>
      </w:pPr>
      <w:r w:rsidRPr="0080728B">
        <w:rPr>
          <w:rFonts w:ascii="Times New Roman" w:hAnsi="Times New Roman" w:cs="Times New Roman"/>
        </w:rPr>
        <w:t>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Pr="0080728B">
        <w:rPr>
          <w:rFonts w:ascii="Times New Roman" w:hAnsi="Times New Roman" w:cs="Times New Roman"/>
          <w:b/>
          <w:color w:val="C00000"/>
        </w:rPr>
        <w:t>.</w:t>
      </w:r>
      <w:r w:rsidR="0007186D" w:rsidRPr="0080728B">
        <w:rPr>
          <w:rFonts w:ascii="Times New Roman" w:hAnsi="Times New Roman" w:cs="Times New Roman"/>
          <w:b/>
          <w:color w:val="C00000"/>
        </w:rPr>
        <w:t>]</w:t>
      </w:r>
    </w:p>
    <w:p w14:paraId="10680858" w14:textId="3AF1EAEE" w:rsidR="00C01BE0" w:rsidRPr="0080728B" w:rsidRDefault="00C01BE0" w:rsidP="0080728B">
      <w:pPr>
        <w:pStyle w:val="RUS11"/>
        <w:widowControl w:val="0"/>
        <w:numPr>
          <w:ilvl w:val="0"/>
          <w:numId w:val="0"/>
        </w:numPr>
        <w:ind w:left="1"/>
        <w:rPr>
          <w:rFonts w:ascii="Times New Roman" w:hAnsi="Times New Roman" w:cs="Times New Roman"/>
          <w:i/>
        </w:rPr>
      </w:pPr>
      <w:r w:rsidRPr="0080728B">
        <w:rPr>
          <w:rFonts w:ascii="Times New Roman" w:hAnsi="Times New Roman" w:cs="Times New Roman"/>
          <w:i/>
          <w:color w:val="C00000"/>
        </w:rPr>
        <w:lastRenderedPageBreak/>
        <w:t>[ВАРИАНТ 1, если оплата по завершении Работ:</w:t>
      </w:r>
    </w:p>
    <w:p w14:paraId="0214D7E3" w14:textId="6DCE7224"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64E6A" w:rsidRPr="0080728B">
        <w:rPr>
          <w:rFonts w:ascii="Times New Roman" w:hAnsi="Times New Roman" w:cs="Times New Roman"/>
        </w:rPr>
        <w:t>не позднее [</w:t>
      </w:r>
      <w:r w:rsidR="00EC3517" w:rsidRPr="0080728B">
        <w:rPr>
          <w:rFonts w:ascii="Times New Roman" w:hAnsi="Times New Roman" w:cs="Times New Roman"/>
        </w:rPr>
        <w:t xml:space="preserve">60 </w:t>
      </w:r>
      <w:r w:rsidR="00364E6A" w:rsidRPr="0080728B">
        <w:rPr>
          <w:rFonts w:ascii="Times New Roman" w:hAnsi="Times New Roman" w:cs="Times New Roman"/>
        </w:rPr>
        <w:t>(</w:t>
      </w:r>
      <w:r w:rsidR="00746D2D" w:rsidRPr="0080728B">
        <w:rPr>
          <w:rFonts w:ascii="Times New Roman" w:hAnsi="Times New Roman" w:cs="Times New Roman"/>
        </w:rPr>
        <w:t>шестидесяти</w:t>
      </w:r>
      <w:r w:rsidR="00364E6A" w:rsidRPr="0080728B">
        <w:rPr>
          <w:rFonts w:ascii="Times New Roman" w:hAnsi="Times New Roman" w:cs="Times New Roman"/>
        </w:rPr>
        <w:t xml:space="preserve">) дней] 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14:paraId="74AAD09D" w14:textId="04951538" w:rsidR="004B77D4" w:rsidRPr="0080728B" w:rsidRDefault="004B77D4" w:rsidP="0080728B">
      <w:pPr>
        <w:pStyle w:val="RUS11"/>
        <w:widowControl w:val="0"/>
        <w:numPr>
          <w:ilvl w:val="0"/>
          <w:numId w:val="15"/>
        </w:numPr>
        <w:rPr>
          <w:rFonts w:ascii="Times New Roman" w:hAnsi="Times New Roman" w:cs="Times New Roman"/>
          <w:b/>
          <w:i/>
          <w:color w:val="FF0000"/>
        </w:rPr>
      </w:pPr>
      <w:r w:rsidRPr="0080728B">
        <w:rPr>
          <w:rFonts w:ascii="Times New Roman" w:hAnsi="Times New Roman" w:cs="Times New Roman"/>
        </w:rPr>
        <w:t>согласованно</w:t>
      </w:r>
      <w:r w:rsidR="007A6CBA" w:rsidRPr="0080728B">
        <w:rPr>
          <w:rFonts w:ascii="Times New Roman" w:hAnsi="Times New Roman" w:cs="Times New Roman"/>
        </w:rPr>
        <w:t>го</w:t>
      </w:r>
      <w:r w:rsidRPr="0080728B">
        <w:rPr>
          <w:rFonts w:ascii="Times New Roman" w:hAnsi="Times New Roman" w:cs="Times New Roman"/>
        </w:rPr>
        <w:t xml:space="preserve"> Заказчиком </w:t>
      </w:r>
      <w:r w:rsidR="007A6CBA" w:rsidRPr="0080728B">
        <w:rPr>
          <w:rFonts w:ascii="Times New Roman" w:hAnsi="Times New Roman" w:cs="Times New Roman"/>
        </w:rPr>
        <w:t>Результата работ</w:t>
      </w:r>
      <w:r w:rsidRPr="0080728B">
        <w:rPr>
          <w:rFonts w:ascii="Times New Roman" w:hAnsi="Times New Roman" w:cs="Times New Roman"/>
        </w:rPr>
        <w:t>, предоставленно</w:t>
      </w:r>
      <w:r w:rsidR="007A6CBA" w:rsidRPr="0080728B">
        <w:rPr>
          <w:rFonts w:ascii="Times New Roman" w:hAnsi="Times New Roman" w:cs="Times New Roman"/>
        </w:rPr>
        <w:t>го</w:t>
      </w:r>
      <w:r w:rsidRPr="0080728B">
        <w:rPr>
          <w:rFonts w:ascii="Times New Roman" w:hAnsi="Times New Roman" w:cs="Times New Roman"/>
        </w:rPr>
        <w:t xml:space="preserve"> Заказчику</w:t>
      </w:r>
      <w:r w:rsidR="00B04263" w:rsidRPr="0080728B">
        <w:rPr>
          <w:rFonts w:ascii="Times New Roman" w:hAnsi="Times New Roman" w:cs="Times New Roman"/>
        </w:rPr>
        <w:t xml:space="preserve">  в комплектации и оформленного согласно Заданию на проектирование и</w:t>
      </w:r>
      <w:r w:rsidRPr="0080728B">
        <w:rPr>
          <w:rFonts w:ascii="Times New Roman" w:hAnsi="Times New Roman" w:cs="Times New Roman"/>
        </w:rPr>
        <w:t xml:space="preserve"> </w:t>
      </w:r>
      <w:r w:rsidR="001F3A2A" w:rsidRPr="0080728B">
        <w:rPr>
          <w:rFonts w:ascii="Times New Roman" w:hAnsi="Times New Roman" w:cs="Times New Roman"/>
        </w:rPr>
        <w:t xml:space="preserve">п.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E43A57">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Договора</w:t>
      </w:r>
      <w:r w:rsidRPr="0080728B">
        <w:rPr>
          <w:rFonts w:ascii="Times New Roman" w:hAnsi="Times New Roman" w:cs="Times New Roman"/>
        </w:rPr>
        <w:t>;</w:t>
      </w:r>
    </w:p>
    <w:p w14:paraId="58121D3C" w14:textId="540890B6" w:rsidR="00C9181B" w:rsidRPr="0080728B" w:rsidRDefault="004B77D4" w:rsidP="0080728B">
      <w:pPr>
        <w:pStyle w:val="RUS11"/>
        <w:widowControl w:val="0"/>
        <w:numPr>
          <w:ilvl w:val="0"/>
          <w:numId w:val="15"/>
        </w:numPr>
        <w:rPr>
          <w:rFonts w:ascii="Times New Roman" w:hAnsi="Times New Roman" w:cs="Times New Roman"/>
        </w:rPr>
      </w:pPr>
      <w:r w:rsidRPr="0080728B">
        <w:rPr>
          <w:rFonts w:ascii="Times New Roman" w:hAnsi="Times New Roman" w:cs="Times New Roman"/>
        </w:rPr>
        <w:t>положительного результата Экспертизы (если ее проведение предусмотрено условиями Договора</w:t>
      </w:r>
      <w:r w:rsidR="00862464" w:rsidRPr="0080728B">
        <w:rPr>
          <w:rFonts w:ascii="Times New Roman" w:hAnsi="Times New Roman" w:cs="Times New Roman"/>
        </w:rPr>
        <w:t xml:space="preserve"> </w:t>
      </w:r>
      <w:r w:rsidRPr="0080728B">
        <w:rPr>
          <w:rFonts w:ascii="Times New Roman" w:hAnsi="Times New Roman" w:cs="Times New Roman"/>
        </w:rPr>
        <w:t>и</w:t>
      </w:r>
      <w:r w:rsidR="00E852DC" w:rsidRPr="0080728B">
        <w:rPr>
          <w:rFonts w:ascii="Times New Roman" w:hAnsi="Times New Roman" w:cs="Times New Roman"/>
        </w:rPr>
        <w:t>/</w:t>
      </w:r>
      <w:r w:rsidRPr="0080728B">
        <w:rPr>
          <w:rFonts w:ascii="Times New Roman" w:hAnsi="Times New Roman" w:cs="Times New Roman"/>
        </w:rPr>
        <w:t>или законом или отраслевыми правилами и стандартами)</w:t>
      </w:r>
      <w:r w:rsidR="0011250A" w:rsidRPr="0080728B">
        <w:rPr>
          <w:rFonts w:ascii="Times New Roman" w:hAnsi="Times New Roman" w:cs="Times New Roman"/>
        </w:rPr>
        <w:t>.</w:t>
      </w:r>
    </w:p>
    <w:p w14:paraId="49F85D7D" w14:textId="7FD3BD6D" w:rsidR="00BB0DBF" w:rsidRPr="0080728B" w:rsidRDefault="00BB0DBF" w:rsidP="0080728B">
      <w:pPr>
        <w:pStyle w:val="RUS11"/>
        <w:widowControl w:val="0"/>
        <w:rPr>
          <w:rFonts w:ascii="Times New Roman" w:hAnsi="Times New Roman" w:cs="Times New Roman"/>
        </w:rPr>
      </w:pPr>
      <w:r w:rsidRPr="0080728B">
        <w:rPr>
          <w:rFonts w:ascii="Times New Roman" w:hAnsi="Times New Roman" w:cs="Times New Roman"/>
        </w:rPr>
        <w:t xml:space="preserve">Выплата Гарантийного фонда производится Заказчиком в сроки и в порядке, предусмотренные 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_Ref496717085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25.5</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8276451" w14:textId="77777777" w:rsidR="00BB0DBF" w:rsidRPr="0080728B" w:rsidRDefault="00C01BE0" w:rsidP="0080728B">
      <w:pPr>
        <w:pStyle w:val="afb"/>
        <w:widowControl w:val="0"/>
        <w:ind w:left="1"/>
        <w:contextualSpacing w:val="0"/>
        <w:rPr>
          <w:rFonts w:ascii="Times New Roman" w:hAnsi="Times New Roman" w:cs="Times New Roman"/>
          <w:i/>
          <w:color w:val="C00000"/>
          <w:sz w:val="22"/>
          <w:szCs w:val="22"/>
        </w:rPr>
      </w:pPr>
      <w:r w:rsidRPr="0080728B">
        <w:rPr>
          <w:rFonts w:ascii="Times New Roman" w:hAnsi="Times New Roman" w:cs="Times New Roman"/>
          <w:i/>
          <w:color w:val="C00000"/>
          <w:sz w:val="22"/>
          <w:szCs w:val="22"/>
        </w:rPr>
        <w:t>[ВАРИАНТ 2, е</w:t>
      </w:r>
      <w:r w:rsidR="00BB0DBF" w:rsidRPr="0080728B">
        <w:rPr>
          <w:rFonts w:ascii="Times New Roman" w:hAnsi="Times New Roman" w:cs="Times New Roman"/>
          <w:i/>
          <w:color w:val="C00000"/>
          <w:sz w:val="22"/>
          <w:szCs w:val="22"/>
        </w:rPr>
        <w:t xml:space="preserve">сли условиями договора предусмотрена приемка </w:t>
      </w:r>
      <w:r w:rsidR="00AE199C" w:rsidRPr="0080728B">
        <w:rPr>
          <w:rFonts w:ascii="Times New Roman" w:hAnsi="Times New Roman" w:cs="Times New Roman"/>
          <w:i/>
          <w:color w:val="C00000"/>
          <w:sz w:val="22"/>
          <w:szCs w:val="22"/>
        </w:rPr>
        <w:t>поэтапная приемка выполненных Работ</w:t>
      </w:r>
      <w:r w:rsidRPr="0080728B">
        <w:rPr>
          <w:rFonts w:ascii="Times New Roman" w:hAnsi="Times New Roman" w:cs="Times New Roman"/>
          <w:i/>
          <w:color w:val="C00000"/>
          <w:sz w:val="22"/>
          <w:szCs w:val="22"/>
        </w:rPr>
        <w:t>:</w:t>
      </w:r>
    </w:p>
    <w:p w14:paraId="7A406471" w14:textId="77777777" w:rsidR="0011250A" w:rsidRPr="0080728B" w:rsidRDefault="0011250A" w:rsidP="0080728B">
      <w:pPr>
        <w:pStyle w:val="RUS11"/>
        <w:widowControl w:val="0"/>
        <w:rPr>
          <w:rFonts w:ascii="Times New Roman" w:hAnsi="Times New Roman" w:cs="Times New Roman"/>
        </w:rPr>
      </w:pPr>
      <w:bookmarkStart w:id="3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00937B35" w:rsidRPr="0080728B">
        <w:rPr>
          <w:rStyle w:val="aa"/>
          <w:rFonts w:ascii="Times New Roman" w:hAnsi="Times New Roman" w:cs="Times New Roman"/>
          <w:color w:val="C00000"/>
        </w:rPr>
        <w:footnoteReference w:id="4"/>
      </w:r>
      <w:r w:rsidRPr="0080728B">
        <w:rPr>
          <w:rFonts w:ascii="Times New Roman" w:hAnsi="Times New Roman" w:cs="Times New Roman"/>
        </w:rPr>
        <w:t xml:space="preserve"> направляет Заказчику оригиналы следующих документов:</w:t>
      </w:r>
      <w:bookmarkEnd w:id="3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3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3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3E448D89"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79CB" w:rsidRPr="0080728B">
        <w:rPr>
          <w:rFonts w:ascii="Times New Roman" w:hAnsi="Times New Roman" w:cs="Times New Roman"/>
          <w:iCs/>
        </w:rPr>
        <w:t>6</w:t>
      </w:r>
      <w:r w:rsidRPr="0080728B">
        <w:rPr>
          <w:rFonts w:ascii="Times New Roman" w:hAnsi="Times New Roman" w:cs="Times New Roman"/>
          <w:iCs/>
        </w:rPr>
        <w:t>0 (</w:t>
      </w:r>
      <w:r w:rsidR="003979CB" w:rsidRPr="0080728B">
        <w:rPr>
          <w:rFonts w:ascii="Times New Roman" w:hAnsi="Times New Roman" w:cs="Times New Roman"/>
          <w:iCs/>
        </w:rPr>
        <w:t>шестидесяти</w:t>
      </w:r>
      <w:r w:rsidRPr="0080728B">
        <w:rPr>
          <w:rFonts w:ascii="Times New Roman" w:hAnsi="Times New Roman" w:cs="Times New Roman"/>
          <w:iCs/>
        </w:rPr>
        <w:t xml:space="preserve">) </w:t>
      </w:r>
      <w:r w:rsidRPr="0080728B">
        <w:rPr>
          <w:rFonts w:ascii="Times New Roman" w:hAnsi="Times New Roman" w:cs="Times New Roman"/>
          <w:iCs/>
        </w:rPr>
        <w:lastRenderedPageBreak/>
        <w:t>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80728B">
        <w:rPr>
          <w:rFonts w:ascii="Times New Roman" w:hAnsi="Times New Roman" w:cs="Times New Roman"/>
          <w:iCs/>
        </w:rPr>
        <w:t xml:space="preserve">а субъектам малого и среднего предпринимательства – в течение 30 (тридцати) календарных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DD687C2" w14:textId="4FEB0D6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36" w:name="_Toc504140763"/>
      <w:bookmarkStart w:id="37" w:name="_Toc518653251"/>
      <w:bookmarkStart w:id="38" w:name="_Toc504140772"/>
      <w:bookmarkStart w:id="39"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36"/>
      <w:bookmarkEnd w:id="37"/>
    </w:p>
    <w:p w14:paraId="3D5FCF1F" w14:textId="77777777" w:rsidR="007736FC" w:rsidRPr="0080728B" w:rsidRDefault="007736FC" w:rsidP="007736FC">
      <w:pPr>
        <w:pStyle w:val="RUS1"/>
        <w:widowControl w:val="0"/>
        <w:spacing w:before="0"/>
        <w:rPr>
          <w:rFonts w:ascii="Times New Roman" w:hAnsi="Times New Roman" w:cs="Times New Roman"/>
        </w:rPr>
      </w:pPr>
      <w:bookmarkStart w:id="40" w:name="_Toc504140764"/>
      <w:bookmarkStart w:id="41" w:name="_Toc518653252"/>
      <w:r w:rsidRPr="0080728B">
        <w:rPr>
          <w:rFonts w:ascii="Times New Roman" w:hAnsi="Times New Roman" w:cs="Times New Roman"/>
        </w:rPr>
        <w:t>Обязательства Подрядчика</w:t>
      </w:r>
      <w:bookmarkEnd w:id="40"/>
      <w:bookmarkEnd w:id="41"/>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 ([●])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lastRenderedPageBreak/>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w:t>
      </w:r>
      <w:r w:rsidRPr="0080728B">
        <w:rPr>
          <w:rFonts w:ascii="Times New Roman" w:hAnsi="Times New Roman" w:cs="Times New Roman"/>
        </w:rPr>
        <w:lastRenderedPageBreak/>
        <w:t>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42"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42"/>
    </w:p>
    <w:p w14:paraId="7E48F98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C712650"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выполняет требования, установленные в Приложении №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10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rPr>
        <w:t>;</w:t>
      </w:r>
    </w:p>
    <w:p w14:paraId="5BD7A7D3"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11 </w:t>
      </w:r>
      <w:r w:rsidRPr="004A0636">
        <w:rPr>
          <w:rFonts w:ascii="Times New Roman" w:hAnsi="Times New Roman" w:cs="Times New Roman"/>
        </w:rPr>
        <w:fldChar w:fldCharType="begin"/>
      </w:r>
      <w:r w:rsidRPr="004A0636">
        <w:rPr>
          <w:rFonts w:ascii="Times New Roman" w:hAnsi="Times New Roman" w:cs="Times New Roman"/>
        </w:rPr>
        <w:instrText xml:space="preserve"> REF RefSCH12_1 \h  \* MERGEFORMAT </w:instrText>
      </w:r>
      <w:r w:rsidRPr="004A0636">
        <w:rPr>
          <w:rFonts w:ascii="Times New Roman" w:hAnsi="Times New Roman" w:cs="Times New Roman"/>
        </w:rPr>
      </w:r>
      <w:r w:rsidRPr="004A0636">
        <w:rPr>
          <w:rFonts w:ascii="Times New Roman" w:hAnsi="Times New Roman" w:cs="Times New Roman"/>
        </w:rPr>
        <w:fldChar w:fldCharType="separate"/>
      </w:r>
      <w:r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fldChar w:fldCharType="end"/>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w:t>
      </w:r>
      <w:r w:rsidRPr="0080728B">
        <w:rPr>
          <w:rFonts w:ascii="Times New Roman" w:hAnsi="Times New Roman" w:cs="Times New Roman"/>
        </w:rPr>
        <w:lastRenderedPageBreak/>
        <w:t xml:space="preserve">ознакомиться в день заключения Договора на веб-сайте: </w:t>
      </w:r>
      <w:hyperlink r:id="rId14" w:history="1">
        <w:r w:rsidR="00487FF1" w:rsidRPr="00487FF1">
          <w:rPr>
            <w:rStyle w:val="ad"/>
            <w:b/>
            <w:i/>
          </w:rPr>
          <w:t>https://www.eurosib-td.ru/ru/zakupki-rabot-i-uslug/dokumenty.php</w:t>
        </w:r>
      </w:hyperlink>
      <w:r w:rsidRPr="00487FF1">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509E8E2" w14:textId="200CC45D" w:rsidR="007736FC" w:rsidRPr="00F63C52" w:rsidRDefault="00944750" w:rsidP="007736FC">
      <w:pPr>
        <w:pStyle w:val="RUS111"/>
        <w:ind w:left="0"/>
        <w:rPr>
          <w:rFonts w:ascii="Times New Roman" w:hAnsi="Times New Roman" w:cs="Times New Roman"/>
          <w:highlight w:val="cyan"/>
        </w:rPr>
      </w:pPr>
      <w:r w:rsidRPr="00944750">
        <w:rPr>
          <w:rFonts w:ascii="Times New Roman" w:hAnsi="Times New Roman" w:cs="Times New Roman"/>
          <w:highlight w:val="cyan"/>
        </w:rPr>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Pr>
          <w:rFonts w:ascii="Times New Roman" w:hAnsi="Times New Roman" w:cs="Times New Roman"/>
          <w:highlight w:val="cyan"/>
        </w:rPr>
        <w:t>3</w:t>
      </w:r>
      <w:r w:rsidRPr="00944750">
        <w:rPr>
          <w:rFonts w:ascii="Times New Roman" w:hAnsi="Times New Roman" w:cs="Times New Roman"/>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Pr>
          <w:rFonts w:ascii="Times New Roman" w:hAnsi="Times New Roman" w:cs="Times New Roman"/>
          <w:highlight w:val="cyan"/>
        </w:rPr>
        <w:t>0</w:t>
      </w:r>
      <w:r w:rsidRPr="00944750">
        <w:rPr>
          <w:rFonts w:ascii="Times New Roman" w:hAnsi="Times New Roman" w:cs="Times New Roman"/>
          <w:highlight w:val="cyan"/>
        </w:rPr>
        <w:t xml:space="preserve"> к Договору</w:t>
      </w:r>
      <w:r w:rsidR="007736FC" w:rsidRPr="00F63C52">
        <w:rPr>
          <w:rFonts w:ascii="Times New Roman" w:hAnsi="Times New Roman" w:cs="Times New Roman"/>
          <w:highlight w:val="cyan"/>
        </w:rPr>
        <w:t xml:space="preserve">. </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43" w:name="_Toc504140765"/>
      <w:bookmarkStart w:id="44" w:name="_Toc518653253"/>
      <w:r w:rsidRPr="004A0636">
        <w:rPr>
          <w:rFonts w:ascii="Times New Roman" w:hAnsi="Times New Roman" w:cs="Times New Roman"/>
        </w:rPr>
        <w:t>Права Подрядчика</w:t>
      </w:r>
      <w:bookmarkEnd w:id="43"/>
      <w:bookmarkEnd w:id="44"/>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lastRenderedPageBreak/>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7A20F0DA"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487FF1">
        <w:rPr>
          <w:rFonts w:ascii="Times New Roman" w:hAnsi="Times New Roman" w:cs="Times New Roman"/>
        </w:rPr>
        <w:t>внутриобъектового</w:t>
      </w:r>
      <w:proofErr w:type="spellEnd"/>
      <w:r w:rsidRPr="00487FF1">
        <w:rPr>
          <w:rFonts w:ascii="Times New Roman" w:hAnsi="Times New Roman" w:cs="Times New Roman"/>
        </w:rPr>
        <w:t xml:space="preserve"> режима, опубликованным на официальном сайте Заказчика</w:t>
      </w:r>
      <w:r w:rsidR="00487FF1" w:rsidRPr="00487FF1">
        <w:rPr>
          <w:rFonts w:ascii="Times New Roman" w:hAnsi="Times New Roman" w:cs="Times New Roman"/>
        </w:rPr>
        <w:t xml:space="preserve"> </w:t>
      </w:r>
      <w:hyperlink r:id="rId15"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487FF1">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487FF1">
        <w:rPr>
          <w:rFonts w:ascii="Times New Roman" w:hAnsi="Times New Roman" w:cs="Times New Roman"/>
          <w:b/>
        </w:rPr>
      </w:r>
      <w:r w:rsidRPr="00487FF1">
        <w:rPr>
          <w:rFonts w:ascii="Times New Roman" w:hAnsi="Times New Roman" w:cs="Times New Roman"/>
          <w:b/>
        </w:rPr>
        <w:fldChar w:fldCharType="separate"/>
      </w:r>
      <w:r w:rsidRPr="00487FF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87FF1">
        <w:rPr>
          <w:rFonts w:ascii="Times New Roman" w:hAnsi="Times New Roman" w:cs="Times New Roman"/>
          <w:b/>
        </w:rPr>
        <w:fldChar w:fldCharType="end"/>
      </w:r>
      <w:r w:rsidRPr="00487FF1">
        <w:rPr>
          <w:rFonts w:ascii="Times New Roman" w:hAnsi="Times New Roman" w:cs="Times New Roman"/>
          <w:b/>
        </w:rPr>
        <w:t>)</w:t>
      </w:r>
      <w:r w:rsidRPr="00487FF1">
        <w:rPr>
          <w:rFonts w:ascii="Times New Roman" w:hAnsi="Times New Roman" w:cs="Times New Roman"/>
        </w:rPr>
        <w:t xml:space="preserve"> </w:t>
      </w:r>
      <w:r w:rsidRPr="00487FF1">
        <w:rPr>
          <w:rFonts w:ascii="Times New Roman" w:hAnsi="Times New Roman" w:cs="Times New Roman"/>
          <w:b/>
        </w:rPr>
        <w:t>Приложения № 10 к Договору .</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45" w:name="_Toc504140766"/>
      <w:bookmarkStart w:id="46" w:name="_Toc518653254"/>
      <w:r w:rsidRPr="0080728B">
        <w:rPr>
          <w:rFonts w:ascii="Times New Roman" w:hAnsi="Times New Roman" w:cs="Times New Roman"/>
        </w:rPr>
        <w:t>Обязательства Заказчика</w:t>
      </w:r>
      <w:bookmarkEnd w:id="45"/>
      <w:bookmarkEnd w:id="46"/>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b/>
        </w:rPr>
        <w:t>)</w:t>
      </w:r>
      <w:r w:rsidRPr="004A0636">
        <w:rPr>
          <w:rFonts w:ascii="Times New Roman" w:hAnsi="Times New Roman" w:cs="Times New Roman"/>
        </w:rPr>
        <w:t xml:space="preserve"> </w:t>
      </w:r>
      <w:r w:rsidRPr="004A0636">
        <w:rPr>
          <w:rFonts w:ascii="Times New Roman" w:hAnsi="Times New Roman" w:cs="Times New Roman"/>
          <w:b/>
        </w:rPr>
        <w:t>Приложения № 10 к Договору .</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47" w:name="_Toc504140767"/>
      <w:bookmarkStart w:id="48" w:name="_Toc518653255"/>
      <w:r w:rsidRPr="0080728B">
        <w:rPr>
          <w:rFonts w:ascii="Times New Roman" w:hAnsi="Times New Roman" w:cs="Times New Roman"/>
        </w:rPr>
        <w:t>Права Заказчика</w:t>
      </w:r>
      <w:bookmarkEnd w:id="47"/>
      <w:bookmarkEnd w:id="48"/>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w:t>
      </w:r>
      <w:r w:rsidRPr="0080728B">
        <w:rPr>
          <w:rFonts w:ascii="Times New Roman" w:hAnsi="Times New Roman" w:cs="Times New Roman"/>
        </w:rPr>
        <w:lastRenderedPageBreak/>
        <w:t>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49" w:name="_Toc504140768"/>
      <w:bookmarkStart w:id="50" w:name="_Toc518653256"/>
      <w:r w:rsidRPr="0080728B">
        <w:rPr>
          <w:rFonts w:ascii="Times New Roman" w:hAnsi="Times New Roman" w:cs="Times New Roman"/>
        </w:rPr>
        <w:t>Персонал Подрядчика</w:t>
      </w:r>
      <w:bookmarkEnd w:id="49"/>
      <w:bookmarkEnd w:id="50"/>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51" w:name="_Toc504140769"/>
      <w:bookmarkStart w:id="52" w:name="_Toc518653257"/>
      <w:r w:rsidRPr="0080728B">
        <w:rPr>
          <w:rFonts w:ascii="Times New Roman" w:hAnsi="Times New Roman" w:cs="Times New Roman"/>
        </w:rPr>
        <w:t>Членство в саморегулируемой организации</w:t>
      </w:r>
      <w:bookmarkEnd w:id="51"/>
      <w:bookmarkEnd w:id="52"/>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53" w:name="_Ref493725629"/>
      <w:bookmarkStart w:id="54" w:name="_Toc504140770"/>
      <w:bookmarkStart w:id="55" w:name="_Toc518653258"/>
      <w:r w:rsidRPr="0080728B">
        <w:rPr>
          <w:rFonts w:ascii="Times New Roman" w:hAnsi="Times New Roman" w:cs="Times New Roman"/>
        </w:rPr>
        <w:t>Привлечение Субподрядных организаций</w:t>
      </w:r>
      <w:bookmarkEnd w:id="53"/>
      <w:bookmarkEnd w:id="54"/>
      <w:bookmarkEnd w:id="55"/>
    </w:p>
    <w:p w14:paraId="5CF4732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56"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6"/>
    </w:p>
    <w:p w14:paraId="6624EDB3" w14:textId="77777777" w:rsidR="007736FC" w:rsidRPr="0080728B" w:rsidRDefault="007736FC" w:rsidP="007736FC">
      <w:pPr>
        <w:pStyle w:val="RUS11"/>
        <w:widowControl w:val="0"/>
        <w:rPr>
          <w:rFonts w:ascii="Times New Roman" w:hAnsi="Times New Roman" w:cs="Times New Roman"/>
        </w:rPr>
      </w:pPr>
      <w:bookmarkStart w:id="57"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7"/>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lastRenderedPageBreak/>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 [●] ([●])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lastRenderedPageBreak/>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58" w:name="_Toc504140771"/>
      <w:bookmarkStart w:id="59" w:name="_Toc518653259"/>
      <w:r w:rsidRPr="0080728B">
        <w:rPr>
          <w:rFonts w:ascii="Times New Roman" w:hAnsi="Times New Roman" w:cs="Times New Roman"/>
        </w:rPr>
        <w:t>Исходные данные</w:t>
      </w:r>
      <w:bookmarkEnd w:id="58"/>
      <w:bookmarkEnd w:id="59"/>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60"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0"/>
    </w:p>
    <w:p w14:paraId="5BB7C532" w14:textId="77777777" w:rsidR="007736FC" w:rsidRPr="0080728B" w:rsidRDefault="007736FC" w:rsidP="007736FC">
      <w:pPr>
        <w:pStyle w:val="RUS11"/>
        <w:widowControl w:val="0"/>
        <w:rPr>
          <w:rFonts w:ascii="Times New Roman" w:hAnsi="Times New Roman" w:cs="Times New Roman"/>
        </w:rPr>
      </w:pPr>
      <w:bookmarkStart w:id="61" w:name="_Ref493722979"/>
      <w:r w:rsidRPr="0080728B">
        <w:rPr>
          <w:rFonts w:ascii="Times New Roman" w:hAnsi="Times New Roman" w:cs="Times New Roman"/>
        </w:rPr>
        <w:t>[</w:t>
      </w:r>
      <w:proofErr w:type="gramStart"/>
      <w:r w:rsidRPr="0080728B">
        <w:rPr>
          <w:rFonts w:ascii="Times New Roman" w:hAnsi="Times New Roman" w:cs="Times New Roman"/>
        </w:rPr>
        <w:t>В</w:t>
      </w:r>
      <w:proofErr w:type="gramEnd"/>
      <w:r w:rsidRPr="0080728B">
        <w:rPr>
          <w:rFonts w:ascii="Times New Roman" w:hAnsi="Times New Roman" w:cs="Times New Roman"/>
        </w:rPr>
        <w:t xml:space="preserve">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1"/>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62"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2"/>
    </w:p>
    <w:p w14:paraId="5211A490" w14:textId="77777777" w:rsidR="007736FC" w:rsidRPr="0080728B" w:rsidRDefault="007736FC" w:rsidP="007736FC">
      <w:pPr>
        <w:pStyle w:val="RUS11"/>
        <w:widowControl w:val="0"/>
        <w:rPr>
          <w:rFonts w:ascii="Times New Roman" w:hAnsi="Times New Roman" w:cs="Times New Roman"/>
        </w:rPr>
      </w:pPr>
      <w:bookmarkStart w:id="63"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w:t>
      </w:r>
      <w:r w:rsidRPr="0080728B">
        <w:rPr>
          <w:rFonts w:ascii="Times New Roman" w:hAnsi="Times New Roman" w:cs="Times New Roman"/>
        </w:rPr>
        <w:lastRenderedPageBreak/>
        <w:t xml:space="preserve">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Pr="0080728B">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3"/>
    </w:p>
    <w:p w14:paraId="09E31A4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77777777" w:rsidR="007736FC" w:rsidRPr="0080728B" w:rsidRDefault="007736FC" w:rsidP="007736FC">
      <w:pPr>
        <w:pStyle w:val="RUS11"/>
        <w:widowControl w:val="0"/>
        <w:rPr>
          <w:rFonts w:ascii="Times New Roman" w:hAnsi="Times New Roman" w:cs="Times New Roman"/>
        </w:rPr>
      </w:pPr>
      <w:bookmarkStart w:id="64"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64"/>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65"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5"/>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66" w:name="_Hlt500771388"/>
      <w:bookmarkStart w:id="67" w:name="_Toc504140776"/>
      <w:bookmarkStart w:id="68" w:name="_Toc518653266"/>
      <w:bookmarkEnd w:id="38"/>
      <w:bookmarkEnd w:id="39"/>
      <w:bookmarkEnd w:id="66"/>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69" w:name="_Toc504140773"/>
      <w:bookmarkStart w:id="70" w:name="_Toc518653261"/>
      <w:r w:rsidRPr="0080728B">
        <w:rPr>
          <w:rFonts w:ascii="Times New Roman" w:hAnsi="Times New Roman" w:cs="Times New Roman"/>
        </w:rPr>
        <w:t>Порядок осуществления и приемки работ</w:t>
      </w:r>
      <w:bookmarkEnd w:id="69"/>
      <w:bookmarkEnd w:id="70"/>
    </w:p>
    <w:p w14:paraId="29D4174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5.7</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77777777" w:rsidR="00D56A84" w:rsidRPr="0080728B" w:rsidRDefault="00D56A84" w:rsidP="00D56A84">
      <w:pPr>
        <w:pStyle w:val="RUS11"/>
        <w:widowControl w:val="0"/>
        <w:rPr>
          <w:rFonts w:ascii="Times New Roman" w:hAnsi="Times New Roman" w:cs="Times New Roman"/>
        </w:rPr>
      </w:pPr>
      <w:bookmarkStart w:id="71" w:name="_Hlt500771216"/>
      <w:bookmarkStart w:id="72" w:name="_Hlt500771237"/>
      <w:bookmarkStart w:id="73" w:name="_Ref500756479"/>
      <w:bookmarkStart w:id="74" w:name="_Ref513219314"/>
      <w:bookmarkEnd w:id="71"/>
      <w:bookmarkEnd w:id="72"/>
      <w:r w:rsidRPr="0080728B">
        <w:rPr>
          <w:rFonts w:ascii="Times New Roman" w:hAnsi="Times New Roman" w:cs="Times New Roman"/>
        </w:rPr>
        <w:t xml:space="preserve">В части сметной документации Заказчику </w:t>
      </w:r>
      <w:bookmarkEnd w:id="73"/>
      <w:r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74"/>
    </w:p>
    <w:p w14:paraId="0CE6831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w:t>
      </w:r>
      <w:r w:rsidRPr="0080728B">
        <w:rPr>
          <w:rFonts w:ascii="Times New Roman" w:hAnsi="Times New Roman" w:cs="Times New Roman"/>
        </w:rPr>
        <w:lastRenderedPageBreak/>
        <w:t xml:space="preserve">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75"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75"/>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w:t>
      </w:r>
      <w:r w:rsidRPr="0080728B">
        <w:rPr>
          <w:rFonts w:ascii="Times New Roman" w:hAnsi="Times New Roman" w:cs="Times New Roman"/>
        </w:rPr>
        <w:lastRenderedPageBreak/>
        <w:t>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76" w:name="_Toc518653262"/>
      <w:r w:rsidRPr="0080728B">
        <w:rPr>
          <w:rFonts w:ascii="Times New Roman" w:hAnsi="Times New Roman" w:cs="Times New Roman"/>
        </w:rPr>
        <w:t>Качество выполнения Работ и контроль качества</w:t>
      </w:r>
      <w:bookmarkEnd w:id="76"/>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вправе вмешаться в </w:t>
      </w:r>
      <w:proofErr w:type="gramStart"/>
      <w:r w:rsidRPr="0080728B">
        <w:rPr>
          <w:rFonts w:ascii="Times New Roman" w:hAnsi="Times New Roman" w:cs="Times New Roman"/>
        </w:rPr>
        <w:t>выполнение  Работ</w:t>
      </w:r>
      <w:proofErr w:type="gramEnd"/>
      <w:r w:rsidRPr="0080728B">
        <w:rPr>
          <w:rFonts w:ascii="Times New Roman" w:hAnsi="Times New Roman" w:cs="Times New Roman"/>
        </w:rPr>
        <w:t>,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77" w:name="_Toc518653263"/>
      <w:r w:rsidRPr="0080728B">
        <w:rPr>
          <w:rFonts w:ascii="Times New Roman" w:hAnsi="Times New Roman" w:cs="Times New Roman"/>
        </w:rPr>
        <w:t>Устранение недостатков в период выполнения Работ</w:t>
      </w:r>
      <w:bookmarkEnd w:id="77"/>
    </w:p>
    <w:p w14:paraId="5F0FEA4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proofErr w:type="gramStart"/>
      <w:r w:rsidRPr="0080728B">
        <w:rPr>
          <w:rFonts w:ascii="Times New Roman" w:hAnsi="Times New Roman" w:cs="Times New Roman"/>
        </w:rPr>
        <w:t>выполнения  Работ</w:t>
      </w:r>
      <w:proofErr w:type="gramEnd"/>
      <w:r w:rsidRPr="0080728B">
        <w:rPr>
          <w:rFonts w:ascii="Times New Roman" w:hAnsi="Times New Roman" w:cs="Times New Roman"/>
        </w:rPr>
        <w:t>.</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8" w:name="_Toc496879570"/>
      <w:bookmarkEnd w:id="78"/>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lastRenderedPageBreak/>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79" w:name="_Toc504140774"/>
      <w:bookmarkStart w:id="80" w:name="_Toc518653264"/>
      <w:r w:rsidRPr="0080728B">
        <w:rPr>
          <w:rFonts w:ascii="Times New Roman" w:hAnsi="Times New Roman" w:cs="Times New Roman"/>
        </w:rPr>
        <w:t>Изменение Работ</w:t>
      </w:r>
      <w:bookmarkEnd w:id="79"/>
      <w:bookmarkEnd w:id="80"/>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81" w:name="_Toc504140775"/>
      <w:bookmarkStart w:id="82" w:name="_Toc518653265"/>
      <w:bookmarkStart w:id="83" w:name="_Ref493704750"/>
      <w:r w:rsidRPr="0080728B">
        <w:rPr>
          <w:rFonts w:ascii="Times New Roman" w:hAnsi="Times New Roman" w:cs="Times New Roman"/>
        </w:rPr>
        <w:t>Дополнительные Работы</w:t>
      </w:r>
      <w:bookmarkEnd w:id="81"/>
      <w:bookmarkEnd w:id="82"/>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83"/>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67"/>
      <w:bookmarkEnd w:id="68"/>
    </w:p>
    <w:p w14:paraId="194717C9" w14:textId="77777777" w:rsidR="00D94937" w:rsidRPr="0080728B" w:rsidRDefault="00AD1BAD" w:rsidP="0080728B">
      <w:pPr>
        <w:pStyle w:val="RUS1"/>
        <w:widowControl w:val="0"/>
        <w:spacing w:before="0"/>
        <w:rPr>
          <w:rFonts w:ascii="Times New Roman" w:hAnsi="Times New Roman" w:cs="Times New Roman"/>
        </w:rPr>
      </w:pPr>
      <w:bookmarkStart w:id="84" w:name="_Toc504140777"/>
      <w:bookmarkStart w:id="85"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84"/>
      <w:bookmarkEnd w:id="85"/>
    </w:p>
    <w:p w14:paraId="57683B48" w14:textId="58837722" w:rsidR="00324736" w:rsidRPr="0080728B" w:rsidRDefault="00324736" w:rsidP="0080728B">
      <w:pPr>
        <w:pStyle w:val="RUS11"/>
        <w:widowControl w:val="0"/>
        <w:rPr>
          <w:rFonts w:ascii="Times New Roman" w:hAnsi="Times New Roman" w:cs="Times New Roman"/>
        </w:rPr>
      </w:pPr>
      <w:bookmarkStart w:id="8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86"/>
    </w:p>
    <w:p w14:paraId="54B71B03" w14:textId="502E7992"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w:t>
      </w:r>
      <w:r w:rsidR="006A4F18" w:rsidRPr="0080728B">
        <w:rPr>
          <w:rFonts w:ascii="Times New Roman" w:hAnsi="Times New Roman" w:cs="Times New Roman"/>
        </w:rPr>
        <w:lastRenderedPageBreak/>
        <w:t xml:space="preserve">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87" w:name="_Toc504140778"/>
      <w:bookmarkStart w:id="88" w:name="_Toc518653268"/>
      <w:r w:rsidRPr="0080728B">
        <w:rPr>
          <w:rFonts w:ascii="Times New Roman" w:hAnsi="Times New Roman" w:cs="Times New Roman"/>
        </w:rPr>
        <w:t>Распределение прав на результаты интеллектуальной деятельности</w:t>
      </w:r>
      <w:bookmarkEnd w:id="87"/>
      <w:bookmarkEnd w:id="88"/>
    </w:p>
    <w:p w14:paraId="01AA5848" w14:textId="77777777" w:rsidR="007854F9" w:rsidRPr="0080728B" w:rsidRDefault="007854F9" w:rsidP="0080728B">
      <w:pPr>
        <w:pStyle w:val="RUS11"/>
        <w:widowControl w:val="0"/>
        <w:rPr>
          <w:rFonts w:ascii="Times New Roman" w:hAnsi="Times New Roman" w:cs="Times New Roman"/>
        </w:rPr>
      </w:pPr>
      <w:bookmarkStart w:id="8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9"/>
    </w:p>
    <w:p w14:paraId="7F096E5C" w14:textId="7ADCB4A2" w:rsidR="007854F9" w:rsidRPr="0080728B" w:rsidRDefault="007854F9" w:rsidP="0080728B">
      <w:pPr>
        <w:pStyle w:val="RUS11"/>
        <w:widowControl w:val="0"/>
        <w:rPr>
          <w:rFonts w:ascii="Times New Roman" w:hAnsi="Times New Roman" w:cs="Times New Roman"/>
        </w:rPr>
      </w:pPr>
      <w:bookmarkStart w:id="9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9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proofErr w:type="gramStart"/>
      <w:r w:rsidRPr="0080728B">
        <w:rPr>
          <w:rFonts w:ascii="Times New Roman" w:hAnsi="Times New Roman" w:cs="Times New Roman"/>
          <w:bCs/>
        </w:rPr>
        <w:t xml:space="preserve">административные </w:t>
      </w:r>
      <w:r w:rsidR="004C050F" w:rsidRPr="0080728B">
        <w:rPr>
          <w:rFonts w:ascii="Times New Roman" w:hAnsi="Times New Roman" w:cs="Times New Roman"/>
          <w:bCs/>
        </w:rPr>
        <w:t xml:space="preserve"> и</w:t>
      </w:r>
      <w:proofErr w:type="gramEnd"/>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03968050" w14:textId="5827AF97" w:rsidR="00235791" w:rsidRPr="0080728B" w:rsidRDefault="008A093C" w:rsidP="0080728B">
      <w:pPr>
        <w:widowControl w:val="0"/>
        <w:autoSpaceDE w:val="0"/>
        <w:autoSpaceDN w:val="0"/>
        <w:adjustRightInd w:val="0"/>
        <w:jc w:val="both"/>
        <w:rPr>
          <w:rFonts w:ascii="Times New Roman" w:hAnsi="Times New Roman" w:cs="Times New Roman"/>
          <w:bCs/>
          <w:color w:val="C00000"/>
          <w:sz w:val="22"/>
          <w:szCs w:val="22"/>
        </w:rPr>
      </w:pPr>
      <w:r w:rsidRPr="0080728B">
        <w:rPr>
          <w:rFonts w:ascii="Times New Roman" w:hAnsi="Times New Roman" w:cs="Times New Roman"/>
          <w:b/>
          <w:bCs/>
          <w:color w:val="C00000"/>
          <w:sz w:val="22"/>
          <w:szCs w:val="22"/>
        </w:rPr>
        <w:t>[</w:t>
      </w:r>
      <w:r w:rsidRPr="0080728B">
        <w:rPr>
          <w:rFonts w:ascii="Times New Roman" w:hAnsi="Times New Roman" w:cs="Times New Roman"/>
          <w:b/>
          <w:color w:val="C00000"/>
          <w:sz w:val="22"/>
          <w:szCs w:val="22"/>
        </w:rPr>
        <w:t>ВАРИАНТ (</w:t>
      </w:r>
      <w:r w:rsidR="00235791" w:rsidRPr="0080728B">
        <w:rPr>
          <w:rFonts w:ascii="Times New Roman" w:hAnsi="Times New Roman" w:cs="Times New Roman"/>
          <w:b/>
          <w:bCs/>
          <w:i/>
          <w:color w:val="C00000"/>
          <w:sz w:val="22"/>
          <w:szCs w:val="22"/>
        </w:rPr>
        <w:t xml:space="preserve">Пункты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_Ref493723515 \r  \* MERGEFORMAT </w:instrText>
      </w:r>
      <w:r w:rsidR="0009383D" w:rsidRPr="0080728B">
        <w:rPr>
          <w:rFonts w:ascii="Times New Roman" w:hAnsi="Times New Roman" w:cs="Times New Roman"/>
          <w:sz w:val="22"/>
          <w:szCs w:val="22"/>
        </w:rPr>
        <w:fldChar w:fldCharType="separate"/>
      </w:r>
      <w:r w:rsidR="00E43A57" w:rsidRPr="00E43A57">
        <w:rPr>
          <w:rFonts w:ascii="Times New Roman" w:hAnsi="Times New Roman" w:cs="Times New Roman"/>
          <w:b/>
          <w:bCs/>
          <w:i/>
          <w:color w:val="C00000"/>
          <w:sz w:val="22"/>
          <w:szCs w:val="22"/>
        </w:rPr>
        <w:t>20.5</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и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_Ref493723521 \r  \* MERGEFORMAT </w:instrText>
      </w:r>
      <w:r w:rsidR="0009383D" w:rsidRPr="0080728B">
        <w:rPr>
          <w:rFonts w:ascii="Times New Roman" w:hAnsi="Times New Roman" w:cs="Times New Roman"/>
          <w:sz w:val="22"/>
          <w:szCs w:val="22"/>
        </w:rPr>
        <w:fldChar w:fldCharType="separate"/>
      </w:r>
      <w:r w:rsidR="00E43A57" w:rsidRPr="00E43A57">
        <w:rPr>
          <w:rFonts w:ascii="Times New Roman" w:hAnsi="Times New Roman" w:cs="Times New Roman"/>
          <w:b/>
          <w:bCs/>
          <w:i/>
          <w:color w:val="C00000"/>
          <w:sz w:val="22"/>
          <w:szCs w:val="22"/>
        </w:rPr>
        <w:t>20.6</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применяются в случае, когда все исключительные права в пол</w:t>
      </w:r>
      <w:r w:rsidRPr="0080728B">
        <w:rPr>
          <w:rFonts w:ascii="Times New Roman" w:hAnsi="Times New Roman" w:cs="Times New Roman"/>
          <w:b/>
          <w:bCs/>
          <w:i/>
          <w:color w:val="C00000"/>
          <w:sz w:val="22"/>
          <w:szCs w:val="22"/>
        </w:rPr>
        <w:t>ном объеме передаются Заказчику:</w:t>
      </w:r>
    </w:p>
    <w:p w14:paraId="3FC5346F" w14:textId="175C7B60" w:rsidR="007854F9" w:rsidRPr="0080728B" w:rsidRDefault="007854F9" w:rsidP="0080728B">
      <w:pPr>
        <w:pStyle w:val="RUS11"/>
        <w:widowControl w:val="0"/>
        <w:rPr>
          <w:rFonts w:ascii="Times New Roman" w:hAnsi="Times New Roman" w:cs="Times New Roman"/>
        </w:rPr>
      </w:pPr>
      <w:bookmarkStart w:id="9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91"/>
    </w:p>
    <w:p w14:paraId="0B796915" w14:textId="77777777" w:rsidR="007854F9" w:rsidRPr="0080728B" w:rsidRDefault="007854F9" w:rsidP="0080728B">
      <w:pPr>
        <w:pStyle w:val="RUS11"/>
        <w:widowControl w:val="0"/>
        <w:rPr>
          <w:rFonts w:ascii="Times New Roman" w:hAnsi="Times New Roman" w:cs="Times New Roman"/>
        </w:rPr>
      </w:pPr>
      <w:bookmarkStart w:id="92"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92"/>
      <w:r w:rsidR="008A093C" w:rsidRPr="0080728B">
        <w:rPr>
          <w:rFonts w:ascii="Times New Roman" w:hAnsi="Times New Roman" w:cs="Times New Roman"/>
          <w:b/>
          <w:color w:val="C00000"/>
        </w:rPr>
        <w:t>]</w:t>
      </w:r>
    </w:p>
    <w:p w14:paraId="4BC10D8A" w14:textId="516241BD" w:rsidR="00235791" w:rsidRPr="0080728B" w:rsidRDefault="008A093C" w:rsidP="0080728B">
      <w:pPr>
        <w:widowControl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w:t>
      </w:r>
      <w:r w:rsidRPr="0080728B">
        <w:rPr>
          <w:rFonts w:ascii="Times New Roman" w:hAnsi="Times New Roman" w:cs="Times New Roman"/>
          <w:b/>
          <w:color w:val="C00000"/>
          <w:sz w:val="22"/>
          <w:szCs w:val="22"/>
        </w:rPr>
        <w:t>(</w:t>
      </w:r>
      <w:r w:rsidR="00235791" w:rsidRPr="0080728B">
        <w:rPr>
          <w:rFonts w:ascii="Times New Roman" w:hAnsi="Times New Roman" w:cs="Times New Roman"/>
          <w:color w:val="C00000"/>
          <w:sz w:val="22"/>
          <w:szCs w:val="22"/>
        </w:rPr>
        <w:t xml:space="preserve">Пункт </w:t>
      </w:r>
      <w:r w:rsidR="003D6FA7" w:rsidRPr="0080728B">
        <w:rPr>
          <w:rFonts w:ascii="Times New Roman" w:hAnsi="Times New Roman" w:cs="Times New Roman"/>
          <w:sz w:val="22"/>
          <w:szCs w:val="22"/>
        </w:rPr>
        <w:fldChar w:fldCharType="begin"/>
      </w:r>
      <w:r w:rsidR="003D6FA7" w:rsidRPr="0080728B">
        <w:rPr>
          <w:rFonts w:ascii="Times New Roman" w:hAnsi="Times New Roman" w:cs="Times New Roman"/>
          <w:sz w:val="22"/>
          <w:szCs w:val="22"/>
        </w:rPr>
        <w:instrText xml:space="preserve"> REF _Ref494391537 \r \h  \* MERGEFORMAT </w:instrText>
      </w:r>
      <w:r w:rsidR="003D6FA7" w:rsidRPr="0080728B">
        <w:rPr>
          <w:rFonts w:ascii="Times New Roman" w:hAnsi="Times New Roman" w:cs="Times New Roman"/>
          <w:sz w:val="22"/>
          <w:szCs w:val="22"/>
        </w:rPr>
      </w:r>
      <w:r w:rsidR="003D6FA7" w:rsidRPr="0080728B">
        <w:rPr>
          <w:rFonts w:ascii="Times New Roman" w:hAnsi="Times New Roman" w:cs="Times New Roman"/>
          <w:sz w:val="22"/>
          <w:szCs w:val="22"/>
        </w:rPr>
        <w:fldChar w:fldCharType="separate"/>
      </w:r>
      <w:r w:rsidR="00E43A57" w:rsidRPr="00E43A57">
        <w:rPr>
          <w:rFonts w:ascii="Times New Roman" w:hAnsi="Times New Roman" w:cs="Times New Roman"/>
          <w:color w:val="C00000"/>
          <w:sz w:val="22"/>
          <w:szCs w:val="22"/>
        </w:rPr>
        <w:t>20.7</w:t>
      </w:r>
      <w:r w:rsidR="003D6FA7" w:rsidRPr="0080728B">
        <w:rPr>
          <w:rFonts w:ascii="Times New Roman" w:hAnsi="Times New Roman" w:cs="Times New Roman"/>
          <w:sz w:val="22"/>
          <w:szCs w:val="22"/>
        </w:rPr>
        <w:fldChar w:fldCharType="end"/>
      </w:r>
      <w:r w:rsidR="00235791" w:rsidRPr="0080728B">
        <w:rPr>
          <w:rFonts w:ascii="Times New Roman" w:hAnsi="Times New Roman" w:cs="Times New Roman"/>
          <w:color w:val="C00000"/>
          <w:sz w:val="22"/>
          <w:szCs w:val="22"/>
        </w:rPr>
        <w:t xml:space="preserve"> применяется в случае, когда Заказчику предоставляется лицензия на использование Объектов</w:t>
      </w:r>
      <w:r w:rsidRPr="0080728B">
        <w:rPr>
          <w:rFonts w:ascii="Times New Roman" w:hAnsi="Times New Roman" w:cs="Times New Roman"/>
          <w:color w:val="C00000"/>
          <w:sz w:val="22"/>
          <w:szCs w:val="22"/>
        </w:rPr>
        <w:t xml:space="preserve"> интеллектуальной собственности:</w:t>
      </w:r>
    </w:p>
    <w:p w14:paraId="483148D7" w14:textId="77777777" w:rsidR="007854F9" w:rsidRPr="0080728B" w:rsidRDefault="007854F9" w:rsidP="0080728B">
      <w:pPr>
        <w:pStyle w:val="RUS11"/>
        <w:widowControl w:val="0"/>
        <w:rPr>
          <w:rFonts w:ascii="Times New Roman" w:hAnsi="Times New Roman" w:cs="Times New Roman"/>
        </w:rPr>
      </w:pPr>
      <w:bookmarkStart w:id="93" w:name="_Ref494391537"/>
      <w:r w:rsidRPr="0080728B">
        <w:rPr>
          <w:rFonts w:ascii="Times New Roman" w:hAnsi="Times New Roman" w:cs="Times New Roman"/>
        </w:rPr>
        <w:t xml:space="preserve">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и составляет </w:t>
      </w:r>
      <w:r w:rsidR="003D1FDF" w:rsidRPr="0080728B">
        <w:rPr>
          <w:rFonts w:ascii="Times New Roman" w:hAnsi="Times New Roman" w:cs="Times New Roman"/>
        </w:rPr>
        <w:t>[●]</w:t>
      </w:r>
      <w:r w:rsidRPr="0080728B">
        <w:rPr>
          <w:rFonts w:ascii="Times New Roman" w:hAnsi="Times New Roman" w:cs="Times New Roman"/>
        </w:rPr>
        <w:t xml:space="preserve">.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w:t>
      </w:r>
      <w:r w:rsidRPr="0080728B">
        <w:rPr>
          <w:rFonts w:ascii="Times New Roman" w:hAnsi="Times New Roman" w:cs="Times New Roman"/>
        </w:rPr>
        <w:lastRenderedPageBreak/>
        <w:t>модификации или иного изменения Объекта или любой его части на территории Российской Федерации.</w:t>
      </w:r>
      <w:bookmarkEnd w:id="93"/>
      <w:r w:rsidR="008A093C" w:rsidRPr="0080728B">
        <w:rPr>
          <w:rFonts w:ascii="Times New Roman" w:hAnsi="Times New Roman" w:cs="Times New Roman"/>
          <w:b/>
          <w:color w:val="C00000"/>
        </w:rPr>
        <w:t>]</w:t>
      </w:r>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94" w:name="_Toc504140779"/>
      <w:bookmarkStart w:id="95"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94"/>
      <w:bookmarkEnd w:id="95"/>
    </w:p>
    <w:p w14:paraId="72DE4891" w14:textId="77777777" w:rsidR="00F566FE" w:rsidRPr="0080728B" w:rsidRDefault="00F566FE" w:rsidP="0080728B">
      <w:pPr>
        <w:pStyle w:val="RUS1"/>
        <w:widowControl w:val="0"/>
        <w:spacing w:before="0"/>
        <w:rPr>
          <w:rFonts w:ascii="Times New Roman" w:hAnsi="Times New Roman" w:cs="Times New Roman"/>
        </w:rPr>
      </w:pPr>
      <w:bookmarkStart w:id="96" w:name="_Ref496284723"/>
      <w:bookmarkStart w:id="97" w:name="_Ref496284743"/>
      <w:bookmarkStart w:id="98" w:name="_Toc504140780"/>
      <w:bookmarkStart w:id="99" w:name="_Toc518653270"/>
      <w:r w:rsidRPr="0080728B">
        <w:rPr>
          <w:rFonts w:ascii="Times New Roman" w:hAnsi="Times New Roman" w:cs="Times New Roman"/>
        </w:rPr>
        <w:t>Ответственность сторон</w:t>
      </w:r>
      <w:bookmarkEnd w:id="96"/>
      <w:bookmarkEnd w:id="97"/>
      <w:bookmarkEnd w:id="98"/>
      <w:bookmarkEnd w:id="99"/>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2211002C"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1E1950A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r w:rsidR="00546E72" w:rsidRPr="0080728B">
        <w:rPr>
          <w:rStyle w:val="aa"/>
          <w:rFonts w:ascii="Times New Roman" w:hAnsi="Times New Roman" w:cs="Times New Roman"/>
          <w:color w:val="C00000"/>
        </w:rPr>
        <w:footnoteReference w:id="5"/>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w:t>
      </w:r>
      <w:r w:rsidRPr="0080728B">
        <w:rPr>
          <w:rFonts w:ascii="Times New Roman" w:hAnsi="Times New Roman" w:cs="Times New Roman"/>
        </w:rPr>
        <w:lastRenderedPageBreak/>
        <w:t xml:space="preserve">отношении данных Работ, а также требованиям Заказчика. </w:t>
      </w:r>
    </w:p>
    <w:p w14:paraId="3A3B5330" w14:textId="1C8FE90A"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E43A57">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0F8373B1"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E43A57">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10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00"/>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4F23ABE1"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E43A57">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E43A57">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7165D20" w14:textId="77777777" w:rsidR="00E43A57" w:rsidRPr="00E43A57" w:rsidRDefault="00557C79" w:rsidP="00E43A57">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5FFF89A9" w14:textId="77777777" w:rsidR="00E43A57" w:rsidRPr="00E43A57" w:rsidRDefault="00E43A57" w:rsidP="00E43A57">
      <w:pPr>
        <w:pStyle w:val="RUS11"/>
        <w:widowControl w:val="0"/>
        <w:rPr>
          <w:rFonts w:ascii="Times New Roman" w:hAnsi="Times New Roman" w:cs="Times New Roman"/>
          <w:b/>
        </w:rPr>
      </w:pPr>
    </w:p>
    <w:p w14:paraId="46B52941" w14:textId="77777777" w:rsidR="00E43A57" w:rsidRPr="00E43A57" w:rsidRDefault="00E43A57" w:rsidP="00E43A57">
      <w:pPr>
        <w:pStyle w:val="RUS11"/>
        <w:rPr>
          <w:rFonts w:ascii="Times New Roman" w:hAnsi="Times New Roman" w:cs="Times New Roman"/>
          <w:b/>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5A3588" w:rsidRPr="0041703F">
        <w:rPr>
          <w:rFonts w:ascii="Times New Roman" w:hAnsi="Times New Roman" w:cs="Times New Roman"/>
        </w:rPr>
        <w:t xml:space="preserve"> Приложения № 10 к Договору</w:t>
      </w:r>
      <w:r w:rsidR="00557C79"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2EFC7DE1" w14:textId="77777777" w:rsidR="00E43A57" w:rsidRPr="00E43A57" w:rsidRDefault="00E43A57" w:rsidP="00E43A57">
      <w:pPr>
        <w:pStyle w:val="RUS11"/>
        <w:widowControl w:val="0"/>
        <w:rPr>
          <w:rFonts w:ascii="Times New Roman" w:hAnsi="Times New Roman" w:cs="Times New Roman"/>
          <w:b/>
        </w:rPr>
      </w:pPr>
    </w:p>
    <w:p w14:paraId="317B032B" w14:textId="6FB9C3DF" w:rsidR="00557C79" w:rsidRPr="0041703F" w:rsidRDefault="00E43A57" w:rsidP="0080728B">
      <w:pPr>
        <w:pStyle w:val="RUS11"/>
        <w:widowControl w:val="0"/>
        <w:rPr>
          <w:rFonts w:ascii="Times New Roman" w:hAnsi="Times New Roman" w:cs="Times New Roman"/>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10 </w:t>
      </w:r>
      <w:r w:rsidR="00557C79"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101"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101"/>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 xml:space="preserve">части, допущенное Подрядчиком, Подрядчик обязан </w:t>
      </w:r>
      <w:r w:rsidR="00BA6E8D" w:rsidRPr="0080728B">
        <w:rPr>
          <w:rFonts w:ascii="Times New Roman" w:hAnsi="Times New Roman" w:cs="Times New Roman"/>
        </w:rPr>
        <w:lastRenderedPageBreak/>
        <w:t>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102"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102"/>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103" w:name="_Toc504140781"/>
      <w:bookmarkStart w:id="104" w:name="_Toc518653271"/>
      <w:r w:rsidRPr="0080728B">
        <w:rPr>
          <w:rFonts w:ascii="Times New Roman" w:hAnsi="Times New Roman" w:cs="Times New Roman"/>
        </w:rPr>
        <w:t>Разрешение споров</w:t>
      </w:r>
      <w:bookmarkEnd w:id="103"/>
      <w:bookmarkEnd w:id="104"/>
    </w:p>
    <w:p w14:paraId="634FB876" w14:textId="77777777" w:rsidR="00EC2F65" w:rsidRPr="0080728B" w:rsidRDefault="00F566FE" w:rsidP="0080728B">
      <w:pPr>
        <w:pStyle w:val="RUS11"/>
        <w:widowControl w:val="0"/>
        <w:rPr>
          <w:rFonts w:ascii="Times New Roman" w:hAnsi="Times New Roman" w:cs="Times New Roman"/>
        </w:rPr>
      </w:pPr>
      <w:bookmarkStart w:id="105"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105"/>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Все споры, разногласия или требования, вытекающие из Договора или в связи с ним, </w:t>
      </w:r>
      <w:r w:rsidRPr="0080728B">
        <w:rPr>
          <w:rFonts w:ascii="Times New Roman" w:hAnsi="Times New Roman" w:cs="Times New Roman"/>
        </w:rPr>
        <w:lastRenderedPageBreak/>
        <w:t>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106" w:name="_Toc504140782"/>
      <w:bookmarkStart w:id="107" w:name="_Toc518653272"/>
      <w:r w:rsidRPr="0080728B">
        <w:rPr>
          <w:rFonts w:ascii="Times New Roman" w:hAnsi="Times New Roman" w:cs="Times New Roman"/>
        </w:rPr>
        <w:t>Применимое право</w:t>
      </w:r>
      <w:bookmarkEnd w:id="106"/>
      <w:bookmarkEnd w:id="107"/>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108" w:name="_Toc504140783"/>
      <w:bookmarkStart w:id="109"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108"/>
      <w:bookmarkEnd w:id="109"/>
    </w:p>
    <w:p w14:paraId="0FF81E9F" w14:textId="77777777" w:rsidR="00F566FE" w:rsidRPr="0080728B" w:rsidRDefault="00D571C7" w:rsidP="0080728B">
      <w:pPr>
        <w:pStyle w:val="RUS1"/>
        <w:widowControl w:val="0"/>
        <w:spacing w:before="0"/>
        <w:rPr>
          <w:rFonts w:ascii="Times New Roman" w:hAnsi="Times New Roman" w:cs="Times New Roman"/>
        </w:rPr>
      </w:pPr>
      <w:bookmarkStart w:id="110" w:name="_Toc504140784"/>
      <w:bookmarkStart w:id="111" w:name="_Toc518653274"/>
      <w:r w:rsidRPr="0080728B">
        <w:rPr>
          <w:rFonts w:ascii="Times New Roman" w:hAnsi="Times New Roman" w:cs="Times New Roman"/>
        </w:rPr>
        <w:t>Изменение, прекращение и расторжение Договора</w:t>
      </w:r>
      <w:bookmarkEnd w:id="110"/>
      <w:bookmarkEnd w:id="111"/>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F63C52" w:rsidRDefault="00F566FE" w:rsidP="0080728B">
      <w:pPr>
        <w:pStyle w:val="RUS11"/>
        <w:widowControl w:val="0"/>
        <w:rPr>
          <w:rFonts w:ascii="Times New Roman" w:hAnsi="Times New Roman" w:cs="Times New Roman"/>
          <w:highlight w:val="green"/>
        </w:rPr>
      </w:pPr>
      <w:bookmarkStart w:id="112" w:name="_Ref496713263"/>
      <w:r w:rsidRPr="00F63C52">
        <w:rPr>
          <w:rFonts w:ascii="Times New Roman" w:hAnsi="Times New Roman" w:cs="Times New Roman"/>
          <w:highlight w:val="green"/>
          <w:lang w:eastAsia="en-US"/>
        </w:rPr>
        <w:t xml:space="preserve">Заказчик имеет право в любое время досрочно расторгнуть </w:t>
      </w:r>
      <w:r w:rsidRPr="00F63C52">
        <w:rPr>
          <w:rFonts w:ascii="Times New Roman" w:hAnsi="Times New Roman" w:cs="Times New Roman"/>
          <w:highlight w:val="green"/>
        </w:rPr>
        <w:t xml:space="preserve">Договор в одностороннем внесудебном порядке по </w:t>
      </w:r>
      <w:r w:rsidRPr="00F63C52">
        <w:rPr>
          <w:rFonts w:ascii="Times New Roman" w:hAnsi="Times New Roman" w:cs="Times New Roman"/>
          <w:highlight w:val="green"/>
          <w:lang w:eastAsia="en-US"/>
        </w:rPr>
        <w:t>собственной инициативе</w:t>
      </w:r>
      <w:bookmarkEnd w:id="112"/>
      <w:r w:rsidR="00801E18" w:rsidRPr="00F63C52">
        <w:rPr>
          <w:rFonts w:ascii="Times New Roman" w:hAnsi="Times New Roman" w:cs="Times New Roman"/>
          <w:highlight w:val="green"/>
          <w:lang w:eastAsia="en-US"/>
        </w:rPr>
        <w:t>.</w:t>
      </w:r>
    </w:p>
    <w:p w14:paraId="3610AF0B" w14:textId="77777777" w:rsidR="00F566FE" w:rsidRPr="00F63C52" w:rsidRDefault="00F566FE" w:rsidP="0080728B">
      <w:pPr>
        <w:pStyle w:val="RUS11"/>
        <w:widowControl w:val="0"/>
        <w:rPr>
          <w:rFonts w:ascii="Times New Roman" w:hAnsi="Times New Roman" w:cs="Times New Roman"/>
          <w:highlight w:val="green"/>
        </w:rPr>
      </w:pPr>
      <w:bookmarkStart w:id="113" w:name="_Ref496714458"/>
      <w:r w:rsidRPr="00F63C52">
        <w:rPr>
          <w:rFonts w:ascii="Times New Roman" w:hAnsi="Times New Roman" w:cs="Times New Roman"/>
          <w:highlight w:val="green"/>
        </w:rPr>
        <w:t>В случае:</w:t>
      </w:r>
      <w:bookmarkEnd w:id="113"/>
    </w:p>
    <w:p w14:paraId="391806D9"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аннулирования свидетельства саморегулируемой организации о допуске Подрядчика к виду</w:t>
      </w:r>
      <w:r w:rsidR="00F47C50" w:rsidRPr="00F63C52">
        <w:rPr>
          <w:rFonts w:ascii="Times New Roman" w:hAnsi="Times New Roman" w:cs="Times New Roman"/>
          <w:highlight w:val="green"/>
        </w:rPr>
        <w:t xml:space="preserve"> / </w:t>
      </w:r>
      <w:r w:rsidRPr="00F63C52">
        <w:rPr>
          <w:rFonts w:ascii="Times New Roman" w:hAnsi="Times New Roman" w:cs="Times New Roman"/>
          <w:highlight w:val="gree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прекращения действия </w:t>
      </w:r>
      <w:r w:rsidR="00FF28CC" w:rsidRPr="00F63C52">
        <w:rPr>
          <w:rFonts w:ascii="Times New Roman" w:hAnsi="Times New Roman" w:cs="Times New Roman"/>
          <w:highlight w:val="green"/>
        </w:rPr>
        <w:t>Б</w:t>
      </w:r>
      <w:r w:rsidRPr="00F63C52">
        <w:rPr>
          <w:rFonts w:ascii="Times New Roman" w:hAnsi="Times New Roman" w:cs="Times New Roman"/>
          <w:highlight w:val="green"/>
        </w:rPr>
        <w:t>анковской гарантии или иного обеспечения исполнения обязательств Подрядчика по Договору, предусмотренного Договором</w:t>
      </w:r>
      <w:r w:rsidR="009464A9" w:rsidRPr="00F63C52">
        <w:rPr>
          <w:rFonts w:ascii="Times New Roman" w:hAnsi="Times New Roman" w:cs="Times New Roman"/>
          <w:highlight w:val="green"/>
        </w:rPr>
        <w:t>;</w:t>
      </w:r>
    </w:p>
    <w:p w14:paraId="1DC92E5F"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если Подрядчик полностью или частично не предоставляет документы, необходимые для оплаты Работ свыше 15 (</w:t>
      </w:r>
      <w:r w:rsidR="00345EE7" w:rsidRPr="00F63C52">
        <w:rPr>
          <w:rFonts w:ascii="Times New Roman" w:hAnsi="Times New Roman" w:cs="Times New Roman"/>
          <w:highlight w:val="green"/>
        </w:rPr>
        <w:t>пятнадцати</w:t>
      </w:r>
      <w:r w:rsidRPr="00F63C52">
        <w:rPr>
          <w:rFonts w:ascii="Times New Roman" w:hAnsi="Times New Roman" w:cs="Times New Roman"/>
          <w:highlight w:val="green"/>
        </w:rPr>
        <w:t>) календарных дней;</w:t>
      </w:r>
    </w:p>
    <w:p w14:paraId="32B0A66F"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обнаружения недостатков в выполненных Работах;</w:t>
      </w:r>
    </w:p>
    <w:p w14:paraId="3DEDAF44"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привлечения Подрядчиком иностранных рабочих </w:t>
      </w:r>
      <w:r w:rsidR="00327135" w:rsidRPr="00F63C52">
        <w:rPr>
          <w:rFonts w:ascii="Times New Roman" w:hAnsi="Times New Roman" w:cs="Times New Roman"/>
          <w:highlight w:val="green"/>
        </w:rPr>
        <w:t>в нарушение требований миграционного законодательства</w:t>
      </w:r>
      <w:r w:rsidRPr="00F63C52">
        <w:rPr>
          <w:rFonts w:ascii="Times New Roman" w:hAnsi="Times New Roman" w:cs="Times New Roman"/>
          <w:highlight w:val="green"/>
        </w:rPr>
        <w:t>;</w:t>
      </w:r>
    </w:p>
    <w:p w14:paraId="62698D5B" w14:textId="12C00643" w:rsidR="00F566FE" w:rsidRPr="00F63C52" w:rsidRDefault="00B613B6"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вступления</w:t>
      </w:r>
      <w:r w:rsidR="002F1954" w:rsidRPr="00F63C52">
        <w:rPr>
          <w:rFonts w:ascii="Times New Roman" w:hAnsi="Times New Roman" w:cs="Times New Roman"/>
          <w:highlight w:val="green"/>
        </w:rPr>
        <w:t xml:space="preserve"> </w:t>
      </w:r>
      <w:r w:rsidRPr="00F63C52">
        <w:rPr>
          <w:rFonts w:ascii="Times New Roman" w:hAnsi="Times New Roman" w:cs="Times New Roman"/>
          <w:highlight w:val="green"/>
        </w:rPr>
        <w:t xml:space="preserve">Подрядчика в процедуру </w:t>
      </w:r>
      <w:r w:rsidR="00F566FE" w:rsidRPr="00F63C52">
        <w:rPr>
          <w:rFonts w:ascii="Times New Roman" w:hAnsi="Times New Roman" w:cs="Times New Roman"/>
          <w:highlight w:val="green"/>
        </w:rPr>
        <w:t xml:space="preserve">ликвидации либо принятия судом определения о введении в отношении Подрядчика наблюдения, финансового оздоровления или внешнего </w:t>
      </w:r>
      <w:r w:rsidR="00F566FE" w:rsidRPr="00F63C52">
        <w:rPr>
          <w:rFonts w:ascii="Times New Roman" w:hAnsi="Times New Roman" w:cs="Times New Roman"/>
          <w:highlight w:val="green"/>
        </w:rPr>
        <w:lastRenderedPageBreak/>
        <w:t>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F63C52">
        <w:rPr>
          <w:rFonts w:ascii="Times New Roman" w:hAnsi="Times New Roman" w:cs="Times New Roman"/>
          <w:highlight w:val="green"/>
        </w:rPr>
        <w:t>,</w:t>
      </w:r>
      <w:r w:rsidRPr="00F63C52">
        <w:rPr>
          <w:rFonts w:ascii="Times New Roman" w:hAnsi="Times New Roman" w:cs="Times New Roman"/>
          <w:highlight w:val="green"/>
        </w:rPr>
        <w:t xml:space="preserve"> в течение свы</w:t>
      </w:r>
      <w:r w:rsidR="00B613B6" w:rsidRPr="00F63C52">
        <w:rPr>
          <w:rFonts w:ascii="Times New Roman" w:hAnsi="Times New Roman" w:cs="Times New Roman"/>
          <w:highlight w:val="green"/>
        </w:rPr>
        <w:t>ше 10 (десяти) календарных дней;</w:t>
      </w:r>
    </w:p>
    <w:p w14:paraId="4A5C85A1" w14:textId="343B2B7B"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 xml:space="preserve">невыполнения Подрядчиком либо </w:t>
      </w:r>
      <w:r w:rsidR="007A1B9F" w:rsidRPr="00F63C52">
        <w:rPr>
          <w:rFonts w:ascii="Times New Roman" w:hAnsi="Times New Roman" w:cs="Times New Roman"/>
          <w:highlight w:val="green"/>
        </w:rPr>
        <w:t>Субподрядной организацией</w:t>
      </w:r>
      <w:r w:rsidR="00621467" w:rsidRPr="00F63C52">
        <w:rPr>
          <w:rFonts w:ascii="Times New Roman" w:hAnsi="Times New Roman" w:cs="Times New Roman"/>
          <w:highlight w:val="green"/>
        </w:rPr>
        <w:t xml:space="preserve"> </w:t>
      </w:r>
      <w:r w:rsidRPr="00F63C52">
        <w:rPr>
          <w:rFonts w:ascii="Times New Roman" w:hAnsi="Times New Roman" w:cs="Times New Roman"/>
          <w:highlight w:val="green"/>
        </w:rPr>
        <w:t>требований охраны труда, промышленной безопасности, пожарной безопасности и экологии и</w:t>
      </w:r>
      <w:r w:rsidR="00F47C50" w:rsidRPr="00F63C52">
        <w:rPr>
          <w:rFonts w:ascii="Times New Roman" w:hAnsi="Times New Roman" w:cs="Times New Roman"/>
          <w:highlight w:val="green"/>
        </w:rPr>
        <w:t xml:space="preserve"> / </w:t>
      </w:r>
      <w:r w:rsidRPr="00F63C52">
        <w:rPr>
          <w:rFonts w:ascii="Times New Roman" w:hAnsi="Times New Roman" w:cs="Times New Roman"/>
          <w:highlight w:val="green"/>
        </w:rPr>
        <w:t xml:space="preserve">или нарушения требований </w:t>
      </w:r>
      <w:proofErr w:type="spellStart"/>
      <w:r w:rsidRPr="00F63C52">
        <w:rPr>
          <w:rFonts w:ascii="Times New Roman" w:hAnsi="Times New Roman" w:cs="Times New Roman"/>
          <w:highlight w:val="green"/>
        </w:rPr>
        <w:t>внутриобъектового</w:t>
      </w:r>
      <w:proofErr w:type="spellEnd"/>
      <w:r w:rsidRPr="00F63C52">
        <w:rPr>
          <w:rFonts w:ascii="Times New Roman" w:hAnsi="Times New Roman" w:cs="Times New Roman"/>
          <w:highlight w:val="green"/>
        </w:rPr>
        <w:t xml:space="preserve"> режима на </w:t>
      </w:r>
      <w:r w:rsidR="00CE1113" w:rsidRPr="00F63C52">
        <w:rPr>
          <w:rFonts w:ascii="Times New Roman" w:hAnsi="Times New Roman" w:cs="Times New Roman"/>
          <w:highlight w:val="green"/>
        </w:rPr>
        <w:t>территории Заказчика</w:t>
      </w:r>
      <w:r w:rsidRPr="00F63C52">
        <w:rPr>
          <w:rFonts w:ascii="Times New Roman" w:hAnsi="Times New Roman" w:cs="Times New Roman"/>
          <w:highlight w:val="green"/>
        </w:rPr>
        <w:t>;</w:t>
      </w:r>
    </w:p>
    <w:p w14:paraId="5A7F3B84" w14:textId="77777777" w:rsidR="00F566FE" w:rsidRPr="00F63C52" w:rsidRDefault="00F566FE" w:rsidP="0080728B">
      <w:pPr>
        <w:pStyle w:val="RUS10"/>
        <w:widowControl w:val="0"/>
        <w:rPr>
          <w:rFonts w:ascii="Times New Roman" w:hAnsi="Times New Roman" w:cs="Times New Roman"/>
          <w:highlight w:val="green"/>
        </w:rPr>
      </w:pPr>
      <w:r w:rsidRPr="00F63C52">
        <w:rPr>
          <w:rFonts w:ascii="Times New Roman" w:hAnsi="Times New Roman" w:cs="Times New Roman"/>
          <w:highlight w:val="green"/>
        </w:rPr>
        <w:t>уступки прав по Договору без письменного согласия Заказчика;</w:t>
      </w:r>
    </w:p>
    <w:p w14:paraId="5E1B2279" w14:textId="77777777" w:rsidR="00F566FE" w:rsidRPr="00F63C52" w:rsidRDefault="00F566FE" w:rsidP="0080728B">
      <w:pPr>
        <w:pStyle w:val="RUS10"/>
        <w:widowControl w:val="0"/>
        <w:rPr>
          <w:rFonts w:ascii="Times New Roman" w:hAnsi="Times New Roman" w:cs="Times New Roman"/>
          <w:highlight w:val="green"/>
        </w:rPr>
      </w:pPr>
      <w:proofErr w:type="spellStart"/>
      <w:r w:rsidRPr="00F63C52">
        <w:rPr>
          <w:rFonts w:ascii="Times New Roman" w:hAnsi="Times New Roman" w:cs="Times New Roman"/>
          <w:highlight w:val="green"/>
        </w:rPr>
        <w:t>непредоставления</w:t>
      </w:r>
      <w:proofErr w:type="spellEnd"/>
      <w:r w:rsidRPr="00F63C52">
        <w:rPr>
          <w:rFonts w:ascii="Times New Roman" w:hAnsi="Times New Roman" w:cs="Times New Roman"/>
          <w:highlight w:val="gree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F63C52" w:rsidRDefault="00F566FE" w:rsidP="0080728B">
      <w:pPr>
        <w:pStyle w:val="RUS10"/>
        <w:widowControl w:val="0"/>
        <w:numPr>
          <w:ilvl w:val="0"/>
          <w:numId w:val="0"/>
        </w:numPr>
        <w:rPr>
          <w:rFonts w:ascii="Times New Roman" w:hAnsi="Times New Roman" w:cs="Times New Roman"/>
          <w:highlight w:val="green"/>
        </w:rPr>
      </w:pPr>
      <w:r w:rsidRPr="00F63C52">
        <w:rPr>
          <w:rFonts w:ascii="Times New Roman" w:hAnsi="Times New Roman" w:cs="Times New Roman"/>
          <w:highlight w:val="green"/>
        </w:rPr>
        <w:t xml:space="preserve">а также в иных случаях, предусмотренных Договором, </w:t>
      </w:r>
      <w:r w:rsidR="00B613B6" w:rsidRPr="00F63C52">
        <w:rPr>
          <w:rFonts w:ascii="Times New Roman" w:hAnsi="Times New Roman" w:cs="Times New Roman"/>
          <w:highlight w:val="green"/>
        </w:rPr>
        <w:t xml:space="preserve">дополнительным </w:t>
      </w:r>
      <w:r w:rsidRPr="00F63C52">
        <w:rPr>
          <w:rFonts w:ascii="Times New Roman" w:hAnsi="Times New Roman" w:cs="Times New Roman"/>
          <w:highlight w:val="gree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F63C52">
        <w:rPr>
          <w:rFonts w:ascii="Times New Roman" w:hAnsi="Times New Roman" w:cs="Times New Roman"/>
          <w:highlight w:val="green"/>
        </w:rPr>
        <w:t>Результатами Работ, созданными Подрядчиком на дату прекращения Договора</w:t>
      </w:r>
      <w:r w:rsidRPr="00F63C52">
        <w:rPr>
          <w:rFonts w:ascii="Times New Roman" w:hAnsi="Times New Roman" w:cs="Times New Roman"/>
          <w:highlight w:val="green"/>
        </w:rPr>
        <w:t>.</w:t>
      </w:r>
    </w:p>
    <w:p w14:paraId="4724633F" w14:textId="537443DB" w:rsidR="00E970F2" w:rsidRPr="00F63C52" w:rsidRDefault="00E970F2" w:rsidP="00E970F2">
      <w:pPr>
        <w:pStyle w:val="RUS11"/>
        <w:numPr>
          <w:ilvl w:val="0"/>
          <w:numId w:val="0"/>
        </w:numPr>
        <w:ind w:left="1" w:firstLine="567"/>
        <w:rPr>
          <w:rFonts w:ascii="Times New Roman" w:eastAsiaTheme="minorEastAsia" w:hAnsi="Times New Roman" w:cs="Times New Roman"/>
          <w:highlight w:val="green"/>
        </w:rPr>
      </w:pPr>
      <w:bookmarkStart w:id="114" w:name="_Ref513800253"/>
      <w:r w:rsidRPr="00F63C52">
        <w:rPr>
          <w:rFonts w:ascii="Times New Roman" w:eastAsiaTheme="minorEastAsia" w:hAnsi="Times New Roman" w:cs="Times New Roman"/>
          <w:highlight w:val="gree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F63C52" w:rsidRDefault="00E970F2" w:rsidP="00E970F2">
      <w:pPr>
        <w:pStyle w:val="RUS11"/>
        <w:rPr>
          <w:rFonts w:ascii="Times New Roman" w:hAnsi="Times New Roman" w:cs="Times New Roman"/>
          <w:highlight w:val="green"/>
        </w:rPr>
      </w:pPr>
      <w:r w:rsidRPr="00F63C52">
        <w:rPr>
          <w:rFonts w:ascii="Times New Roman" w:hAnsi="Times New Roman" w:cs="Times New Roman"/>
          <w:highlight w:val="green"/>
        </w:rPr>
        <w:t>В случае:</w:t>
      </w:r>
    </w:p>
    <w:p w14:paraId="4CD0837C" w14:textId="77777777"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(1)</w:t>
      </w:r>
      <w:r w:rsidRPr="00F63C52">
        <w:rPr>
          <w:rFonts w:ascii="Times New Roman" w:hAnsi="Times New Roman" w:cs="Times New Roman"/>
          <w:highlight w:val="gree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(2)</w:t>
      </w:r>
      <w:r w:rsidRPr="00F63C52">
        <w:rPr>
          <w:rFonts w:ascii="Times New Roman" w:hAnsi="Times New Roman" w:cs="Times New Roman"/>
          <w:highlight w:val="gree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F63C52" w:rsidRDefault="00E970F2" w:rsidP="00E970F2">
      <w:pPr>
        <w:pStyle w:val="RUS11"/>
        <w:numPr>
          <w:ilvl w:val="0"/>
          <w:numId w:val="0"/>
        </w:numPr>
        <w:ind w:left="568"/>
        <w:rPr>
          <w:rFonts w:ascii="Times New Roman" w:hAnsi="Times New Roman" w:cs="Times New Roman"/>
          <w:highlight w:val="green"/>
        </w:rPr>
      </w:pPr>
      <w:r w:rsidRPr="00F63C52">
        <w:rPr>
          <w:rFonts w:ascii="Times New Roman" w:hAnsi="Times New Roman" w:cs="Times New Roman"/>
          <w:highlight w:val="green"/>
        </w:rPr>
        <w:t>(3)</w:t>
      </w:r>
      <w:r w:rsidRPr="00F63C52">
        <w:rPr>
          <w:rFonts w:ascii="Times New Roman" w:hAnsi="Times New Roman" w:cs="Times New Roman"/>
          <w:highlight w:val="gree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F63C52">
        <w:rPr>
          <w:rFonts w:ascii="Times New Roman" w:hAnsi="Times New Roman" w:cs="Times New Roman"/>
          <w:highlight w:val="gree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 xml:space="preserve">В случае если Подрядчик </w:t>
      </w:r>
      <w:r w:rsidR="00B368CD" w:rsidRPr="0080728B">
        <w:rPr>
          <w:rFonts w:ascii="Times New Roman" w:hAnsi="Times New Roman" w:cs="Times New Roman"/>
        </w:rPr>
        <w:lastRenderedPageBreak/>
        <w:t>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14"/>
    </w:p>
    <w:p w14:paraId="7B553C82" w14:textId="38F8917D"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15"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15"/>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16" w:name="_Ref496635389"/>
      <w:bookmarkStart w:id="117" w:name="_Toc504140785"/>
      <w:bookmarkStart w:id="118" w:name="_Toc518653275"/>
      <w:r w:rsidRPr="0080728B">
        <w:rPr>
          <w:rFonts w:ascii="Times New Roman" w:hAnsi="Times New Roman" w:cs="Times New Roman"/>
        </w:rPr>
        <w:t>Способы обеспечения исполнения обязательств Подрядчика</w:t>
      </w:r>
      <w:bookmarkEnd w:id="116"/>
      <w:bookmarkEnd w:id="117"/>
      <w:bookmarkEnd w:id="118"/>
    </w:p>
    <w:p w14:paraId="632FC71E" w14:textId="343FBA71" w:rsidR="00F566FE" w:rsidRDefault="00F566FE" w:rsidP="0080728B">
      <w:pPr>
        <w:widowControl w:val="0"/>
        <w:ind w:firstLine="567"/>
        <w:jc w:val="center"/>
        <w:rPr>
          <w:rFonts w:ascii="Times New Roman" w:hAnsi="Times New Roman" w:cs="Times New Roman"/>
          <w:b/>
          <w:i/>
          <w:color w:val="C00000"/>
          <w:sz w:val="22"/>
          <w:szCs w:val="22"/>
        </w:rPr>
      </w:pPr>
      <w:r w:rsidRPr="0080728B">
        <w:rPr>
          <w:rFonts w:ascii="Times New Roman" w:hAnsi="Times New Roman" w:cs="Times New Roman"/>
          <w:b/>
          <w:i/>
          <w:color w:val="C00000"/>
          <w:sz w:val="22"/>
          <w:szCs w:val="22"/>
        </w:rPr>
        <w:t xml:space="preserve">(редакция </w:t>
      </w:r>
      <w:r w:rsidR="00EB7831" w:rsidRPr="0080728B">
        <w:rPr>
          <w:rFonts w:ascii="Times New Roman" w:hAnsi="Times New Roman" w:cs="Times New Roman"/>
          <w:b/>
          <w:i/>
          <w:color w:val="C00000"/>
          <w:sz w:val="22"/>
          <w:szCs w:val="22"/>
        </w:rPr>
        <w:t>под</w:t>
      </w:r>
      <w:r w:rsidRPr="0080728B">
        <w:rPr>
          <w:rFonts w:ascii="Times New Roman" w:hAnsi="Times New Roman" w:cs="Times New Roman"/>
          <w:b/>
          <w:i/>
          <w:color w:val="C00000"/>
          <w:sz w:val="22"/>
          <w:szCs w:val="22"/>
        </w:rPr>
        <w:t>раздела должна быть приведена в соответствие с условиями закупочной процедуры)</w:t>
      </w:r>
    </w:p>
    <w:p w14:paraId="6990CB8D" w14:textId="77777777" w:rsidR="002D2D16" w:rsidRPr="003F7129" w:rsidRDefault="002D2D16" w:rsidP="002D2D16">
      <w:pPr>
        <w:ind w:firstLine="567"/>
        <w:jc w:val="center"/>
        <w:rPr>
          <w:b/>
          <w:i/>
          <w:color w:val="C00000"/>
          <w:sz w:val="22"/>
          <w:szCs w:val="22"/>
        </w:rPr>
      </w:pPr>
      <w:r w:rsidRPr="002D2D16">
        <w:rPr>
          <w:rFonts w:ascii="Times New Roman" w:hAnsi="Times New Roman" w:cs="Times New Roman"/>
          <w:b/>
          <w:i/>
          <w:color w:val="C00000"/>
          <w:sz w:val="22"/>
          <w:szCs w:val="22"/>
        </w:rPr>
        <w:t>Вариант 1 (если Подрядчик НЕ ЯВЛЯЕТСЯ СУБЪЕКТОМ СМСП)</w:t>
      </w:r>
      <w:r w:rsidRPr="000E745F">
        <w:rPr>
          <w:b/>
          <w:i/>
          <w:color w:val="C00000"/>
          <w:sz w:val="22"/>
          <w:szCs w:val="22"/>
        </w:rPr>
        <w:t>:</w:t>
      </w:r>
    </w:p>
    <w:p w14:paraId="3AF6BEF0" w14:textId="207EBFC8" w:rsidR="00F566FE" w:rsidRPr="0080728B" w:rsidRDefault="00F566FE" w:rsidP="0080728B">
      <w:pPr>
        <w:pStyle w:val="RUS11"/>
        <w:widowControl w:val="0"/>
        <w:rPr>
          <w:rFonts w:ascii="Times New Roman" w:hAnsi="Times New Roman" w:cs="Times New Roman"/>
        </w:rPr>
      </w:pPr>
      <w:bookmarkStart w:id="119" w:name="_Ref496716967"/>
      <w:r w:rsidRPr="0080728B">
        <w:rPr>
          <w:rFonts w:ascii="Times New Roman" w:hAnsi="Times New Roman" w:cs="Times New Roman"/>
        </w:rPr>
        <w:t xml:space="preserve">Подрядчик предоставляет Заказчику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w:t>
      </w:r>
      <w:r w:rsidR="00FF28CC" w:rsidRPr="0080728B">
        <w:rPr>
          <w:rFonts w:ascii="Times New Roman" w:hAnsi="Times New Roman" w:cs="Times New Roman"/>
        </w:rPr>
        <w:lastRenderedPageBreak/>
        <w:t>Б</w:t>
      </w:r>
      <w:r w:rsidRPr="0080728B">
        <w:rPr>
          <w:rFonts w:ascii="Times New Roman" w:hAnsi="Times New Roman" w:cs="Times New Roman"/>
        </w:rPr>
        <w:t>анковской гарантии установлена в</w:t>
      </w:r>
      <w:r w:rsidR="00A4055E" w:rsidRPr="0080728B">
        <w:rPr>
          <w:rFonts w:ascii="Times New Roman" w:hAnsi="Times New Roman" w:cs="Times New Roman"/>
        </w:rPr>
        <w:t xml:space="preserve"> </w:t>
      </w:r>
      <w:r w:rsidR="00A4055E" w:rsidRPr="0080728B">
        <w:rPr>
          <w:rStyle w:val="10"/>
          <w:rFonts w:ascii="Times New Roman" w:eastAsia="Calibri" w:hAnsi="Times New Roman" w:cs="Times New Roman"/>
          <w:color w:val="auto"/>
          <w:sz w:val="22"/>
          <w:szCs w:val="22"/>
        </w:rPr>
        <w:t xml:space="preserve">Приложении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RefSCH8_No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i/>
          <w:color w:val="auto"/>
          <w:sz w:val="22"/>
          <w:szCs w:val="22"/>
        </w:rPr>
        <w:t>№ 8</w:t>
      </w:r>
      <w:r w:rsidR="00A4055E" w:rsidRPr="0080728B">
        <w:rPr>
          <w:rStyle w:val="10"/>
          <w:rFonts w:ascii="Times New Roman" w:eastAsia="Calibri" w:hAnsi="Times New Roman" w:cs="Times New Roman"/>
          <w:color w:val="auto"/>
          <w:sz w:val="22"/>
          <w:szCs w:val="22"/>
        </w:rPr>
        <w:fldChar w:fldCharType="end"/>
      </w:r>
      <w:r w:rsidR="00A4055E" w:rsidRPr="0080728B">
        <w:rPr>
          <w:rStyle w:val="10"/>
          <w:rFonts w:ascii="Times New Roman" w:eastAsia="Calibri" w:hAnsi="Times New Roman" w:cs="Times New Roman"/>
          <w:color w:val="auto"/>
          <w:sz w:val="22"/>
          <w:szCs w:val="22"/>
        </w:rPr>
        <w:t xml:space="preserve">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RefSCH8_1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r>
      <w:r w:rsidR="00A4055E"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color w:val="auto"/>
          <w:sz w:val="22"/>
          <w:szCs w:val="22"/>
        </w:rPr>
        <w:t>Форма Банковской гарантии на возврат авансового платежа</w:t>
      </w:r>
      <w:r w:rsidR="00A4055E" w:rsidRPr="0080728B">
        <w:rPr>
          <w:rStyle w:val="10"/>
          <w:rFonts w:ascii="Times New Roman" w:eastAsia="Calibri" w:hAnsi="Times New Roman" w:cs="Times New Roman"/>
          <w:color w:val="auto"/>
          <w:sz w:val="22"/>
          <w:szCs w:val="22"/>
        </w:rPr>
        <w:fldChar w:fldCharType="end"/>
      </w:r>
      <w:r w:rsidRPr="0080728B">
        <w:rPr>
          <w:rFonts w:ascii="Times New Roman" w:hAnsi="Times New Roman" w:cs="Times New Roman"/>
        </w:rPr>
        <w:t xml:space="preserve">. Предоставление аванса возможно в любом случае не ранее предоставления соответствующей </w:t>
      </w:r>
      <w:r w:rsidR="00FF28CC" w:rsidRPr="0080728B">
        <w:rPr>
          <w:rFonts w:ascii="Times New Roman" w:hAnsi="Times New Roman" w:cs="Times New Roman"/>
        </w:rPr>
        <w:t>Б</w:t>
      </w:r>
      <w:r w:rsidRPr="0080728B">
        <w:rPr>
          <w:rFonts w:ascii="Times New Roman" w:hAnsi="Times New Roman" w:cs="Times New Roman"/>
        </w:rPr>
        <w:t>анковской гарантии, к отношениям Сторон в данном случае применяются правила о встречном исполнении обязательств согласно ст</w:t>
      </w:r>
      <w:r w:rsidR="002409FA" w:rsidRPr="0080728B">
        <w:rPr>
          <w:rFonts w:ascii="Times New Roman" w:hAnsi="Times New Roman" w:cs="Times New Roman"/>
        </w:rPr>
        <w:t>атье</w:t>
      </w:r>
      <w:r w:rsidRPr="0080728B">
        <w:rPr>
          <w:rFonts w:ascii="Times New Roman" w:hAnsi="Times New Roman" w:cs="Times New Roman"/>
        </w:rPr>
        <w:t xml:space="preserve"> 328 Гражданского </w:t>
      </w:r>
      <w:r w:rsidR="002409FA" w:rsidRPr="0080728B">
        <w:rPr>
          <w:rFonts w:ascii="Times New Roman" w:hAnsi="Times New Roman" w:cs="Times New Roman"/>
        </w:rPr>
        <w:t>к</w:t>
      </w:r>
      <w:r w:rsidRPr="0080728B">
        <w:rPr>
          <w:rFonts w:ascii="Times New Roman" w:hAnsi="Times New Roman" w:cs="Times New Roman"/>
        </w:rPr>
        <w:t>одекса Российской Федерации</w:t>
      </w:r>
      <w:r w:rsidR="002F1954" w:rsidRPr="0080728B">
        <w:rPr>
          <w:rFonts w:ascii="Times New Roman" w:hAnsi="Times New Roman" w:cs="Times New Roman"/>
        </w:rPr>
        <w:t xml:space="preserve"> </w:t>
      </w:r>
      <w:r w:rsidR="002F1954" w:rsidRPr="0080728B">
        <w:rPr>
          <w:rFonts w:ascii="Times New Roman" w:hAnsi="Times New Roman" w:cs="Times New Roman"/>
          <w:b/>
          <w:i/>
        </w:rPr>
        <w:t>(</w:t>
      </w:r>
      <w:r w:rsidRPr="0080728B">
        <w:rPr>
          <w:rFonts w:ascii="Times New Roman" w:hAnsi="Times New Roman" w:cs="Times New Roman"/>
          <w:b/>
          <w:i/>
        </w:rPr>
        <w:t xml:space="preserve">применяется для договоров поставки, подряда, оказания услуг, аванс по которым превышает </w:t>
      </w:r>
      <w:r w:rsidR="00F526C9" w:rsidRPr="0080728B">
        <w:rPr>
          <w:rFonts w:ascii="Times New Roman" w:hAnsi="Times New Roman" w:cs="Times New Roman"/>
          <w:b/>
          <w:i/>
        </w:rPr>
        <w:t>[</w:t>
      </w:r>
      <w:r w:rsidRPr="0080728B">
        <w:rPr>
          <w:rFonts w:ascii="Times New Roman" w:hAnsi="Times New Roman" w:cs="Times New Roman"/>
          <w:b/>
          <w:i/>
        </w:rPr>
        <w:t>1 000 000 (один миллион</w:t>
      </w:r>
      <w:r w:rsidR="00F526C9" w:rsidRPr="0080728B">
        <w:rPr>
          <w:rFonts w:ascii="Times New Roman" w:hAnsi="Times New Roman" w:cs="Times New Roman"/>
          <w:b/>
          <w:i/>
        </w:rPr>
        <w:t>)]</w:t>
      </w:r>
      <w:r w:rsidRPr="0080728B">
        <w:rPr>
          <w:rFonts w:ascii="Times New Roman" w:hAnsi="Times New Roman" w:cs="Times New Roman"/>
          <w:b/>
          <w:i/>
        </w:rPr>
        <w:t xml:space="preserve"> рублей, в том числе НДС.)</w:t>
      </w:r>
      <w:bookmarkEnd w:id="119"/>
    </w:p>
    <w:p w14:paraId="2707CC63" w14:textId="77777777" w:rsidR="00F566FE" w:rsidRPr="0080728B" w:rsidRDefault="00F566FE" w:rsidP="0080728B">
      <w:pPr>
        <w:pStyle w:val="RUS11"/>
        <w:widowControl w:val="0"/>
        <w:rPr>
          <w:rFonts w:ascii="Times New Roman" w:hAnsi="Times New Roman" w:cs="Times New Roman"/>
        </w:rPr>
      </w:pPr>
      <w:bookmarkStart w:id="120" w:name="_Ref496716973"/>
      <w:r w:rsidRPr="0080728B">
        <w:rPr>
          <w:rFonts w:ascii="Times New Roman" w:hAnsi="Times New Roman" w:cs="Times New Roman"/>
        </w:rPr>
        <w:t xml:space="preserve">В качестве способа обеспечения обязательств Подрядчика по надлежащему исполнению своих обязательств по Договору, </w:t>
      </w:r>
      <w:r w:rsidRPr="0080728B">
        <w:rPr>
          <w:rFonts w:ascii="Times New Roman" w:hAnsi="Times New Roman" w:cs="Times New Roman"/>
          <w:b/>
          <w:i/>
        </w:rPr>
        <w:t>(после запятой вставить текст из одного из вариантов ниже):</w:t>
      </w:r>
      <w:bookmarkEnd w:id="120"/>
    </w:p>
    <w:p w14:paraId="7138CB94" w14:textId="0AF5D6B4" w:rsidR="00F566FE" w:rsidRPr="0080728B" w:rsidRDefault="00C22C5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1</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 xml:space="preserve">Подрядчик в течение 20 (двадцати) дней с момента подписания Договора обязуется предоставить Заказчику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анковскую гарантию надлежащего исполнения обязательств в размере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от Цены Работ, указанной в пункте</w:t>
      </w:r>
      <w:r w:rsidR="003905F8" w:rsidRPr="0080728B">
        <w:rPr>
          <w:rFonts w:ascii="Times New Roman" w:hAnsi="Times New Roman" w:cs="Times New Roman"/>
          <w:sz w:val="22"/>
          <w:szCs w:val="22"/>
        </w:rPr>
        <w:t xml:space="preserve"> </w:t>
      </w:r>
      <w:r w:rsidR="003905F8" w:rsidRPr="0080728B">
        <w:rPr>
          <w:rFonts w:ascii="Times New Roman" w:hAnsi="Times New Roman" w:cs="Times New Roman"/>
          <w:sz w:val="22"/>
          <w:szCs w:val="22"/>
        </w:rPr>
        <w:fldChar w:fldCharType="begin"/>
      </w:r>
      <w:r w:rsidR="003905F8" w:rsidRPr="0080728B">
        <w:rPr>
          <w:rFonts w:ascii="Times New Roman" w:hAnsi="Times New Roman" w:cs="Times New Roman"/>
          <w:sz w:val="22"/>
          <w:szCs w:val="22"/>
        </w:rPr>
        <w:instrText xml:space="preserve"> REF _Ref512416979 \n \h </w:instrText>
      </w:r>
      <w:r w:rsidR="009464A9" w:rsidRPr="0080728B">
        <w:rPr>
          <w:rFonts w:ascii="Times New Roman" w:hAnsi="Times New Roman" w:cs="Times New Roman"/>
          <w:sz w:val="22"/>
          <w:szCs w:val="22"/>
        </w:rPr>
        <w:instrText xml:space="preserve"> \* MERGEFORMAT </w:instrText>
      </w:r>
      <w:r w:rsidR="003905F8" w:rsidRPr="0080728B">
        <w:rPr>
          <w:rFonts w:ascii="Times New Roman" w:hAnsi="Times New Roman" w:cs="Times New Roman"/>
          <w:sz w:val="22"/>
          <w:szCs w:val="22"/>
        </w:rPr>
      </w:r>
      <w:r w:rsidR="003905F8"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4.1</w:t>
      </w:r>
      <w:r w:rsidR="003905F8"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 xml:space="preserve"> </w:t>
      </w:r>
      <w:r w:rsidR="00F566FE" w:rsidRPr="0080728B">
        <w:rPr>
          <w:rFonts w:ascii="Times New Roman" w:hAnsi="Times New Roman" w:cs="Times New Roman"/>
          <w:sz w:val="22"/>
          <w:szCs w:val="22"/>
        </w:rPr>
        <w:t xml:space="preserve">Договора. Форма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 xml:space="preserve">анковской гарантии установлена в </w:t>
      </w:r>
      <w:r w:rsidR="00A4055E" w:rsidRPr="0080728B">
        <w:rPr>
          <w:rStyle w:val="10"/>
          <w:rFonts w:ascii="Times New Roman" w:eastAsia="Calibri" w:hAnsi="Times New Roman" w:cs="Times New Roman"/>
          <w:color w:val="auto"/>
          <w:sz w:val="22"/>
          <w:szCs w:val="22"/>
        </w:rPr>
        <w:t>Приложении</w:t>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RefSCH9_No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i/>
          <w:color w:val="auto"/>
          <w:sz w:val="22"/>
          <w:szCs w:val="22"/>
        </w:rPr>
        <w:t>№ 9</w:t>
      </w:r>
      <w:r w:rsidR="00A25AE3" w:rsidRPr="0080728B">
        <w:rPr>
          <w:rStyle w:val="10"/>
          <w:rFonts w:ascii="Times New Roman" w:eastAsia="Calibri" w:hAnsi="Times New Roman" w:cs="Times New Roman"/>
          <w:color w:val="auto"/>
          <w:sz w:val="22"/>
          <w:szCs w:val="22"/>
        </w:rPr>
        <w:fldChar w:fldCharType="end"/>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RefSCH9_1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r>
      <w:r w:rsidR="00A25AE3" w:rsidRPr="0080728B">
        <w:rPr>
          <w:rStyle w:val="10"/>
          <w:rFonts w:ascii="Times New Roman" w:eastAsia="Calibri" w:hAnsi="Times New Roman" w:cs="Times New Roman"/>
          <w:color w:val="auto"/>
          <w:sz w:val="22"/>
          <w:szCs w:val="22"/>
        </w:rPr>
        <w:fldChar w:fldCharType="separate"/>
      </w:r>
      <w:r w:rsidR="00E43A57"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00A25AE3" w:rsidRPr="0080728B">
        <w:rPr>
          <w:rStyle w:val="10"/>
          <w:rFonts w:ascii="Times New Roman" w:eastAsia="Calibri" w:hAnsi="Times New Roman" w:cs="Times New Roman"/>
          <w:color w:val="auto"/>
          <w:sz w:val="22"/>
          <w:szCs w:val="22"/>
        </w:rPr>
        <w:fldChar w:fldCharType="end"/>
      </w:r>
      <w:r w:rsidR="00F566FE" w:rsidRPr="0080728B">
        <w:rPr>
          <w:rFonts w:ascii="Times New Roman" w:hAnsi="Times New Roman" w:cs="Times New Roman"/>
          <w:sz w:val="22"/>
          <w:szCs w:val="22"/>
        </w:rPr>
        <w:t>.</w:t>
      </w:r>
      <w:r w:rsidRPr="0080728B">
        <w:rPr>
          <w:rFonts w:ascii="Times New Roman" w:hAnsi="Times New Roman" w:cs="Times New Roman"/>
          <w:b/>
          <w:i/>
          <w:color w:val="FF0000"/>
          <w:sz w:val="22"/>
          <w:szCs w:val="22"/>
        </w:rPr>
        <w:t>]</w:t>
      </w:r>
    </w:p>
    <w:p w14:paraId="2AE6CFE6" w14:textId="323F0FA3" w:rsidR="00F566FE" w:rsidRPr="0080728B" w:rsidRDefault="00C22C5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 xml:space="preserve">ВАРИАНТ </w:t>
      </w:r>
      <w:proofErr w:type="gramStart"/>
      <w:r w:rsidR="002409FA" w:rsidRPr="0080728B">
        <w:rPr>
          <w:rFonts w:ascii="Times New Roman" w:hAnsi="Times New Roman" w:cs="Times New Roman"/>
          <w:b/>
          <w:i/>
          <w:color w:val="C00000"/>
          <w:sz w:val="22"/>
          <w:szCs w:val="22"/>
        </w:rPr>
        <w:t>2</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Заказчик</w:t>
      </w:r>
      <w:proofErr w:type="gramEnd"/>
      <w:r w:rsidR="00F566FE" w:rsidRPr="0080728B">
        <w:rPr>
          <w:rFonts w:ascii="Times New Roman" w:hAnsi="Times New Roman" w:cs="Times New Roman"/>
          <w:sz w:val="22"/>
          <w:szCs w:val="22"/>
        </w:rPr>
        <w:t xml:space="preserve"> формирует Гарантийный фонд путем удержания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в том числе НДС (18%), от суммы каждого счета-фактуры (Акта выполненных работ). </w:t>
      </w:r>
    </w:p>
    <w:p w14:paraId="73C26A04" w14:textId="77777777" w:rsidR="00F566FE" w:rsidRPr="0080728B" w:rsidRDefault="00F566F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046A15E4" w14:textId="77777777" w:rsidR="00F566FE" w:rsidRPr="0080728B" w:rsidRDefault="00F566F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возмещения сумм, не покрытых суммой Гарантийного фонда.</w:t>
      </w:r>
      <w:r w:rsidR="00C22C5E" w:rsidRPr="0080728B">
        <w:rPr>
          <w:rFonts w:ascii="Times New Roman" w:hAnsi="Times New Roman" w:cs="Times New Roman"/>
          <w:b/>
          <w:i/>
          <w:color w:val="FF0000"/>
          <w:sz w:val="22"/>
          <w:szCs w:val="22"/>
        </w:rPr>
        <w:t>]</w:t>
      </w:r>
    </w:p>
    <w:p w14:paraId="74D677A9" w14:textId="73F374F4" w:rsidR="00F566FE" w:rsidRPr="0080728B" w:rsidRDefault="00F566FE" w:rsidP="0080728B">
      <w:pPr>
        <w:pStyle w:val="RUS11"/>
        <w:widowControl w:val="0"/>
        <w:rPr>
          <w:rFonts w:ascii="Times New Roman" w:hAnsi="Times New Roman" w:cs="Times New Roman"/>
          <w:b/>
          <w:i/>
        </w:rPr>
      </w:pPr>
      <w:bookmarkStart w:id="121" w:name="_Ref496718186"/>
      <w:r w:rsidRPr="0080728B">
        <w:rPr>
          <w:rFonts w:ascii="Times New Roman" w:hAnsi="Times New Roman" w:cs="Times New Roman"/>
        </w:rPr>
        <w:t xml:space="preserve">В качестве способа обеспечения обязательства Подрядчика в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 xml:space="preserve">Подрядчик обязан предоставить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исполнения обязательств </w:t>
      </w:r>
      <w:r w:rsidR="00C72D0B" w:rsidRPr="0080728B">
        <w:rPr>
          <w:rFonts w:ascii="Times New Roman" w:hAnsi="Times New Roman" w:cs="Times New Roman"/>
        </w:rPr>
        <w:t>на</w:t>
      </w:r>
      <w:r w:rsidR="001D18F5" w:rsidRPr="0080728B">
        <w:rPr>
          <w:rFonts w:ascii="Times New Roman" w:hAnsi="Times New Roman" w:cs="Times New Roman"/>
        </w:rPr>
        <w:t xml:space="preserve">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в размере 5 (пяти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Цены Работ, указанной в пункте</w:t>
      </w:r>
      <w:r w:rsidR="00C677EF" w:rsidRPr="0080728B">
        <w:rPr>
          <w:rFonts w:ascii="Times New Roman" w:hAnsi="Times New Roman" w:cs="Times New Roman"/>
        </w:rPr>
        <w:t xml:space="preserve">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Pr="0080728B">
        <w:rPr>
          <w:rFonts w:ascii="Times New Roman" w:hAnsi="Times New Roman" w:cs="Times New Roman"/>
        </w:rPr>
        <w:t xml:space="preserve">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w:t>
      </w:r>
      <w:r w:rsidR="00A4055E" w:rsidRPr="0080728B">
        <w:rPr>
          <w:rFonts w:ascii="Times New Roman" w:hAnsi="Times New Roman" w:cs="Times New Roman"/>
        </w:rPr>
        <w:t xml:space="preserve"> в </w:t>
      </w:r>
      <w:r w:rsidR="00A4055E" w:rsidRPr="0080728B">
        <w:rPr>
          <w:rStyle w:val="10"/>
          <w:rFonts w:ascii="Times New Roman" w:eastAsia="Calibri" w:hAnsi="Times New Roman" w:cs="Times New Roman"/>
          <w:color w:val="auto"/>
          <w:sz w:val="22"/>
          <w:szCs w:val="22"/>
        </w:rPr>
        <w:t xml:space="preserve">Приложении </w:t>
      </w:r>
      <w:r w:rsidR="005A3588">
        <w:rPr>
          <w:rStyle w:val="10"/>
          <w:rFonts w:ascii="Times New Roman" w:eastAsia="Calibri" w:hAnsi="Times New Roman" w:cs="Times New Roman"/>
          <w:color w:val="auto"/>
          <w:sz w:val="22"/>
          <w:szCs w:val="22"/>
        </w:rPr>
        <w:t>№ 9</w:t>
      </w:r>
      <w:r w:rsidR="00A3448B" w:rsidRPr="0080728B">
        <w:rPr>
          <w:rStyle w:val="10"/>
          <w:rFonts w:ascii="Times New Roman" w:eastAsia="Calibri" w:hAnsi="Times New Roman" w:cs="Times New Roman"/>
          <w:color w:val="auto"/>
          <w:sz w:val="22"/>
          <w:szCs w:val="22"/>
        </w:rPr>
        <w:t xml:space="preserve"> </w:t>
      </w:r>
      <w:r w:rsidR="00A3448B" w:rsidRPr="0080728B">
        <w:rPr>
          <w:rStyle w:val="10"/>
          <w:rFonts w:ascii="Times New Roman" w:eastAsia="Calibri" w:hAnsi="Times New Roman" w:cs="Times New Roman"/>
          <w:color w:val="auto"/>
          <w:sz w:val="22"/>
          <w:szCs w:val="22"/>
        </w:rPr>
        <w:fldChar w:fldCharType="begin"/>
      </w:r>
      <w:r w:rsidR="00A3448B" w:rsidRPr="0080728B">
        <w:rPr>
          <w:rStyle w:val="10"/>
          <w:rFonts w:ascii="Times New Roman" w:eastAsia="Calibri" w:hAnsi="Times New Roman" w:cs="Times New Roman"/>
          <w:color w:val="auto"/>
          <w:sz w:val="22"/>
          <w:szCs w:val="22"/>
        </w:rPr>
        <w:instrText xml:space="preserve"> REF RefSCH10_1 \h  \* MERGEFORMAT </w:instrText>
      </w:r>
      <w:r w:rsidR="00A3448B" w:rsidRPr="0080728B">
        <w:rPr>
          <w:rStyle w:val="10"/>
          <w:rFonts w:ascii="Times New Roman" w:eastAsia="Calibri" w:hAnsi="Times New Roman" w:cs="Times New Roman"/>
          <w:color w:val="auto"/>
          <w:sz w:val="22"/>
          <w:szCs w:val="22"/>
        </w:rPr>
      </w:r>
      <w:r w:rsidR="00A3448B" w:rsidRPr="0080728B">
        <w:rPr>
          <w:rStyle w:val="10"/>
          <w:rFonts w:ascii="Times New Roman" w:eastAsia="Calibri" w:hAnsi="Times New Roman" w:cs="Times New Roman"/>
          <w:color w:val="auto"/>
          <w:sz w:val="22"/>
          <w:szCs w:val="22"/>
        </w:rPr>
        <w:fldChar w:fldCharType="separate"/>
      </w:r>
      <w:r w:rsidR="00E43A57" w:rsidRPr="0080728B">
        <w:rPr>
          <w:rFonts w:ascii="Times New Roman" w:hAnsi="Times New Roman" w:cs="Times New Roman"/>
          <w:b/>
        </w:rPr>
        <w:t>Форма Банковской гарантии на надлежащее исполнение обязательств</w:t>
      </w:r>
      <w:r w:rsidR="00E43A57" w:rsidRPr="0080728B">
        <w:rPr>
          <w:rFonts w:ascii="Times New Roman" w:hAnsi="Times New Roman" w:cs="Times New Roman"/>
          <w:b/>
        </w:rPr>
        <w:br/>
        <w:t>в Гарантийный период</w:t>
      </w:r>
      <w:r w:rsidR="00A3448B" w:rsidRPr="0080728B">
        <w:rPr>
          <w:rStyle w:val="10"/>
          <w:rFonts w:ascii="Times New Roman" w:eastAsia="Calibri" w:hAnsi="Times New Roman" w:cs="Times New Roman"/>
          <w:color w:val="auto"/>
          <w:sz w:val="22"/>
          <w:szCs w:val="22"/>
        </w:rPr>
        <w:fldChar w:fldCharType="end"/>
      </w:r>
      <w:r w:rsidR="00A3448B" w:rsidRPr="0080728B">
        <w:rPr>
          <w:rStyle w:val="10"/>
          <w:rFonts w:ascii="Times New Roman" w:eastAsia="Calibri" w:hAnsi="Times New Roman" w:cs="Times New Roman"/>
          <w:color w:val="auto"/>
          <w:sz w:val="22"/>
          <w:szCs w:val="22"/>
        </w:rPr>
        <w:t xml:space="preserve"> </w:t>
      </w:r>
      <w:r w:rsidRPr="0080728B">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Pr="0080728B">
        <w:rPr>
          <w:rFonts w:ascii="Times New Roman" w:hAnsi="Times New Roman" w:cs="Times New Roman"/>
          <w:i/>
        </w:rPr>
        <w:t>.</w:t>
      </w:r>
      <w:bookmarkEnd w:id="121"/>
    </w:p>
    <w:p w14:paraId="62B9723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Банк (гарант), предоставляющий гарантию, должен удовлетворять следующим требованиям:</w:t>
      </w:r>
    </w:p>
    <w:p w14:paraId="7F5EE6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наличие лицензии на осуществление банковских операций;</w:t>
      </w:r>
    </w:p>
    <w:p w14:paraId="76B4B370"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ведение банковской деятельности не менее пяти лет;</w:t>
      </w:r>
    </w:p>
    <w:p w14:paraId="0D54CFBE"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собственные средства (капитал) в размере не менее 1 миллиарда рублей;</w:t>
      </w:r>
    </w:p>
    <w:p w14:paraId="09B26FD6"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1D7926F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4BD9348A" w14:textId="78E894E2" w:rsidR="00F566FE" w:rsidRPr="0080728B" w:rsidRDefault="00F566FE" w:rsidP="0080728B">
      <w:pPr>
        <w:pStyle w:val="RUS11"/>
        <w:widowControl w:val="0"/>
        <w:rPr>
          <w:rFonts w:ascii="Times New Roman" w:hAnsi="Times New Roman" w:cs="Times New Roman"/>
        </w:rPr>
      </w:pPr>
      <w:bookmarkStart w:id="122" w:name="_Ref496717085"/>
      <w:r w:rsidRPr="0080728B">
        <w:rPr>
          <w:rFonts w:ascii="Times New Roman" w:hAnsi="Times New Roman" w:cs="Times New Roman"/>
        </w:rPr>
        <w:t xml:space="preserve">Гарантийный фонд, </w:t>
      </w:r>
      <w:r w:rsidR="00DB02CA" w:rsidRPr="0080728B">
        <w:rPr>
          <w:rFonts w:ascii="Times New Roman" w:hAnsi="Times New Roman" w:cs="Times New Roman"/>
        </w:rPr>
        <w:t>Б</w:t>
      </w:r>
      <w:r w:rsidRPr="0080728B">
        <w:rPr>
          <w:rFonts w:ascii="Times New Roman" w:hAnsi="Times New Roman" w:cs="Times New Roman"/>
        </w:rPr>
        <w:t xml:space="preserve">анковская гарантия, предусмотренные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25.1</w:t>
      </w:r>
      <w:r w:rsidR="003D6FA7" w:rsidRPr="0080728B">
        <w:rPr>
          <w:rFonts w:ascii="Times New Roman" w:hAnsi="Times New Roman" w:cs="Times New Roman"/>
        </w:rPr>
        <w:fldChar w:fldCharType="end"/>
      </w:r>
      <w:r w:rsidRPr="0080728B">
        <w:rPr>
          <w:rFonts w:ascii="Times New Roman" w:hAnsi="Times New Roman" w:cs="Times New Roman"/>
        </w:rPr>
        <w:t xml:space="preserve"> 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25.2</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выплачивается</w:t>
      </w:r>
      <w:r w:rsidR="00F47C50" w:rsidRPr="0080728B">
        <w:rPr>
          <w:rFonts w:ascii="Times New Roman" w:hAnsi="Times New Roman" w:cs="Times New Roman"/>
        </w:rPr>
        <w:t xml:space="preserve"> / </w:t>
      </w:r>
      <w:r w:rsidRPr="0080728B">
        <w:rPr>
          <w:rFonts w:ascii="Times New Roman" w:hAnsi="Times New Roman" w:cs="Times New Roman"/>
        </w:rPr>
        <w:t xml:space="preserve">возвращается Подрядчику в течение 30 (тридцати) календарных дней после наступления </w:t>
      </w:r>
      <w:r w:rsidR="001D745B" w:rsidRPr="0080728B">
        <w:rPr>
          <w:rFonts w:ascii="Times New Roman" w:hAnsi="Times New Roman" w:cs="Times New Roman"/>
        </w:rPr>
        <w:t xml:space="preserve">всех </w:t>
      </w:r>
      <w:r w:rsidRPr="0080728B">
        <w:rPr>
          <w:rFonts w:ascii="Times New Roman" w:hAnsi="Times New Roman" w:cs="Times New Roman"/>
        </w:rPr>
        <w:t>нижеуказанных условий:</w:t>
      </w:r>
      <w:bookmarkEnd w:id="122"/>
    </w:p>
    <w:p w14:paraId="66C1654D"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lastRenderedPageBreak/>
        <w:t xml:space="preserve">подписания Сторонами Акта </w:t>
      </w:r>
      <w:r w:rsidR="002D09C4" w:rsidRPr="0080728B">
        <w:rPr>
          <w:rFonts w:ascii="Times New Roman" w:hAnsi="Times New Roman" w:cs="Times New Roman"/>
        </w:rPr>
        <w:t>сдачи-</w:t>
      </w:r>
      <w:r w:rsidRPr="0080728B">
        <w:rPr>
          <w:rFonts w:ascii="Times New Roman" w:hAnsi="Times New Roman" w:cs="Times New Roman"/>
        </w:rPr>
        <w:t xml:space="preserve">приемки </w:t>
      </w:r>
      <w:r w:rsidR="00A16E30" w:rsidRPr="0080728B">
        <w:rPr>
          <w:rFonts w:ascii="Times New Roman" w:hAnsi="Times New Roman" w:cs="Times New Roman"/>
        </w:rPr>
        <w:t>результатов выполненных работ</w:t>
      </w:r>
      <w:r w:rsidRPr="0080728B">
        <w:rPr>
          <w:rFonts w:ascii="Times New Roman" w:hAnsi="Times New Roman" w:cs="Times New Roman"/>
        </w:rPr>
        <w:t>;</w:t>
      </w:r>
    </w:p>
    <w:p w14:paraId="24582CA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передачи Заказчику </w:t>
      </w:r>
      <w:r w:rsidR="002D09C4" w:rsidRPr="0080728B">
        <w:rPr>
          <w:rFonts w:ascii="Times New Roman" w:hAnsi="Times New Roman" w:cs="Times New Roman"/>
        </w:rPr>
        <w:t>Результатов Работ</w:t>
      </w:r>
      <w:r w:rsidRPr="0080728B">
        <w:rPr>
          <w:rFonts w:ascii="Times New Roman" w:hAnsi="Times New Roman" w:cs="Times New Roman"/>
        </w:rPr>
        <w:t xml:space="preserve">; </w:t>
      </w:r>
    </w:p>
    <w:p w14:paraId="65B5581B"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получения Заказчиком при содействии Подрядчика </w:t>
      </w:r>
      <w:r w:rsidR="002D09C4" w:rsidRPr="0080728B">
        <w:rPr>
          <w:rFonts w:ascii="Times New Roman" w:hAnsi="Times New Roman" w:cs="Times New Roman"/>
        </w:rPr>
        <w:t>положительного заключения Экспертизы</w:t>
      </w:r>
      <w:r w:rsidRPr="0080728B">
        <w:rPr>
          <w:rFonts w:ascii="Times New Roman" w:hAnsi="Times New Roman" w:cs="Times New Roman"/>
        </w:rPr>
        <w:t>;</w:t>
      </w:r>
    </w:p>
    <w:p w14:paraId="7901FD6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C63C42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оплаты Подрядчиком сумм неустойки </w:t>
      </w:r>
      <w:r w:rsidR="002C3A1E" w:rsidRPr="0080728B">
        <w:rPr>
          <w:rFonts w:ascii="Times New Roman" w:hAnsi="Times New Roman" w:cs="Times New Roman"/>
        </w:rPr>
        <w:t>(</w:t>
      </w:r>
      <w:r w:rsidRPr="0080728B">
        <w:rPr>
          <w:rFonts w:ascii="Times New Roman" w:hAnsi="Times New Roman" w:cs="Times New Roman"/>
        </w:rPr>
        <w:t>штрафов, пеней</w:t>
      </w:r>
      <w:r w:rsidR="002C3A1E" w:rsidRPr="0080728B">
        <w:rPr>
          <w:rFonts w:ascii="Times New Roman" w:hAnsi="Times New Roman" w:cs="Times New Roman"/>
        </w:rPr>
        <w:t>)</w:t>
      </w:r>
      <w:r w:rsidRPr="0080728B">
        <w:rPr>
          <w:rFonts w:ascii="Times New Roman" w:hAnsi="Times New Roman" w:cs="Times New Roman"/>
        </w:rPr>
        <w:t>, процентов за пользование чужими денежными средствами, стоимости утраченных</w:t>
      </w:r>
      <w:r w:rsidR="00F47C50" w:rsidRPr="0080728B">
        <w:rPr>
          <w:rFonts w:ascii="Times New Roman" w:hAnsi="Times New Roman" w:cs="Times New Roman"/>
        </w:rPr>
        <w:t xml:space="preserve"> / </w:t>
      </w:r>
      <w:r w:rsidRPr="0080728B">
        <w:rPr>
          <w:rFonts w:ascii="Times New Roman" w:hAnsi="Times New Roman" w:cs="Times New Roman"/>
        </w:rPr>
        <w:t xml:space="preserve">поврежденных </w:t>
      </w:r>
      <w:r w:rsidR="002D09C4" w:rsidRPr="0080728B">
        <w:rPr>
          <w:rFonts w:ascii="Times New Roman" w:hAnsi="Times New Roman" w:cs="Times New Roman"/>
        </w:rPr>
        <w:t>Исходных данных</w:t>
      </w:r>
      <w:r w:rsidRPr="0080728B">
        <w:rPr>
          <w:rFonts w:ascii="Times New Roman" w:hAnsi="Times New Roman" w:cs="Times New Roman"/>
        </w:rPr>
        <w:t>, переданных Подрядчику для производства Работ, любых услуг, оказанных Заказчиком Подрядчику в рамках Договора</w:t>
      </w:r>
      <w:r w:rsidR="002A6494" w:rsidRPr="0080728B">
        <w:rPr>
          <w:rFonts w:ascii="Times New Roman" w:hAnsi="Times New Roman" w:cs="Times New Roman"/>
        </w:rPr>
        <w:t>.</w:t>
      </w:r>
    </w:p>
    <w:p w14:paraId="7A6883D9" w14:textId="28A0C81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w:t>
      </w:r>
      <w:r w:rsidR="00305AA1" w:rsidRPr="0080728B">
        <w:rPr>
          <w:rFonts w:ascii="Times New Roman" w:hAnsi="Times New Roman" w:cs="Times New Roman"/>
        </w:rPr>
        <w:t>учае досрочного (до завершения вы</w:t>
      </w:r>
      <w:r w:rsidRPr="0080728B">
        <w:rPr>
          <w:rFonts w:ascii="Times New Roman" w:hAnsi="Times New Roman" w:cs="Times New Roman"/>
        </w:rPr>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_Ref496717085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25.5</w:t>
      </w:r>
      <w:r w:rsidR="003D6FA7" w:rsidRPr="0080728B">
        <w:rPr>
          <w:rFonts w:ascii="Times New Roman" w:hAnsi="Times New Roman" w:cs="Times New Roman"/>
        </w:rPr>
        <w:fldChar w:fldCharType="end"/>
      </w:r>
      <w:r w:rsidR="00BC49AB" w:rsidRPr="0080728B">
        <w:rPr>
          <w:rFonts w:ascii="Times New Roman" w:hAnsi="Times New Roman" w:cs="Times New Roman"/>
        </w:rPr>
        <w:t xml:space="preserve"> Договора</w:t>
      </w:r>
      <w:r w:rsidRPr="0080728B">
        <w:rPr>
          <w:rFonts w:ascii="Times New Roman" w:hAnsi="Times New Roman" w:cs="Times New Roman"/>
        </w:rPr>
        <w:t>. При этом Заказчик вправе удержать (путем зачета) из Гарантийного фонда денежную сумму, рассчитанную как 5 (пять</w:t>
      </w:r>
      <w:r w:rsidR="00E84F4A" w:rsidRPr="0080728B">
        <w:rPr>
          <w:rFonts w:ascii="Times New Roman" w:hAnsi="Times New Roman" w:cs="Times New Roman"/>
        </w:rPr>
        <w:t>)</w:t>
      </w:r>
      <w:r w:rsidRPr="0080728B">
        <w:rPr>
          <w:rFonts w:ascii="Times New Roman" w:hAnsi="Times New Roman" w:cs="Times New Roman"/>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169715D1" w14:textId="6897B306"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Банковские гарантии, предоставление которых предусмотрено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25.1</w:t>
      </w:r>
      <w:r w:rsidR="00907D5D" w:rsidRPr="0080728B">
        <w:rPr>
          <w:rFonts w:ascii="Times New Roman" w:hAnsi="Times New Roman" w:cs="Times New Roman"/>
        </w:rPr>
        <w:fldChar w:fldCharType="end"/>
      </w:r>
      <w:r w:rsidR="001D745B" w:rsidRPr="0080728B">
        <w:rPr>
          <w:rFonts w:ascii="Times New Roman" w:hAnsi="Times New Roman" w:cs="Times New Roman"/>
        </w:rPr>
        <w:t xml:space="preserve"> -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должны быть безусловными и безотзывными. Банк-гарант и текст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быть предварительно согласованны Заказчиком. Вознаграждение банку за выдачу и поддержание в силе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уплачивается Подрядчиком и Заказчиком не компенсируется (включено в цену Договора). Предоставление вышеуказанных </w:t>
      </w:r>
      <w:r w:rsidR="00DB02CA" w:rsidRPr="0080728B">
        <w:rPr>
          <w:rFonts w:ascii="Times New Roman" w:hAnsi="Times New Roman" w:cs="Times New Roman"/>
        </w:rPr>
        <w:t>Б</w:t>
      </w:r>
      <w:r w:rsidRPr="0080728B">
        <w:rPr>
          <w:rFonts w:ascii="Times New Roman" w:hAnsi="Times New Roman" w:cs="Times New Roman"/>
        </w:rPr>
        <w:t>анковских гарантий является существенным условием Договора.</w:t>
      </w:r>
    </w:p>
    <w:p w14:paraId="3D2CC1AD" w14:textId="287AD233"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Срок действия банковской гарантии на сумму аванса </w:t>
      </w:r>
      <w:r w:rsidR="00962089" w:rsidRPr="0080728B">
        <w:rPr>
          <w:rFonts w:ascii="Times New Roman" w:hAnsi="Times New Roman" w:cs="Times New Roman"/>
          <w:b/>
          <w:color w:val="C00000"/>
        </w:rPr>
        <w:t>[</w:t>
      </w:r>
      <w:r w:rsidRPr="0080728B">
        <w:rPr>
          <w:rFonts w:ascii="Times New Roman" w:hAnsi="Times New Roman" w:cs="Times New Roman"/>
        </w:rPr>
        <w:t xml:space="preserve">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надлежащего исполнения обязательств </w:t>
      </w:r>
      <w:r w:rsidRPr="0080728B">
        <w:rPr>
          <w:rFonts w:ascii="Times New Roman" w:hAnsi="Times New Roman" w:cs="Times New Roman"/>
          <w:b/>
          <w:i/>
          <w:color w:val="C00000"/>
        </w:rPr>
        <w:t>(условие необходимо привести в соответствие с п</w:t>
      </w:r>
      <w:r w:rsidR="0070187D" w:rsidRPr="0080728B">
        <w:rPr>
          <w:rFonts w:ascii="Times New Roman" w:hAnsi="Times New Roman" w:cs="Times New Roman"/>
          <w:b/>
          <w:i/>
          <w:color w:val="C00000"/>
        </w:rPr>
        <w:t>унктом</w:t>
      </w:r>
      <w:r w:rsidR="00291553" w:rsidRPr="0080728B">
        <w:rPr>
          <w:rFonts w:ascii="Times New Roman" w:hAnsi="Times New Roman" w:cs="Times New Roman"/>
          <w:b/>
          <w:i/>
          <w:color w:val="C00000"/>
        </w:rPr>
        <w:t>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25.2</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00962089" w:rsidRPr="0080728B">
        <w:rPr>
          <w:rFonts w:ascii="Times New Roman" w:hAnsi="Times New Roman" w:cs="Times New Roman"/>
          <w:b/>
          <w:color w:val="C00000"/>
        </w:rPr>
        <w:t>]</w:t>
      </w:r>
      <w:r w:rsidRPr="0080728B">
        <w:rPr>
          <w:rFonts w:ascii="Times New Roman" w:hAnsi="Times New Roman" w:cs="Times New Roman"/>
        </w:rPr>
        <w:t xml:space="preserve">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w:t>
      </w:r>
      <w:r w:rsidR="0017692B" w:rsidRPr="0080728B">
        <w:rPr>
          <w:rFonts w:ascii="Times New Roman" w:hAnsi="Times New Roman" w:cs="Times New Roman"/>
        </w:rPr>
        <w:t xml:space="preserve">окончания </w:t>
      </w:r>
      <w:r w:rsidRPr="0080728B">
        <w:rPr>
          <w:rFonts w:ascii="Times New Roman" w:hAnsi="Times New Roman" w:cs="Times New Roman"/>
        </w:rPr>
        <w:t xml:space="preserve">выполнения Работ (последнего </w:t>
      </w:r>
      <w:r w:rsidR="00962089" w:rsidRPr="0080728B">
        <w:rPr>
          <w:rFonts w:ascii="Times New Roman" w:hAnsi="Times New Roman" w:cs="Times New Roman"/>
        </w:rPr>
        <w:t xml:space="preserve">Этапа </w:t>
      </w:r>
      <w:r w:rsidRPr="0080728B">
        <w:rPr>
          <w:rFonts w:ascii="Times New Roman" w:hAnsi="Times New Roman" w:cs="Times New Roman"/>
        </w:rPr>
        <w:t>Работ) по Договору. Срок действия банковской гарантии исполнения обязательств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окончания </w:t>
      </w:r>
      <w:r w:rsidR="00862B18" w:rsidRPr="0080728B">
        <w:rPr>
          <w:rFonts w:ascii="Times New Roman" w:hAnsi="Times New Roman" w:cs="Times New Roman"/>
        </w:rPr>
        <w:t>Срока действия банковской гарантии</w:t>
      </w:r>
      <w:r w:rsidRPr="0080728B">
        <w:rPr>
          <w:rFonts w:ascii="Times New Roman" w:hAnsi="Times New Roman" w:cs="Times New Roman"/>
        </w:rPr>
        <w:t>.</w:t>
      </w:r>
    </w:p>
    <w:p w14:paraId="790EE003" w14:textId="3641BB8D" w:rsidR="00F566FE" w:rsidRPr="0080728B" w:rsidRDefault="00F566FE" w:rsidP="0080728B">
      <w:pPr>
        <w:pStyle w:val="RUS11"/>
        <w:widowControl w:val="0"/>
        <w:rPr>
          <w:rFonts w:ascii="Times New Roman" w:hAnsi="Times New Roman" w:cs="Times New Roman"/>
        </w:rPr>
      </w:pPr>
      <w:bookmarkStart w:id="123" w:name="_Ref496718958"/>
      <w:r w:rsidRPr="0080728B">
        <w:rPr>
          <w:rFonts w:ascii="Times New Roman" w:hAnsi="Times New Roman" w:cs="Times New Roman"/>
        </w:rPr>
        <w:t xml:space="preserve">В случае если действие любой из вышеуказанных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истекает до фактического завершения Работ (последнего </w:t>
      </w:r>
      <w:r w:rsidR="0090404C" w:rsidRPr="0080728B">
        <w:rPr>
          <w:rFonts w:ascii="Times New Roman" w:hAnsi="Times New Roman" w:cs="Times New Roman"/>
        </w:rPr>
        <w:t xml:space="preserve">Этапа </w:t>
      </w:r>
      <w:r w:rsidRPr="0080728B">
        <w:rPr>
          <w:rFonts w:ascii="Times New Roman" w:hAnsi="Times New Roman" w:cs="Times New Roman"/>
        </w:rPr>
        <w:t xml:space="preserve">Работ), до окончания </w:t>
      </w:r>
      <w:r w:rsidR="002315E5" w:rsidRPr="0080728B">
        <w:rPr>
          <w:rFonts w:ascii="Times New Roman" w:hAnsi="Times New Roman" w:cs="Times New Roman"/>
        </w:rPr>
        <w:t>Срока действия банковской гарантии</w:t>
      </w:r>
      <w:r w:rsidRPr="0080728B">
        <w:rPr>
          <w:rFonts w:ascii="Times New Roman" w:hAnsi="Times New Roman" w:cs="Times New Roman"/>
        </w:rPr>
        <w:t xml:space="preserve"> или иных указанных в Договоре для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сроков, Подрядчик обеспечит предоставление не позднее, чем за 30 (тридцать) дней до истечения срока действия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другую (либо продленную)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взамен истекающей, которая будет удовлетворять требованиям Договора (условия и порядок согласования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удовлетворять требованиям Договора, установленным в отношении соответствующего вида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возвращает ранее предоставленную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 течение 5 (пяти) рабочих дней со дня предоставления Подрядчиком Заказчику новой </w:t>
      </w:r>
      <w:r w:rsidR="00DB02CA" w:rsidRPr="0080728B">
        <w:rPr>
          <w:rFonts w:ascii="Times New Roman" w:hAnsi="Times New Roman" w:cs="Times New Roman"/>
        </w:rPr>
        <w:t>Б</w:t>
      </w:r>
      <w:r w:rsidRPr="0080728B">
        <w:rPr>
          <w:rFonts w:ascii="Times New Roman" w:hAnsi="Times New Roman" w:cs="Times New Roman"/>
        </w:rPr>
        <w:t>анковской гарантии взамен истекающей.</w:t>
      </w:r>
      <w:bookmarkEnd w:id="123"/>
    </w:p>
    <w:p w14:paraId="4AB4CEF2" w14:textId="13B5C1D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рассматривает поступившую в качестве обеспечения исполнения Договора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 проверяет действительность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направляя запрос на подтверждение действительности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или информирует о недействительности представленной Подрядчиком </w:t>
      </w:r>
      <w:r w:rsidR="00DB02CA" w:rsidRPr="0080728B">
        <w:rPr>
          <w:rFonts w:ascii="Times New Roman" w:hAnsi="Times New Roman" w:cs="Times New Roman"/>
        </w:rPr>
        <w:t>Б</w:t>
      </w:r>
      <w:r w:rsidRPr="0080728B">
        <w:rPr>
          <w:rFonts w:ascii="Times New Roman" w:hAnsi="Times New Roman" w:cs="Times New Roman"/>
        </w:rPr>
        <w:t>анковской гарантий по иной причине. Банковская гарантия также считается не предоставленной, если банк-</w:t>
      </w:r>
      <w:r w:rsidRPr="0080728B">
        <w:rPr>
          <w:rFonts w:ascii="Times New Roman" w:hAnsi="Times New Roman" w:cs="Times New Roman"/>
        </w:rPr>
        <w:lastRenderedPageBreak/>
        <w:t xml:space="preserve">гарант не предоставляет ответа на запрос Заказчика о подтверждении действительности предоставленной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течение [3 (трех) рабочих дней] со дня получения такого запроса банком-гарантом. В случае непринятия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анковской гарантии Заказчик письменно уведомляет об этом Подрядчика с указанием причин такого отказа.</w:t>
      </w:r>
    </w:p>
    <w:p w14:paraId="1573FD7F" w14:textId="25E4BD1E"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предусмотренной в пунктах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25.1</w:t>
      </w:r>
      <w:r w:rsidR="00907D5D"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D09C4" w:rsidRPr="0080728B">
        <w:rPr>
          <w:rFonts w:ascii="Times New Roman" w:hAnsi="Times New Roman" w:cs="Times New Roman"/>
        </w:rPr>
        <w:t>-</w:t>
      </w:r>
      <w:r w:rsidR="00FF28CC"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w:t>
      </w:r>
      <w:r w:rsidRPr="0080728B">
        <w:rPr>
          <w:rFonts w:ascii="Times New Roman" w:hAnsi="Times New Roman" w:cs="Times New Roman"/>
          <w:b/>
          <w:i/>
          <w:color w:val="C00000"/>
        </w:rPr>
        <w:t xml:space="preserve">(условие необходимо привести в соответствие с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25.1</w:t>
      </w:r>
      <w:r w:rsidR="003D6FA7"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91553" w:rsidRPr="0080728B">
        <w:rPr>
          <w:rFonts w:ascii="Times New Roman" w:hAnsi="Times New Roman" w:cs="Times New Roman"/>
          <w:b/>
          <w:i/>
          <w:color w:val="C00000"/>
        </w:rPr>
        <w:t>-</w:t>
      </w:r>
      <w:r w:rsidR="00FF28CC" w:rsidRPr="0080728B">
        <w:rPr>
          <w:rFonts w:ascii="Times New Roman" w:hAnsi="Times New Roman" w:cs="Times New Roman"/>
          <w:b/>
          <w:i/>
          <w:color w:val="C00000"/>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_Ref496718186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sidRPr="00E43A57">
        <w:rPr>
          <w:rFonts w:ascii="Times New Roman" w:hAnsi="Times New Roman" w:cs="Times New Roman"/>
          <w:b/>
          <w:i/>
          <w:color w:val="C00000"/>
        </w:rPr>
        <w:t>25.3</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Pr="0080728B">
        <w:rPr>
          <w:rFonts w:ascii="Times New Roman" w:hAnsi="Times New Roman" w:cs="Times New Roman"/>
        </w:rPr>
        <w:t>,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неисполнения обязательств по предоставлению новой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 порядке и сроки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_Ref496718958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25.9</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DD0B3F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 отказаться от исполнения Договора в одностороннем порядке;</w:t>
      </w:r>
    </w:p>
    <w:p w14:paraId="6A953231" w14:textId="2673C3A9"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взыскать с Подрядчика штраф в размере 10 (десяти</w:t>
      </w:r>
      <w:r w:rsidR="00E84F4A" w:rsidRPr="0080728B">
        <w:rPr>
          <w:rFonts w:ascii="Times New Roman" w:hAnsi="Times New Roman" w:cs="Times New Roman"/>
        </w:rPr>
        <w:t>)</w:t>
      </w:r>
      <w:r w:rsidRPr="0080728B">
        <w:rPr>
          <w:rFonts w:ascii="Times New Roman" w:hAnsi="Times New Roman" w:cs="Times New Roman"/>
        </w:rPr>
        <w:t xml:space="preserve"> процентов от Цены Работ (пункт</w:t>
      </w:r>
      <w:r w:rsidR="00406C29" w:rsidRPr="0080728B">
        <w:rPr>
          <w:rFonts w:ascii="Times New Roman" w:hAnsi="Times New Roman" w:cs="Times New Roman"/>
        </w:rPr>
        <w:t xml:space="preserve"> </w:t>
      </w:r>
      <w:r w:rsidR="00406C29" w:rsidRPr="0080728B">
        <w:rPr>
          <w:rFonts w:ascii="Times New Roman" w:hAnsi="Times New Roman" w:cs="Times New Roman"/>
        </w:rPr>
        <w:fldChar w:fldCharType="begin"/>
      </w:r>
      <w:r w:rsidR="00406C29"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406C29" w:rsidRPr="0080728B">
        <w:rPr>
          <w:rFonts w:ascii="Times New Roman" w:hAnsi="Times New Roman" w:cs="Times New Roman"/>
        </w:rPr>
      </w:r>
      <w:r w:rsidR="00406C29" w:rsidRPr="0080728B">
        <w:rPr>
          <w:rFonts w:ascii="Times New Roman" w:hAnsi="Times New Roman" w:cs="Times New Roman"/>
        </w:rPr>
        <w:fldChar w:fldCharType="separate"/>
      </w:r>
      <w:r w:rsidR="00E43A57">
        <w:rPr>
          <w:rFonts w:ascii="Times New Roman" w:hAnsi="Times New Roman" w:cs="Times New Roman"/>
        </w:rPr>
        <w:t>4.1</w:t>
      </w:r>
      <w:r w:rsidR="00406C29" w:rsidRPr="0080728B">
        <w:rPr>
          <w:rFonts w:ascii="Times New Roman" w:hAnsi="Times New Roman" w:cs="Times New Roman"/>
        </w:rPr>
        <w:fldChar w:fldCharType="end"/>
      </w:r>
      <w:r w:rsidRPr="0080728B">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Вышеуказанный штраф не взыскивается с Подрядчика исключительно в случае не предоставления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на сумму аванса, при этом за нарушение порядка и условий продления такой </w:t>
      </w:r>
      <w:r w:rsidR="00905688" w:rsidRPr="0080728B">
        <w:rPr>
          <w:rFonts w:ascii="Times New Roman" w:hAnsi="Times New Roman" w:cs="Times New Roman"/>
        </w:rPr>
        <w:t>Б</w:t>
      </w:r>
      <w:r w:rsidRPr="0080728B">
        <w:rPr>
          <w:rFonts w:ascii="Times New Roman" w:hAnsi="Times New Roman" w:cs="Times New Roman"/>
        </w:rPr>
        <w:t>анковской гарантии штраф взыскивается на общих основаниях;</w:t>
      </w:r>
    </w:p>
    <w:p w14:paraId="78B380BA" w14:textId="69E2BDDF"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При последующем предоставлении соответствующей </w:t>
      </w:r>
      <w:r w:rsidR="00905688" w:rsidRPr="0080728B">
        <w:rPr>
          <w:rFonts w:ascii="Times New Roman" w:hAnsi="Times New Roman" w:cs="Times New Roman"/>
        </w:rPr>
        <w:t>Б</w:t>
      </w:r>
      <w:r w:rsidRPr="0080728B">
        <w:rPr>
          <w:rFonts w:ascii="Times New Roman" w:hAnsi="Times New Roman" w:cs="Times New Roman"/>
        </w:rPr>
        <w:t>анковской гарантии возврат Гарантийного фонда производится в порядке и в срок, дополнительно согласованные Сторонами;</w:t>
      </w:r>
    </w:p>
    <w:p w14:paraId="195E543D" w14:textId="3A9AFBCA"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новой (продлению) </w:t>
      </w:r>
      <w:r w:rsidR="00905688" w:rsidRPr="0080728B">
        <w:rPr>
          <w:rFonts w:ascii="Times New Roman" w:hAnsi="Times New Roman" w:cs="Times New Roman"/>
        </w:rPr>
        <w:t>Б</w:t>
      </w:r>
      <w:r w:rsidRPr="0080728B">
        <w:rPr>
          <w:rFonts w:ascii="Times New Roman" w:hAnsi="Times New Roman" w:cs="Times New Roman"/>
        </w:rPr>
        <w:t>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52D25498" w14:textId="66BA3D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обеспечивает предоставление новой </w:t>
      </w:r>
      <w:r w:rsidR="00905688" w:rsidRPr="0080728B">
        <w:rPr>
          <w:rFonts w:ascii="Times New Roman" w:hAnsi="Times New Roman" w:cs="Times New Roman"/>
        </w:rPr>
        <w:t>Б</w:t>
      </w:r>
      <w:r w:rsidRPr="0080728B">
        <w:rPr>
          <w:rFonts w:ascii="Times New Roman" w:hAnsi="Times New Roman" w:cs="Times New Roman"/>
        </w:rPr>
        <w:t>анковской гарантии, которая будет удовлетворять требованиям Договора, в следующих случаях:</w:t>
      </w:r>
    </w:p>
    <w:p w14:paraId="6A041A0B" w14:textId="2D267693"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если в процессе исполнения Договора становится очевидным, что срок действия любой из </w:t>
      </w:r>
      <w:r w:rsidR="00905688" w:rsidRPr="0080728B">
        <w:rPr>
          <w:rFonts w:ascii="Times New Roman" w:hAnsi="Times New Roman" w:cs="Times New Roman"/>
        </w:rPr>
        <w:t>Б</w:t>
      </w:r>
      <w:r w:rsidRPr="0080728B">
        <w:rPr>
          <w:rFonts w:ascii="Times New Roman" w:hAnsi="Times New Roman" w:cs="Times New Roman"/>
        </w:rPr>
        <w:t xml:space="preserve">анковских гарантий может истечь ранее, чем через 30 (тридцать) дней после предполагаемой даты завершения Работ, окончания </w:t>
      </w:r>
      <w:r w:rsidR="00F63B4A" w:rsidRPr="0080728B">
        <w:rPr>
          <w:rFonts w:ascii="Times New Roman" w:hAnsi="Times New Roman" w:cs="Times New Roman"/>
        </w:rPr>
        <w:t>Срока действия банковской гарантии</w:t>
      </w:r>
      <w:r w:rsidR="00271BC3" w:rsidRPr="0080728B">
        <w:rPr>
          <w:rFonts w:ascii="Times New Roman" w:hAnsi="Times New Roman" w:cs="Times New Roman"/>
        </w:rPr>
        <w:t xml:space="preserve"> </w:t>
      </w:r>
      <w:r w:rsidRPr="0080728B">
        <w:rPr>
          <w:rFonts w:ascii="Times New Roman" w:hAnsi="Times New Roman" w:cs="Times New Roman"/>
        </w:rPr>
        <w:t xml:space="preserve">или иных указанных в Договоре для </w:t>
      </w:r>
      <w:r w:rsidR="00905688" w:rsidRPr="0080728B">
        <w:rPr>
          <w:rFonts w:ascii="Times New Roman" w:hAnsi="Times New Roman" w:cs="Times New Roman"/>
        </w:rPr>
        <w:t>Б</w:t>
      </w:r>
      <w:r w:rsidRPr="0080728B">
        <w:rPr>
          <w:rFonts w:ascii="Times New Roman" w:hAnsi="Times New Roman" w:cs="Times New Roman"/>
        </w:rPr>
        <w:t>анковских гарантий сроков.</w:t>
      </w:r>
    </w:p>
    <w:p w14:paraId="3A67F522" w14:textId="03EEDC6D"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(или продленной) </w:t>
      </w:r>
      <w:proofErr w:type="gramStart"/>
      <w:r w:rsidR="00905688" w:rsidRPr="0080728B">
        <w:rPr>
          <w:rFonts w:ascii="Times New Roman" w:hAnsi="Times New Roman" w:cs="Times New Roman"/>
        </w:rPr>
        <w:t>Б</w:t>
      </w:r>
      <w:r w:rsidRPr="0080728B">
        <w:rPr>
          <w:rFonts w:ascii="Times New Roman" w:hAnsi="Times New Roman" w:cs="Times New Roman"/>
        </w:rPr>
        <w:t>анковской гарантии</w:t>
      </w:r>
      <w:proofErr w:type="gramEnd"/>
      <w:r w:rsidRPr="0080728B">
        <w:rPr>
          <w:rFonts w:ascii="Times New Roman" w:hAnsi="Times New Roman" w:cs="Times New Roman"/>
        </w:rPr>
        <w:t xml:space="preserve"> взамен истекающей в срок не позднее, чем за 30 (тридцать) дней до истечения срока действия предыдущей </w:t>
      </w:r>
      <w:r w:rsidR="00905688" w:rsidRPr="0080728B">
        <w:rPr>
          <w:rFonts w:ascii="Times New Roman" w:hAnsi="Times New Roman" w:cs="Times New Roman"/>
        </w:rPr>
        <w:t>Б</w:t>
      </w:r>
      <w:r w:rsidRPr="0080728B">
        <w:rPr>
          <w:rFonts w:ascii="Times New Roman" w:hAnsi="Times New Roman" w:cs="Times New Roman"/>
        </w:rPr>
        <w:t>анковской гарантии.</w:t>
      </w:r>
    </w:p>
    <w:p w14:paraId="4133EAB9"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7FC09F15" w14:textId="586F99FC" w:rsidR="00F566FE" w:rsidRPr="0080728B"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другого банка-гаранта, лицензия </w:t>
      </w:r>
      <w:proofErr w:type="gramStart"/>
      <w:r w:rsidRPr="0080728B">
        <w:rPr>
          <w:rFonts w:ascii="Times New Roman" w:hAnsi="Times New Roman" w:cs="Times New Roman"/>
        </w:rPr>
        <w:t>на осуществление</w:t>
      </w:r>
      <w:proofErr w:type="gramEnd"/>
      <w:r w:rsidRPr="0080728B">
        <w:rPr>
          <w:rFonts w:ascii="Times New Roman" w:hAnsi="Times New Roman" w:cs="Times New Roman"/>
        </w:rPr>
        <w:t xml:space="preserve"> банковских операций которого не будет отозвана на момент предоставления </w:t>
      </w:r>
      <w:r w:rsidR="00905688" w:rsidRPr="0080728B">
        <w:rPr>
          <w:rFonts w:ascii="Times New Roman" w:hAnsi="Times New Roman" w:cs="Times New Roman"/>
        </w:rPr>
        <w:t>Б</w:t>
      </w:r>
      <w:r w:rsidRPr="0080728B">
        <w:rPr>
          <w:rFonts w:ascii="Times New Roman" w:hAnsi="Times New Roman" w:cs="Times New Roman"/>
        </w:rPr>
        <w:t>анковской гарантии Заказчику, в срок не позднее, чем через 30 (тридцать) дней после получения соответствующего требования от Заказчика.</w:t>
      </w:r>
    </w:p>
    <w:p w14:paraId="1BA3EDB4" w14:textId="68DCEA84" w:rsidR="00F566FE" w:rsidRDefault="00F566FE" w:rsidP="0080728B">
      <w:pPr>
        <w:pStyle w:val="RUS11"/>
        <w:widowControl w:val="0"/>
        <w:numPr>
          <w:ilvl w:val="0"/>
          <w:numId w:val="0"/>
        </w:numPr>
        <w:ind w:left="567"/>
        <w:rPr>
          <w:rFonts w:ascii="Times New Roman" w:hAnsi="Times New Roman" w:cs="Times New Roman"/>
        </w:rPr>
      </w:pPr>
      <w:r w:rsidRPr="0080728B">
        <w:rPr>
          <w:rFonts w:ascii="Times New Roman" w:hAnsi="Times New Roman" w:cs="Times New Roman"/>
        </w:rPr>
        <w:lastRenderedPageBreak/>
        <w:t xml:space="preserve">После предоставления Подрядчиком Заказчику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 течение 5 (пяти) рабочих дней вернет предыдущую </w:t>
      </w:r>
      <w:r w:rsidR="00905688" w:rsidRPr="0080728B">
        <w:rPr>
          <w:rFonts w:ascii="Times New Roman" w:hAnsi="Times New Roman" w:cs="Times New Roman"/>
        </w:rPr>
        <w:t>Б</w:t>
      </w:r>
      <w:r w:rsidRPr="0080728B">
        <w:rPr>
          <w:rFonts w:ascii="Times New Roman" w:hAnsi="Times New Roman" w:cs="Times New Roman"/>
        </w:rPr>
        <w:t>анковскую гарантию.</w:t>
      </w:r>
    </w:p>
    <w:p w14:paraId="18F90B94" w14:textId="77777777" w:rsidR="002D2D16" w:rsidRPr="002D2D16" w:rsidRDefault="002D2D16" w:rsidP="002D2D16">
      <w:pPr>
        <w:ind w:firstLine="567"/>
        <w:jc w:val="center"/>
        <w:rPr>
          <w:rFonts w:ascii="Times New Roman" w:hAnsi="Times New Roman" w:cs="Times New Roman"/>
          <w:b/>
          <w:i/>
          <w:color w:val="C00000"/>
          <w:sz w:val="22"/>
          <w:szCs w:val="22"/>
        </w:rPr>
      </w:pPr>
      <w:r w:rsidRPr="002D2D16">
        <w:rPr>
          <w:rFonts w:ascii="Times New Roman" w:hAnsi="Times New Roman" w:cs="Times New Roman"/>
          <w:b/>
          <w:i/>
          <w:color w:val="C00000"/>
          <w:sz w:val="22"/>
          <w:szCs w:val="22"/>
        </w:rPr>
        <w:t xml:space="preserve">Вариант 2 (если Подрядчик ЯВЛЯЕТСЯ СУБЪЕКТОМ СМСП и договор заключается по результатам </w:t>
      </w:r>
      <w:proofErr w:type="gramStart"/>
      <w:r w:rsidRPr="002D2D16">
        <w:rPr>
          <w:rFonts w:ascii="Times New Roman" w:hAnsi="Times New Roman" w:cs="Times New Roman"/>
          <w:b/>
          <w:i/>
          <w:color w:val="C00000"/>
          <w:sz w:val="22"/>
          <w:szCs w:val="22"/>
        </w:rPr>
        <w:t>закупки  в</w:t>
      </w:r>
      <w:proofErr w:type="gramEnd"/>
      <w:r w:rsidRPr="002D2D16">
        <w:rPr>
          <w:rFonts w:ascii="Times New Roman" w:hAnsi="Times New Roman" w:cs="Times New Roman"/>
          <w:b/>
          <w:i/>
          <w:color w:val="C00000"/>
          <w:sz w:val="22"/>
          <w:szCs w:val="22"/>
        </w:rPr>
        <w:t xml:space="preserve"> соответствии с требованиями 223-ФЗ включаем в договор следующую редакцию раздела 32):  </w:t>
      </w:r>
    </w:p>
    <w:p w14:paraId="253DF05A" w14:textId="02FC8A9E" w:rsidR="002D2D16" w:rsidRPr="002D2D16" w:rsidRDefault="002D2D16" w:rsidP="002D2D16">
      <w:pPr>
        <w:autoSpaceDE w:val="0"/>
        <w:autoSpaceDN w:val="0"/>
        <w:adjustRightInd w:val="0"/>
        <w:ind w:firstLine="567"/>
        <w:jc w:val="both"/>
        <w:rPr>
          <w:rFonts w:ascii="Times New Roman" w:hAnsi="Times New Roman" w:cs="Times New Roman"/>
          <w:b/>
          <w:i/>
          <w:color w:val="C00000"/>
          <w:sz w:val="22"/>
          <w:szCs w:val="22"/>
        </w:rPr>
      </w:pPr>
      <w:r>
        <w:rPr>
          <w:rFonts w:ascii="Times New Roman" w:hAnsi="Times New Roman" w:cs="Times New Roman"/>
          <w:sz w:val="22"/>
          <w:szCs w:val="22"/>
        </w:rPr>
        <w:t>25</w:t>
      </w:r>
      <w:r w:rsidRPr="002D2D16">
        <w:rPr>
          <w:rFonts w:ascii="Times New Roman" w:hAnsi="Times New Roman" w:cs="Times New Roman"/>
          <w:sz w:val="22"/>
          <w:szCs w:val="22"/>
        </w:rPr>
        <w:t xml:space="preserve">.1 Подрядчик предоставляет Заказчику </w:t>
      </w:r>
      <w:r w:rsidRPr="002D2D16">
        <w:rPr>
          <w:rFonts w:ascii="Times New Roman" w:hAnsi="Times New Roman" w:cs="Times New Roman"/>
          <w:sz w:val="22"/>
          <w:szCs w:val="22"/>
          <w:highlight w:val="cyan"/>
        </w:rPr>
        <w:t>независимую</w:t>
      </w:r>
      <w:r w:rsidRPr="002D2D16">
        <w:rPr>
          <w:rFonts w:ascii="Times New Roman" w:hAnsi="Times New Roman" w:cs="Times New Roman"/>
          <w:sz w:val="22"/>
          <w:szCs w:val="22"/>
        </w:rPr>
        <w:t xml:space="preserve">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w:t>
      </w:r>
      <w:r w:rsidRPr="002D2D16">
        <w:rPr>
          <w:rFonts w:ascii="Times New Roman" w:hAnsi="Times New Roman" w:cs="Times New Roman"/>
          <w:sz w:val="22"/>
          <w:szCs w:val="22"/>
          <w:highlight w:val="cyan"/>
        </w:rPr>
        <w:t>независимой</w:t>
      </w:r>
      <w:r w:rsidRPr="002D2D16">
        <w:rPr>
          <w:rFonts w:ascii="Times New Roman" w:hAnsi="Times New Roman" w:cs="Times New Roman"/>
          <w:sz w:val="22"/>
          <w:szCs w:val="22"/>
        </w:rPr>
        <w:t xml:space="preserve">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r w:rsidRPr="002D2D16">
        <w:rPr>
          <w:rFonts w:ascii="Times New Roman" w:hAnsi="Times New Roman" w:cs="Times New Roman"/>
          <w:b/>
          <w:i/>
          <w:color w:val="C00000"/>
          <w:sz w:val="22"/>
          <w:szCs w:val="22"/>
        </w:rPr>
        <w:t>(применяется для договоров подряда, аванс по которым превышает [1 000 000 (один миллион)] рублей, в том числе НДС.)</w:t>
      </w:r>
    </w:p>
    <w:p w14:paraId="543A8064" w14:textId="2F792C0F" w:rsidR="002D2D16" w:rsidRPr="002D2D16" w:rsidRDefault="002D2D16" w:rsidP="002D2D16">
      <w:pPr>
        <w:pStyle w:val="RUS11"/>
        <w:numPr>
          <w:ilvl w:val="0"/>
          <w:numId w:val="0"/>
        </w:numPr>
        <w:spacing w:line="240" w:lineRule="auto"/>
        <w:ind w:left="284"/>
        <w:rPr>
          <w:rFonts w:ascii="Times New Roman" w:hAnsi="Times New Roman" w:cs="Times New Roman"/>
        </w:rPr>
      </w:pPr>
      <w:r>
        <w:rPr>
          <w:rFonts w:ascii="Times New Roman" w:hAnsi="Times New Roman" w:cs="Times New Roman"/>
        </w:rPr>
        <w:t>25.2</w:t>
      </w:r>
      <w:r w:rsidRPr="002D2D16">
        <w:rPr>
          <w:rFonts w:ascii="Times New Roman" w:hAnsi="Times New Roman" w:cs="Times New Roman"/>
        </w:rPr>
        <w:t xml:space="preserve"> </w:t>
      </w:r>
      <w:proofErr w:type="gramStart"/>
      <w:r w:rsidRPr="002D2D16">
        <w:rPr>
          <w:rFonts w:ascii="Times New Roman" w:hAnsi="Times New Roman" w:cs="Times New Roman"/>
        </w:rPr>
        <w:t>В</w:t>
      </w:r>
      <w:proofErr w:type="gramEnd"/>
      <w:r w:rsidRPr="002D2D16">
        <w:rPr>
          <w:rFonts w:ascii="Times New Roman" w:hAnsi="Times New Roman" w:cs="Times New Roman"/>
        </w:rPr>
        <w:t xml:space="preserve"> качестве способа обеспечения обязательств Подрядчика по надлежащему исполнению своих обязательств по Договору, </w:t>
      </w:r>
      <w:r w:rsidRPr="002D2D16">
        <w:rPr>
          <w:rFonts w:ascii="Times New Roman" w:hAnsi="Times New Roman" w:cs="Times New Roman"/>
          <w:b/>
          <w:i/>
          <w:color w:val="C00000"/>
        </w:rPr>
        <w:t>(после запятой вставить текст из одного из вариантов ниже):</w:t>
      </w:r>
    </w:p>
    <w:p w14:paraId="635C520B" w14:textId="470A48A4" w:rsidR="002D2D16" w:rsidRPr="002D2D16" w:rsidRDefault="002D2D16" w:rsidP="002D2D16">
      <w:pPr>
        <w:ind w:firstLine="567"/>
        <w:jc w:val="both"/>
        <w:rPr>
          <w:rFonts w:ascii="Times New Roman" w:hAnsi="Times New Roman" w:cs="Times New Roman"/>
          <w:sz w:val="22"/>
          <w:szCs w:val="22"/>
        </w:rPr>
      </w:pPr>
      <w:r w:rsidRPr="002D2D16">
        <w:rPr>
          <w:rFonts w:ascii="Times New Roman" w:hAnsi="Times New Roman" w:cs="Times New Roman"/>
          <w:b/>
          <w:color w:val="C00000"/>
          <w:sz w:val="22"/>
          <w:szCs w:val="22"/>
        </w:rPr>
        <w:t>[</w:t>
      </w:r>
      <w:r w:rsidRPr="002D2D16">
        <w:rPr>
          <w:rFonts w:ascii="Times New Roman" w:hAnsi="Times New Roman" w:cs="Times New Roman"/>
          <w:b/>
          <w:i/>
          <w:color w:val="C00000"/>
          <w:sz w:val="22"/>
          <w:szCs w:val="22"/>
        </w:rPr>
        <w:t>ВАРИАНТ 1:</w:t>
      </w:r>
      <w:r w:rsidRPr="002D2D16">
        <w:rPr>
          <w:rFonts w:ascii="Times New Roman" w:hAnsi="Times New Roman" w:cs="Times New Roman"/>
          <w:color w:val="FF0000"/>
          <w:sz w:val="22"/>
          <w:szCs w:val="22"/>
        </w:rPr>
        <w:t xml:space="preserve"> </w:t>
      </w:r>
      <w:r w:rsidRPr="002D2D16">
        <w:rPr>
          <w:rFonts w:ascii="Times New Roman" w:hAnsi="Times New Roman" w:cs="Times New Roman"/>
          <w:sz w:val="22"/>
          <w:szCs w:val="22"/>
        </w:rPr>
        <w:t xml:space="preserve">Подрядчик в течение 20 (двадцати) дней с момента подписания Договора обязуется предоставить Заказчику </w:t>
      </w:r>
      <w:r w:rsidRPr="002D2D16">
        <w:rPr>
          <w:rFonts w:ascii="Times New Roman" w:hAnsi="Times New Roman" w:cs="Times New Roman"/>
          <w:sz w:val="22"/>
          <w:szCs w:val="22"/>
          <w:highlight w:val="cyan"/>
        </w:rPr>
        <w:t>независимую</w:t>
      </w:r>
      <w:r w:rsidRPr="002D2D16">
        <w:rPr>
          <w:rFonts w:ascii="Times New Roman" w:hAnsi="Times New Roman" w:cs="Times New Roman"/>
          <w:sz w:val="22"/>
          <w:szCs w:val="22"/>
        </w:rPr>
        <w:t xml:space="preserve"> гарантию надлежащего исполнения обязательств в размере 10% (десяти процентов) от Цены Работ, указанной в пункте </w:t>
      </w:r>
      <w:r w:rsidRPr="002D2D16">
        <w:rPr>
          <w:rFonts w:ascii="Times New Roman" w:hAnsi="Times New Roman" w:cs="Times New Roman"/>
          <w:sz w:val="22"/>
          <w:szCs w:val="22"/>
        </w:rPr>
        <w:fldChar w:fldCharType="begin"/>
      </w:r>
      <w:r w:rsidRPr="002D2D16">
        <w:rPr>
          <w:rFonts w:ascii="Times New Roman" w:hAnsi="Times New Roman" w:cs="Times New Roman"/>
          <w:sz w:val="22"/>
          <w:szCs w:val="22"/>
        </w:rPr>
        <w:instrText xml:space="preserve"> REF _Ref493723668 \n \h  \* MERGEFORMAT </w:instrText>
      </w:r>
      <w:r w:rsidRPr="002D2D16">
        <w:rPr>
          <w:rFonts w:ascii="Times New Roman" w:hAnsi="Times New Roman" w:cs="Times New Roman"/>
          <w:sz w:val="22"/>
          <w:szCs w:val="22"/>
        </w:rPr>
      </w:r>
      <w:r w:rsidRPr="002D2D16">
        <w:rPr>
          <w:rFonts w:ascii="Times New Roman" w:hAnsi="Times New Roman" w:cs="Times New Roman"/>
          <w:sz w:val="22"/>
          <w:szCs w:val="22"/>
        </w:rPr>
        <w:fldChar w:fldCharType="separate"/>
      </w:r>
      <w:r w:rsidR="00E43A57">
        <w:rPr>
          <w:rFonts w:ascii="Times New Roman" w:hAnsi="Times New Roman" w:cs="Times New Roman"/>
          <w:sz w:val="22"/>
          <w:szCs w:val="22"/>
        </w:rPr>
        <w:t>4.1</w:t>
      </w:r>
      <w:r w:rsidRPr="002D2D16">
        <w:rPr>
          <w:rFonts w:ascii="Times New Roman" w:hAnsi="Times New Roman" w:cs="Times New Roman"/>
          <w:sz w:val="22"/>
          <w:szCs w:val="22"/>
        </w:rPr>
        <w:fldChar w:fldCharType="end"/>
      </w:r>
      <w:r w:rsidRPr="002D2D16">
        <w:rPr>
          <w:rFonts w:ascii="Times New Roman" w:hAnsi="Times New Roman" w:cs="Times New Roman"/>
          <w:sz w:val="22"/>
          <w:szCs w:val="22"/>
        </w:rPr>
        <w:t xml:space="preserve"> Договора. </w:t>
      </w:r>
    </w:p>
    <w:p w14:paraId="67C46867" w14:textId="1EC2D3A9" w:rsidR="002D2D16" w:rsidRPr="002D2D16" w:rsidRDefault="002D2D16" w:rsidP="002D2D16">
      <w:pPr>
        <w:ind w:firstLine="567"/>
        <w:jc w:val="both"/>
        <w:rPr>
          <w:rFonts w:ascii="Times New Roman" w:hAnsi="Times New Roman" w:cs="Times New Roman"/>
          <w:sz w:val="22"/>
          <w:szCs w:val="22"/>
        </w:rPr>
      </w:pPr>
      <w:r w:rsidRPr="002D2D16">
        <w:rPr>
          <w:rFonts w:ascii="Times New Roman" w:hAnsi="Times New Roman" w:cs="Times New Roman"/>
          <w:b/>
          <w:color w:val="C00000"/>
          <w:sz w:val="22"/>
          <w:szCs w:val="22"/>
        </w:rPr>
        <w:t>[</w:t>
      </w:r>
      <w:r w:rsidRPr="002D2D16">
        <w:rPr>
          <w:rFonts w:ascii="Times New Roman" w:hAnsi="Times New Roman" w:cs="Times New Roman"/>
          <w:b/>
          <w:i/>
          <w:color w:val="C00000"/>
          <w:sz w:val="22"/>
          <w:szCs w:val="22"/>
        </w:rPr>
        <w:t>ВАРИАНТ 2:</w:t>
      </w:r>
      <w:r w:rsidRPr="002D2D16">
        <w:rPr>
          <w:rFonts w:ascii="Times New Roman" w:hAnsi="Times New Roman" w:cs="Times New Roman"/>
          <w:b/>
          <w:i/>
          <w:color w:val="FF0000"/>
          <w:sz w:val="22"/>
          <w:szCs w:val="22"/>
        </w:rPr>
        <w:t xml:space="preserve"> </w:t>
      </w:r>
      <w:r w:rsidRPr="002D2D16">
        <w:rPr>
          <w:rFonts w:ascii="Times New Roman" w:hAnsi="Times New Roman" w:cs="Times New Roman"/>
          <w:sz w:val="22"/>
          <w:szCs w:val="22"/>
        </w:rPr>
        <w:t>Заказчик формирует Гарантийный фонд путем удержания 10% (десяти процентов), в том числе НДС (</w:t>
      </w:r>
      <w:r w:rsidR="00E43A57">
        <w:rPr>
          <w:rFonts w:ascii="Times New Roman" w:hAnsi="Times New Roman" w:cs="Times New Roman"/>
          <w:sz w:val="22"/>
          <w:szCs w:val="22"/>
        </w:rPr>
        <w:t>20</w:t>
      </w:r>
      <w:r w:rsidRPr="002D2D16">
        <w:rPr>
          <w:rFonts w:ascii="Times New Roman" w:hAnsi="Times New Roman" w:cs="Times New Roman"/>
          <w:sz w:val="22"/>
          <w:szCs w:val="22"/>
        </w:rPr>
        <w:t xml:space="preserve">%), от суммы каждого счета-фактуры (Акта о приемке выполненных работ). </w:t>
      </w:r>
    </w:p>
    <w:p w14:paraId="74E633A5" w14:textId="77777777" w:rsidR="002D2D16" w:rsidRPr="002D2D16" w:rsidRDefault="002D2D16" w:rsidP="002D2D16">
      <w:pPr>
        <w:ind w:firstLine="567"/>
        <w:jc w:val="both"/>
        <w:rPr>
          <w:rFonts w:ascii="Times New Roman" w:hAnsi="Times New Roman" w:cs="Times New Roman"/>
          <w:sz w:val="22"/>
          <w:szCs w:val="22"/>
        </w:rPr>
      </w:pPr>
      <w:r w:rsidRPr="002D2D16">
        <w:rPr>
          <w:rFonts w:ascii="Times New Roman" w:hAnsi="Times New Roman" w:cs="Times New Roman"/>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3E58474A" w14:textId="77777777" w:rsidR="002D2D16" w:rsidRPr="002D2D16" w:rsidRDefault="002D2D16" w:rsidP="002D2D16">
      <w:pPr>
        <w:ind w:firstLine="567"/>
        <w:jc w:val="both"/>
        <w:rPr>
          <w:rFonts w:ascii="Times New Roman" w:hAnsi="Times New Roman" w:cs="Times New Roman"/>
          <w:i/>
          <w:sz w:val="22"/>
          <w:szCs w:val="22"/>
        </w:rPr>
      </w:pPr>
      <w:r w:rsidRPr="002D2D16">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2D2D16">
        <w:rPr>
          <w:rFonts w:ascii="Times New Roman" w:hAnsi="Times New Roman" w:cs="Times New Roman"/>
          <w:b/>
          <w:color w:val="C00000"/>
          <w:sz w:val="22"/>
          <w:szCs w:val="22"/>
        </w:rPr>
        <w:t>]</w:t>
      </w:r>
    </w:p>
    <w:p w14:paraId="5BB3AF95" w14:textId="508FAA0C" w:rsidR="002D2D16" w:rsidRPr="002D2D16" w:rsidRDefault="0033621E" w:rsidP="002D2D16">
      <w:pPr>
        <w:pStyle w:val="RUS11"/>
        <w:numPr>
          <w:ilvl w:val="0"/>
          <w:numId w:val="0"/>
        </w:numPr>
        <w:ind w:firstLine="284"/>
        <w:rPr>
          <w:rFonts w:ascii="Times New Roman" w:hAnsi="Times New Roman" w:cs="Times New Roman"/>
          <w:b/>
          <w:i/>
        </w:rPr>
      </w:pPr>
      <w:r>
        <w:rPr>
          <w:rFonts w:ascii="Times New Roman" w:hAnsi="Times New Roman" w:cs="Times New Roman"/>
        </w:rPr>
        <w:t>25</w:t>
      </w:r>
      <w:r w:rsidR="002D2D16" w:rsidRPr="002D2D16">
        <w:rPr>
          <w:rFonts w:ascii="Times New Roman" w:hAnsi="Times New Roman" w:cs="Times New Roman"/>
        </w:rPr>
        <w:t xml:space="preserve">.3 В качестве способа обеспечения обязательства Подрядчика </w:t>
      </w:r>
      <w:r w:rsidR="00F50A73" w:rsidRPr="0080728B">
        <w:rPr>
          <w:rFonts w:ascii="Times New Roman" w:hAnsi="Times New Roman" w:cs="Times New Roman"/>
        </w:rPr>
        <w:t>в Срок действия банковской гарантии</w:t>
      </w:r>
      <w:r w:rsidR="00F50A73" w:rsidRPr="002D2D16">
        <w:rPr>
          <w:rFonts w:ascii="Times New Roman" w:hAnsi="Times New Roman" w:cs="Times New Roman"/>
        </w:rPr>
        <w:t xml:space="preserve"> </w:t>
      </w:r>
      <w:r w:rsidR="002D2D16" w:rsidRPr="002D2D16">
        <w:rPr>
          <w:rFonts w:ascii="Times New Roman" w:hAnsi="Times New Roman" w:cs="Times New Roman"/>
        </w:rPr>
        <w:t xml:space="preserve">Подрядчик обязан предоставить </w:t>
      </w:r>
      <w:r w:rsidR="002D2D16" w:rsidRPr="002D2D16">
        <w:rPr>
          <w:rFonts w:ascii="Times New Roman" w:hAnsi="Times New Roman" w:cs="Times New Roman"/>
          <w:highlight w:val="cyan"/>
        </w:rPr>
        <w:t>независимую</w:t>
      </w:r>
      <w:r w:rsidR="002D2D16" w:rsidRPr="002D2D16">
        <w:rPr>
          <w:rFonts w:ascii="Times New Roman" w:hAnsi="Times New Roman" w:cs="Times New Roman"/>
        </w:rPr>
        <w:t xml:space="preserve"> гарантию исполнения обязательств </w:t>
      </w:r>
      <w:r w:rsidR="00F50A73" w:rsidRPr="0080728B">
        <w:rPr>
          <w:rFonts w:ascii="Times New Roman" w:hAnsi="Times New Roman" w:cs="Times New Roman"/>
        </w:rPr>
        <w:t xml:space="preserve">на Срок действия </w:t>
      </w:r>
      <w:r w:rsidR="00F50A73">
        <w:rPr>
          <w:rFonts w:ascii="Times New Roman" w:hAnsi="Times New Roman" w:cs="Times New Roman"/>
        </w:rPr>
        <w:t>независимой</w:t>
      </w:r>
      <w:r w:rsidR="00F50A73" w:rsidRPr="0080728B">
        <w:rPr>
          <w:rFonts w:ascii="Times New Roman" w:hAnsi="Times New Roman" w:cs="Times New Roman"/>
        </w:rPr>
        <w:t xml:space="preserve"> гарантии</w:t>
      </w:r>
      <w:r w:rsidR="002D2D16" w:rsidRPr="002D2D16">
        <w:rPr>
          <w:rFonts w:ascii="Times New Roman" w:hAnsi="Times New Roman" w:cs="Times New Roman"/>
        </w:rPr>
        <w:t xml:space="preserve"> в размере 5% (пяти процентов) от Цены Работ, указанной в пункте </w:t>
      </w:r>
      <w:r w:rsidR="002D2D16" w:rsidRPr="002D2D16">
        <w:rPr>
          <w:rFonts w:ascii="Times New Roman" w:hAnsi="Times New Roman" w:cs="Times New Roman"/>
        </w:rPr>
        <w:fldChar w:fldCharType="begin"/>
      </w:r>
      <w:r w:rsidR="002D2D16" w:rsidRPr="002D2D16">
        <w:rPr>
          <w:rFonts w:ascii="Times New Roman" w:hAnsi="Times New Roman" w:cs="Times New Roman"/>
        </w:rPr>
        <w:instrText xml:space="preserve"> REF _Ref493723668 \n \h  \* MERGEFORMAT </w:instrText>
      </w:r>
      <w:r w:rsidR="002D2D16" w:rsidRPr="002D2D16">
        <w:rPr>
          <w:rFonts w:ascii="Times New Roman" w:hAnsi="Times New Roman" w:cs="Times New Roman"/>
        </w:rPr>
      </w:r>
      <w:r w:rsidR="002D2D16" w:rsidRPr="002D2D16">
        <w:rPr>
          <w:rFonts w:ascii="Times New Roman" w:hAnsi="Times New Roman" w:cs="Times New Roman"/>
        </w:rPr>
        <w:fldChar w:fldCharType="separate"/>
      </w:r>
      <w:r w:rsidR="00E43A57">
        <w:rPr>
          <w:rFonts w:ascii="Times New Roman" w:hAnsi="Times New Roman" w:cs="Times New Roman"/>
        </w:rPr>
        <w:t>4.1</w:t>
      </w:r>
      <w:r w:rsidR="002D2D16" w:rsidRPr="002D2D16">
        <w:rPr>
          <w:rFonts w:ascii="Times New Roman" w:hAnsi="Times New Roman" w:cs="Times New Roman"/>
        </w:rPr>
        <w:fldChar w:fldCharType="end"/>
      </w:r>
      <w:r w:rsidR="002D2D16" w:rsidRPr="002D2D16">
        <w:rPr>
          <w:rFonts w:ascii="Times New Roman" w:hAnsi="Times New Roman" w:cs="Times New Roman"/>
        </w:rPr>
        <w:t xml:space="preserve"> Договора. </w:t>
      </w:r>
      <w:r w:rsidR="002D2D16" w:rsidRPr="002D2D16">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002D2D16" w:rsidRPr="002D2D16">
        <w:rPr>
          <w:rFonts w:ascii="Times New Roman" w:hAnsi="Times New Roman" w:cs="Times New Roman"/>
          <w:i/>
        </w:rPr>
        <w:t>.</w:t>
      </w:r>
    </w:p>
    <w:p w14:paraId="1763CED5" w14:textId="0194154F" w:rsidR="002D2D16" w:rsidRPr="002D2D16" w:rsidRDefault="0033621E" w:rsidP="002D2D16">
      <w:pPr>
        <w:pStyle w:val="RUS11"/>
        <w:numPr>
          <w:ilvl w:val="0"/>
          <w:numId w:val="0"/>
        </w:numPr>
        <w:ind w:firstLine="284"/>
        <w:rPr>
          <w:rFonts w:ascii="Times New Roman" w:hAnsi="Times New Roman" w:cs="Times New Roman"/>
          <w:highlight w:val="cyan"/>
        </w:rPr>
      </w:pPr>
      <w:r>
        <w:rPr>
          <w:rFonts w:ascii="Times New Roman" w:hAnsi="Times New Roman" w:cs="Times New Roman"/>
          <w:highlight w:val="cyan"/>
        </w:rPr>
        <w:t>25</w:t>
      </w:r>
      <w:r w:rsidR="002D2D16" w:rsidRPr="002D2D16">
        <w:rPr>
          <w:rFonts w:ascii="Times New Roman" w:hAnsi="Times New Roman" w:cs="Times New Roman"/>
          <w:highlight w:val="cyan"/>
        </w:rPr>
        <w:t xml:space="preserve">.4 Независимая гарантия должна быть составлена по типовой форме согласно приложению </w:t>
      </w:r>
      <w:r w:rsidR="002D2D16" w:rsidRPr="002D2D16">
        <w:rPr>
          <w:rFonts w:ascii="Times New Roman" w:hAnsi="Times New Roman" w:cs="Times New Roman"/>
          <w:highlight w:val="cyan"/>
        </w:rPr>
        <w:br/>
        <w:t xml:space="preserve">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w:t>
      </w:r>
      <w:r w:rsidR="002D2D16" w:rsidRPr="002D2D16">
        <w:rPr>
          <w:rFonts w:ascii="Times New Roman" w:hAnsi="Times New Roman" w:cs="Times New Roman"/>
          <w:highlight w:val="cyan"/>
        </w:rPr>
        <w:lastRenderedPageBreak/>
        <w:t>законодательством и Федеральным законом от 18.07.2011 г. №223-ФЗ «О закупках товаров, работ, услуг отдельными видами юридических лиц».</w:t>
      </w:r>
    </w:p>
    <w:p w14:paraId="6B0283D7" w14:textId="7FFBF11E" w:rsidR="002D2D16" w:rsidRPr="002D2D16" w:rsidRDefault="0033621E" w:rsidP="002D2D16">
      <w:pPr>
        <w:pStyle w:val="RUS11"/>
        <w:numPr>
          <w:ilvl w:val="0"/>
          <w:numId w:val="0"/>
        </w:numPr>
        <w:ind w:firstLine="567"/>
        <w:rPr>
          <w:rFonts w:ascii="Times New Roman" w:hAnsi="Times New Roman" w:cs="Times New Roman"/>
        </w:rPr>
      </w:pPr>
      <w:r>
        <w:rPr>
          <w:rFonts w:ascii="Times New Roman" w:hAnsi="Times New Roman" w:cs="Times New Roman"/>
          <w:highlight w:val="cyan"/>
        </w:rPr>
        <w:t>25</w:t>
      </w:r>
      <w:r w:rsidR="002D2D16" w:rsidRPr="002D2D16">
        <w:rPr>
          <w:rFonts w:ascii="Times New Roman" w:hAnsi="Times New Roman" w:cs="Times New Roman"/>
          <w:highlight w:val="cyan"/>
        </w:rPr>
        <w:t>.5 Гарант (если Гарантом является банк</w:t>
      </w:r>
      <w:r w:rsidR="002D2D16" w:rsidRPr="002D2D16">
        <w:rPr>
          <w:rFonts w:ascii="Times New Roman" w:hAnsi="Times New Roman" w:cs="Times New Roman"/>
        </w:rPr>
        <w:t>), предоставляющий гарантию, должен удовлетворять следующим требованиям:</w:t>
      </w:r>
    </w:p>
    <w:p w14:paraId="5A88AD5D" w14:textId="77777777" w:rsidR="002D2D16" w:rsidRPr="002D2D16" w:rsidRDefault="002D2D16" w:rsidP="002D2D16">
      <w:pPr>
        <w:pStyle w:val="RUS10"/>
        <w:numPr>
          <w:ilvl w:val="0"/>
          <w:numId w:val="0"/>
        </w:numPr>
        <w:ind w:firstLine="420"/>
        <w:rPr>
          <w:rFonts w:ascii="Times New Roman" w:hAnsi="Times New Roman" w:cs="Times New Roman"/>
        </w:rPr>
      </w:pPr>
      <w:r w:rsidRPr="002D2D16">
        <w:rPr>
          <w:rFonts w:ascii="Times New Roman" w:hAnsi="Times New Roman" w:cs="Times New Roman"/>
        </w:rPr>
        <w:t>наличие лицензии на осуществление банковских операций;</w:t>
      </w:r>
    </w:p>
    <w:p w14:paraId="486FB61B" w14:textId="77777777" w:rsidR="002D2D16" w:rsidRPr="002D2D16" w:rsidRDefault="002D2D16" w:rsidP="002D2D16">
      <w:pPr>
        <w:pStyle w:val="RUS10"/>
        <w:numPr>
          <w:ilvl w:val="0"/>
          <w:numId w:val="0"/>
        </w:numPr>
        <w:ind w:firstLine="420"/>
        <w:rPr>
          <w:rFonts w:ascii="Times New Roman" w:hAnsi="Times New Roman" w:cs="Times New Roman"/>
        </w:rPr>
      </w:pPr>
      <w:r w:rsidRPr="002D2D16">
        <w:rPr>
          <w:rFonts w:ascii="Times New Roman" w:hAnsi="Times New Roman" w:cs="Times New Roman"/>
        </w:rPr>
        <w:t>ведение банковской деятельности не менее пяти лет;</w:t>
      </w:r>
    </w:p>
    <w:p w14:paraId="00AA042D" w14:textId="77777777" w:rsidR="002D2D16" w:rsidRPr="002D2D16" w:rsidRDefault="002D2D16" w:rsidP="002D2D16">
      <w:pPr>
        <w:pStyle w:val="RUS10"/>
        <w:numPr>
          <w:ilvl w:val="0"/>
          <w:numId w:val="0"/>
        </w:numPr>
        <w:ind w:firstLine="420"/>
        <w:rPr>
          <w:rFonts w:ascii="Times New Roman" w:hAnsi="Times New Roman" w:cs="Times New Roman"/>
        </w:rPr>
      </w:pPr>
      <w:r w:rsidRPr="002D2D16">
        <w:rPr>
          <w:rFonts w:ascii="Times New Roman" w:hAnsi="Times New Roman" w:cs="Times New Roman"/>
        </w:rPr>
        <w:t>собственные средства (капитал) в размере не менее 1 миллиарда рублей;</w:t>
      </w:r>
    </w:p>
    <w:p w14:paraId="156EE813" w14:textId="77777777" w:rsidR="002D2D16" w:rsidRPr="002D2D16" w:rsidRDefault="002D2D16" w:rsidP="002D2D16">
      <w:pPr>
        <w:pStyle w:val="RUS10"/>
        <w:numPr>
          <w:ilvl w:val="0"/>
          <w:numId w:val="0"/>
        </w:numPr>
        <w:ind w:firstLine="420"/>
        <w:rPr>
          <w:rFonts w:ascii="Times New Roman" w:hAnsi="Times New Roman" w:cs="Times New Roman"/>
        </w:rPr>
      </w:pPr>
      <w:r w:rsidRPr="002D2D16">
        <w:rPr>
          <w:rFonts w:ascii="Times New Roman" w:hAnsi="Times New Roman" w:cs="Times New Roman"/>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5AC9DD72" w14:textId="77777777" w:rsidR="002D2D16" w:rsidRPr="002D2D16" w:rsidRDefault="002D2D16" w:rsidP="002D2D16">
      <w:pPr>
        <w:pStyle w:val="RUS10"/>
        <w:numPr>
          <w:ilvl w:val="0"/>
          <w:numId w:val="0"/>
        </w:numPr>
        <w:ind w:firstLine="420"/>
        <w:rPr>
          <w:rFonts w:ascii="Times New Roman" w:hAnsi="Times New Roman" w:cs="Times New Roman"/>
        </w:rPr>
      </w:pPr>
      <w:r w:rsidRPr="002D2D16">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0D413AC4" w14:textId="01EA0568" w:rsidR="002D2D16" w:rsidRPr="002D2D16" w:rsidRDefault="002D2D16" w:rsidP="0033621E">
      <w:pPr>
        <w:pStyle w:val="RUS11"/>
        <w:numPr>
          <w:ilvl w:val="1"/>
          <w:numId w:val="42"/>
        </w:numPr>
        <w:spacing w:line="240" w:lineRule="auto"/>
        <w:rPr>
          <w:rFonts w:ascii="Times New Roman" w:hAnsi="Times New Roman" w:cs="Times New Roman"/>
        </w:rPr>
      </w:pPr>
      <w:r w:rsidRPr="002D2D16">
        <w:rPr>
          <w:rFonts w:ascii="Times New Roman" w:hAnsi="Times New Roman" w:cs="Times New Roman"/>
        </w:rPr>
        <w:t xml:space="preserve">Гарантийный фонд, </w:t>
      </w:r>
      <w:r w:rsidRPr="002D2D16">
        <w:rPr>
          <w:rFonts w:ascii="Times New Roman" w:hAnsi="Times New Roman" w:cs="Times New Roman"/>
          <w:highlight w:val="cyan"/>
        </w:rPr>
        <w:t>независимая</w:t>
      </w:r>
      <w:r w:rsidRPr="002D2D16">
        <w:rPr>
          <w:rFonts w:ascii="Times New Roman" w:hAnsi="Times New Roman" w:cs="Times New Roman"/>
        </w:rPr>
        <w:t xml:space="preserve"> гарантия, предусмотренные пунктами </w:t>
      </w:r>
      <w:r w:rsidRPr="002D2D16">
        <w:rPr>
          <w:rFonts w:ascii="Times New Roman" w:hAnsi="Times New Roman" w:cs="Times New Roman"/>
          <w:highlight w:val="red"/>
        </w:rPr>
        <w:fldChar w:fldCharType="begin"/>
      </w:r>
      <w:r w:rsidRPr="002D2D16">
        <w:rPr>
          <w:rFonts w:ascii="Times New Roman" w:hAnsi="Times New Roman" w:cs="Times New Roman"/>
        </w:rPr>
        <w:instrText xml:space="preserve"> REF _Ref496716967 \r \h </w:instrText>
      </w:r>
      <w:r w:rsidRPr="002D2D16">
        <w:rPr>
          <w:rFonts w:ascii="Times New Roman" w:hAnsi="Times New Roman" w:cs="Times New Roman"/>
          <w:highlight w:val="red"/>
        </w:rPr>
        <w:instrText xml:space="preserve"> \* MERGEFORMAT </w:instrText>
      </w:r>
      <w:r w:rsidRPr="002D2D16">
        <w:rPr>
          <w:rFonts w:ascii="Times New Roman" w:hAnsi="Times New Roman" w:cs="Times New Roman"/>
          <w:highlight w:val="red"/>
        </w:rPr>
      </w:r>
      <w:r w:rsidRPr="002D2D16">
        <w:rPr>
          <w:rFonts w:ascii="Times New Roman" w:hAnsi="Times New Roman" w:cs="Times New Roman"/>
          <w:highlight w:val="red"/>
        </w:rPr>
        <w:fldChar w:fldCharType="separate"/>
      </w:r>
      <w:r w:rsidR="00E43A57">
        <w:rPr>
          <w:rFonts w:ascii="Times New Roman" w:hAnsi="Times New Roman" w:cs="Times New Roman"/>
        </w:rPr>
        <w:t>25.1</w:t>
      </w:r>
      <w:r w:rsidRPr="002D2D16">
        <w:rPr>
          <w:rFonts w:ascii="Times New Roman" w:hAnsi="Times New Roman" w:cs="Times New Roman"/>
          <w:highlight w:val="red"/>
        </w:rPr>
        <w:fldChar w:fldCharType="end"/>
      </w:r>
      <w:r w:rsidRPr="002D2D16">
        <w:rPr>
          <w:rFonts w:ascii="Times New Roman" w:hAnsi="Times New Roman" w:cs="Times New Roman"/>
        </w:rPr>
        <w:t xml:space="preserve"> и </w:t>
      </w:r>
      <w:r w:rsidRPr="002D2D16">
        <w:rPr>
          <w:rFonts w:ascii="Times New Roman" w:hAnsi="Times New Roman" w:cs="Times New Roman"/>
          <w:highlight w:val="red"/>
        </w:rPr>
        <w:fldChar w:fldCharType="begin"/>
      </w:r>
      <w:r w:rsidRPr="002D2D16">
        <w:rPr>
          <w:rFonts w:ascii="Times New Roman" w:hAnsi="Times New Roman" w:cs="Times New Roman"/>
        </w:rPr>
        <w:instrText xml:space="preserve"> REF _Ref496716973 \r \h </w:instrText>
      </w:r>
      <w:r w:rsidRPr="002D2D16">
        <w:rPr>
          <w:rFonts w:ascii="Times New Roman" w:hAnsi="Times New Roman" w:cs="Times New Roman"/>
          <w:highlight w:val="red"/>
        </w:rPr>
        <w:instrText xml:space="preserve"> \* MERGEFORMAT </w:instrText>
      </w:r>
      <w:r w:rsidRPr="002D2D16">
        <w:rPr>
          <w:rFonts w:ascii="Times New Roman" w:hAnsi="Times New Roman" w:cs="Times New Roman"/>
          <w:highlight w:val="red"/>
        </w:rPr>
      </w:r>
      <w:r w:rsidRPr="002D2D16">
        <w:rPr>
          <w:rFonts w:ascii="Times New Roman" w:hAnsi="Times New Roman" w:cs="Times New Roman"/>
          <w:highlight w:val="red"/>
        </w:rPr>
        <w:fldChar w:fldCharType="separate"/>
      </w:r>
      <w:r w:rsidR="00E43A57">
        <w:rPr>
          <w:rFonts w:ascii="Times New Roman" w:hAnsi="Times New Roman" w:cs="Times New Roman"/>
        </w:rPr>
        <w:t>25.2</w:t>
      </w:r>
      <w:r w:rsidRPr="002D2D16">
        <w:rPr>
          <w:rFonts w:ascii="Times New Roman" w:hAnsi="Times New Roman" w:cs="Times New Roman"/>
          <w:highlight w:val="red"/>
        </w:rPr>
        <w:fldChar w:fldCharType="end"/>
      </w:r>
      <w:r w:rsidRPr="002D2D16">
        <w:rPr>
          <w:rFonts w:ascii="Times New Roman" w:hAnsi="Times New Roman" w:cs="Times New Roman"/>
        </w:rPr>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3011FEC4" w14:textId="31ABFA9B"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подписания Сторонами Акта сдачи-приемки результатов выполненных работ;</w:t>
      </w:r>
    </w:p>
    <w:p w14:paraId="3D676558" w14:textId="593DD605"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 xml:space="preserve">передачи Заказчику Результатов Работ; </w:t>
      </w:r>
    </w:p>
    <w:p w14:paraId="42A7A707" w14:textId="30850AFB"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получения Заказчиком при содействии Подрядчика положительного заключения Экспертизы;</w:t>
      </w:r>
    </w:p>
    <w:p w14:paraId="34BF8B04" w14:textId="7540EA3D"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3344D944" w14:textId="6EBB3EE9" w:rsidR="00E43A57" w:rsidRPr="0080728B" w:rsidRDefault="00E43A57" w:rsidP="00E43A57">
      <w:pPr>
        <w:pStyle w:val="RUS"/>
        <w:numPr>
          <w:ilvl w:val="0"/>
          <w:numId w:val="0"/>
        </w:numPr>
        <w:ind w:left="420"/>
        <w:rPr>
          <w:rFonts w:ascii="Times New Roman" w:hAnsi="Times New Roman" w:cs="Times New Roman"/>
        </w:rPr>
      </w:pPr>
      <w:r>
        <w:rPr>
          <w:rFonts w:ascii="Times New Roman" w:hAnsi="Times New Roman" w:cs="Times New Roman"/>
        </w:rPr>
        <w:t xml:space="preserve">- </w:t>
      </w:r>
      <w:r w:rsidRPr="0080728B">
        <w:rPr>
          <w:rFonts w:ascii="Times New Roman" w:hAnsi="Times New Roman" w:cs="Times New Roman"/>
        </w:rPr>
        <w:t>оплаты Подрядчиком сумм неустойки (штрафов, пеней), процентов за пользование чужими денежными средствами, стоимости утраченных / поврежденных Исходных данных, переданных Подрядчику для производства Работ, любых услуг, оказанных Заказчиком Подрядчику в рамках Договора.</w:t>
      </w:r>
    </w:p>
    <w:p w14:paraId="4ECEE5FE" w14:textId="2A6E12F6" w:rsidR="002D2D16" w:rsidRPr="002D2D16" w:rsidRDefault="0033621E" w:rsidP="002D2D16">
      <w:pPr>
        <w:pStyle w:val="RUS11"/>
        <w:numPr>
          <w:ilvl w:val="0"/>
          <w:numId w:val="0"/>
        </w:numPr>
        <w:ind w:firstLine="567"/>
        <w:rPr>
          <w:rFonts w:ascii="Times New Roman" w:hAnsi="Times New Roman" w:cs="Times New Roman"/>
        </w:rPr>
      </w:pPr>
      <w:r>
        <w:rPr>
          <w:rFonts w:ascii="Times New Roman" w:hAnsi="Times New Roman" w:cs="Times New Roman"/>
        </w:rPr>
        <w:t>25</w:t>
      </w:r>
      <w:r w:rsidR="002D2D16" w:rsidRPr="002D2D16">
        <w:rPr>
          <w:rFonts w:ascii="Times New Roman" w:hAnsi="Times New Roman" w:cs="Times New Roman"/>
        </w:rPr>
        <w:t xml:space="preserve">.7.В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2D2D16" w:rsidRPr="002D2D16">
        <w:rPr>
          <w:rFonts w:ascii="Times New Roman" w:hAnsi="Times New Roman" w:cs="Times New Roman"/>
        </w:rPr>
        <w:fldChar w:fldCharType="begin"/>
      </w:r>
      <w:r w:rsidR="002D2D16" w:rsidRPr="002D2D16">
        <w:rPr>
          <w:rFonts w:ascii="Times New Roman" w:hAnsi="Times New Roman" w:cs="Times New Roman"/>
        </w:rPr>
        <w:instrText xml:space="preserve"> REF _Ref496717085 \r \h  \* MERGEFORMAT </w:instrText>
      </w:r>
      <w:r w:rsidR="002D2D16" w:rsidRPr="002D2D16">
        <w:rPr>
          <w:rFonts w:ascii="Times New Roman" w:hAnsi="Times New Roman" w:cs="Times New Roman"/>
        </w:rPr>
      </w:r>
      <w:r w:rsidR="002D2D16" w:rsidRPr="002D2D16">
        <w:rPr>
          <w:rFonts w:ascii="Times New Roman" w:hAnsi="Times New Roman" w:cs="Times New Roman"/>
        </w:rPr>
        <w:fldChar w:fldCharType="separate"/>
      </w:r>
      <w:r w:rsidR="00E43A57">
        <w:rPr>
          <w:rFonts w:ascii="Times New Roman" w:hAnsi="Times New Roman" w:cs="Times New Roman"/>
        </w:rPr>
        <w:t>25.5</w:t>
      </w:r>
      <w:r w:rsidR="002D2D16" w:rsidRPr="002D2D16">
        <w:rPr>
          <w:rFonts w:ascii="Times New Roman" w:hAnsi="Times New Roman" w:cs="Times New Roman"/>
        </w:rPr>
        <w:fldChar w:fldCharType="end"/>
      </w:r>
      <w:r w:rsidR="002D2D16" w:rsidRPr="002D2D16">
        <w:rPr>
          <w:rFonts w:ascii="Times New Roman" w:hAnsi="Times New Roman" w:cs="Times New Roman"/>
        </w:rPr>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725A193D" w14:textId="27EA8EAA" w:rsidR="002D2D16" w:rsidRPr="002D2D16" w:rsidRDefault="0033621E" w:rsidP="002D2D16">
      <w:pPr>
        <w:pStyle w:val="RUS11"/>
        <w:numPr>
          <w:ilvl w:val="0"/>
          <w:numId w:val="0"/>
        </w:numPr>
        <w:ind w:firstLine="567"/>
        <w:rPr>
          <w:rFonts w:ascii="Times New Roman" w:hAnsi="Times New Roman" w:cs="Times New Roman"/>
        </w:rPr>
      </w:pPr>
      <w:r>
        <w:rPr>
          <w:rFonts w:ascii="Times New Roman" w:hAnsi="Times New Roman" w:cs="Times New Roman"/>
          <w:highlight w:val="cyan"/>
        </w:rPr>
        <w:t>25</w:t>
      </w:r>
      <w:r w:rsidR="002D2D16" w:rsidRPr="002D2D16">
        <w:rPr>
          <w:rFonts w:ascii="Times New Roman" w:hAnsi="Times New Roman" w:cs="Times New Roman"/>
          <w:highlight w:val="cyan"/>
        </w:rPr>
        <w:t>.8. Независимые</w:t>
      </w:r>
      <w:r w:rsidR="002D2D16" w:rsidRPr="002D2D16">
        <w:rPr>
          <w:rFonts w:ascii="Times New Roman" w:hAnsi="Times New Roman" w:cs="Times New Roman"/>
        </w:rPr>
        <w:t xml:space="preserve"> гарантии, предоставление которых предусмотрено пунктами </w:t>
      </w:r>
      <w:r w:rsidR="002D2D16" w:rsidRPr="002D2D16">
        <w:rPr>
          <w:rFonts w:ascii="Times New Roman" w:hAnsi="Times New Roman" w:cs="Times New Roman"/>
          <w:highlight w:val="red"/>
        </w:rPr>
        <w:fldChar w:fldCharType="begin"/>
      </w:r>
      <w:r w:rsidR="002D2D16" w:rsidRPr="002D2D16">
        <w:rPr>
          <w:rFonts w:ascii="Times New Roman" w:hAnsi="Times New Roman" w:cs="Times New Roman"/>
        </w:rPr>
        <w:instrText xml:space="preserve"> REF _Ref496716967 \r \h </w:instrText>
      </w:r>
      <w:r w:rsidR="002D2D16" w:rsidRPr="002D2D16">
        <w:rPr>
          <w:rFonts w:ascii="Times New Roman" w:hAnsi="Times New Roman" w:cs="Times New Roman"/>
          <w:highlight w:val="red"/>
        </w:rPr>
        <w:instrText xml:space="preserve"> \* MERGEFORMAT </w:instrText>
      </w:r>
      <w:r w:rsidR="002D2D16" w:rsidRPr="002D2D16">
        <w:rPr>
          <w:rFonts w:ascii="Times New Roman" w:hAnsi="Times New Roman" w:cs="Times New Roman"/>
          <w:highlight w:val="red"/>
        </w:rPr>
      </w:r>
      <w:r w:rsidR="002D2D16" w:rsidRPr="002D2D16">
        <w:rPr>
          <w:rFonts w:ascii="Times New Roman" w:hAnsi="Times New Roman" w:cs="Times New Roman"/>
          <w:highlight w:val="red"/>
        </w:rPr>
        <w:fldChar w:fldCharType="separate"/>
      </w:r>
      <w:r w:rsidR="00E43A57">
        <w:rPr>
          <w:rFonts w:ascii="Times New Roman" w:hAnsi="Times New Roman" w:cs="Times New Roman"/>
        </w:rPr>
        <w:t>25.1</w:t>
      </w:r>
      <w:r w:rsidR="002D2D16" w:rsidRPr="002D2D16">
        <w:rPr>
          <w:rFonts w:ascii="Times New Roman" w:hAnsi="Times New Roman" w:cs="Times New Roman"/>
          <w:highlight w:val="red"/>
        </w:rPr>
        <w:fldChar w:fldCharType="end"/>
      </w:r>
      <w:r w:rsidR="002D2D16" w:rsidRPr="002D2D16">
        <w:rPr>
          <w:rFonts w:ascii="Times New Roman" w:hAnsi="Times New Roman" w:cs="Times New Roman"/>
        </w:rPr>
        <w:t>-</w:t>
      </w:r>
      <w:r w:rsidR="002D2D16" w:rsidRPr="002D2D16">
        <w:rPr>
          <w:rFonts w:ascii="Times New Roman" w:hAnsi="Times New Roman" w:cs="Times New Roman"/>
        </w:rPr>
        <w:fldChar w:fldCharType="begin"/>
      </w:r>
      <w:r w:rsidR="002D2D16" w:rsidRPr="002D2D16">
        <w:rPr>
          <w:rFonts w:ascii="Times New Roman" w:hAnsi="Times New Roman" w:cs="Times New Roman"/>
        </w:rPr>
        <w:instrText xml:space="preserve"> REF _Ref496718186 \r \h  \* MERGEFORMAT </w:instrText>
      </w:r>
      <w:r w:rsidR="002D2D16" w:rsidRPr="002D2D16">
        <w:rPr>
          <w:rFonts w:ascii="Times New Roman" w:hAnsi="Times New Roman" w:cs="Times New Roman"/>
        </w:rPr>
      </w:r>
      <w:r w:rsidR="002D2D16" w:rsidRPr="002D2D16">
        <w:rPr>
          <w:rFonts w:ascii="Times New Roman" w:hAnsi="Times New Roman" w:cs="Times New Roman"/>
        </w:rPr>
        <w:fldChar w:fldCharType="separate"/>
      </w:r>
      <w:r w:rsidR="00E43A57">
        <w:rPr>
          <w:rFonts w:ascii="Times New Roman" w:hAnsi="Times New Roman" w:cs="Times New Roman"/>
        </w:rPr>
        <w:t>25.3</w:t>
      </w:r>
      <w:r w:rsidR="002D2D16" w:rsidRPr="002D2D16">
        <w:rPr>
          <w:rFonts w:ascii="Times New Roman" w:hAnsi="Times New Roman" w:cs="Times New Roman"/>
        </w:rPr>
        <w:fldChar w:fldCharType="end"/>
      </w:r>
      <w:r w:rsidR="002D2D16" w:rsidRPr="002D2D16">
        <w:rPr>
          <w:rFonts w:ascii="Times New Roman" w:hAnsi="Times New Roman" w:cs="Times New Roman"/>
        </w:rPr>
        <w:t xml:space="preserve"> Договора, должны быть безотзывными. Вознаграждение </w:t>
      </w:r>
      <w:r w:rsidR="002D2D16" w:rsidRPr="002D2D16">
        <w:rPr>
          <w:rFonts w:ascii="Times New Roman" w:hAnsi="Times New Roman" w:cs="Times New Roman"/>
          <w:highlight w:val="cyan"/>
        </w:rPr>
        <w:t>Гаранту</w:t>
      </w:r>
      <w:r w:rsidR="002D2D16" w:rsidRPr="002D2D16">
        <w:rPr>
          <w:rFonts w:ascii="Times New Roman" w:hAnsi="Times New Roman" w:cs="Times New Roman"/>
        </w:rPr>
        <w:t xml:space="preserve"> за выдачу и поддержание в силе </w:t>
      </w:r>
      <w:r w:rsidR="002D2D16" w:rsidRPr="002D2D16">
        <w:rPr>
          <w:rFonts w:ascii="Times New Roman" w:hAnsi="Times New Roman" w:cs="Times New Roman"/>
          <w:highlight w:val="cyan"/>
        </w:rPr>
        <w:t>независимой</w:t>
      </w:r>
      <w:r w:rsidR="002D2D16" w:rsidRPr="002D2D16">
        <w:rPr>
          <w:rFonts w:ascii="Times New Roman" w:hAnsi="Times New Roman" w:cs="Times New Roman"/>
        </w:rPr>
        <w:t xml:space="preserve"> гарантии уплачивается Подрядчиком и Заказчиком не компенсируется (включено в цену Договора). Предоставление вышеуказанных </w:t>
      </w:r>
      <w:r w:rsidR="002D2D16" w:rsidRPr="002D2D16">
        <w:rPr>
          <w:rFonts w:ascii="Times New Roman" w:hAnsi="Times New Roman" w:cs="Times New Roman"/>
          <w:highlight w:val="cyan"/>
        </w:rPr>
        <w:t>независимых</w:t>
      </w:r>
      <w:r w:rsidR="002D2D16" w:rsidRPr="002D2D16">
        <w:rPr>
          <w:rFonts w:ascii="Times New Roman" w:hAnsi="Times New Roman" w:cs="Times New Roman"/>
        </w:rPr>
        <w:t xml:space="preserve"> гарантий является существенным условием Договора.</w:t>
      </w:r>
    </w:p>
    <w:p w14:paraId="05871C72" w14:textId="18FD964B" w:rsidR="002D2D16" w:rsidRPr="002D2D16" w:rsidRDefault="0033621E" w:rsidP="002D2D16">
      <w:pPr>
        <w:pStyle w:val="RUS11"/>
        <w:numPr>
          <w:ilvl w:val="0"/>
          <w:numId w:val="0"/>
        </w:numPr>
        <w:ind w:firstLine="567"/>
        <w:rPr>
          <w:rFonts w:ascii="Times New Roman" w:hAnsi="Times New Roman" w:cs="Times New Roman"/>
        </w:rPr>
      </w:pPr>
      <w:r>
        <w:rPr>
          <w:rFonts w:ascii="Times New Roman" w:hAnsi="Times New Roman" w:cs="Times New Roman"/>
        </w:rPr>
        <w:t>25</w:t>
      </w:r>
      <w:r w:rsidR="002D2D16" w:rsidRPr="002D2D16">
        <w:rPr>
          <w:rFonts w:ascii="Times New Roman" w:hAnsi="Times New Roman" w:cs="Times New Roman"/>
        </w:rPr>
        <w:t xml:space="preserve">.9.Срок действия </w:t>
      </w:r>
      <w:r w:rsidR="002D2D16" w:rsidRPr="002D2D16">
        <w:rPr>
          <w:rFonts w:ascii="Times New Roman" w:hAnsi="Times New Roman" w:cs="Times New Roman"/>
          <w:highlight w:val="cyan"/>
        </w:rPr>
        <w:t>независимой</w:t>
      </w:r>
      <w:r w:rsidR="002D2D16" w:rsidRPr="002D2D16">
        <w:rPr>
          <w:rFonts w:ascii="Times New Roman" w:hAnsi="Times New Roman" w:cs="Times New Roman"/>
        </w:rPr>
        <w:t xml:space="preserve"> гарантии на сумму аванса [и </w:t>
      </w:r>
      <w:r w:rsidR="002D2D16" w:rsidRPr="002D2D16">
        <w:rPr>
          <w:rFonts w:ascii="Times New Roman" w:hAnsi="Times New Roman" w:cs="Times New Roman"/>
          <w:highlight w:val="cyan"/>
        </w:rPr>
        <w:t>независимой</w:t>
      </w:r>
      <w:r w:rsidR="002D2D16" w:rsidRPr="002D2D16">
        <w:rPr>
          <w:rFonts w:ascii="Times New Roman" w:hAnsi="Times New Roman" w:cs="Times New Roman"/>
        </w:rPr>
        <w:t xml:space="preserve"> гарантии надлежащего исполнения обязательств</w:t>
      </w:r>
      <w:r w:rsidR="00950603">
        <w:rPr>
          <w:rFonts w:ascii="Times New Roman" w:hAnsi="Times New Roman" w:cs="Times New Roman"/>
        </w:rPr>
        <w:t xml:space="preserve"> </w:t>
      </w:r>
      <w:r w:rsidR="00950603" w:rsidRPr="0080728B">
        <w:rPr>
          <w:rFonts w:ascii="Times New Roman" w:hAnsi="Times New Roman" w:cs="Times New Roman"/>
          <w:b/>
          <w:i/>
          <w:color w:val="C00000"/>
        </w:rPr>
        <w:t>(условие необходимо привести в соответствие с пунктом </w:t>
      </w:r>
      <w:r w:rsidR="00950603" w:rsidRPr="0080728B">
        <w:rPr>
          <w:rFonts w:ascii="Times New Roman" w:hAnsi="Times New Roman" w:cs="Times New Roman"/>
        </w:rPr>
        <w:fldChar w:fldCharType="begin"/>
      </w:r>
      <w:r w:rsidR="00950603" w:rsidRPr="0080728B">
        <w:rPr>
          <w:rFonts w:ascii="Times New Roman" w:hAnsi="Times New Roman" w:cs="Times New Roman"/>
        </w:rPr>
        <w:instrText xml:space="preserve"> REF _Ref496716973 \r \h  \* MERGEFORMAT </w:instrText>
      </w:r>
      <w:r w:rsidR="00950603" w:rsidRPr="0080728B">
        <w:rPr>
          <w:rFonts w:ascii="Times New Roman" w:hAnsi="Times New Roman" w:cs="Times New Roman"/>
        </w:rPr>
      </w:r>
      <w:r w:rsidR="00950603" w:rsidRPr="0080728B">
        <w:rPr>
          <w:rFonts w:ascii="Times New Roman" w:hAnsi="Times New Roman" w:cs="Times New Roman"/>
        </w:rPr>
        <w:fldChar w:fldCharType="separate"/>
      </w:r>
      <w:r w:rsidR="00950603" w:rsidRPr="00E43A57">
        <w:rPr>
          <w:rFonts w:ascii="Times New Roman" w:hAnsi="Times New Roman" w:cs="Times New Roman"/>
          <w:b/>
          <w:i/>
          <w:color w:val="C00000"/>
        </w:rPr>
        <w:t>25.2</w:t>
      </w:r>
      <w:r w:rsidR="00950603" w:rsidRPr="0080728B">
        <w:rPr>
          <w:rFonts w:ascii="Times New Roman" w:hAnsi="Times New Roman" w:cs="Times New Roman"/>
        </w:rPr>
        <w:fldChar w:fldCharType="end"/>
      </w:r>
      <w:r w:rsidR="00950603" w:rsidRPr="0080728B">
        <w:rPr>
          <w:rFonts w:ascii="Times New Roman" w:hAnsi="Times New Roman" w:cs="Times New Roman"/>
          <w:b/>
          <w:i/>
          <w:color w:val="C00000"/>
        </w:rPr>
        <w:t>)</w:t>
      </w:r>
      <w:r w:rsidR="002D2D16" w:rsidRPr="002D2D16">
        <w:rPr>
          <w:rFonts w:ascii="Times New Roman" w:hAnsi="Times New Roman" w:cs="Times New Roman"/>
        </w:rPr>
        <w:t>]</w:t>
      </w:r>
      <w:r w:rsidR="002D2D16" w:rsidRPr="002D2D16">
        <w:rPr>
          <w:rFonts w:ascii="Times New Roman" w:hAnsi="Times New Roman" w:cs="Times New Roman"/>
          <w:color w:val="C00000"/>
        </w:rPr>
        <w:t xml:space="preserve"> </w:t>
      </w:r>
      <w:r w:rsidR="002D2D16" w:rsidRPr="002D2D16">
        <w:rPr>
          <w:rFonts w:ascii="Times New Roman" w:hAnsi="Times New Roman" w:cs="Times New Roman"/>
        </w:rPr>
        <w:t xml:space="preserve">должен не менее, чем на 30 (тридцать) дней, превышать срок окончания выполнения Работ (последнего Этапа Работ) по Договору. Срок действия </w:t>
      </w:r>
      <w:r w:rsidR="002D2D16" w:rsidRPr="002D2D16">
        <w:rPr>
          <w:rFonts w:ascii="Times New Roman" w:hAnsi="Times New Roman" w:cs="Times New Roman"/>
          <w:highlight w:val="cyan"/>
        </w:rPr>
        <w:t>независимой</w:t>
      </w:r>
      <w:r w:rsidR="002D2D16" w:rsidRPr="002D2D16">
        <w:rPr>
          <w:rFonts w:ascii="Times New Roman" w:hAnsi="Times New Roman" w:cs="Times New Roman"/>
        </w:rPr>
        <w:t xml:space="preserve"> гарантии исполнения обязательств в Гарантийный период должен не менее, чем на 30 (тридцать) дней, превышать срок окончания </w:t>
      </w:r>
      <w:r w:rsidR="008E6011" w:rsidRPr="0080728B">
        <w:rPr>
          <w:rFonts w:ascii="Times New Roman" w:hAnsi="Times New Roman" w:cs="Times New Roman"/>
        </w:rPr>
        <w:t xml:space="preserve">Срока действия </w:t>
      </w:r>
      <w:r w:rsidR="008E6011">
        <w:rPr>
          <w:rFonts w:ascii="Times New Roman" w:hAnsi="Times New Roman" w:cs="Times New Roman"/>
        </w:rPr>
        <w:t xml:space="preserve">независимой </w:t>
      </w:r>
      <w:r w:rsidR="008E6011" w:rsidRPr="0080728B">
        <w:rPr>
          <w:rFonts w:ascii="Times New Roman" w:hAnsi="Times New Roman" w:cs="Times New Roman"/>
        </w:rPr>
        <w:t>гарантии.</w:t>
      </w:r>
    </w:p>
    <w:p w14:paraId="2B5AE874" w14:textId="32995B45" w:rsidR="002D2D16" w:rsidRPr="002D2D16" w:rsidRDefault="002D2D16" w:rsidP="002D2D16">
      <w:pPr>
        <w:pStyle w:val="RUS11"/>
        <w:numPr>
          <w:ilvl w:val="0"/>
          <w:numId w:val="0"/>
        </w:numPr>
        <w:ind w:firstLine="567"/>
        <w:rPr>
          <w:rFonts w:ascii="Times New Roman" w:hAnsi="Times New Roman" w:cs="Times New Roman"/>
        </w:rPr>
      </w:pPr>
      <w:r w:rsidRPr="002D2D16">
        <w:rPr>
          <w:rFonts w:ascii="Times New Roman" w:hAnsi="Times New Roman" w:cs="Times New Roman"/>
        </w:rPr>
        <w:lastRenderedPageBreak/>
        <w:t>2</w:t>
      </w:r>
      <w:r w:rsidR="0033621E">
        <w:rPr>
          <w:rFonts w:ascii="Times New Roman" w:hAnsi="Times New Roman" w:cs="Times New Roman"/>
        </w:rPr>
        <w:t>5</w:t>
      </w:r>
      <w:r w:rsidRPr="002D2D16">
        <w:rPr>
          <w:rFonts w:ascii="Times New Roman" w:hAnsi="Times New Roman" w:cs="Times New Roman"/>
        </w:rPr>
        <w:t xml:space="preserve">.10.В случае если действие любой из вышеуказанных </w:t>
      </w:r>
      <w:r w:rsidRPr="002D2D16">
        <w:rPr>
          <w:rFonts w:ascii="Times New Roman" w:hAnsi="Times New Roman" w:cs="Times New Roman"/>
          <w:highlight w:val="cyan"/>
        </w:rPr>
        <w:t>независимых</w:t>
      </w:r>
      <w:r w:rsidRPr="002D2D16">
        <w:rPr>
          <w:rFonts w:ascii="Times New Roman" w:hAnsi="Times New Roman" w:cs="Times New Roman"/>
        </w:rPr>
        <w:t xml:space="preserve"> гарантий истекает до фактического завершения Работ (последнего Этапа Работ), до окончания Гарантийного периода или иных указанных в Договоре для </w:t>
      </w:r>
      <w:r w:rsidRPr="002D2D16">
        <w:rPr>
          <w:rFonts w:ascii="Times New Roman" w:hAnsi="Times New Roman" w:cs="Times New Roman"/>
          <w:highlight w:val="cyan"/>
        </w:rPr>
        <w:t>независимых</w:t>
      </w:r>
      <w:r w:rsidRPr="002D2D16">
        <w:rPr>
          <w:rFonts w:ascii="Times New Roman" w:hAnsi="Times New Roman" w:cs="Times New Roman"/>
        </w:rPr>
        <w:t xml:space="preserve"> гарантий сроков, Подрядчик обеспечит предоставление не позднее, чем за 30 (тридцать) дней до истечения срока действия такой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другую (либо продленную) </w:t>
      </w:r>
      <w:r w:rsidRPr="002D2D16">
        <w:rPr>
          <w:rFonts w:ascii="Times New Roman" w:hAnsi="Times New Roman" w:cs="Times New Roman"/>
          <w:highlight w:val="cyan"/>
        </w:rPr>
        <w:t>независимую</w:t>
      </w:r>
      <w:r w:rsidRPr="002D2D16">
        <w:rPr>
          <w:rFonts w:ascii="Times New Roman" w:hAnsi="Times New Roman" w:cs="Times New Roman"/>
        </w:rPr>
        <w:t xml:space="preserve"> гарантию взамен истекающей, которая будет удовлетворять требованиям Договора (условия и порядок согласования такой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должны удовлетворять требованиям Договора, установленным в отношении соответствующего вида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Заказчик возвращает ранее предоставленную </w:t>
      </w:r>
      <w:r w:rsidRPr="002D2D16">
        <w:rPr>
          <w:rFonts w:ascii="Times New Roman" w:hAnsi="Times New Roman" w:cs="Times New Roman"/>
          <w:highlight w:val="cyan"/>
        </w:rPr>
        <w:t>независимую</w:t>
      </w:r>
      <w:r w:rsidRPr="002D2D16">
        <w:rPr>
          <w:rFonts w:ascii="Times New Roman" w:hAnsi="Times New Roman" w:cs="Times New Roman"/>
        </w:rPr>
        <w:t xml:space="preserve"> гарантию в течение 5 (пяти) рабочих дней со дня предоставления Подрядчиком Заказчику новой банковской гарантии взамен истекающей.</w:t>
      </w:r>
    </w:p>
    <w:p w14:paraId="599475F8" w14:textId="1CC873D1" w:rsidR="002D2D16" w:rsidRPr="002D2D16" w:rsidRDefault="002D2D16" w:rsidP="002D2D16">
      <w:pPr>
        <w:pStyle w:val="RUS11"/>
        <w:numPr>
          <w:ilvl w:val="0"/>
          <w:numId w:val="0"/>
        </w:numPr>
        <w:ind w:firstLine="567"/>
        <w:rPr>
          <w:rFonts w:ascii="Times New Roman" w:hAnsi="Times New Roman" w:cs="Times New Roman"/>
        </w:rPr>
      </w:pPr>
      <w:r w:rsidRPr="002D2D16">
        <w:rPr>
          <w:rFonts w:ascii="Times New Roman" w:hAnsi="Times New Roman" w:cs="Times New Roman"/>
        </w:rPr>
        <w:t>2</w:t>
      </w:r>
      <w:r w:rsidR="0033621E">
        <w:rPr>
          <w:rFonts w:ascii="Times New Roman" w:hAnsi="Times New Roman" w:cs="Times New Roman"/>
        </w:rPr>
        <w:t>5</w:t>
      </w:r>
      <w:r w:rsidRPr="002D2D16">
        <w:rPr>
          <w:rFonts w:ascii="Times New Roman" w:hAnsi="Times New Roman" w:cs="Times New Roman"/>
        </w:rPr>
        <w:t>.</w:t>
      </w:r>
      <w:proofErr w:type="gramStart"/>
      <w:r w:rsidRPr="002D2D16">
        <w:rPr>
          <w:rFonts w:ascii="Times New Roman" w:hAnsi="Times New Roman" w:cs="Times New Roman"/>
        </w:rPr>
        <w:t>11.Заказчик</w:t>
      </w:r>
      <w:proofErr w:type="gramEnd"/>
      <w:r w:rsidRPr="002D2D16">
        <w:rPr>
          <w:rFonts w:ascii="Times New Roman" w:hAnsi="Times New Roman" w:cs="Times New Roman"/>
        </w:rPr>
        <w:t xml:space="preserve"> рассматривает поступившую в качестве обеспечения исполнения Договора </w:t>
      </w:r>
      <w:r w:rsidRPr="002D2D16">
        <w:rPr>
          <w:rFonts w:ascii="Times New Roman" w:hAnsi="Times New Roman" w:cs="Times New Roman"/>
          <w:highlight w:val="cyan"/>
        </w:rPr>
        <w:t>независимую</w:t>
      </w:r>
      <w:r w:rsidRPr="002D2D16">
        <w:rPr>
          <w:rFonts w:ascii="Times New Roman" w:hAnsi="Times New Roman" w:cs="Times New Roman"/>
        </w:rPr>
        <w:t xml:space="preserve"> гарантию и проверяет действительность любой предоставляемой по Договору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направляя запрос на подтверждение действительности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w:t>
      </w:r>
      <w:r w:rsidRPr="002D2D16">
        <w:rPr>
          <w:rFonts w:ascii="Times New Roman" w:hAnsi="Times New Roman" w:cs="Times New Roman"/>
          <w:highlight w:val="cyan"/>
        </w:rPr>
        <w:t>Гаранту</w:t>
      </w:r>
      <w:r w:rsidRPr="002D2D16">
        <w:rPr>
          <w:rFonts w:ascii="Times New Roman" w:hAnsi="Times New Roman" w:cs="Times New Roman"/>
        </w:rPr>
        <w:t xml:space="preserve">. </w:t>
      </w:r>
      <w:r w:rsidRPr="002D2D16">
        <w:rPr>
          <w:rFonts w:ascii="Times New Roman" w:hAnsi="Times New Roman" w:cs="Times New Roman"/>
          <w:highlight w:val="cyan"/>
        </w:rPr>
        <w:t>Независимая</w:t>
      </w:r>
      <w:r w:rsidRPr="002D2D16">
        <w:rPr>
          <w:rFonts w:ascii="Times New Roman" w:hAnsi="Times New Roman" w:cs="Times New Roman"/>
        </w:rPr>
        <w:t xml:space="preserve"> гарантия считается </w:t>
      </w:r>
      <w:proofErr w:type="spellStart"/>
      <w:r w:rsidRPr="002D2D16">
        <w:rPr>
          <w:rFonts w:ascii="Times New Roman" w:hAnsi="Times New Roman" w:cs="Times New Roman"/>
        </w:rPr>
        <w:t>непредоставленной</w:t>
      </w:r>
      <w:proofErr w:type="spellEnd"/>
      <w:r w:rsidRPr="002D2D16">
        <w:rPr>
          <w:rFonts w:ascii="Times New Roman" w:hAnsi="Times New Roman" w:cs="Times New Roman"/>
        </w:rPr>
        <w:t xml:space="preserve">, если в ответ на запрос Заказчика </w:t>
      </w:r>
      <w:r w:rsidRPr="002D2D16">
        <w:rPr>
          <w:rFonts w:ascii="Times New Roman" w:hAnsi="Times New Roman" w:cs="Times New Roman"/>
          <w:highlight w:val="cyan"/>
        </w:rPr>
        <w:t>Гарант</w:t>
      </w:r>
      <w:r w:rsidRPr="002D2D16">
        <w:rPr>
          <w:rFonts w:ascii="Times New Roman" w:hAnsi="Times New Roman" w:cs="Times New Roman"/>
        </w:rPr>
        <w:t xml:space="preserve"> направляет уведомление, что не выпускал предоставленную Подрядчиком </w:t>
      </w:r>
      <w:r w:rsidRPr="002D2D16">
        <w:rPr>
          <w:rFonts w:ascii="Times New Roman" w:hAnsi="Times New Roman" w:cs="Times New Roman"/>
          <w:highlight w:val="cyan"/>
        </w:rPr>
        <w:t>независимую</w:t>
      </w:r>
      <w:r w:rsidRPr="002D2D16">
        <w:rPr>
          <w:rFonts w:ascii="Times New Roman" w:hAnsi="Times New Roman" w:cs="Times New Roman"/>
        </w:rPr>
        <w:t xml:space="preserve"> гарантию, или информирует о недействительности представленной Подрядчиком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по иной причине. </w:t>
      </w:r>
      <w:r w:rsidRPr="002D2D16">
        <w:rPr>
          <w:rFonts w:ascii="Times New Roman" w:hAnsi="Times New Roman" w:cs="Times New Roman"/>
          <w:highlight w:val="cyan"/>
        </w:rPr>
        <w:t>Независимая</w:t>
      </w:r>
      <w:r w:rsidRPr="002D2D16">
        <w:rPr>
          <w:rFonts w:ascii="Times New Roman" w:hAnsi="Times New Roman" w:cs="Times New Roman"/>
        </w:rPr>
        <w:t xml:space="preserve"> гарантия также считается </w:t>
      </w:r>
      <w:proofErr w:type="spellStart"/>
      <w:r w:rsidRPr="002D2D16">
        <w:rPr>
          <w:rFonts w:ascii="Times New Roman" w:hAnsi="Times New Roman" w:cs="Times New Roman"/>
        </w:rPr>
        <w:t>непредоставленной</w:t>
      </w:r>
      <w:proofErr w:type="spellEnd"/>
      <w:r w:rsidRPr="002D2D16">
        <w:rPr>
          <w:rFonts w:ascii="Times New Roman" w:hAnsi="Times New Roman" w:cs="Times New Roman"/>
        </w:rPr>
        <w:t xml:space="preserve">, если </w:t>
      </w:r>
      <w:r w:rsidRPr="002D2D16">
        <w:rPr>
          <w:rFonts w:ascii="Times New Roman" w:hAnsi="Times New Roman" w:cs="Times New Roman"/>
          <w:highlight w:val="cyan"/>
        </w:rPr>
        <w:t>Гарант</w:t>
      </w:r>
      <w:r w:rsidRPr="002D2D16">
        <w:rPr>
          <w:rFonts w:ascii="Times New Roman" w:hAnsi="Times New Roman" w:cs="Times New Roman"/>
        </w:rPr>
        <w:t xml:space="preserve"> не предоставляет ответа на запрос Заказчика о подтверждении действительности предоставленной Подрядчиком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в течение [3 (трех) рабочих дней] со дня получения такого запроса </w:t>
      </w:r>
      <w:r w:rsidRPr="002D2D16">
        <w:rPr>
          <w:rFonts w:ascii="Times New Roman" w:hAnsi="Times New Roman" w:cs="Times New Roman"/>
          <w:highlight w:val="cyan"/>
        </w:rPr>
        <w:t>Гарантом</w:t>
      </w:r>
      <w:r w:rsidRPr="002D2D16">
        <w:rPr>
          <w:rFonts w:ascii="Times New Roman" w:hAnsi="Times New Roman" w:cs="Times New Roman"/>
        </w:rPr>
        <w:t xml:space="preserve">. В случае непринятия любой предоставляемой по Договору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Заказчик письменно уведомляет об этом Подрядчика с указанием причин такого отказа.</w:t>
      </w:r>
    </w:p>
    <w:p w14:paraId="2F7E7E0A" w14:textId="17419C69" w:rsidR="002D2D16" w:rsidRPr="002D2D16" w:rsidRDefault="002D2D16" w:rsidP="002D2D16">
      <w:pPr>
        <w:pStyle w:val="RUS11"/>
        <w:numPr>
          <w:ilvl w:val="0"/>
          <w:numId w:val="0"/>
        </w:numPr>
        <w:ind w:firstLine="567"/>
        <w:rPr>
          <w:rFonts w:ascii="Times New Roman" w:hAnsi="Times New Roman" w:cs="Times New Roman"/>
        </w:rPr>
      </w:pPr>
      <w:r w:rsidRPr="002D2D16">
        <w:rPr>
          <w:rFonts w:ascii="Times New Roman" w:hAnsi="Times New Roman" w:cs="Times New Roman"/>
        </w:rPr>
        <w:t>2</w:t>
      </w:r>
      <w:r w:rsidR="0033621E">
        <w:rPr>
          <w:rFonts w:ascii="Times New Roman" w:hAnsi="Times New Roman" w:cs="Times New Roman"/>
        </w:rPr>
        <w:t>5</w:t>
      </w:r>
      <w:r w:rsidRPr="002D2D16">
        <w:rPr>
          <w:rFonts w:ascii="Times New Roman" w:hAnsi="Times New Roman" w:cs="Times New Roman"/>
        </w:rPr>
        <w:t xml:space="preserve">.12.В случае неисполнения Подрядчиком обязанности по предоставлению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предусмотренной в пунктах </w:t>
      </w:r>
      <w:r w:rsidRPr="002D2D16">
        <w:rPr>
          <w:rFonts w:ascii="Times New Roman" w:hAnsi="Times New Roman" w:cs="Times New Roman"/>
          <w:highlight w:val="red"/>
        </w:rPr>
        <w:fldChar w:fldCharType="begin"/>
      </w:r>
      <w:r w:rsidRPr="002D2D16">
        <w:rPr>
          <w:rFonts w:ascii="Times New Roman" w:hAnsi="Times New Roman" w:cs="Times New Roman"/>
        </w:rPr>
        <w:instrText xml:space="preserve"> REF _Ref496716967 \r \h </w:instrText>
      </w:r>
      <w:r w:rsidRPr="002D2D16">
        <w:rPr>
          <w:rFonts w:ascii="Times New Roman" w:hAnsi="Times New Roman" w:cs="Times New Roman"/>
          <w:highlight w:val="red"/>
        </w:rPr>
        <w:instrText xml:space="preserve"> \* MERGEFORMAT </w:instrText>
      </w:r>
      <w:r w:rsidRPr="002D2D16">
        <w:rPr>
          <w:rFonts w:ascii="Times New Roman" w:hAnsi="Times New Roman" w:cs="Times New Roman"/>
          <w:highlight w:val="red"/>
        </w:rPr>
      </w:r>
      <w:r w:rsidRPr="002D2D16">
        <w:rPr>
          <w:rFonts w:ascii="Times New Roman" w:hAnsi="Times New Roman" w:cs="Times New Roman"/>
          <w:highlight w:val="red"/>
        </w:rPr>
        <w:fldChar w:fldCharType="separate"/>
      </w:r>
      <w:r w:rsidR="00E43A57">
        <w:rPr>
          <w:rFonts w:ascii="Times New Roman" w:hAnsi="Times New Roman" w:cs="Times New Roman"/>
        </w:rPr>
        <w:t>25.1</w:t>
      </w:r>
      <w:r w:rsidRPr="002D2D16">
        <w:rPr>
          <w:rFonts w:ascii="Times New Roman" w:hAnsi="Times New Roman" w:cs="Times New Roman"/>
          <w:highlight w:val="red"/>
        </w:rPr>
        <w:fldChar w:fldCharType="end"/>
      </w:r>
      <w:r w:rsidRPr="002D2D16">
        <w:rPr>
          <w:rFonts w:ascii="Times New Roman" w:hAnsi="Times New Roman" w:cs="Times New Roman"/>
        </w:rPr>
        <w:t>-</w:t>
      </w:r>
      <w:r w:rsidRPr="002D2D16">
        <w:rPr>
          <w:rFonts w:ascii="Times New Roman" w:hAnsi="Times New Roman" w:cs="Times New Roman"/>
        </w:rPr>
        <w:fldChar w:fldCharType="begin"/>
      </w:r>
      <w:r w:rsidRPr="002D2D16">
        <w:rPr>
          <w:rFonts w:ascii="Times New Roman" w:hAnsi="Times New Roman" w:cs="Times New Roman"/>
        </w:rPr>
        <w:instrText xml:space="preserve"> REF _Ref496718186 \r \h  \* MERGEFORMAT </w:instrText>
      </w:r>
      <w:r w:rsidRPr="002D2D16">
        <w:rPr>
          <w:rFonts w:ascii="Times New Roman" w:hAnsi="Times New Roman" w:cs="Times New Roman"/>
        </w:rPr>
      </w:r>
      <w:r w:rsidRPr="002D2D16">
        <w:rPr>
          <w:rFonts w:ascii="Times New Roman" w:hAnsi="Times New Roman" w:cs="Times New Roman"/>
        </w:rPr>
        <w:fldChar w:fldCharType="separate"/>
      </w:r>
      <w:r w:rsidR="00E43A57">
        <w:rPr>
          <w:rFonts w:ascii="Times New Roman" w:hAnsi="Times New Roman" w:cs="Times New Roman"/>
        </w:rPr>
        <w:t>25.3</w:t>
      </w:r>
      <w:r w:rsidRPr="002D2D16">
        <w:rPr>
          <w:rFonts w:ascii="Times New Roman" w:hAnsi="Times New Roman" w:cs="Times New Roman"/>
        </w:rPr>
        <w:fldChar w:fldCharType="end"/>
      </w:r>
      <w:r w:rsidRPr="002D2D16">
        <w:rPr>
          <w:rFonts w:ascii="Times New Roman" w:hAnsi="Times New Roman" w:cs="Times New Roman"/>
        </w:rPr>
        <w:t xml:space="preserve"> Договора</w:t>
      </w:r>
      <w:r w:rsidR="00687866">
        <w:rPr>
          <w:rFonts w:ascii="Times New Roman" w:hAnsi="Times New Roman" w:cs="Times New Roman"/>
        </w:rPr>
        <w:t xml:space="preserve"> </w:t>
      </w:r>
      <w:r w:rsidR="00687866" w:rsidRPr="0080728B">
        <w:rPr>
          <w:rFonts w:ascii="Times New Roman" w:hAnsi="Times New Roman" w:cs="Times New Roman"/>
          <w:b/>
          <w:i/>
          <w:color w:val="C00000"/>
        </w:rPr>
        <w:t xml:space="preserve">(условие необходимо привести в соответствие с пунктами </w:t>
      </w:r>
      <w:r w:rsidR="00687866" w:rsidRPr="0080728B">
        <w:rPr>
          <w:rFonts w:ascii="Times New Roman" w:hAnsi="Times New Roman" w:cs="Times New Roman"/>
        </w:rPr>
        <w:fldChar w:fldCharType="begin"/>
      </w:r>
      <w:r w:rsidR="00687866" w:rsidRPr="0080728B">
        <w:rPr>
          <w:rFonts w:ascii="Times New Roman" w:hAnsi="Times New Roman" w:cs="Times New Roman"/>
        </w:rPr>
        <w:instrText xml:space="preserve"> REF _Ref496716967 \n \h  \* MERGEFORMAT </w:instrText>
      </w:r>
      <w:r w:rsidR="00687866" w:rsidRPr="0080728B">
        <w:rPr>
          <w:rFonts w:ascii="Times New Roman" w:hAnsi="Times New Roman" w:cs="Times New Roman"/>
        </w:rPr>
      </w:r>
      <w:r w:rsidR="00687866" w:rsidRPr="0080728B">
        <w:rPr>
          <w:rFonts w:ascii="Times New Roman" w:hAnsi="Times New Roman" w:cs="Times New Roman"/>
        </w:rPr>
        <w:fldChar w:fldCharType="separate"/>
      </w:r>
      <w:r w:rsidR="00687866" w:rsidRPr="00E43A57">
        <w:rPr>
          <w:rFonts w:ascii="Times New Roman" w:hAnsi="Times New Roman" w:cs="Times New Roman"/>
          <w:b/>
          <w:i/>
          <w:color w:val="C00000"/>
        </w:rPr>
        <w:t>25.1</w:t>
      </w:r>
      <w:r w:rsidR="00687866" w:rsidRPr="0080728B">
        <w:rPr>
          <w:rFonts w:ascii="Times New Roman" w:hAnsi="Times New Roman" w:cs="Times New Roman"/>
        </w:rPr>
        <w:fldChar w:fldCharType="end"/>
      </w:r>
      <w:r w:rsidR="00687866" w:rsidRPr="0080728B">
        <w:rPr>
          <w:rFonts w:ascii="Times New Roman" w:hAnsi="Times New Roman" w:cs="Times New Roman"/>
        </w:rPr>
        <w:t xml:space="preserve"> </w:t>
      </w:r>
      <w:r w:rsidR="00687866" w:rsidRPr="0080728B">
        <w:rPr>
          <w:rFonts w:ascii="Times New Roman" w:hAnsi="Times New Roman" w:cs="Times New Roman"/>
          <w:b/>
          <w:i/>
          <w:color w:val="C00000"/>
        </w:rPr>
        <w:t xml:space="preserve">- </w:t>
      </w:r>
      <w:r w:rsidR="00687866" w:rsidRPr="0080728B">
        <w:rPr>
          <w:rFonts w:ascii="Times New Roman" w:hAnsi="Times New Roman" w:cs="Times New Roman"/>
        </w:rPr>
        <w:fldChar w:fldCharType="begin"/>
      </w:r>
      <w:r w:rsidR="00687866" w:rsidRPr="0080728B">
        <w:rPr>
          <w:rFonts w:ascii="Times New Roman" w:hAnsi="Times New Roman" w:cs="Times New Roman"/>
        </w:rPr>
        <w:instrText xml:space="preserve"> REF _Ref496718186 \n \h  \* MERGEFORMAT </w:instrText>
      </w:r>
      <w:r w:rsidR="00687866" w:rsidRPr="0080728B">
        <w:rPr>
          <w:rFonts w:ascii="Times New Roman" w:hAnsi="Times New Roman" w:cs="Times New Roman"/>
        </w:rPr>
      </w:r>
      <w:r w:rsidR="00687866" w:rsidRPr="0080728B">
        <w:rPr>
          <w:rFonts w:ascii="Times New Roman" w:hAnsi="Times New Roman" w:cs="Times New Roman"/>
        </w:rPr>
        <w:fldChar w:fldCharType="separate"/>
      </w:r>
      <w:r w:rsidR="00687866" w:rsidRPr="00E43A57">
        <w:rPr>
          <w:rFonts w:ascii="Times New Roman" w:hAnsi="Times New Roman" w:cs="Times New Roman"/>
          <w:b/>
          <w:i/>
          <w:color w:val="C00000"/>
        </w:rPr>
        <w:t>25.3</w:t>
      </w:r>
      <w:r w:rsidR="00687866" w:rsidRPr="0080728B">
        <w:rPr>
          <w:rFonts w:ascii="Times New Roman" w:hAnsi="Times New Roman" w:cs="Times New Roman"/>
        </w:rPr>
        <w:fldChar w:fldCharType="end"/>
      </w:r>
      <w:r w:rsidR="00687866" w:rsidRPr="0080728B">
        <w:rPr>
          <w:rFonts w:ascii="Times New Roman" w:hAnsi="Times New Roman" w:cs="Times New Roman"/>
          <w:b/>
          <w:i/>
          <w:color w:val="C00000"/>
        </w:rPr>
        <w:t>)</w:t>
      </w:r>
      <w:r w:rsidR="00687866" w:rsidRPr="0080728B">
        <w:rPr>
          <w:rFonts w:ascii="Times New Roman" w:hAnsi="Times New Roman" w:cs="Times New Roman"/>
        </w:rPr>
        <w:t>,</w:t>
      </w:r>
      <w:r w:rsidRPr="002D2D16">
        <w:rPr>
          <w:rFonts w:ascii="Times New Roman" w:hAnsi="Times New Roman" w:cs="Times New Roman"/>
        </w:rPr>
        <w:t xml:space="preserve"> и/или неисполнения обязательств по предоставлению новой (продленной)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в порядке и сроки согласно пункту </w:t>
      </w:r>
      <w:r w:rsidRPr="002D2D16">
        <w:rPr>
          <w:rFonts w:ascii="Times New Roman" w:hAnsi="Times New Roman" w:cs="Times New Roman"/>
          <w:highlight w:val="red"/>
        </w:rPr>
        <w:fldChar w:fldCharType="begin"/>
      </w:r>
      <w:r w:rsidRPr="002D2D16">
        <w:rPr>
          <w:rFonts w:ascii="Times New Roman" w:hAnsi="Times New Roman" w:cs="Times New Roman"/>
        </w:rPr>
        <w:instrText xml:space="preserve"> REF _Ref496718958 \r \h </w:instrText>
      </w:r>
      <w:r w:rsidRPr="002D2D16">
        <w:rPr>
          <w:rFonts w:ascii="Times New Roman" w:hAnsi="Times New Roman" w:cs="Times New Roman"/>
          <w:highlight w:val="red"/>
        </w:rPr>
        <w:instrText xml:space="preserve"> \* MERGEFORMAT </w:instrText>
      </w:r>
      <w:r w:rsidRPr="002D2D16">
        <w:rPr>
          <w:rFonts w:ascii="Times New Roman" w:hAnsi="Times New Roman" w:cs="Times New Roman"/>
          <w:highlight w:val="red"/>
        </w:rPr>
      </w:r>
      <w:r w:rsidRPr="002D2D16">
        <w:rPr>
          <w:rFonts w:ascii="Times New Roman" w:hAnsi="Times New Roman" w:cs="Times New Roman"/>
          <w:highlight w:val="red"/>
        </w:rPr>
        <w:fldChar w:fldCharType="separate"/>
      </w:r>
      <w:r w:rsidR="00E43A57">
        <w:rPr>
          <w:rFonts w:ascii="Times New Roman" w:hAnsi="Times New Roman" w:cs="Times New Roman"/>
        </w:rPr>
        <w:t>25.9</w:t>
      </w:r>
      <w:r w:rsidRPr="002D2D16">
        <w:rPr>
          <w:rFonts w:ascii="Times New Roman" w:hAnsi="Times New Roman" w:cs="Times New Roman"/>
          <w:highlight w:val="red"/>
        </w:rPr>
        <w:fldChar w:fldCharType="end"/>
      </w:r>
      <w:r w:rsidRPr="002D2D16">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814D0A0" w14:textId="77777777" w:rsidR="007736FC" w:rsidRDefault="002D2D16" w:rsidP="002D2D16">
      <w:pPr>
        <w:pStyle w:val="RUS"/>
        <w:spacing w:line="240" w:lineRule="auto"/>
        <w:rPr>
          <w:rFonts w:ascii="Times New Roman" w:hAnsi="Times New Roman" w:cs="Times New Roman"/>
        </w:rPr>
      </w:pPr>
      <w:r w:rsidRPr="002D2D16">
        <w:rPr>
          <w:rFonts w:ascii="Times New Roman" w:hAnsi="Times New Roman" w:cs="Times New Roman"/>
        </w:rPr>
        <w:t xml:space="preserve"> отказаться от исполнения Договора в одностороннем порядке</w:t>
      </w:r>
    </w:p>
    <w:p w14:paraId="22B62265" w14:textId="04003C45" w:rsidR="002D2D16" w:rsidRPr="002D2D16" w:rsidRDefault="002D2D16" w:rsidP="002D2D16">
      <w:pPr>
        <w:pStyle w:val="RUS"/>
        <w:spacing w:line="240" w:lineRule="auto"/>
        <w:rPr>
          <w:rFonts w:ascii="Times New Roman" w:hAnsi="Times New Roman" w:cs="Times New Roman"/>
        </w:rPr>
      </w:pPr>
      <w:r w:rsidRPr="002D2D16">
        <w:rPr>
          <w:rFonts w:ascii="Times New Roman" w:hAnsi="Times New Roman" w:cs="Times New Roman"/>
        </w:rPr>
        <w:t>;</w:t>
      </w:r>
    </w:p>
    <w:p w14:paraId="40525196" w14:textId="74B22B86" w:rsidR="002D2D16" w:rsidRPr="002D2D16" w:rsidRDefault="002D2D16" w:rsidP="002D2D16">
      <w:pPr>
        <w:pStyle w:val="RUS"/>
        <w:spacing w:line="240" w:lineRule="auto"/>
        <w:rPr>
          <w:rFonts w:ascii="Times New Roman" w:hAnsi="Times New Roman" w:cs="Times New Roman"/>
        </w:rPr>
      </w:pPr>
      <w:r w:rsidRPr="002D2D16">
        <w:rPr>
          <w:rFonts w:ascii="Times New Roman" w:hAnsi="Times New Roman" w:cs="Times New Roman"/>
        </w:rPr>
        <w:t xml:space="preserve">взыскать с Подрядчика штраф в размере 10% (десяти процентов) от Цены Работ (пункт </w:t>
      </w:r>
      <w:r w:rsidRPr="002D2D16">
        <w:rPr>
          <w:rFonts w:ascii="Times New Roman" w:hAnsi="Times New Roman" w:cs="Times New Roman"/>
        </w:rPr>
        <w:fldChar w:fldCharType="begin"/>
      </w:r>
      <w:r w:rsidRPr="002D2D16">
        <w:rPr>
          <w:rFonts w:ascii="Times New Roman" w:hAnsi="Times New Roman" w:cs="Times New Roman"/>
        </w:rPr>
        <w:instrText xml:space="preserve"> REF _Ref493723668 \n \h  \* MERGEFORMAT </w:instrText>
      </w:r>
      <w:r w:rsidRPr="002D2D16">
        <w:rPr>
          <w:rFonts w:ascii="Times New Roman" w:hAnsi="Times New Roman" w:cs="Times New Roman"/>
        </w:rPr>
      </w:r>
      <w:r w:rsidRPr="002D2D16">
        <w:rPr>
          <w:rFonts w:ascii="Times New Roman" w:hAnsi="Times New Roman" w:cs="Times New Roman"/>
        </w:rPr>
        <w:fldChar w:fldCharType="separate"/>
      </w:r>
      <w:r w:rsidR="00E43A57">
        <w:rPr>
          <w:rFonts w:ascii="Times New Roman" w:hAnsi="Times New Roman" w:cs="Times New Roman"/>
        </w:rPr>
        <w:t>4.1</w:t>
      </w:r>
      <w:r w:rsidRPr="002D2D16">
        <w:rPr>
          <w:rFonts w:ascii="Times New Roman" w:hAnsi="Times New Roman" w:cs="Times New Roman"/>
        </w:rPr>
        <w:fldChar w:fldCharType="end"/>
      </w:r>
      <w:r w:rsidRPr="002D2D16">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Вышеуказанный штраф не взыскивается с Подрядчика исключительно в случае </w:t>
      </w:r>
      <w:proofErr w:type="spellStart"/>
      <w:r w:rsidRPr="002D2D16">
        <w:rPr>
          <w:rFonts w:ascii="Times New Roman" w:hAnsi="Times New Roman" w:cs="Times New Roman"/>
        </w:rPr>
        <w:t>непредоставления</w:t>
      </w:r>
      <w:proofErr w:type="spellEnd"/>
      <w:r w:rsidRPr="002D2D16">
        <w:rPr>
          <w:rFonts w:ascii="Times New Roman" w:hAnsi="Times New Roman" w:cs="Times New Roman"/>
        </w:rPr>
        <w:t xml:space="preserve">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w:t>
      </w:r>
      <w:r w:rsidR="00E02643" w:rsidRPr="0080728B">
        <w:rPr>
          <w:rFonts w:ascii="Times New Roman" w:hAnsi="Times New Roman" w:cs="Times New Roman"/>
        </w:rPr>
        <w:t xml:space="preserve">на сумму аванса, при этом за нарушение порядка и условий продления такой </w:t>
      </w:r>
      <w:r w:rsidR="00E02643" w:rsidRPr="00E02643">
        <w:rPr>
          <w:rFonts w:ascii="Times New Roman" w:hAnsi="Times New Roman" w:cs="Times New Roman"/>
          <w:highlight w:val="cyan"/>
        </w:rPr>
        <w:t>независимой</w:t>
      </w:r>
      <w:r w:rsidR="00E02643" w:rsidRPr="0080728B">
        <w:rPr>
          <w:rFonts w:ascii="Times New Roman" w:hAnsi="Times New Roman" w:cs="Times New Roman"/>
        </w:rPr>
        <w:t xml:space="preserve"> гарантии штраф взыскивается на общих основаниях</w:t>
      </w:r>
      <w:r w:rsidRPr="002D2D16">
        <w:rPr>
          <w:rFonts w:ascii="Times New Roman" w:hAnsi="Times New Roman" w:cs="Times New Roman"/>
        </w:rPr>
        <w:t>;</w:t>
      </w:r>
    </w:p>
    <w:p w14:paraId="3110B99D" w14:textId="77777777" w:rsidR="002D2D16" w:rsidRPr="002D2D16" w:rsidRDefault="002D2D16" w:rsidP="002D2D16">
      <w:pPr>
        <w:pStyle w:val="RUS"/>
        <w:spacing w:line="240" w:lineRule="auto"/>
        <w:rPr>
          <w:rFonts w:ascii="Times New Roman" w:hAnsi="Times New Roman" w:cs="Times New Roman"/>
        </w:rPr>
      </w:pPr>
      <w:r w:rsidRPr="002D2D16">
        <w:rPr>
          <w:rFonts w:ascii="Times New Roman" w:hAnsi="Times New Roman" w:cs="Times New Roman"/>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При последующем предоставлении соответствующей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возврат Гарантийного фонда производится в порядке и в срок, дополнительно согласованные Сторонами;</w:t>
      </w:r>
    </w:p>
    <w:p w14:paraId="69AD98DE" w14:textId="77777777" w:rsidR="002D2D16" w:rsidRPr="002D2D16" w:rsidRDefault="002D2D16" w:rsidP="002D2D16">
      <w:pPr>
        <w:pStyle w:val="RUS"/>
        <w:spacing w:line="240" w:lineRule="auto"/>
        <w:rPr>
          <w:rFonts w:ascii="Times New Roman" w:hAnsi="Times New Roman" w:cs="Times New Roman"/>
        </w:rPr>
      </w:pPr>
      <w:r w:rsidRPr="002D2D16">
        <w:rPr>
          <w:rFonts w:ascii="Times New Roman" w:hAnsi="Times New Roman" w:cs="Times New Roman"/>
        </w:rPr>
        <w:t xml:space="preserve">в случае неисполнения Подрядчиком обязанности по предоставлению новой (продлению)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w:t>
      </w:r>
    </w:p>
    <w:p w14:paraId="43CE7EE0" w14:textId="2AF7F776" w:rsidR="002D2D16" w:rsidRPr="002D2D16" w:rsidRDefault="002D561E" w:rsidP="002D2D16">
      <w:pPr>
        <w:pStyle w:val="RUS11"/>
        <w:numPr>
          <w:ilvl w:val="0"/>
          <w:numId w:val="0"/>
        </w:numPr>
        <w:ind w:firstLine="567"/>
        <w:rPr>
          <w:rFonts w:ascii="Times New Roman" w:hAnsi="Times New Roman" w:cs="Times New Roman"/>
        </w:rPr>
      </w:pPr>
      <w:r>
        <w:rPr>
          <w:rFonts w:ascii="Times New Roman" w:hAnsi="Times New Roman" w:cs="Times New Roman"/>
        </w:rPr>
        <w:lastRenderedPageBreak/>
        <w:t>25</w:t>
      </w:r>
      <w:r w:rsidR="002D2D16" w:rsidRPr="002D2D16">
        <w:rPr>
          <w:rFonts w:ascii="Times New Roman" w:hAnsi="Times New Roman" w:cs="Times New Roman"/>
        </w:rPr>
        <w:t>.</w:t>
      </w:r>
      <w:proofErr w:type="gramStart"/>
      <w:r w:rsidR="002D2D16" w:rsidRPr="002D2D16">
        <w:rPr>
          <w:rFonts w:ascii="Times New Roman" w:hAnsi="Times New Roman" w:cs="Times New Roman"/>
        </w:rPr>
        <w:t>13.Подрядчик</w:t>
      </w:r>
      <w:proofErr w:type="gramEnd"/>
      <w:r w:rsidR="002D2D16" w:rsidRPr="002D2D16">
        <w:rPr>
          <w:rFonts w:ascii="Times New Roman" w:hAnsi="Times New Roman" w:cs="Times New Roman"/>
        </w:rPr>
        <w:t xml:space="preserve"> обеспечивает предоставление новой </w:t>
      </w:r>
      <w:r w:rsidR="002D2D16" w:rsidRPr="002D2D16">
        <w:rPr>
          <w:rFonts w:ascii="Times New Roman" w:hAnsi="Times New Roman" w:cs="Times New Roman"/>
          <w:highlight w:val="cyan"/>
        </w:rPr>
        <w:t>независимой</w:t>
      </w:r>
      <w:r w:rsidR="002D2D16" w:rsidRPr="002D2D16">
        <w:rPr>
          <w:rFonts w:ascii="Times New Roman" w:hAnsi="Times New Roman" w:cs="Times New Roman"/>
        </w:rPr>
        <w:t xml:space="preserve"> гарантии, которая будет удовлетворять требованиям Договора, в следующих случаях:</w:t>
      </w:r>
    </w:p>
    <w:p w14:paraId="63E62560" w14:textId="05DE96C7" w:rsidR="002D2D16" w:rsidRPr="002D2D16" w:rsidRDefault="002D2D16" w:rsidP="002D2D16">
      <w:pPr>
        <w:pStyle w:val="RUS"/>
        <w:spacing w:line="240" w:lineRule="auto"/>
        <w:rPr>
          <w:rFonts w:ascii="Times New Roman" w:hAnsi="Times New Roman" w:cs="Times New Roman"/>
        </w:rPr>
      </w:pPr>
      <w:r w:rsidRPr="002D2D16">
        <w:rPr>
          <w:rFonts w:ascii="Times New Roman" w:hAnsi="Times New Roman" w:cs="Times New Roman"/>
        </w:rPr>
        <w:t xml:space="preserve">если в процессе исполнения Договора становится очевидным, что срок действия любой из </w:t>
      </w:r>
      <w:r w:rsidRPr="002D2D16">
        <w:rPr>
          <w:rFonts w:ascii="Times New Roman" w:hAnsi="Times New Roman" w:cs="Times New Roman"/>
          <w:highlight w:val="cyan"/>
        </w:rPr>
        <w:t>независимых</w:t>
      </w:r>
      <w:r w:rsidRPr="002D2D16">
        <w:rPr>
          <w:rFonts w:ascii="Times New Roman" w:hAnsi="Times New Roman" w:cs="Times New Roman"/>
        </w:rPr>
        <w:t xml:space="preserve"> гарантий может истечь ранее, чем через 30 (тридцать) дней после предполагаемой даты завершения Работ, окончания </w:t>
      </w:r>
      <w:proofErr w:type="spellStart"/>
      <w:r w:rsidR="00E02643" w:rsidRPr="0080728B">
        <w:rPr>
          <w:rFonts w:ascii="Times New Roman" w:hAnsi="Times New Roman" w:cs="Times New Roman"/>
        </w:rPr>
        <w:t>окончания</w:t>
      </w:r>
      <w:proofErr w:type="spellEnd"/>
      <w:r w:rsidR="00E02643" w:rsidRPr="0080728B">
        <w:rPr>
          <w:rFonts w:ascii="Times New Roman" w:hAnsi="Times New Roman" w:cs="Times New Roman"/>
        </w:rPr>
        <w:t xml:space="preserve"> Срока действия </w:t>
      </w:r>
      <w:r w:rsidR="00E02643" w:rsidRPr="00E02643">
        <w:rPr>
          <w:rFonts w:ascii="Times New Roman" w:hAnsi="Times New Roman" w:cs="Times New Roman"/>
          <w:highlight w:val="cyan"/>
        </w:rPr>
        <w:t>независимой</w:t>
      </w:r>
      <w:r w:rsidR="00E02643" w:rsidRPr="0080728B">
        <w:rPr>
          <w:rFonts w:ascii="Times New Roman" w:hAnsi="Times New Roman" w:cs="Times New Roman"/>
        </w:rPr>
        <w:t xml:space="preserve"> гарантии </w:t>
      </w:r>
      <w:r w:rsidRPr="002D2D16">
        <w:rPr>
          <w:rFonts w:ascii="Times New Roman" w:hAnsi="Times New Roman" w:cs="Times New Roman"/>
        </w:rPr>
        <w:t xml:space="preserve">или иных указанных в Договоре для </w:t>
      </w:r>
      <w:r w:rsidRPr="002D2D16">
        <w:rPr>
          <w:rFonts w:ascii="Times New Roman" w:hAnsi="Times New Roman" w:cs="Times New Roman"/>
          <w:highlight w:val="cyan"/>
        </w:rPr>
        <w:t>независимых</w:t>
      </w:r>
      <w:r w:rsidRPr="002D2D16">
        <w:rPr>
          <w:rFonts w:ascii="Times New Roman" w:hAnsi="Times New Roman" w:cs="Times New Roman"/>
        </w:rPr>
        <w:t xml:space="preserve"> гарантий сроков.</w:t>
      </w:r>
    </w:p>
    <w:p w14:paraId="0F34B117" w14:textId="77777777" w:rsidR="002D2D16" w:rsidRPr="002D2D16" w:rsidRDefault="002D2D16" w:rsidP="002D2D16">
      <w:pPr>
        <w:pStyle w:val="RUS11"/>
        <w:numPr>
          <w:ilvl w:val="0"/>
          <w:numId w:val="0"/>
        </w:numPr>
        <w:ind w:firstLine="567"/>
        <w:rPr>
          <w:rFonts w:ascii="Times New Roman" w:hAnsi="Times New Roman" w:cs="Times New Roman"/>
        </w:rPr>
      </w:pPr>
      <w:r w:rsidRPr="002D2D16">
        <w:rPr>
          <w:rFonts w:ascii="Times New Roman" w:hAnsi="Times New Roman" w:cs="Times New Roman"/>
        </w:rPr>
        <w:t xml:space="preserve">В таком случае Подрядчик обеспечит предоставление новой (или продленной) </w:t>
      </w:r>
      <w:proofErr w:type="gramStart"/>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w:t>
      </w:r>
      <w:proofErr w:type="gramEnd"/>
      <w:r w:rsidRPr="002D2D16">
        <w:rPr>
          <w:rFonts w:ascii="Times New Roman" w:hAnsi="Times New Roman" w:cs="Times New Roman"/>
        </w:rPr>
        <w:t xml:space="preserve"> взамен истекающей в срок не позднее, чем за 30 (тридцать) дней до истечения срока действия предыдущей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w:t>
      </w:r>
    </w:p>
    <w:p w14:paraId="737A7154" w14:textId="77777777" w:rsidR="002D2D16" w:rsidRPr="002D2D16" w:rsidRDefault="002D2D16" w:rsidP="002D2D16">
      <w:pPr>
        <w:pStyle w:val="RUS"/>
        <w:spacing w:line="240" w:lineRule="auto"/>
        <w:rPr>
          <w:rFonts w:ascii="Times New Roman" w:hAnsi="Times New Roman" w:cs="Times New Roman"/>
        </w:rPr>
      </w:pPr>
      <w:r w:rsidRPr="002D2D16">
        <w:rPr>
          <w:rFonts w:ascii="Times New Roman" w:hAnsi="Times New Roman" w:cs="Times New Roman"/>
        </w:rPr>
        <w:t xml:space="preserve">если у </w:t>
      </w:r>
      <w:r w:rsidRPr="002D2D16">
        <w:rPr>
          <w:rFonts w:ascii="Times New Roman" w:hAnsi="Times New Roman" w:cs="Times New Roman"/>
          <w:highlight w:val="cyan"/>
        </w:rPr>
        <w:t>Гаранта (в случае, если Гарантом является банк)</w:t>
      </w:r>
      <w:r w:rsidRPr="002D2D16">
        <w:rPr>
          <w:rFonts w:ascii="Times New Roman" w:hAnsi="Times New Roman" w:cs="Times New Roman"/>
        </w:rPr>
        <w:t xml:space="preserve">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3B5AA9A3" w14:textId="77777777" w:rsidR="002D2D16" w:rsidRPr="002D2D16" w:rsidRDefault="002D2D16" w:rsidP="002D2D16">
      <w:pPr>
        <w:pStyle w:val="RUS11"/>
        <w:numPr>
          <w:ilvl w:val="0"/>
          <w:numId w:val="0"/>
        </w:numPr>
        <w:ind w:firstLine="567"/>
        <w:rPr>
          <w:rFonts w:ascii="Times New Roman" w:hAnsi="Times New Roman" w:cs="Times New Roman"/>
        </w:rPr>
      </w:pPr>
      <w:r w:rsidRPr="002D2D16">
        <w:rPr>
          <w:rFonts w:ascii="Times New Roman" w:hAnsi="Times New Roman" w:cs="Times New Roman"/>
        </w:rPr>
        <w:t xml:space="preserve">В таком случае Подрядчик обеспечит предоставление новой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другого </w:t>
      </w:r>
      <w:proofErr w:type="gramStart"/>
      <w:r w:rsidRPr="002D2D16">
        <w:rPr>
          <w:rFonts w:ascii="Times New Roman" w:hAnsi="Times New Roman" w:cs="Times New Roman"/>
          <w:highlight w:val="cyan"/>
        </w:rPr>
        <w:t xml:space="preserve">Гаранта </w:t>
      </w:r>
      <w:r w:rsidRPr="002D2D16">
        <w:rPr>
          <w:rFonts w:ascii="Times New Roman" w:hAnsi="Times New Roman" w:cs="Times New Roman"/>
        </w:rPr>
        <w:t xml:space="preserve"> в</w:t>
      </w:r>
      <w:proofErr w:type="gramEnd"/>
      <w:r w:rsidRPr="002D2D16">
        <w:rPr>
          <w:rFonts w:ascii="Times New Roman" w:hAnsi="Times New Roman" w:cs="Times New Roman"/>
        </w:rPr>
        <w:t xml:space="preserve"> срок не позднее, чем через 30 (тридцать) дней после получения соответствующего требования от Заказчика.</w:t>
      </w:r>
    </w:p>
    <w:p w14:paraId="202AB173" w14:textId="77777777" w:rsidR="002D2D16" w:rsidRPr="002D2D16" w:rsidRDefault="002D2D16" w:rsidP="002D2D16">
      <w:pPr>
        <w:pStyle w:val="RUS11"/>
        <w:numPr>
          <w:ilvl w:val="0"/>
          <w:numId w:val="0"/>
        </w:numPr>
        <w:ind w:firstLine="567"/>
        <w:rPr>
          <w:rFonts w:ascii="Times New Roman" w:hAnsi="Times New Roman" w:cs="Times New Roman"/>
        </w:rPr>
      </w:pPr>
      <w:r w:rsidRPr="002D2D16">
        <w:rPr>
          <w:rFonts w:ascii="Times New Roman" w:hAnsi="Times New Roman" w:cs="Times New Roman"/>
        </w:rPr>
        <w:t xml:space="preserve">После предоставления Подрядчиком Заказчику новой </w:t>
      </w:r>
      <w:r w:rsidRPr="002D2D16">
        <w:rPr>
          <w:rFonts w:ascii="Times New Roman" w:hAnsi="Times New Roman" w:cs="Times New Roman"/>
          <w:highlight w:val="cyan"/>
        </w:rPr>
        <w:t>независимой</w:t>
      </w:r>
      <w:r w:rsidRPr="002D2D16">
        <w:rPr>
          <w:rFonts w:ascii="Times New Roman" w:hAnsi="Times New Roman" w:cs="Times New Roman"/>
        </w:rPr>
        <w:t xml:space="preserve"> гарантии Заказчик в течение 5 (пяти) рабочих дней вернет предыдущую </w:t>
      </w:r>
      <w:r w:rsidRPr="002D2D16">
        <w:rPr>
          <w:rFonts w:ascii="Times New Roman" w:hAnsi="Times New Roman" w:cs="Times New Roman"/>
          <w:highlight w:val="cyan"/>
        </w:rPr>
        <w:t>независимую</w:t>
      </w:r>
      <w:r w:rsidRPr="002D2D16">
        <w:rPr>
          <w:rFonts w:ascii="Times New Roman" w:hAnsi="Times New Roman" w:cs="Times New Roman"/>
        </w:rPr>
        <w:t xml:space="preserve"> гарантию.</w:t>
      </w:r>
    </w:p>
    <w:p w14:paraId="20E65D73" w14:textId="74E5A84B" w:rsidR="002D2D16" w:rsidRPr="002D2D16" w:rsidRDefault="002D2D16" w:rsidP="002D2D16">
      <w:pPr>
        <w:pStyle w:val="ConsPlusNormal"/>
        <w:ind w:firstLine="540"/>
        <w:jc w:val="both"/>
        <w:rPr>
          <w:rFonts w:ascii="Times New Roman" w:hAnsi="Times New Roman" w:cs="Times New Roman"/>
          <w:sz w:val="22"/>
          <w:highlight w:val="cyan"/>
        </w:rPr>
      </w:pPr>
      <w:r w:rsidRPr="002D2D16">
        <w:rPr>
          <w:rFonts w:ascii="Times New Roman" w:hAnsi="Times New Roman" w:cs="Times New Roman"/>
          <w:sz w:val="22"/>
          <w:highlight w:val="cyan"/>
        </w:rPr>
        <w:t>2</w:t>
      </w:r>
      <w:r w:rsidR="002D561E">
        <w:rPr>
          <w:rFonts w:ascii="Times New Roman" w:hAnsi="Times New Roman" w:cs="Times New Roman"/>
          <w:sz w:val="22"/>
          <w:highlight w:val="cyan"/>
        </w:rPr>
        <w:t>5</w:t>
      </w:r>
      <w:r w:rsidRPr="002D2D16">
        <w:rPr>
          <w:rFonts w:ascii="Times New Roman" w:hAnsi="Times New Roman" w:cs="Times New Roman"/>
          <w:sz w:val="22"/>
          <w:highlight w:val="cyan"/>
        </w:rPr>
        <w:t xml:space="preserve">.14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409BC1FE" w14:textId="77777777" w:rsidR="002D2D16" w:rsidRPr="002D2D16" w:rsidRDefault="002D2D16" w:rsidP="002D2D16">
      <w:pPr>
        <w:pStyle w:val="ConsPlusNormal"/>
        <w:ind w:firstLine="540"/>
        <w:jc w:val="both"/>
        <w:rPr>
          <w:rFonts w:ascii="Times New Roman" w:hAnsi="Times New Roman" w:cs="Times New Roman"/>
          <w:sz w:val="22"/>
        </w:rPr>
      </w:pPr>
      <w:r w:rsidRPr="002D2D16">
        <w:rPr>
          <w:rFonts w:ascii="Times New Roman" w:hAnsi="Times New Roman" w:cs="Times New Roman"/>
          <w:sz w:val="22"/>
          <w:highlight w:val="cyan"/>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7E1DB88B"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AE2DCA4" w14:textId="77777777" w:rsidR="00D94937" w:rsidRPr="0080728B" w:rsidRDefault="00D94937" w:rsidP="0080728B">
      <w:pPr>
        <w:pStyle w:val="RUS1"/>
        <w:widowControl w:val="0"/>
        <w:spacing w:before="0"/>
        <w:rPr>
          <w:rFonts w:ascii="Times New Roman" w:hAnsi="Times New Roman" w:cs="Times New Roman"/>
        </w:rPr>
      </w:pPr>
      <w:bookmarkStart w:id="124" w:name="_Ref500770688"/>
      <w:bookmarkStart w:id="125" w:name="_Toc504140786"/>
      <w:bookmarkStart w:id="126" w:name="_Toc518653276"/>
      <w:r w:rsidRPr="0080728B">
        <w:rPr>
          <w:rFonts w:ascii="Times New Roman" w:hAnsi="Times New Roman" w:cs="Times New Roman"/>
        </w:rPr>
        <w:t>Обстоятельства непреодолимой силы</w:t>
      </w:r>
      <w:bookmarkEnd w:id="124"/>
      <w:bookmarkEnd w:id="125"/>
      <w:bookmarkEnd w:id="126"/>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27"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27"/>
    </w:p>
    <w:p w14:paraId="4FC9C6A7" w14:textId="29BAAF88" w:rsidR="009A6F15" w:rsidRPr="0080728B" w:rsidRDefault="00D94937" w:rsidP="0080728B">
      <w:pPr>
        <w:pStyle w:val="RUS11"/>
        <w:widowControl w:val="0"/>
        <w:rPr>
          <w:rFonts w:ascii="Times New Roman" w:hAnsi="Times New Roman" w:cs="Times New Roman"/>
        </w:rPr>
      </w:pPr>
      <w:bookmarkStart w:id="128"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E43A57">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 xml:space="preserve">Договора, Сторона, для </w:t>
      </w:r>
      <w:r w:rsidRPr="0080728B">
        <w:rPr>
          <w:rFonts w:ascii="Times New Roman" w:hAnsi="Times New Roman" w:cs="Times New Roman"/>
        </w:rPr>
        <w:lastRenderedPageBreak/>
        <w:t>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28"/>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08EE23E3"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5A0166C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29" w:name="_Toc504140787"/>
      <w:bookmarkStart w:id="130"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29"/>
      <w:bookmarkEnd w:id="130"/>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31" w:name="_Toc504140788"/>
      <w:bookmarkStart w:id="132" w:name="_Toc518653278"/>
      <w:bookmarkStart w:id="133" w:name="_Ref493722501"/>
      <w:r w:rsidRPr="0080728B">
        <w:rPr>
          <w:rFonts w:ascii="Times New Roman" w:hAnsi="Times New Roman" w:cs="Times New Roman"/>
        </w:rPr>
        <w:t>Конфиденциальность</w:t>
      </w:r>
      <w:bookmarkEnd w:id="131"/>
      <w:bookmarkEnd w:id="132"/>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w:t>
      </w:r>
      <w:r w:rsidRPr="0080728B">
        <w:rPr>
          <w:rFonts w:ascii="Times New Roman" w:hAnsi="Times New Roman" w:cs="Times New Roman"/>
        </w:rPr>
        <w:lastRenderedPageBreak/>
        <w:t xml:space="preserve">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proofErr w:type="gramStart"/>
      <w:r w:rsidRPr="0080728B">
        <w:rPr>
          <w:rFonts w:ascii="Times New Roman" w:hAnsi="Times New Roman" w:cs="Times New Roman"/>
        </w:rPr>
        <w:t xml:space="preserve">документы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34" w:name="_Toc504140789"/>
      <w:bookmarkStart w:id="135" w:name="_Toc518653279"/>
      <w:bookmarkEnd w:id="133"/>
      <w:r w:rsidRPr="0080728B">
        <w:rPr>
          <w:rFonts w:ascii="Times New Roman" w:hAnsi="Times New Roman" w:cs="Times New Roman"/>
        </w:rPr>
        <w:t>Толкование</w:t>
      </w:r>
      <w:bookmarkEnd w:id="134"/>
      <w:bookmarkEnd w:id="135"/>
    </w:p>
    <w:p w14:paraId="7795DE58" w14:textId="77777777" w:rsidR="00F62AC9" w:rsidRPr="0080728B" w:rsidRDefault="00F62AC9" w:rsidP="0080728B">
      <w:pPr>
        <w:pStyle w:val="RUS11"/>
        <w:widowControl w:val="0"/>
        <w:rPr>
          <w:rFonts w:ascii="Times New Roman" w:hAnsi="Times New Roman" w:cs="Times New Roman"/>
        </w:rPr>
      </w:pPr>
      <w:bookmarkStart w:id="136"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w:t>
      </w:r>
      <w:r w:rsidRPr="0080728B">
        <w:rPr>
          <w:rFonts w:ascii="Times New Roman" w:hAnsi="Times New Roman" w:cs="Times New Roman"/>
        </w:rPr>
        <w:lastRenderedPageBreak/>
        <w:t xml:space="preserve">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37"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37"/>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38" w:name="_Toc504140790"/>
      <w:bookmarkStart w:id="139" w:name="_Ref513222668"/>
      <w:bookmarkStart w:id="140" w:name="_Toc518653280"/>
      <w:r w:rsidRPr="0080728B">
        <w:rPr>
          <w:rFonts w:ascii="Times New Roman" w:hAnsi="Times New Roman" w:cs="Times New Roman"/>
        </w:rPr>
        <w:t>Уведомления</w:t>
      </w:r>
      <w:bookmarkEnd w:id="136"/>
      <w:bookmarkEnd w:id="138"/>
      <w:bookmarkEnd w:id="139"/>
      <w:bookmarkEnd w:id="140"/>
    </w:p>
    <w:p w14:paraId="4CE0C3E6" w14:textId="77777777" w:rsidR="006D7D13" w:rsidRPr="0080728B" w:rsidRDefault="006D7D13" w:rsidP="0080728B">
      <w:pPr>
        <w:pStyle w:val="RUS11"/>
        <w:widowControl w:val="0"/>
        <w:rPr>
          <w:rFonts w:ascii="Times New Roman" w:hAnsi="Times New Roman" w:cs="Times New Roman"/>
        </w:rPr>
      </w:pPr>
      <w:bookmarkStart w:id="141"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41"/>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42"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42"/>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768"/>
        <w:gridCol w:w="4514"/>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Заказчика</w:t>
            </w:r>
            <w:proofErr w:type="spellEnd"/>
            <w:r w:rsidRPr="0080728B">
              <w:rPr>
                <w:rFonts w:ascii="Times New Roman" w:hAnsi="Times New Roman" w:cs="Times New Roman"/>
                <w:i/>
                <w:sz w:val="22"/>
                <w:szCs w:val="22"/>
                <w:lang w:val="en-US" w:eastAsia="en-US"/>
              </w:rPr>
              <w:t>:</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Подрядчика</w:t>
            </w:r>
            <w:proofErr w:type="spellEnd"/>
            <w:r w:rsidRPr="0080728B">
              <w:rPr>
                <w:rFonts w:ascii="Times New Roman" w:hAnsi="Times New Roman" w:cs="Times New Roman"/>
                <w:i/>
                <w:sz w:val="22"/>
                <w:szCs w:val="22"/>
                <w:lang w:val="en-US" w:eastAsia="en-US"/>
              </w:rPr>
              <w:t>:</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59AF17A6"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2D2B13B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8A0609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BA59C0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4B5E9978" w14:textId="46AF8F7C"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073278F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Счета и иные платежные документы</w:t>
            </w:r>
          </w:p>
          <w:p w14:paraId="36579C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A2B4FD0" w14:textId="77777777" w:rsidR="006D7D13"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4AA1CF1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C9311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7122B59D" w14:textId="5820591E"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Счета и иные платежные 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33DB3C99" w:rsidR="009C1667" w:rsidRPr="0080728B" w:rsidRDefault="009C1667" w:rsidP="0080728B">
      <w:pPr>
        <w:pStyle w:val="RUS11"/>
        <w:widowControl w:val="0"/>
        <w:rPr>
          <w:rFonts w:ascii="Times New Roman" w:hAnsi="Times New Roman" w:cs="Times New Roman"/>
        </w:rPr>
      </w:pPr>
      <w:bookmarkStart w:id="143"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43"/>
    </w:p>
    <w:p w14:paraId="36BEA947" w14:textId="1CA16D15" w:rsidR="00773754" w:rsidRPr="0080728B" w:rsidRDefault="00773754" w:rsidP="0080728B">
      <w:pPr>
        <w:pStyle w:val="RUS11"/>
        <w:widowControl w:val="0"/>
        <w:rPr>
          <w:rFonts w:ascii="Times New Roman" w:hAnsi="Times New Roman" w:cs="Times New Roman"/>
        </w:rPr>
      </w:pPr>
      <w:bookmarkStart w:id="144"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E43A57">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44"/>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w:t>
      </w:r>
      <w:r w:rsidRPr="0080728B">
        <w:rPr>
          <w:rFonts w:ascii="Times New Roman" w:hAnsi="Times New Roman" w:cs="Times New Roman"/>
        </w:rPr>
        <w:lastRenderedPageBreak/>
        <w:t>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7777777" w:rsidR="00606AF8" w:rsidRPr="0080728B" w:rsidRDefault="00606AF8" w:rsidP="0080728B">
      <w:pPr>
        <w:pStyle w:val="RUS1"/>
        <w:widowControl w:val="0"/>
        <w:spacing w:before="0"/>
        <w:rPr>
          <w:rFonts w:ascii="Times New Roman" w:hAnsi="Times New Roman" w:cs="Times New Roman"/>
        </w:rPr>
      </w:pPr>
      <w:bookmarkStart w:id="145" w:name="_Ref500770497"/>
      <w:bookmarkStart w:id="146" w:name="_Toc504140791"/>
      <w:bookmarkStart w:id="147" w:name="_Toc518653281"/>
      <w:r w:rsidRPr="0080728B">
        <w:rPr>
          <w:rFonts w:ascii="Times New Roman" w:hAnsi="Times New Roman" w:cs="Times New Roman"/>
        </w:rPr>
        <w:t>Порядок прохождения Экспертизы</w:t>
      </w:r>
      <w:r w:rsidRPr="0080728B">
        <w:rPr>
          <w:rStyle w:val="aa"/>
          <w:rFonts w:ascii="Times New Roman" w:hAnsi="Times New Roman" w:cs="Times New Roman"/>
          <w:color w:val="C00000"/>
        </w:rPr>
        <w:footnoteReference w:id="6"/>
      </w:r>
      <w:bookmarkEnd w:id="145"/>
      <w:bookmarkEnd w:id="146"/>
      <w:bookmarkEnd w:id="147"/>
    </w:p>
    <w:p w14:paraId="797650F9" w14:textId="49B95CE6"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w:t>
      </w:r>
      <w:r w:rsidRPr="0080728B">
        <w:rPr>
          <w:rFonts w:ascii="Times New Roman" w:hAnsi="Times New Roman" w:cs="Times New Roman"/>
        </w:rPr>
        <w:t>на</w:t>
      </w:r>
      <w:proofErr w:type="gramEnd"/>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12A36C80"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E43A57">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77777777" w:rsidR="00606AF8" w:rsidRPr="0080728B" w:rsidRDefault="00606AF8" w:rsidP="0080728B">
      <w:pPr>
        <w:pStyle w:val="RUS1"/>
        <w:widowControl w:val="0"/>
        <w:spacing w:before="0"/>
        <w:rPr>
          <w:rFonts w:ascii="Times New Roman" w:hAnsi="Times New Roman" w:cs="Times New Roman"/>
        </w:rPr>
      </w:pPr>
      <w:bookmarkStart w:id="148" w:name="_Ref500768055"/>
      <w:bookmarkStart w:id="149" w:name="_Toc504140792"/>
      <w:bookmarkStart w:id="150" w:name="_Toc518653282"/>
      <w:r w:rsidRPr="0080728B">
        <w:rPr>
          <w:rFonts w:ascii="Times New Roman" w:hAnsi="Times New Roman" w:cs="Times New Roman"/>
        </w:rPr>
        <w:t>Авторский надзор</w:t>
      </w:r>
      <w:r w:rsidRPr="0080728B">
        <w:rPr>
          <w:rStyle w:val="aa"/>
          <w:rFonts w:ascii="Times New Roman" w:hAnsi="Times New Roman" w:cs="Times New Roman"/>
          <w:color w:val="C00000"/>
        </w:rPr>
        <w:footnoteReference w:id="7"/>
      </w:r>
      <w:bookmarkEnd w:id="148"/>
      <w:bookmarkEnd w:id="149"/>
      <w:bookmarkEnd w:id="150"/>
    </w:p>
    <w:p w14:paraId="023CC654" w14:textId="507EAAEC" w:rsidR="00CA6CF8" w:rsidRPr="0080728B" w:rsidRDefault="00606AF8" w:rsidP="0080728B">
      <w:pPr>
        <w:pStyle w:val="RUS11"/>
        <w:widowControl w:val="0"/>
        <w:rPr>
          <w:rFonts w:ascii="Times New Roman" w:hAnsi="Times New Roman" w:cs="Times New Roman"/>
        </w:rPr>
      </w:pPr>
      <w:bookmarkStart w:id="151"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Pr="0080728B">
        <w:rPr>
          <w:rFonts w:ascii="Times New Roman" w:hAnsi="Times New Roman" w:cs="Times New Roman"/>
          <w:vertAlign w:val="superscript"/>
        </w:rPr>
        <w:footnoteReference w:id="8"/>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53" w:name="_Toc504140793"/>
      <w:bookmarkEnd w:id="151"/>
    </w:p>
    <w:p w14:paraId="4793F07F" w14:textId="77777777" w:rsidR="00DD4AD8" w:rsidRPr="0080728B" w:rsidRDefault="00DD4AD8" w:rsidP="00DD4AD8">
      <w:pPr>
        <w:pStyle w:val="RUS1"/>
        <w:widowControl w:val="0"/>
        <w:spacing w:before="0"/>
        <w:rPr>
          <w:rFonts w:ascii="Times New Roman" w:hAnsi="Times New Roman" w:cs="Times New Roman"/>
        </w:rPr>
      </w:pPr>
      <w:bookmarkStart w:id="154" w:name="_Toc518653283"/>
      <w:bookmarkEnd w:id="153"/>
      <w:r w:rsidRPr="0080728B">
        <w:rPr>
          <w:rFonts w:ascii="Times New Roman" w:hAnsi="Times New Roman" w:cs="Times New Roman"/>
        </w:rPr>
        <w:lastRenderedPageBreak/>
        <w:t>Заключительные положения</w:t>
      </w:r>
      <w:bookmarkEnd w:id="154"/>
    </w:p>
    <w:p w14:paraId="117E15F3"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вступает в силу с момента его подписания обеими Сторонами [и предоставления Заказчику от Подрядчика Банковских гарантий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_Ref496635389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25</w:t>
      </w:r>
      <w:r w:rsidRPr="0080728B">
        <w:rPr>
          <w:rFonts w:ascii="Times New Roman" w:hAnsi="Times New Roman" w:cs="Times New Roman"/>
        </w:rPr>
        <w:fldChar w:fldCharType="end"/>
      </w:r>
      <w:r w:rsidRPr="0080728B">
        <w:rPr>
          <w:rFonts w:ascii="Times New Roman" w:hAnsi="Times New Roman" w:cs="Times New Roman"/>
        </w:rPr>
        <w:t xml:space="preserve"> Договора. Предоставление указанных гарантий является первым юридически значимым действием].</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55"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55"/>
    </w:p>
    <w:p w14:paraId="535E0B7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B718CF" w:rsidRDefault="00726B40" w:rsidP="00726B40">
      <w:pPr>
        <w:pStyle w:val="RUS111"/>
        <w:ind w:left="0"/>
        <w:rPr>
          <w:rFonts w:ascii="Times New Roman" w:hAnsi="Times New Roman" w:cs="Times New Roman"/>
          <w:highlight w:val="yellow"/>
        </w:rPr>
      </w:pPr>
      <w:bookmarkStart w:id="156" w:name="_GoBack"/>
      <w:bookmarkEnd w:id="156"/>
      <w:r w:rsidRPr="00B718CF">
        <w:rPr>
          <w:rFonts w:ascii="Times New Roman" w:hAnsi="Times New Roman" w:cs="Times New Roman"/>
          <w:highlight w:val="yellow"/>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B718CF" w:rsidRDefault="00726B40" w:rsidP="00726B40">
      <w:pPr>
        <w:pStyle w:val="RUS111"/>
        <w:numPr>
          <w:ilvl w:val="0"/>
          <w:numId w:val="0"/>
        </w:numPr>
        <w:ind w:firstLine="567"/>
        <w:rPr>
          <w:rFonts w:ascii="Times New Roman" w:hAnsi="Times New Roman" w:cs="Times New Roman"/>
          <w:highlight w:val="yellow"/>
        </w:rPr>
      </w:pPr>
      <w:r w:rsidRPr="00B718CF">
        <w:rPr>
          <w:rFonts w:ascii="Times New Roman" w:hAnsi="Times New Roman" w:cs="Times New Roman"/>
          <w:highlight w:val="yellow"/>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B718CF" w:rsidRDefault="00726B40" w:rsidP="00726B40">
      <w:pPr>
        <w:pStyle w:val="RUS111"/>
        <w:numPr>
          <w:ilvl w:val="0"/>
          <w:numId w:val="0"/>
        </w:numPr>
        <w:ind w:firstLine="567"/>
        <w:rPr>
          <w:rFonts w:ascii="Times New Roman" w:hAnsi="Times New Roman" w:cs="Times New Roman"/>
          <w:highlight w:val="yellow"/>
        </w:rPr>
      </w:pPr>
      <w:r w:rsidRPr="00B718CF">
        <w:rPr>
          <w:rFonts w:ascii="Times New Roman" w:hAnsi="Times New Roman" w:cs="Times New Roman"/>
          <w:highlight w:val="yellow"/>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B718CF" w:rsidRDefault="00726B40" w:rsidP="00726B40">
      <w:pPr>
        <w:pStyle w:val="RUS111"/>
        <w:numPr>
          <w:ilvl w:val="0"/>
          <w:numId w:val="0"/>
        </w:numPr>
        <w:ind w:firstLine="567"/>
        <w:rPr>
          <w:rFonts w:ascii="Times New Roman" w:hAnsi="Times New Roman" w:cs="Times New Roman"/>
          <w:highlight w:val="yellow"/>
        </w:rPr>
      </w:pPr>
      <w:r w:rsidRPr="00B718CF">
        <w:rPr>
          <w:rFonts w:ascii="Times New Roman" w:hAnsi="Times New Roman" w:cs="Times New Roman"/>
          <w:highlight w:val="yellow"/>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B718CF" w:rsidRDefault="00DD4AD8" w:rsidP="00DD4AD8">
      <w:pPr>
        <w:pStyle w:val="RUS111"/>
        <w:widowControl w:val="0"/>
        <w:ind w:left="0"/>
        <w:rPr>
          <w:rFonts w:ascii="Times New Roman" w:hAnsi="Times New Roman" w:cs="Times New Roman"/>
          <w:highlight w:val="yellow"/>
        </w:rPr>
      </w:pPr>
      <w:r w:rsidRPr="00B718CF">
        <w:rPr>
          <w:rFonts w:ascii="Times New Roman" w:hAnsi="Times New Roman" w:cs="Times New Roman"/>
          <w:highlight w:val="yellow"/>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B718CF" w:rsidRDefault="00DD4AD8" w:rsidP="00DD4AD8">
      <w:pPr>
        <w:pStyle w:val="RUS111"/>
        <w:widowControl w:val="0"/>
        <w:ind w:left="0"/>
        <w:rPr>
          <w:rFonts w:ascii="Times New Roman" w:hAnsi="Times New Roman" w:cs="Times New Roman"/>
          <w:highlight w:val="yellow"/>
        </w:rPr>
      </w:pPr>
      <w:r w:rsidRPr="00B718CF">
        <w:rPr>
          <w:rFonts w:ascii="Times New Roman" w:hAnsi="Times New Roman" w:cs="Times New Roman"/>
          <w:highlight w:val="yellow"/>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B718CF" w:rsidRDefault="00726B40" w:rsidP="00726B40">
      <w:pPr>
        <w:pStyle w:val="RUS111"/>
        <w:ind w:left="0"/>
        <w:rPr>
          <w:rFonts w:ascii="Times New Roman" w:hAnsi="Times New Roman" w:cs="Times New Roman"/>
          <w:highlight w:val="yellow"/>
        </w:rPr>
      </w:pPr>
      <w:r w:rsidRPr="00B718CF">
        <w:rPr>
          <w:rFonts w:ascii="Times New Roman" w:hAnsi="Times New Roman" w:cs="Times New Roman"/>
          <w:highlight w:val="yellow"/>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1D9D100"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57" w:name="_Toc504140794"/>
      <w:bookmarkStart w:id="158" w:name="_Toc518653284"/>
      <w:r w:rsidRPr="0080728B">
        <w:rPr>
          <w:rFonts w:ascii="Times New Roman" w:hAnsi="Times New Roman" w:cs="Times New Roman"/>
        </w:rPr>
        <w:t>Перечень документов, прилагаемых к настоящему Договору</w:t>
      </w:r>
      <w:bookmarkEnd w:id="157"/>
      <w:bookmarkEnd w:id="158"/>
    </w:p>
    <w:p w14:paraId="745E6EE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D1491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8EEDC8A"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E8F6F66"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FB1910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A153520"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AA3CAF8"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возврат авансового платежа</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8AE445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0818D6F"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RefSCH9_No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Банковской гарантии на надлежащее исполнение обязательств</w:t>
      </w:r>
      <w:r w:rsidRPr="0080728B">
        <w:rPr>
          <w:rFonts w:ascii="Times New Roman" w:hAnsi="Times New Roman" w:cs="Times New Roman"/>
          <w:b/>
          <w:sz w:val="22"/>
          <w:szCs w:val="22"/>
        </w:rPr>
        <w:br/>
        <w:t>в Гарантийный период</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1BB982"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10</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3A8966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59FCA83"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E28C141" w14:textId="198E11A9"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13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DD4AD8">
        <w:rPr>
          <w:rFonts w:ascii="Times New Roman" w:hAnsi="Times New Roman" w:cs="Times New Roman"/>
          <w:b/>
          <w:sz w:val="22"/>
          <w:szCs w:val="22"/>
          <w:highlight w:val="cyan"/>
        </w:rPr>
        <w:t>Унифицированная форма сбора отчетности по охране труда Подрядчиком</w:t>
      </w:r>
    </w:p>
    <w:p w14:paraId="7C8AC742" w14:textId="77777777" w:rsidR="00DD4AD8" w:rsidRPr="0080728B" w:rsidRDefault="00DD4AD8" w:rsidP="00DD4AD8">
      <w:pPr>
        <w:widowControl w:val="0"/>
        <w:jc w:val="both"/>
        <w:rPr>
          <w:rFonts w:ascii="Times New Roman" w:hAnsi="Times New Roman" w:cs="Times New Roman"/>
          <w:sz w:val="22"/>
          <w:szCs w:val="22"/>
        </w:rPr>
      </w:pP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59" w:name="_Toc504140795"/>
      <w:bookmarkStart w:id="160"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59"/>
      <w:bookmarkEnd w:id="160"/>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00DAF170"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6A6D18A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76586728"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387A6BAF" w14:textId="7EB6C466"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B81DFAE" w14:textId="449984C0"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506EFE83" w14:textId="508691CA"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D26BB6F" w14:textId="5593DCA1"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1F174FA" w14:textId="2483FC0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2CDDE287"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57482DFB"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0718E754"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616F3FA1" w14:textId="766990A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3E8F396" w14:textId="4AE05D1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1AD56AC8" w14:textId="1C61361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86E315C" w14:textId="5865FE2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6683A77" w14:textId="5BD4158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797A8DE" w14:textId="724AC371" w:rsidR="001A03EB" w:rsidRPr="0080728B" w:rsidRDefault="001A03EB" w:rsidP="0080728B">
            <w:pPr>
              <w:widowControl w:val="0"/>
              <w:tabs>
                <w:tab w:val="left" w:pos="3696"/>
              </w:tabs>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60F476A" w14:textId="77777777" w:rsidR="00C620F1" w:rsidRPr="0080728B" w:rsidRDefault="00C620F1" w:rsidP="0080728B">
            <w:pPr>
              <w:pStyle w:val="a6"/>
              <w:widowControl w:val="0"/>
              <w:jc w:val="both"/>
              <w:rPr>
                <w:rFonts w:ascii="Times New Roman" w:hAnsi="Times New Roman" w:cs="Times New Roman"/>
                <w:sz w:val="22"/>
                <w:szCs w:val="22"/>
              </w:rPr>
            </w:pPr>
          </w:p>
          <w:p w14:paraId="03338FD1" w14:textId="77777777" w:rsidR="00C620F1" w:rsidRPr="0080728B" w:rsidRDefault="00C620F1" w:rsidP="0080728B">
            <w:pPr>
              <w:pStyle w:val="a6"/>
              <w:widowControl w:val="0"/>
              <w:jc w:val="both"/>
              <w:rPr>
                <w:rFonts w:ascii="Times New Roman" w:hAnsi="Times New Roman" w:cs="Times New Roman"/>
                <w:sz w:val="22"/>
                <w:szCs w:val="22"/>
              </w:rPr>
            </w:pPr>
          </w:p>
          <w:p w14:paraId="6C210463"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61" w:name="RefSCH1"/>
      <w:bookmarkStart w:id="162" w:name="_Toc504140796"/>
      <w:bookmarkStart w:id="163" w:name="_Ref512704955"/>
      <w:bookmarkStart w:id="164" w:name="_Ref512705020"/>
      <w:bookmarkStart w:id="165" w:name="_Ref512705070"/>
      <w:bookmarkStart w:id="166" w:name="_Ref512705119"/>
      <w:bookmarkStart w:id="167" w:name="_Ref512705193"/>
      <w:bookmarkStart w:id="168" w:name="_Ref512705586"/>
      <w:bookmarkStart w:id="169" w:name="_Ref512705670"/>
      <w:bookmarkStart w:id="170" w:name="_Ref512705698"/>
      <w:bookmarkStart w:id="171" w:name="_Ref512706560"/>
      <w:bookmarkStart w:id="172" w:name="_Ref513218947"/>
      <w:bookmarkStart w:id="173" w:name="_Ref513482018"/>
      <w:bookmarkStart w:id="174"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75"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61"/>
      <w:bookmarkEnd w:id="175"/>
      <w:r w:rsidR="00AF751E" w:rsidRPr="0080728B">
        <w:rPr>
          <w:rFonts w:ascii="Times New Roman" w:eastAsiaTheme="minorEastAsia" w:hAnsi="Times New Roman" w:cs="Times New Roman"/>
          <w:b/>
          <w:color w:val="auto"/>
          <w:sz w:val="22"/>
          <w:szCs w:val="22"/>
        </w:rPr>
        <w:br/>
      </w:r>
      <w:bookmarkStart w:id="176" w:name="RefSCH1_1"/>
      <w:bookmarkStart w:id="177" w:name="_Hlt500768818"/>
      <w:r w:rsidR="00AF4186" w:rsidRPr="0080728B">
        <w:rPr>
          <w:rFonts w:ascii="Times New Roman" w:hAnsi="Times New Roman" w:cs="Times New Roman"/>
          <w:b/>
          <w:color w:val="auto"/>
          <w:sz w:val="22"/>
          <w:szCs w:val="22"/>
        </w:rPr>
        <w:t>Задание на проектирование</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6"/>
    </w:p>
    <w:bookmarkEnd w:id="177"/>
    <w:p w14:paraId="0841B960" w14:textId="77777777" w:rsidR="00EA7CE5" w:rsidRPr="0080728B" w:rsidRDefault="00EA7CE5" w:rsidP="0080728B">
      <w:pPr>
        <w:pStyle w:val="a6"/>
        <w:widowControl w:val="0"/>
        <w:jc w:val="both"/>
        <w:rPr>
          <w:rFonts w:ascii="Times New Roman" w:hAnsi="Times New Roman" w:cs="Times New Roman"/>
          <w:sz w:val="22"/>
          <w:szCs w:val="22"/>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42B383EA" w14:textId="77777777" w:rsidR="00EA7CE5" w:rsidRPr="0080728B" w:rsidRDefault="00EA7CE5" w:rsidP="0080728B">
      <w:pPr>
        <w:pStyle w:val="a6"/>
        <w:widowControl w:val="0"/>
        <w:jc w:val="both"/>
        <w:rPr>
          <w:rFonts w:ascii="Times New Roman" w:hAnsi="Times New Roman" w:cs="Times New Roman"/>
          <w:sz w:val="22"/>
          <w:szCs w:val="22"/>
        </w:rPr>
      </w:pPr>
    </w:p>
    <w:p w14:paraId="7BD875A1" w14:textId="77777777" w:rsidR="00EA7CE5" w:rsidRPr="0080728B" w:rsidRDefault="00EA7CE5" w:rsidP="0080728B">
      <w:pPr>
        <w:pStyle w:val="a6"/>
        <w:widowControl w:val="0"/>
        <w:jc w:val="both"/>
        <w:rPr>
          <w:rFonts w:ascii="Times New Roman" w:hAnsi="Times New Roman" w:cs="Times New Roman"/>
          <w:sz w:val="22"/>
          <w:szCs w:val="22"/>
        </w:rPr>
      </w:pPr>
    </w:p>
    <w:p w14:paraId="3A25A896"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531F22B3" w14:textId="77777777" w:rsidTr="00BC25CC">
        <w:trPr>
          <w:trHeight w:val="1134"/>
        </w:trPr>
        <w:tc>
          <w:tcPr>
            <w:tcW w:w="4536" w:type="dxa"/>
          </w:tcPr>
          <w:p w14:paraId="5AF19BE7"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1F6DAC4" w14:textId="77777777" w:rsidR="00EA7CE5" w:rsidRPr="0080728B" w:rsidRDefault="00EA7CE5" w:rsidP="0080728B">
            <w:pPr>
              <w:widowControl w:val="0"/>
              <w:ind w:left="-567"/>
              <w:jc w:val="both"/>
              <w:rPr>
                <w:rFonts w:ascii="Times New Roman" w:hAnsi="Times New Roman" w:cs="Times New Roman"/>
                <w:b/>
                <w:sz w:val="22"/>
                <w:szCs w:val="22"/>
              </w:rPr>
            </w:pPr>
          </w:p>
          <w:p w14:paraId="76334F9E" w14:textId="77777777" w:rsidR="00EA7CE5" w:rsidRPr="0080728B" w:rsidRDefault="00EA7CE5" w:rsidP="0080728B">
            <w:pPr>
              <w:widowControl w:val="0"/>
              <w:ind w:left="-567"/>
              <w:jc w:val="both"/>
              <w:rPr>
                <w:rFonts w:ascii="Times New Roman" w:hAnsi="Times New Roman" w:cs="Times New Roman"/>
                <w:b/>
                <w:sz w:val="22"/>
                <w:szCs w:val="22"/>
              </w:rPr>
            </w:pPr>
          </w:p>
          <w:p w14:paraId="29824601"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05C46A76"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5B34D907" w14:textId="77777777" w:rsidR="00EA7CE5" w:rsidRPr="0080728B" w:rsidRDefault="00EA7CE5" w:rsidP="0080728B">
            <w:pPr>
              <w:widowControl w:val="0"/>
              <w:ind w:left="-567"/>
              <w:jc w:val="both"/>
              <w:rPr>
                <w:rFonts w:ascii="Times New Roman" w:hAnsi="Times New Roman" w:cs="Times New Roman"/>
                <w:b/>
                <w:sz w:val="22"/>
                <w:szCs w:val="22"/>
              </w:rPr>
            </w:pPr>
          </w:p>
          <w:p w14:paraId="1576C92C" w14:textId="77777777" w:rsidR="00EA7CE5" w:rsidRPr="0080728B" w:rsidRDefault="00EA7CE5" w:rsidP="0080728B">
            <w:pPr>
              <w:widowControl w:val="0"/>
              <w:ind w:left="-567"/>
              <w:jc w:val="both"/>
              <w:rPr>
                <w:rFonts w:ascii="Times New Roman" w:hAnsi="Times New Roman" w:cs="Times New Roman"/>
                <w:b/>
                <w:sz w:val="22"/>
                <w:szCs w:val="22"/>
              </w:rPr>
            </w:pPr>
          </w:p>
          <w:p w14:paraId="0910587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6"/>
          <w:footerReference w:type="default" r:id="rId17"/>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8" w:name="RefSCH2"/>
      <w:bookmarkStart w:id="179" w:name="_Toc504140797"/>
      <w:bookmarkStart w:id="180" w:name="_Ref512704879"/>
      <w:bookmarkStart w:id="181"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82"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78"/>
      <w:bookmarkEnd w:id="182"/>
      <w:r w:rsidR="00C620F1" w:rsidRPr="0080728B">
        <w:rPr>
          <w:rFonts w:ascii="Times New Roman" w:eastAsiaTheme="minorEastAsia" w:hAnsi="Times New Roman" w:cs="Times New Roman"/>
          <w:b/>
          <w:i/>
          <w:color w:val="auto"/>
          <w:sz w:val="22"/>
          <w:szCs w:val="22"/>
        </w:rPr>
        <w:br/>
      </w:r>
      <w:bookmarkStart w:id="183"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79"/>
      <w:bookmarkEnd w:id="180"/>
      <w:bookmarkEnd w:id="181"/>
      <w:bookmarkEnd w:id="183"/>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84" w:name="_Toc498350895"/>
      <w:bookmarkStart w:id="185" w:name="_Toc498352981"/>
      <w:bookmarkStart w:id="186"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84"/>
      <w:bookmarkEnd w:id="185"/>
      <w:bookmarkEnd w:id="186"/>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7" w:name="RefSCH3"/>
      <w:bookmarkStart w:id="188" w:name="_Toc504140798"/>
      <w:bookmarkStart w:id="189"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90"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87"/>
      <w:bookmarkEnd w:id="190"/>
      <w:r w:rsidR="0011403A" w:rsidRPr="0080728B">
        <w:rPr>
          <w:rFonts w:ascii="Times New Roman" w:eastAsiaTheme="minorEastAsia" w:hAnsi="Times New Roman" w:cs="Times New Roman"/>
          <w:b/>
          <w:i/>
          <w:color w:val="auto"/>
          <w:sz w:val="22"/>
          <w:szCs w:val="22"/>
        </w:rPr>
        <w:br/>
      </w:r>
      <w:bookmarkStart w:id="191"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92" w:name="_Hlt500758332"/>
      <w:bookmarkEnd w:id="192"/>
      <w:r w:rsidR="003D1A69" w:rsidRPr="0080728B">
        <w:rPr>
          <w:rFonts w:ascii="Times New Roman" w:eastAsiaTheme="minorEastAsia" w:hAnsi="Times New Roman" w:cs="Times New Roman"/>
          <w:b/>
          <w:color w:val="auto"/>
          <w:sz w:val="22"/>
          <w:szCs w:val="22"/>
        </w:rPr>
        <w:t>ых данных</w:t>
      </w:r>
      <w:bookmarkStart w:id="193" w:name="_Hlt500758316"/>
      <w:bookmarkEnd w:id="188"/>
      <w:bookmarkEnd w:id="189"/>
      <w:bookmarkEnd w:id="191"/>
      <w:bookmarkEnd w:id="193"/>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94" w:name="_Toc498350897"/>
      <w:bookmarkStart w:id="195"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94"/>
      <w:bookmarkEnd w:id="195"/>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6" w:name="RefSCH4"/>
      <w:bookmarkStart w:id="197" w:name="_Toc504140799"/>
      <w:bookmarkStart w:id="198" w:name="_Ref512705743"/>
      <w:bookmarkStart w:id="199" w:name="_Ref513481459"/>
      <w:bookmarkStart w:id="200"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201"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96"/>
      <w:bookmarkEnd w:id="201"/>
      <w:r w:rsidR="0011403A" w:rsidRPr="0080728B">
        <w:rPr>
          <w:rFonts w:ascii="Times New Roman" w:eastAsiaTheme="minorEastAsia" w:hAnsi="Times New Roman" w:cs="Times New Roman"/>
          <w:b/>
          <w:i/>
          <w:color w:val="auto"/>
          <w:sz w:val="22"/>
          <w:szCs w:val="22"/>
        </w:rPr>
        <w:br/>
      </w:r>
      <w:bookmarkStart w:id="202"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97"/>
      <w:bookmarkEnd w:id="198"/>
      <w:bookmarkEnd w:id="199"/>
      <w:bookmarkEnd w:id="200"/>
      <w:bookmarkEnd w:id="202"/>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203" w:name="_Hlt500758160"/>
      <w:bookmarkEnd w:id="203"/>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77777777" w:rsidR="00EA7CE5" w:rsidRPr="0080728B" w:rsidRDefault="00EA7CE5" w:rsidP="0080728B">
      <w:pPr>
        <w:pStyle w:val="a6"/>
        <w:widowControl w:val="0"/>
        <w:jc w:val="left"/>
        <w:rPr>
          <w:rFonts w:ascii="Times New Roman" w:hAnsi="Times New Roman" w:cs="Times New Roman"/>
          <w:b/>
          <w:sz w:val="22"/>
          <w:szCs w:val="22"/>
        </w:rPr>
      </w:pPr>
    </w:p>
    <w:p w14:paraId="554E7275" w14:textId="77777777" w:rsidR="00EA7CE5" w:rsidRPr="0080728B" w:rsidRDefault="00EA7CE5" w:rsidP="0080728B">
      <w:pPr>
        <w:pStyle w:val="a6"/>
        <w:widowControl w:val="0"/>
        <w:jc w:val="left"/>
        <w:rPr>
          <w:rFonts w:ascii="Times New Roman" w:hAnsi="Times New Roman" w:cs="Times New Roman"/>
          <w:b/>
          <w:sz w:val="22"/>
          <w:szCs w:val="22"/>
        </w:rPr>
      </w:pPr>
    </w:p>
    <w:p w14:paraId="3D89C321"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72E81D2B" w14:textId="77777777" w:rsidR="00EA7CE5" w:rsidRPr="0080728B" w:rsidRDefault="00EA7CE5" w:rsidP="0080728B">
      <w:pPr>
        <w:pStyle w:val="a6"/>
        <w:widowControl w:val="0"/>
        <w:jc w:val="left"/>
        <w:rPr>
          <w:rFonts w:ascii="Times New Roman" w:hAnsi="Times New Roman" w:cs="Times New Roman"/>
          <w:b/>
          <w:sz w:val="22"/>
          <w:szCs w:val="22"/>
        </w:rPr>
      </w:pPr>
    </w:p>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558F5EE6" w14:textId="77777777" w:rsidR="00EA7CE5" w:rsidRPr="0080728B" w:rsidRDefault="00EA7CE5" w:rsidP="0080728B">
      <w:pPr>
        <w:pStyle w:val="a6"/>
        <w:widowControl w:val="0"/>
        <w:jc w:val="left"/>
        <w:rPr>
          <w:rFonts w:ascii="Times New Roman" w:hAnsi="Times New Roman" w:cs="Times New Roman"/>
          <w:b/>
          <w:sz w:val="22"/>
          <w:szCs w:val="22"/>
        </w:rPr>
      </w:pPr>
    </w:p>
    <w:p w14:paraId="78388ACC"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46AD36F9" w14:textId="77777777" w:rsidTr="00773FFF">
        <w:trPr>
          <w:trHeight w:val="1134"/>
          <w:jc w:val="center"/>
        </w:trPr>
        <w:tc>
          <w:tcPr>
            <w:tcW w:w="4536" w:type="dxa"/>
          </w:tcPr>
          <w:p w14:paraId="0C7950BD" w14:textId="77777777" w:rsidR="00EA7CE5" w:rsidRPr="0080728B" w:rsidRDefault="00EA7CE5" w:rsidP="0080728B">
            <w:pPr>
              <w:widowControl w:val="0"/>
              <w:ind w:left="33"/>
              <w:jc w:val="both"/>
              <w:rPr>
                <w:rFonts w:ascii="Times New Roman" w:hAnsi="Times New Roman" w:cs="Times New Roman"/>
                <w:b/>
                <w:sz w:val="22"/>
                <w:szCs w:val="22"/>
              </w:rPr>
            </w:pPr>
            <w:bookmarkStart w:id="204" w:name="_Hlt500758357"/>
            <w:bookmarkEnd w:id="204"/>
            <w:r w:rsidRPr="0080728B">
              <w:rPr>
                <w:rFonts w:ascii="Times New Roman" w:hAnsi="Times New Roman" w:cs="Times New Roman"/>
                <w:b/>
                <w:sz w:val="22"/>
                <w:szCs w:val="22"/>
              </w:rPr>
              <w:t>Подрядчик:</w:t>
            </w:r>
          </w:p>
          <w:p w14:paraId="251B250C" w14:textId="77777777" w:rsidR="00EA7CE5" w:rsidRPr="0080728B" w:rsidRDefault="00EA7CE5" w:rsidP="0080728B">
            <w:pPr>
              <w:widowControl w:val="0"/>
              <w:ind w:left="-567"/>
              <w:jc w:val="both"/>
              <w:rPr>
                <w:rFonts w:ascii="Times New Roman" w:hAnsi="Times New Roman" w:cs="Times New Roman"/>
                <w:b/>
                <w:sz w:val="22"/>
                <w:szCs w:val="22"/>
              </w:rPr>
            </w:pPr>
          </w:p>
          <w:p w14:paraId="1D6914A7" w14:textId="77777777" w:rsidR="00EA7CE5" w:rsidRPr="0080728B" w:rsidRDefault="00EA7CE5" w:rsidP="0080728B">
            <w:pPr>
              <w:widowControl w:val="0"/>
              <w:ind w:left="-567"/>
              <w:jc w:val="both"/>
              <w:rPr>
                <w:rFonts w:ascii="Times New Roman" w:hAnsi="Times New Roman" w:cs="Times New Roman"/>
                <w:b/>
                <w:sz w:val="22"/>
                <w:szCs w:val="22"/>
              </w:rPr>
            </w:pPr>
          </w:p>
          <w:p w14:paraId="634A1598"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C2B5AA3"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640E0B4" w14:textId="77777777" w:rsidR="00EA7CE5" w:rsidRPr="0080728B" w:rsidRDefault="00EA7CE5" w:rsidP="0080728B">
            <w:pPr>
              <w:widowControl w:val="0"/>
              <w:ind w:left="-567"/>
              <w:jc w:val="both"/>
              <w:rPr>
                <w:rFonts w:ascii="Times New Roman" w:hAnsi="Times New Roman" w:cs="Times New Roman"/>
                <w:b/>
                <w:sz w:val="22"/>
                <w:szCs w:val="22"/>
              </w:rPr>
            </w:pPr>
          </w:p>
          <w:p w14:paraId="51F929CA" w14:textId="77777777" w:rsidR="00EA7CE5" w:rsidRPr="0080728B" w:rsidRDefault="00EA7CE5" w:rsidP="0080728B">
            <w:pPr>
              <w:widowControl w:val="0"/>
              <w:ind w:left="-567"/>
              <w:jc w:val="both"/>
              <w:rPr>
                <w:rFonts w:ascii="Times New Roman" w:hAnsi="Times New Roman" w:cs="Times New Roman"/>
                <w:b/>
                <w:sz w:val="22"/>
                <w:szCs w:val="22"/>
              </w:rPr>
            </w:pPr>
          </w:p>
          <w:p w14:paraId="5EC50066"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205" w:name="RefSCH5"/>
      <w:bookmarkStart w:id="206" w:name="_Toc504140800"/>
      <w:bookmarkStart w:id="207" w:name="_Ref513218818"/>
      <w:bookmarkStart w:id="208"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209"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205"/>
      <w:bookmarkEnd w:id="209"/>
      <w:r w:rsidR="0011403A" w:rsidRPr="0080728B">
        <w:rPr>
          <w:rFonts w:ascii="Times New Roman" w:eastAsiaTheme="minorEastAsia" w:hAnsi="Times New Roman" w:cs="Times New Roman"/>
          <w:b/>
          <w:i/>
          <w:color w:val="auto"/>
          <w:sz w:val="22"/>
          <w:szCs w:val="22"/>
        </w:rPr>
        <w:br/>
      </w:r>
      <w:bookmarkStart w:id="210" w:name="RefSCH5_1"/>
      <w:r w:rsidR="00C812C7" w:rsidRPr="0080728B">
        <w:rPr>
          <w:rFonts w:ascii="Times New Roman" w:eastAsiaTheme="minorEastAsia" w:hAnsi="Times New Roman" w:cs="Times New Roman"/>
          <w:b/>
          <w:color w:val="auto"/>
          <w:sz w:val="22"/>
          <w:szCs w:val="22"/>
        </w:rPr>
        <w:t>Авторский надзор</w:t>
      </w:r>
      <w:bookmarkStart w:id="211" w:name="_Hlt500758481"/>
      <w:bookmarkEnd w:id="206"/>
      <w:bookmarkEnd w:id="207"/>
      <w:bookmarkEnd w:id="208"/>
      <w:bookmarkEnd w:id="210"/>
      <w:bookmarkEnd w:id="211"/>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42974E6F"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046848E0"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 xml:space="preserve">документации </w:t>
      </w:r>
      <w:r w:rsidR="004C050F" w:rsidRPr="0080728B">
        <w:rPr>
          <w:rFonts w:ascii="Times New Roman" w:hAnsi="Times New Roman" w:cs="Times New Roman"/>
          <w:sz w:val="22"/>
          <w:szCs w:val="22"/>
        </w:rPr>
        <w:t xml:space="preserve"> и</w:t>
      </w:r>
      <w:proofErr w:type="gramEnd"/>
      <w:r w:rsidR="004C050F" w:rsidRPr="0080728B">
        <w:rPr>
          <w:rFonts w:ascii="Times New Roman" w:hAnsi="Times New Roman" w:cs="Times New Roman"/>
          <w:sz w:val="22"/>
          <w:szCs w:val="22"/>
        </w:rPr>
        <w:t xml:space="preserve">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57C5BC96"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b/>
          <w:i/>
          <w:sz w:val="22"/>
          <w:szCs w:val="22"/>
        </w:rPr>
        <w:br w:type="page"/>
      </w:r>
      <w:bookmarkStart w:id="212" w:name="RefSCH6"/>
      <w:bookmarkStart w:id="213" w:name="_Toc504140801"/>
      <w:bookmarkStart w:id="214" w:name="_Ref513135089"/>
      <w:bookmarkStart w:id="215" w:name="_Ref513135321"/>
      <w:bookmarkStart w:id="216"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217"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212"/>
      <w:bookmarkEnd w:id="217"/>
      <w:r w:rsidR="0011403A" w:rsidRPr="0080728B">
        <w:rPr>
          <w:rFonts w:ascii="Times New Roman" w:eastAsiaTheme="minorEastAsia" w:hAnsi="Times New Roman" w:cs="Times New Roman"/>
          <w:b/>
          <w:i/>
          <w:color w:val="auto"/>
          <w:sz w:val="22"/>
          <w:szCs w:val="22"/>
        </w:rPr>
        <w:br/>
      </w:r>
      <w:bookmarkStart w:id="218" w:name="RefSCH6_1"/>
      <w:r w:rsidR="0011403A" w:rsidRPr="0080728B">
        <w:rPr>
          <w:rFonts w:ascii="Times New Roman" w:eastAsiaTheme="minorEastAsia" w:hAnsi="Times New Roman" w:cs="Times New Roman"/>
          <w:b/>
          <w:color w:val="auto"/>
          <w:sz w:val="22"/>
          <w:szCs w:val="22"/>
        </w:rPr>
        <w:t>Гарантии и заверения</w:t>
      </w:r>
      <w:bookmarkEnd w:id="213"/>
      <w:bookmarkEnd w:id="214"/>
      <w:bookmarkEnd w:id="215"/>
      <w:bookmarkEnd w:id="216"/>
      <w:bookmarkEnd w:id="218"/>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proofErr w:type="gramStart"/>
      <w:r w:rsidRPr="0080728B">
        <w:rPr>
          <w:rFonts w:ascii="Times New Roman" w:hAnsi="Times New Roman" w:cs="Times New Roman"/>
          <w:sz w:val="22"/>
          <w:szCs w:val="22"/>
          <w:lang w:eastAsia="en-US"/>
        </w:rPr>
        <w:t xml:space="preserve">правления </w:t>
      </w:r>
      <w:r w:rsidR="004C050F" w:rsidRPr="0080728B">
        <w:rPr>
          <w:rFonts w:ascii="Times New Roman" w:hAnsi="Times New Roman" w:cs="Times New Roman"/>
          <w:sz w:val="22"/>
          <w:szCs w:val="22"/>
          <w:lang w:eastAsia="en-US"/>
        </w:rPr>
        <w:t xml:space="preserve"> и</w:t>
      </w:r>
      <w:proofErr w:type="gramEnd"/>
      <w:r w:rsidR="004C050F" w:rsidRPr="0080728B">
        <w:rPr>
          <w:rFonts w:ascii="Times New Roman" w:hAnsi="Times New Roman" w:cs="Times New Roman"/>
          <w:sz w:val="22"/>
          <w:szCs w:val="22"/>
          <w:lang w:eastAsia="en-US"/>
        </w:rPr>
        <w:t xml:space="preserve">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80728B">
        <w:rPr>
          <w:rFonts w:ascii="Times New Roman" w:hAnsi="Times New Roman" w:cs="Times New Roman"/>
          <w:sz w:val="22"/>
          <w:szCs w:val="22"/>
        </w:rPr>
        <w:t>органа</w:t>
      </w:r>
      <w:proofErr w:type="gramEnd"/>
      <w:r w:rsidR="00D4666C" w:rsidRPr="0080728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C303E2E"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Pr="0080728B">
        <w:rPr>
          <w:rFonts w:ascii="Times New Roman" w:hAnsi="Times New Roman" w:cs="Times New Roman"/>
          <w:b/>
          <w:i/>
          <w:color w:val="C00000"/>
          <w:sz w:val="22"/>
          <w:szCs w:val="22"/>
          <w:lang w:eastAsia="en-US"/>
        </w:rPr>
        <w:t>[</w:t>
      </w:r>
      <w:r w:rsidR="00D4666C" w:rsidRPr="0080728B">
        <w:rPr>
          <w:rFonts w:ascii="Times New Roman" w:hAnsi="Times New Roman" w:cs="Times New Roman"/>
          <w:b/>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80728B">
        <w:rPr>
          <w:rFonts w:ascii="Times New Roman" w:hAnsi="Times New Roman" w:cs="Times New Roman"/>
          <w:b/>
          <w:i/>
          <w:color w:val="C00000"/>
          <w:sz w:val="22"/>
          <w:szCs w:val="22"/>
          <w:lang w:eastAsia="en-US"/>
        </w:rPr>
        <w:t>Заказчика]</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18"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w:t>
      </w:r>
      <w:r w:rsidRPr="0080728B">
        <w:rPr>
          <w:rFonts w:ascii="Times New Roman" w:hAnsi="Times New Roman" w:cs="Times New Roman"/>
          <w:sz w:val="22"/>
          <w:szCs w:val="22"/>
          <w:lang w:eastAsia="en-US"/>
        </w:rPr>
        <w:lastRenderedPageBreak/>
        <w:t>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7100F1A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E636CE" w:rsidRPr="0080728B">
        <w:rPr>
          <w:rFonts w:ascii="Times New Roman" w:hAnsi="Times New Roman" w:cs="Times New Roman"/>
          <w:sz w:val="22"/>
          <w:szCs w:val="22"/>
          <w:lang w:eastAsia="en-US"/>
        </w:rPr>
        <w:t>[</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0728B" w14:paraId="4E5AFB63" w14:textId="77777777" w:rsidTr="00F3088C">
        <w:trPr>
          <w:trHeight w:val="1134"/>
        </w:trPr>
        <w:tc>
          <w:tcPr>
            <w:tcW w:w="4536" w:type="dxa"/>
          </w:tcPr>
          <w:p w14:paraId="744EAF2A" w14:textId="77777777" w:rsidR="00D4666C" w:rsidRPr="0080728B" w:rsidRDefault="00D4666C"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8D327F" w:rsidRPr="0080728B">
              <w:rPr>
                <w:rFonts w:ascii="Times New Roman" w:hAnsi="Times New Roman" w:cs="Times New Roman"/>
                <w:b/>
                <w:sz w:val="22"/>
                <w:szCs w:val="22"/>
              </w:rPr>
              <w:t>:</w:t>
            </w:r>
          </w:p>
          <w:p w14:paraId="09A2D180" w14:textId="77777777" w:rsidR="00D4666C" w:rsidRPr="0080728B" w:rsidRDefault="00D4666C" w:rsidP="0080728B">
            <w:pPr>
              <w:widowControl w:val="0"/>
              <w:ind w:left="-567"/>
              <w:jc w:val="both"/>
              <w:rPr>
                <w:rFonts w:ascii="Times New Roman" w:hAnsi="Times New Roman" w:cs="Times New Roman"/>
                <w:b/>
                <w:sz w:val="22"/>
                <w:szCs w:val="22"/>
              </w:rPr>
            </w:pPr>
          </w:p>
          <w:p w14:paraId="464BDCEA" w14:textId="77777777" w:rsidR="00D4666C" w:rsidRPr="0080728B" w:rsidRDefault="00D4666C" w:rsidP="0080728B">
            <w:pPr>
              <w:widowControl w:val="0"/>
              <w:ind w:left="-567"/>
              <w:jc w:val="both"/>
              <w:rPr>
                <w:rFonts w:ascii="Times New Roman" w:hAnsi="Times New Roman" w:cs="Times New Roman"/>
                <w:b/>
                <w:sz w:val="22"/>
                <w:szCs w:val="22"/>
              </w:rPr>
            </w:pPr>
          </w:p>
          <w:p w14:paraId="6766C66F"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CD790D3" w14:textId="77777777" w:rsidR="00D4666C"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8D327F" w:rsidRPr="0080728B">
              <w:rPr>
                <w:rFonts w:ascii="Times New Roman" w:hAnsi="Times New Roman" w:cs="Times New Roman"/>
                <w:b/>
                <w:sz w:val="22"/>
                <w:szCs w:val="22"/>
              </w:rPr>
              <w:t>:</w:t>
            </w:r>
          </w:p>
          <w:p w14:paraId="24DBDC33" w14:textId="77777777" w:rsidR="00D4666C" w:rsidRPr="0080728B" w:rsidRDefault="00D4666C" w:rsidP="0080728B">
            <w:pPr>
              <w:widowControl w:val="0"/>
              <w:ind w:left="-567"/>
              <w:jc w:val="both"/>
              <w:rPr>
                <w:rFonts w:ascii="Times New Roman" w:hAnsi="Times New Roman" w:cs="Times New Roman"/>
                <w:b/>
                <w:sz w:val="22"/>
                <w:szCs w:val="22"/>
              </w:rPr>
            </w:pPr>
          </w:p>
          <w:p w14:paraId="219B596F" w14:textId="77777777" w:rsidR="008D327F" w:rsidRPr="0080728B" w:rsidRDefault="008D327F" w:rsidP="0080728B">
            <w:pPr>
              <w:widowControl w:val="0"/>
              <w:ind w:left="-567"/>
              <w:jc w:val="both"/>
              <w:rPr>
                <w:rFonts w:ascii="Times New Roman" w:hAnsi="Times New Roman" w:cs="Times New Roman"/>
                <w:b/>
                <w:sz w:val="22"/>
                <w:szCs w:val="22"/>
              </w:rPr>
            </w:pPr>
          </w:p>
          <w:p w14:paraId="5FC2C70C"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BF7652C" w14:textId="152A384D" w:rsidR="006B5110" w:rsidRPr="0080728B" w:rsidRDefault="00AE533F"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bookmarkStart w:id="219" w:name="RefSCH7"/>
      <w:bookmarkStart w:id="220" w:name="_Toc504140802"/>
      <w:bookmarkStart w:id="221" w:name="_Ref513221922"/>
      <w:bookmarkStart w:id="222" w:name="_Ref513221966"/>
      <w:bookmarkStart w:id="223" w:name="_Ref513223794"/>
      <w:bookmarkStart w:id="224" w:name="_Ref513223971"/>
      <w:bookmarkStart w:id="225" w:name="_Ref513481846"/>
      <w:bookmarkStart w:id="226" w:name="_Ref513481950"/>
      <w:bookmarkStart w:id="227" w:name="_Ref513482739"/>
      <w:bookmarkStart w:id="228" w:name="_Ref513482749"/>
      <w:bookmarkStart w:id="229" w:name="_Toc518653292"/>
      <w:r w:rsidRPr="0080728B">
        <w:rPr>
          <w:rFonts w:ascii="Times New Roman" w:hAnsi="Times New Roman" w:cs="Times New Roman"/>
          <w:b/>
          <w:i/>
          <w:color w:val="auto"/>
          <w:sz w:val="22"/>
          <w:szCs w:val="22"/>
        </w:rPr>
        <w:lastRenderedPageBreak/>
        <w:t xml:space="preserve">Приложение </w:t>
      </w:r>
      <w:bookmarkStart w:id="230"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19"/>
      <w:bookmarkEnd w:id="230"/>
      <w:r w:rsidR="0011403A" w:rsidRPr="0080728B">
        <w:rPr>
          <w:rFonts w:ascii="Times New Roman" w:hAnsi="Times New Roman" w:cs="Times New Roman"/>
          <w:b/>
          <w:color w:val="auto"/>
          <w:sz w:val="22"/>
          <w:szCs w:val="22"/>
        </w:rPr>
        <w:br/>
      </w:r>
      <w:bookmarkEnd w:id="220"/>
      <w:bookmarkEnd w:id="221"/>
      <w:bookmarkEnd w:id="222"/>
      <w:bookmarkEnd w:id="223"/>
      <w:bookmarkEnd w:id="224"/>
      <w:bookmarkEnd w:id="225"/>
      <w:bookmarkEnd w:id="226"/>
      <w:bookmarkEnd w:id="227"/>
      <w:bookmarkEnd w:id="228"/>
      <w:bookmarkEnd w:id="229"/>
    </w:p>
    <w:p w14:paraId="4B688FB4"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sz w:val="22"/>
          <w:szCs w:val="22"/>
        </w:rPr>
      </w:pPr>
      <w:bookmarkStart w:id="231" w:name="RefSCH8_1"/>
      <w:r w:rsidRPr="0080728B">
        <w:rPr>
          <w:rStyle w:val="10"/>
          <w:rFonts w:ascii="Times New Roman" w:hAnsi="Times New Roman" w:cs="Times New Roman"/>
          <w:b/>
          <w:color w:val="auto"/>
          <w:sz w:val="22"/>
          <w:szCs w:val="22"/>
        </w:rPr>
        <w:t>Форма Банковской гарантии на возврат авансового платежа</w:t>
      </w:r>
      <w:bookmarkEnd w:id="231"/>
    </w:p>
    <w:p w14:paraId="055DD764"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7C1CD97D" w14:textId="77777777" w:rsidR="005A3588" w:rsidRPr="0080728B" w:rsidRDefault="005A3588" w:rsidP="005A3588">
      <w:pPr>
        <w:widowControl w:val="0"/>
        <w:ind w:firstLine="426"/>
        <w:jc w:val="both"/>
        <w:rPr>
          <w:rFonts w:ascii="Times New Roman" w:hAnsi="Times New Roman" w:cs="Times New Roman"/>
          <w:sz w:val="22"/>
          <w:szCs w:val="22"/>
        </w:rPr>
      </w:pPr>
    </w:p>
    <w:p w14:paraId="79D07928"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DC4F156" w14:textId="77777777" w:rsidR="005A3588" w:rsidRPr="0080728B" w:rsidRDefault="005A3588" w:rsidP="005A3588">
      <w:pPr>
        <w:widowControl w:val="0"/>
        <w:ind w:firstLine="426"/>
        <w:jc w:val="both"/>
        <w:rPr>
          <w:rFonts w:ascii="Times New Roman" w:hAnsi="Times New Roman" w:cs="Times New Roman"/>
          <w:sz w:val="22"/>
          <w:szCs w:val="22"/>
        </w:rPr>
      </w:pPr>
    </w:p>
    <w:p w14:paraId="176B492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w:t>
      </w:r>
      <w:r w:rsidRPr="0080728B">
        <w:rPr>
          <w:rFonts w:ascii="Times New Roman" w:hAnsi="Times New Roman" w:cs="Times New Roman"/>
          <w:b/>
          <w:i/>
          <w:sz w:val="22"/>
          <w:szCs w:val="22"/>
        </w:rPr>
        <w:t xml:space="preserve"> [юридический адрес, банковские реквизиты] </w:t>
      </w:r>
      <w:r w:rsidRPr="0080728B">
        <w:rPr>
          <w:rFonts w:ascii="Times New Roman" w:hAnsi="Times New Roman" w:cs="Times New Roman"/>
          <w:sz w:val="22"/>
          <w:szCs w:val="22"/>
        </w:rPr>
        <w:t>в лице [●],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в лице [●], действующего (-ей) на основании [●],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счёт исполнения которых, был направлен авансовый платёж в сумме ____________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09E35AD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722141A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 xml:space="preserve">Срок настоящей </w:t>
      </w:r>
      <w:proofErr w:type="gramStart"/>
      <w:r w:rsidRPr="0080728B">
        <w:rPr>
          <w:rFonts w:ascii="Times New Roman" w:hAnsi="Times New Roman" w:cs="Times New Roman"/>
          <w:sz w:val="22"/>
          <w:szCs w:val="22"/>
        </w:rPr>
        <w:t>Гарантии</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0E1539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80728B">
        <w:rPr>
          <w:rFonts w:ascii="Times New Roman" w:hAnsi="Times New Roman" w:cs="Times New Roman"/>
          <w:b/>
          <w:sz w:val="22"/>
          <w:szCs w:val="22"/>
        </w:rPr>
        <w:t>[●]</w:t>
      </w:r>
      <w:r w:rsidRPr="0080728B">
        <w:rPr>
          <w:rFonts w:ascii="Times New Roman" w:hAnsi="Times New Roman" w:cs="Times New Roman"/>
          <w:sz w:val="22"/>
          <w:szCs w:val="22"/>
        </w:rPr>
        <w:t>, и не возвратил авансовый платеж в пользу Бенефициара</w:t>
      </w:r>
      <w:r w:rsidRPr="0080728B">
        <w:rPr>
          <w:rFonts w:ascii="Times New Roman" w:hAnsi="Times New Roman" w:cs="Times New Roman"/>
          <w:b/>
          <w:sz w:val="22"/>
          <w:szCs w:val="22"/>
        </w:rPr>
        <w:t>.</w:t>
      </w:r>
    </w:p>
    <w:p w14:paraId="5F50246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К Требованию Бенефициара должны быть приложены копии документов, подтверждающие полномочия лица, подписавшего Требование.</w:t>
      </w:r>
    </w:p>
    <w:p w14:paraId="2091D392"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156E5DE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6156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w:t>
      </w:r>
    </w:p>
    <w:p w14:paraId="3F0D975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Гарантии.</w:t>
      </w:r>
    </w:p>
    <w:p w14:paraId="07735240"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6E2727D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F2FF443"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1DBA9F1C"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B76B6E3" w14:textId="77777777" w:rsidR="005A3588" w:rsidRPr="0080728B" w:rsidRDefault="005A3588" w:rsidP="005A3588">
      <w:pPr>
        <w:widowControl w:val="0"/>
        <w:ind w:firstLine="426"/>
        <w:jc w:val="both"/>
        <w:rPr>
          <w:rFonts w:ascii="Times New Roman" w:hAnsi="Times New Roman" w:cs="Times New Roman"/>
          <w:sz w:val="22"/>
          <w:szCs w:val="22"/>
        </w:rPr>
      </w:pPr>
    </w:p>
    <w:p w14:paraId="3452E16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гарантии: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A9E1C6F" w14:textId="77777777" w:rsidR="005A3588" w:rsidRPr="0080728B" w:rsidRDefault="005A3588" w:rsidP="005A3588">
      <w:pPr>
        <w:widowControl w:val="0"/>
        <w:ind w:firstLine="426"/>
        <w:jc w:val="both"/>
        <w:rPr>
          <w:rFonts w:ascii="Times New Roman" w:hAnsi="Times New Roman" w:cs="Times New Roman"/>
          <w:sz w:val="22"/>
          <w:szCs w:val="22"/>
        </w:rPr>
      </w:pPr>
    </w:p>
    <w:p w14:paraId="4EB5BD5E"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D2EA055" w14:textId="77777777" w:rsidR="005A3588" w:rsidRPr="0080728B" w:rsidRDefault="005A3588" w:rsidP="005A3588">
      <w:pPr>
        <w:widowControl w:val="0"/>
        <w:ind w:firstLine="426"/>
        <w:jc w:val="both"/>
        <w:rPr>
          <w:rFonts w:ascii="Times New Roman" w:hAnsi="Times New Roman" w:cs="Times New Roman"/>
          <w:sz w:val="22"/>
          <w:szCs w:val="22"/>
        </w:rPr>
      </w:pPr>
    </w:p>
    <w:p w14:paraId="70C9A6E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b/>
          <w:i/>
          <w:sz w:val="22"/>
          <w:szCs w:val="22"/>
        </w:rPr>
        <w:t xml:space="preserve">_____________________ </w:t>
      </w:r>
      <w:r w:rsidRPr="0080728B">
        <w:rPr>
          <w:rFonts w:ascii="Times New Roman" w:hAnsi="Times New Roman" w:cs="Times New Roman"/>
          <w:sz w:val="22"/>
          <w:szCs w:val="22"/>
        </w:rPr>
        <w:t>(</w:t>
      </w:r>
      <w:r w:rsidRPr="0080728B">
        <w:rPr>
          <w:rFonts w:ascii="Times New Roman" w:hAnsi="Times New Roman" w:cs="Times New Roman"/>
          <w:b/>
          <w:i/>
          <w:sz w:val="22"/>
          <w:szCs w:val="22"/>
        </w:rPr>
        <w:t>_</w:t>
      </w:r>
      <w:r w:rsidRPr="0080728B">
        <w:rPr>
          <w:rFonts w:ascii="Times New Roman" w:hAnsi="Times New Roman" w:cs="Times New Roman"/>
          <w:b/>
          <w:i/>
          <w:sz w:val="22"/>
          <w:szCs w:val="22"/>
          <w:lang w:val="en-US"/>
        </w:rPr>
        <w:t>___</w:t>
      </w:r>
      <w:r w:rsidRPr="0080728B">
        <w:rPr>
          <w:rFonts w:ascii="Times New Roman" w:hAnsi="Times New Roman" w:cs="Times New Roman"/>
          <w:b/>
          <w:i/>
          <w:sz w:val="22"/>
          <w:szCs w:val="22"/>
        </w:rPr>
        <w:t>________________</w:t>
      </w:r>
      <w:r w:rsidRPr="0080728B">
        <w:rPr>
          <w:rFonts w:ascii="Times New Roman" w:hAnsi="Times New Roman" w:cs="Times New Roman"/>
          <w:sz w:val="22"/>
          <w:szCs w:val="22"/>
        </w:rPr>
        <w:t>)</w:t>
      </w:r>
    </w:p>
    <w:p w14:paraId="0314FDCF" w14:textId="77777777" w:rsidR="005A3588" w:rsidRPr="0080728B" w:rsidRDefault="005A3588" w:rsidP="005A3588">
      <w:pPr>
        <w:widowControl w:val="0"/>
        <w:ind w:firstLine="426"/>
        <w:jc w:val="both"/>
        <w:rPr>
          <w:rFonts w:ascii="Times New Roman" w:hAnsi="Times New Roman" w:cs="Times New Roman"/>
          <w:sz w:val="22"/>
          <w:szCs w:val="22"/>
          <w:lang w:val="en-US"/>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5759947D"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2A25249"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483B80F4" w14:textId="77777777" w:rsidR="005A3588" w:rsidRPr="0080728B" w:rsidRDefault="005A3588" w:rsidP="005A3588">
      <w:pPr>
        <w:widowControl w:val="0"/>
        <w:ind w:firstLine="426"/>
        <w:jc w:val="both"/>
        <w:rPr>
          <w:rFonts w:ascii="Times New Roman" w:hAnsi="Times New Roman" w:cs="Times New Roman"/>
          <w:sz w:val="22"/>
          <w:szCs w:val="22"/>
          <w:lang w:val="en-US"/>
        </w:rPr>
      </w:pPr>
    </w:p>
    <w:tbl>
      <w:tblPr>
        <w:tblW w:w="10280" w:type="dxa"/>
        <w:tblInd w:w="-318" w:type="dxa"/>
        <w:tblLook w:val="01E0" w:firstRow="1" w:lastRow="1" w:firstColumn="1" w:lastColumn="1" w:noHBand="0" w:noVBand="0"/>
      </w:tblPr>
      <w:tblGrid>
        <w:gridCol w:w="5529"/>
        <w:gridCol w:w="4751"/>
      </w:tblGrid>
      <w:tr w:rsidR="005A3588" w:rsidRPr="0080728B" w14:paraId="63901322" w14:textId="77777777" w:rsidTr="005A3588">
        <w:trPr>
          <w:trHeight w:val="1134"/>
        </w:trPr>
        <w:tc>
          <w:tcPr>
            <w:tcW w:w="5529" w:type="dxa"/>
          </w:tcPr>
          <w:p w14:paraId="2DCEE09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748AD36C" w14:textId="77777777" w:rsidR="005A3588" w:rsidRPr="0080728B" w:rsidRDefault="005A3588" w:rsidP="005A3588">
            <w:pPr>
              <w:widowControl w:val="0"/>
              <w:jc w:val="both"/>
              <w:rPr>
                <w:rFonts w:ascii="Times New Roman" w:hAnsi="Times New Roman" w:cs="Times New Roman"/>
                <w:b/>
                <w:sz w:val="22"/>
                <w:szCs w:val="22"/>
              </w:rPr>
            </w:pPr>
          </w:p>
          <w:p w14:paraId="0CDDDCE2" w14:textId="77777777" w:rsidR="005A3588" w:rsidRPr="0080728B" w:rsidRDefault="005A3588" w:rsidP="005A3588">
            <w:pPr>
              <w:widowControl w:val="0"/>
              <w:jc w:val="both"/>
              <w:rPr>
                <w:rFonts w:ascii="Times New Roman" w:hAnsi="Times New Roman" w:cs="Times New Roman"/>
                <w:b/>
                <w:sz w:val="22"/>
                <w:szCs w:val="22"/>
              </w:rPr>
            </w:pPr>
          </w:p>
          <w:p w14:paraId="366F8D50"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708D0D4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E43471D" w14:textId="77777777" w:rsidR="005A3588" w:rsidRPr="0080728B" w:rsidRDefault="005A3588" w:rsidP="005A3588">
            <w:pPr>
              <w:widowControl w:val="0"/>
              <w:jc w:val="both"/>
              <w:rPr>
                <w:rFonts w:ascii="Times New Roman" w:hAnsi="Times New Roman" w:cs="Times New Roman"/>
                <w:b/>
                <w:sz w:val="22"/>
                <w:szCs w:val="22"/>
              </w:rPr>
            </w:pPr>
          </w:p>
          <w:p w14:paraId="260C1A26" w14:textId="77777777" w:rsidR="005A3588" w:rsidRPr="0080728B" w:rsidRDefault="005A3588" w:rsidP="005A3588">
            <w:pPr>
              <w:widowControl w:val="0"/>
              <w:jc w:val="both"/>
              <w:rPr>
                <w:rFonts w:ascii="Times New Roman" w:hAnsi="Times New Roman" w:cs="Times New Roman"/>
                <w:b/>
                <w:sz w:val="22"/>
                <w:szCs w:val="22"/>
              </w:rPr>
            </w:pPr>
          </w:p>
          <w:p w14:paraId="3953EBF6"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293AE63B"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539F27F8" w14:textId="77777777" w:rsidR="005A3588" w:rsidRPr="0080728B" w:rsidRDefault="005A3588" w:rsidP="005A3588">
      <w:pPr>
        <w:pStyle w:val="SCH"/>
        <w:widowControl w:val="0"/>
        <w:numPr>
          <w:ilvl w:val="0"/>
          <w:numId w:val="0"/>
        </w:numPr>
        <w:suppressAutoHyphens w:val="0"/>
        <w:spacing w:line="264" w:lineRule="auto"/>
        <w:jc w:val="center"/>
        <w:rPr>
          <w:rFonts w:ascii="Times New Roman" w:hAnsi="Times New Roman" w:cs="Times New Roman"/>
          <w:i w:val="0"/>
          <w:sz w:val="22"/>
          <w:szCs w:val="22"/>
          <w:lang w:eastAsia="ru-RU"/>
        </w:rPr>
      </w:pPr>
    </w:p>
    <w:p w14:paraId="1BCD3A53" w14:textId="77777777" w:rsidR="005A3588" w:rsidRPr="0080728B" w:rsidRDefault="005A3588" w:rsidP="005A3588">
      <w:pPr>
        <w:widowControl w:val="0"/>
        <w:jc w:val="right"/>
        <w:rPr>
          <w:rFonts w:ascii="Times New Roman" w:hAnsi="Times New Roman" w:cs="Times New Roman"/>
          <w:b/>
          <w:i/>
          <w:sz w:val="22"/>
          <w:szCs w:val="22"/>
        </w:rPr>
      </w:pPr>
    </w:p>
    <w:p w14:paraId="2B4344D7" w14:textId="77777777" w:rsidR="005A3588" w:rsidRPr="0080728B" w:rsidRDefault="005A3588" w:rsidP="005A3588">
      <w:pPr>
        <w:widowControl w:val="0"/>
        <w:jc w:val="right"/>
        <w:rPr>
          <w:rFonts w:ascii="Times New Roman" w:hAnsi="Times New Roman" w:cs="Times New Roman"/>
          <w:b/>
          <w:i/>
          <w:sz w:val="22"/>
          <w:szCs w:val="22"/>
        </w:rPr>
      </w:pPr>
    </w:p>
    <w:p w14:paraId="2172B641" w14:textId="77777777" w:rsidR="00506F98" w:rsidRPr="0080728B" w:rsidRDefault="00506F98" w:rsidP="0080728B">
      <w:pPr>
        <w:widowControl w:val="0"/>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p>
    <w:p w14:paraId="09D7D981" w14:textId="2E9F97DD" w:rsidR="00E672CE" w:rsidRPr="0080728B" w:rsidRDefault="000D3D93" w:rsidP="005A3588">
      <w:pPr>
        <w:pStyle w:val="1"/>
        <w:keepNext w:val="0"/>
        <w:keepLines w:val="0"/>
        <w:widowControl w:val="0"/>
        <w:spacing w:before="0" w:after="120" w:line="264" w:lineRule="auto"/>
        <w:ind w:firstLine="6804"/>
        <w:jc w:val="center"/>
        <w:rPr>
          <w:rFonts w:ascii="Times New Roman" w:hAnsi="Times New Roman" w:cs="Times New Roman"/>
          <w:b/>
          <w:i/>
          <w:sz w:val="22"/>
          <w:szCs w:val="22"/>
        </w:rPr>
      </w:pPr>
      <w:bookmarkStart w:id="232" w:name="RefSCH8"/>
      <w:bookmarkStart w:id="233" w:name="_Toc504140804"/>
      <w:bookmarkStart w:id="234" w:name="_Ref513219871"/>
      <w:bookmarkStart w:id="235" w:name="_Ref513220116"/>
      <w:bookmarkStart w:id="236" w:name="_Ref513220194"/>
      <w:bookmarkStart w:id="237" w:name="_Toc518653293"/>
      <w:r w:rsidRPr="0080728B">
        <w:rPr>
          <w:rStyle w:val="10"/>
          <w:rFonts w:ascii="Times New Roman" w:hAnsi="Times New Roman" w:cs="Times New Roman"/>
          <w:b/>
          <w:i/>
          <w:color w:val="auto"/>
          <w:sz w:val="22"/>
          <w:szCs w:val="22"/>
        </w:rPr>
        <w:lastRenderedPageBreak/>
        <w:t xml:space="preserve">Приложение </w:t>
      </w:r>
      <w:bookmarkStart w:id="238" w:name="RefSCH8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r w:rsidR="000350AE" w:rsidRPr="0080728B">
        <w:rPr>
          <w:rStyle w:val="10"/>
          <w:rFonts w:ascii="Times New Roman" w:hAnsi="Times New Roman" w:cs="Times New Roman"/>
          <w:b/>
          <w:i/>
          <w:color w:val="auto"/>
          <w:sz w:val="22"/>
          <w:szCs w:val="22"/>
        </w:rPr>
        <w:t>8</w:t>
      </w:r>
      <w:bookmarkEnd w:id="232"/>
      <w:bookmarkEnd w:id="238"/>
      <w:r w:rsidR="0011403A" w:rsidRPr="0080728B">
        <w:rPr>
          <w:rStyle w:val="10"/>
          <w:rFonts w:ascii="Times New Roman" w:hAnsi="Times New Roman" w:cs="Times New Roman"/>
          <w:b/>
          <w:color w:val="auto"/>
          <w:sz w:val="22"/>
          <w:szCs w:val="22"/>
        </w:rPr>
        <w:br/>
      </w:r>
      <w:bookmarkEnd w:id="233"/>
      <w:bookmarkEnd w:id="234"/>
      <w:bookmarkEnd w:id="235"/>
      <w:bookmarkEnd w:id="236"/>
      <w:bookmarkEnd w:id="237"/>
    </w:p>
    <w:p w14:paraId="47717C9F"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39" w:name="RefSCH9_1"/>
      <w:r w:rsidRPr="0080728B">
        <w:rPr>
          <w:rStyle w:val="10"/>
          <w:rFonts w:ascii="Times New Roman" w:hAnsi="Times New Roman" w:cs="Times New Roman"/>
          <w:b/>
          <w:color w:val="auto"/>
          <w:sz w:val="22"/>
          <w:szCs w:val="22"/>
        </w:rPr>
        <w:t>Форма Банковской гарантии на надлежащее исполнение обязательств по Договору</w:t>
      </w:r>
      <w:bookmarkEnd w:id="239"/>
    </w:p>
    <w:p w14:paraId="67C6A811"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4B2A78E1" w14:textId="77777777" w:rsidR="005A3588" w:rsidRPr="0080728B" w:rsidRDefault="005A3588" w:rsidP="005A3588">
      <w:pPr>
        <w:widowControl w:val="0"/>
        <w:ind w:firstLine="426"/>
        <w:jc w:val="both"/>
        <w:rPr>
          <w:rFonts w:ascii="Times New Roman" w:hAnsi="Times New Roman" w:cs="Times New Roman"/>
          <w:sz w:val="22"/>
          <w:szCs w:val="22"/>
        </w:rPr>
      </w:pPr>
    </w:p>
    <w:p w14:paraId="376C2E60" w14:textId="77777777" w:rsidR="005A3588" w:rsidRPr="0080728B" w:rsidRDefault="005A3588" w:rsidP="005A3588">
      <w:pPr>
        <w:widowControl w:val="0"/>
        <w:ind w:firstLine="426"/>
        <w:jc w:val="both"/>
        <w:rPr>
          <w:rFonts w:ascii="Times New Roman" w:hAnsi="Times New Roman" w:cs="Times New Roman"/>
          <w:sz w:val="22"/>
          <w:szCs w:val="22"/>
        </w:rPr>
      </w:pPr>
    </w:p>
    <w:p w14:paraId="4C3BDC29"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2F79EF15" w14:textId="77777777" w:rsidR="005A3588" w:rsidRPr="0080728B" w:rsidRDefault="005A3588" w:rsidP="005A3588">
      <w:pPr>
        <w:widowControl w:val="0"/>
        <w:ind w:firstLine="426"/>
        <w:jc w:val="both"/>
        <w:rPr>
          <w:rFonts w:ascii="Times New Roman" w:hAnsi="Times New Roman" w:cs="Times New Roman"/>
          <w:sz w:val="22"/>
          <w:szCs w:val="22"/>
        </w:rPr>
      </w:pPr>
    </w:p>
    <w:p w14:paraId="73D5B87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 xml:space="preserve">, </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6912A42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B2FDD1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 xml:space="preserve">Срок настоящей </w:t>
      </w:r>
      <w:proofErr w:type="gramStart"/>
      <w:r w:rsidRPr="0080728B">
        <w:rPr>
          <w:rFonts w:ascii="Times New Roman" w:hAnsi="Times New Roman" w:cs="Times New Roman"/>
          <w:sz w:val="22"/>
          <w:szCs w:val="22"/>
        </w:rPr>
        <w:t>Гарантии</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46424174" w14:textId="77777777" w:rsidR="005A3588" w:rsidRPr="0080728B" w:rsidRDefault="005A3588" w:rsidP="005A3588">
      <w:pPr>
        <w:widowControl w:val="0"/>
        <w:ind w:firstLine="567"/>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или ненадлежащим образом исполнил свои обязательства в соответствии с Договором</w:t>
      </w:r>
      <w:r w:rsidRPr="0080728B">
        <w:rPr>
          <w:rFonts w:ascii="Times New Roman" w:hAnsi="Times New Roman" w:cs="Times New Roman"/>
          <w:b/>
          <w:sz w:val="22"/>
          <w:szCs w:val="22"/>
        </w:rPr>
        <w:t>.</w:t>
      </w:r>
    </w:p>
    <w:p w14:paraId="76D5E78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p>
    <w:p w14:paraId="071F8DC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Бенефициара должны быть приложены копии документов, подтверждающие полномочия лица, подписавшего Требование. </w:t>
      </w:r>
    </w:p>
    <w:p w14:paraId="608E77BC"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549457D7"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9FAA63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7FC6DD3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0B21C6BA"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29D17A28"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44806ED"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Неурегулированные споры и разногласия, возникающие при исполнении настоящей Гарантии, разрешаются в Арбитражном </w:t>
      </w:r>
      <w:proofErr w:type="gramStart"/>
      <w:r w:rsidRPr="0080728B">
        <w:rPr>
          <w:rFonts w:ascii="Times New Roman" w:hAnsi="Times New Roman" w:cs="Times New Roman"/>
          <w:bCs/>
          <w:sz w:val="22"/>
          <w:szCs w:val="22"/>
        </w:rPr>
        <w:t>суде(</w:t>
      </w:r>
      <w:proofErr w:type="gramEnd"/>
      <w:r w:rsidRPr="0080728B">
        <w:rPr>
          <w:rFonts w:ascii="Times New Roman" w:hAnsi="Times New Roman" w:cs="Times New Roman"/>
          <w:bCs/>
          <w:sz w:val="22"/>
          <w:szCs w:val="22"/>
        </w:rPr>
        <w:t>в зависимости от местонахождения [Заказчика]).</w:t>
      </w:r>
    </w:p>
    <w:p w14:paraId="3A3EAD5B"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18D4E2F" w14:textId="77777777" w:rsidR="005A3588" w:rsidRPr="0080728B" w:rsidRDefault="005A3588" w:rsidP="005A3588">
      <w:pPr>
        <w:widowControl w:val="0"/>
        <w:ind w:firstLine="426"/>
        <w:jc w:val="both"/>
        <w:rPr>
          <w:rFonts w:ascii="Times New Roman" w:hAnsi="Times New Roman" w:cs="Times New Roman"/>
          <w:sz w:val="22"/>
          <w:szCs w:val="22"/>
        </w:rPr>
      </w:pPr>
    </w:p>
    <w:p w14:paraId="74FD178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w:t>
      </w:r>
      <w:proofErr w:type="gramStart"/>
      <w:r w:rsidRPr="0080728B">
        <w:rPr>
          <w:rFonts w:ascii="Times New Roman" w:hAnsi="Times New Roman" w:cs="Times New Roman"/>
          <w:sz w:val="22"/>
          <w:szCs w:val="22"/>
        </w:rPr>
        <w:t>гарантии:[</w:t>
      </w:r>
      <w:proofErr w:type="gramEnd"/>
      <w:r w:rsidRPr="0080728B">
        <w:rPr>
          <w:rFonts w:ascii="Times New Roman" w:hAnsi="Times New Roman" w:cs="Times New Roman"/>
          <w:sz w:val="22"/>
          <w:szCs w:val="22"/>
        </w:rPr>
        <w:t>●].</w:t>
      </w:r>
    </w:p>
    <w:p w14:paraId="2C7D31B9" w14:textId="77777777" w:rsidR="005A3588" w:rsidRPr="0080728B" w:rsidRDefault="005A3588" w:rsidP="005A3588">
      <w:pPr>
        <w:widowControl w:val="0"/>
        <w:ind w:firstLine="426"/>
        <w:jc w:val="both"/>
        <w:rPr>
          <w:rFonts w:ascii="Times New Roman" w:hAnsi="Times New Roman" w:cs="Times New Roman"/>
          <w:sz w:val="22"/>
          <w:szCs w:val="22"/>
        </w:rPr>
      </w:pPr>
    </w:p>
    <w:p w14:paraId="59E9545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67561234" w14:textId="77777777" w:rsidR="005A3588" w:rsidRPr="0080728B" w:rsidRDefault="005A3588" w:rsidP="005A3588">
      <w:pPr>
        <w:widowControl w:val="0"/>
        <w:ind w:firstLine="426"/>
        <w:jc w:val="both"/>
        <w:rPr>
          <w:rFonts w:ascii="Times New Roman" w:hAnsi="Times New Roman" w:cs="Times New Roman"/>
          <w:sz w:val="22"/>
          <w:szCs w:val="22"/>
        </w:rPr>
      </w:pPr>
    </w:p>
    <w:p w14:paraId="6C054B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2289C35"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0AFD4EEF" w14:textId="77777777" w:rsidR="005A3588" w:rsidRPr="0080728B" w:rsidRDefault="005A3588" w:rsidP="005A3588">
      <w:pPr>
        <w:widowControl w:val="0"/>
        <w:ind w:firstLine="426"/>
        <w:jc w:val="both"/>
        <w:rPr>
          <w:rFonts w:ascii="Times New Roman" w:hAnsi="Times New Roman" w:cs="Times New Roman"/>
          <w:sz w:val="22"/>
          <w:szCs w:val="22"/>
        </w:rPr>
      </w:pPr>
    </w:p>
    <w:p w14:paraId="32C9EAB6" w14:textId="77777777" w:rsidR="005A3588" w:rsidRPr="0080728B" w:rsidRDefault="005A3588" w:rsidP="005A3588">
      <w:pPr>
        <w:widowControl w:val="0"/>
        <w:ind w:firstLine="426"/>
        <w:jc w:val="both"/>
        <w:rPr>
          <w:rFonts w:ascii="Times New Roman" w:hAnsi="Times New Roman" w:cs="Times New Roman"/>
          <w:sz w:val="22"/>
          <w:szCs w:val="22"/>
        </w:rPr>
      </w:pPr>
    </w:p>
    <w:p w14:paraId="073E1153"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7BAB201E" w14:textId="77777777" w:rsidTr="005A3588">
        <w:trPr>
          <w:trHeight w:val="1134"/>
        </w:trPr>
        <w:tc>
          <w:tcPr>
            <w:tcW w:w="5529" w:type="dxa"/>
          </w:tcPr>
          <w:p w14:paraId="732B6262"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26A4382" w14:textId="77777777" w:rsidR="005A3588" w:rsidRPr="0080728B" w:rsidRDefault="005A3588" w:rsidP="005A3588">
            <w:pPr>
              <w:widowControl w:val="0"/>
              <w:jc w:val="both"/>
              <w:rPr>
                <w:rFonts w:ascii="Times New Roman" w:hAnsi="Times New Roman" w:cs="Times New Roman"/>
                <w:b/>
                <w:sz w:val="22"/>
                <w:szCs w:val="22"/>
              </w:rPr>
            </w:pPr>
          </w:p>
          <w:p w14:paraId="21ACC073" w14:textId="77777777" w:rsidR="005A3588" w:rsidRPr="0080728B" w:rsidRDefault="005A3588" w:rsidP="005A3588">
            <w:pPr>
              <w:widowControl w:val="0"/>
              <w:jc w:val="both"/>
              <w:rPr>
                <w:rFonts w:ascii="Times New Roman" w:hAnsi="Times New Roman" w:cs="Times New Roman"/>
                <w:b/>
                <w:sz w:val="22"/>
                <w:szCs w:val="22"/>
              </w:rPr>
            </w:pPr>
          </w:p>
          <w:p w14:paraId="7B5FB6AB"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21EFB57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412172A" w14:textId="77777777" w:rsidR="005A3588" w:rsidRPr="0080728B" w:rsidRDefault="005A3588" w:rsidP="005A3588">
            <w:pPr>
              <w:widowControl w:val="0"/>
              <w:jc w:val="both"/>
              <w:rPr>
                <w:rFonts w:ascii="Times New Roman" w:hAnsi="Times New Roman" w:cs="Times New Roman"/>
                <w:b/>
                <w:sz w:val="22"/>
                <w:szCs w:val="22"/>
              </w:rPr>
            </w:pPr>
          </w:p>
          <w:p w14:paraId="450F53D0" w14:textId="77777777" w:rsidR="005A3588" w:rsidRPr="0080728B" w:rsidRDefault="005A3588" w:rsidP="005A3588">
            <w:pPr>
              <w:widowControl w:val="0"/>
              <w:jc w:val="both"/>
              <w:rPr>
                <w:rFonts w:ascii="Times New Roman" w:hAnsi="Times New Roman" w:cs="Times New Roman"/>
                <w:b/>
                <w:sz w:val="22"/>
                <w:szCs w:val="22"/>
              </w:rPr>
            </w:pPr>
          </w:p>
          <w:p w14:paraId="780F3D2F"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38BFD732"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7F392CA3" w14:textId="50E51770" w:rsidR="000D09F8" w:rsidRPr="0080728B" w:rsidRDefault="00C47286" w:rsidP="005A3588">
      <w:pPr>
        <w:pStyle w:val="1"/>
        <w:keepNext w:val="0"/>
        <w:keepLines w:val="0"/>
        <w:widowControl w:val="0"/>
        <w:spacing w:before="0" w:after="120" w:line="264" w:lineRule="auto"/>
        <w:ind w:firstLine="6804"/>
        <w:jc w:val="center"/>
        <w:rPr>
          <w:rFonts w:ascii="Times New Roman" w:hAnsi="Times New Roman" w:cs="Times New Roman"/>
          <w:sz w:val="22"/>
          <w:szCs w:val="22"/>
          <w:lang w:val="en-US"/>
        </w:rPr>
      </w:pPr>
      <w:bookmarkStart w:id="240" w:name="RefSCH9"/>
      <w:bookmarkStart w:id="241" w:name="_Toc504140805"/>
      <w:bookmarkStart w:id="242" w:name="_Toc518653294"/>
      <w:r w:rsidRPr="0080728B">
        <w:rPr>
          <w:rStyle w:val="10"/>
          <w:rFonts w:ascii="Times New Roman" w:hAnsi="Times New Roman" w:cs="Times New Roman"/>
          <w:b/>
          <w:i/>
          <w:color w:val="auto"/>
          <w:sz w:val="22"/>
          <w:szCs w:val="22"/>
        </w:rPr>
        <w:lastRenderedPageBreak/>
        <w:t xml:space="preserve">Приложение </w:t>
      </w:r>
      <w:bookmarkStart w:id="243" w:name="RefSCH9_No"/>
      <w:r w:rsidR="003D1A69" w:rsidRPr="0080728B">
        <w:rPr>
          <w:rStyle w:val="10"/>
          <w:rFonts w:ascii="Times New Roman" w:hAnsi="Times New Roman" w:cs="Times New Roman"/>
          <w:b/>
          <w:i/>
          <w:color w:val="auto"/>
          <w:sz w:val="22"/>
          <w:szCs w:val="22"/>
        </w:rPr>
        <w:t>№ </w:t>
      </w:r>
      <w:bookmarkEnd w:id="240"/>
      <w:r w:rsidR="000350AE" w:rsidRPr="0080728B">
        <w:rPr>
          <w:rStyle w:val="10"/>
          <w:rFonts w:ascii="Times New Roman" w:hAnsi="Times New Roman" w:cs="Times New Roman"/>
          <w:b/>
          <w:i/>
          <w:color w:val="auto"/>
          <w:sz w:val="22"/>
          <w:szCs w:val="22"/>
        </w:rPr>
        <w:t>9</w:t>
      </w:r>
      <w:bookmarkEnd w:id="243"/>
      <w:r w:rsidR="0011403A" w:rsidRPr="0080728B">
        <w:rPr>
          <w:rStyle w:val="10"/>
          <w:rFonts w:ascii="Times New Roman" w:hAnsi="Times New Roman" w:cs="Times New Roman"/>
          <w:b/>
          <w:i/>
          <w:color w:val="auto"/>
          <w:sz w:val="22"/>
          <w:szCs w:val="22"/>
        </w:rPr>
        <w:br/>
      </w:r>
      <w:bookmarkEnd w:id="241"/>
      <w:bookmarkEnd w:id="242"/>
    </w:p>
    <w:p w14:paraId="488674D6" w14:textId="77777777" w:rsidR="005A3588" w:rsidRPr="0080728B" w:rsidRDefault="005A3588" w:rsidP="005A3588">
      <w:pPr>
        <w:pStyle w:val="1"/>
        <w:keepNext w:val="0"/>
        <w:keepLines w:val="0"/>
        <w:widowControl w:val="0"/>
        <w:spacing w:before="0" w:after="120" w:line="264" w:lineRule="auto"/>
        <w:ind w:firstLine="6804"/>
        <w:jc w:val="center"/>
        <w:rPr>
          <w:rFonts w:ascii="Times New Roman" w:hAnsi="Times New Roman" w:cs="Times New Roman"/>
          <w:b/>
          <w:i/>
          <w:color w:val="auto"/>
          <w:sz w:val="22"/>
          <w:szCs w:val="22"/>
        </w:rPr>
      </w:pPr>
      <w:bookmarkStart w:id="244" w:name="RefSCH10_1"/>
      <w:r w:rsidRPr="0080728B">
        <w:rPr>
          <w:rFonts w:ascii="Times New Roman" w:hAnsi="Times New Roman" w:cs="Times New Roman"/>
          <w:b/>
          <w:color w:val="auto"/>
          <w:sz w:val="22"/>
          <w:szCs w:val="22"/>
        </w:rPr>
        <w:t>Форма Банковской гарантии на надлежащее исполнение обязательств</w:t>
      </w:r>
      <w:bookmarkStart w:id="245" w:name="_Hlt500769595"/>
      <w:bookmarkEnd w:id="245"/>
      <w:r w:rsidRPr="0080728B">
        <w:rPr>
          <w:rFonts w:ascii="Times New Roman" w:hAnsi="Times New Roman" w:cs="Times New Roman"/>
          <w:b/>
          <w:color w:val="auto"/>
          <w:sz w:val="22"/>
          <w:szCs w:val="22"/>
        </w:rPr>
        <w:br/>
        <w:t>в Гарантийный период</w:t>
      </w:r>
      <w:bookmarkEnd w:id="244"/>
    </w:p>
    <w:p w14:paraId="693D230F" w14:textId="77777777" w:rsidR="005A3588" w:rsidRPr="0080728B" w:rsidRDefault="005A3588" w:rsidP="005A3588">
      <w:pPr>
        <w:widowControl w:val="0"/>
        <w:tabs>
          <w:tab w:val="right" w:pos="9356"/>
        </w:tabs>
        <w:jc w:val="center"/>
        <w:rPr>
          <w:rFonts w:ascii="Times New Roman" w:hAnsi="Times New Roman" w:cs="Times New Roman"/>
          <w:bCs/>
          <w:i/>
          <w:sz w:val="22"/>
          <w:szCs w:val="22"/>
        </w:rPr>
      </w:pPr>
      <w:r w:rsidRPr="0080728B">
        <w:rPr>
          <w:rFonts w:ascii="Times New Roman" w:hAnsi="Times New Roman" w:cs="Times New Roman"/>
          <w:i/>
          <w:sz w:val="22"/>
          <w:szCs w:val="22"/>
        </w:rPr>
        <w:t>БАНКОВСКАЯ ГАРАНТИЯ №__</w:t>
      </w:r>
    </w:p>
    <w:p w14:paraId="6976F72C" w14:textId="77777777" w:rsidR="005A3588" w:rsidRPr="0080728B" w:rsidRDefault="005A3588" w:rsidP="005A3588">
      <w:pPr>
        <w:widowControl w:val="0"/>
        <w:ind w:firstLine="426"/>
        <w:jc w:val="both"/>
        <w:rPr>
          <w:rFonts w:ascii="Times New Roman" w:hAnsi="Times New Roman" w:cs="Times New Roman"/>
          <w:sz w:val="22"/>
          <w:szCs w:val="22"/>
        </w:rPr>
      </w:pPr>
    </w:p>
    <w:p w14:paraId="13F55570"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5DB663B" w14:textId="77777777" w:rsidR="005A3588" w:rsidRPr="0080728B" w:rsidRDefault="005A3588" w:rsidP="005A3588">
      <w:pPr>
        <w:widowControl w:val="0"/>
        <w:ind w:firstLine="426"/>
        <w:jc w:val="both"/>
        <w:rPr>
          <w:rFonts w:ascii="Times New Roman" w:hAnsi="Times New Roman" w:cs="Times New Roman"/>
          <w:sz w:val="22"/>
          <w:szCs w:val="22"/>
        </w:rPr>
      </w:pPr>
    </w:p>
    <w:p w14:paraId="0CEDB64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w:t>
      </w:r>
      <w:r w:rsidRPr="0080728B">
        <w:rPr>
          <w:rFonts w:ascii="Times New Roman" w:hAnsi="Times New Roman" w:cs="Times New Roman"/>
          <w:b/>
          <w:sz w:val="22"/>
          <w:szCs w:val="22"/>
        </w:rPr>
        <w:t>Гарантия</w:t>
      </w: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sz w:val="22"/>
          <w:szCs w:val="22"/>
        </w:rPr>
        <w:t>,</w:t>
      </w:r>
      <w:r w:rsidRPr="0080728B">
        <w:rPr>
          <w:rFonts w:ascii="Times New Roman" w:hAnsi="Times New Roman" w:cs="Times New Roman"/>
          <w:b/>
          <w:i/>
          <w:sz w:val="22"/>
          <w:szCs w:val="22"/>
        </w:rPr>
        <w:t xml:space="preserve">[юридический адрес, банковские реквизиты] </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в лице </w:t>
      </w:r>
      <w:r w:rsidRPr="0080728B">
        <w:rPr>
          <w:rFonts w:ascii="Times New Roman" w:hAnsi="Times New Roman" w:cs="Times New Roman"/>
          <w:b/>
          <w:sz w:val="22"/>
          <w:szCs w:val="22"/>
        </w:rPr>
        <w:t>[●]</w:t>
      </w:r>
      <w:r w:rsidRPr="0080728B">
        <w:rPr>
          <w:rFonts w:ascii="Times New Roman" w:hAnsi="Times New Roman" w:cs="Times New Roman"/>
          <w:sz w:val="22"/>
          <w:szCs w:val="22"/>
        </w:rPr>
        <w:t>,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период гарантийного срока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1676C1A0"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4EEC5F4"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Срок настоящей Гарантии</w:t>
      </w:r>
      <w:r w:rsidRPr="0080728B">
        <w:rPr>
          <w:rFonts w:ascii="Times New Roman" w:hAnsi="Times New Roman" w:cs="Times New Roman"/>
          <w:b/>
          <w:sz w:val="22"/>
          <w:szCs w:val="22"/>
        </w:rPr>
        <w:t xml:space="preserve"> [●]</w:t>
      </w:r>
      <w:r w:rsidRPr="0080728B">
        <w:rPr>
          <w:rFonts w:ascii="Times New Roman" w:hAnsi="Times New Roman" w:cs="Times New Roman"/>
          <w:sz w:val="22"/>
          <w:szCs w:val="22"/>
        </w:rPr>
        <w:t>.</w:t>
      </w:r>
    </w:p>
    <w:p w14:paraId="372D0FA3"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не исполнил свои обязательства в период гарантийного срока в соответствии с Договором.</w:t>
      </w:r>
    </w:p>
    <w:p w14:paraId="56BDAC91"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4592140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proofErr w:type="spellStart"/>
      <w:proofErr w:type="gramStart"/>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а</w:t>
      </w:r>
      <w:proofErr w:type="spellEnd"/>
      <w:proofErr w:type="gramEnd"/>
      <w:r w:rsidRPr="0080728B">
        <w:rPr>
          <w:rFonts w:ascii="Times New Roman" w:hAnsi="Times New Roman" w:cs="Times New Roman"/>
          <w:sz w:val="22"/>
          <w:szCs w:val="22"/>
        </w:rPr>
        <w:t xml:space="preserve"> также заверено печатью </w:t>
      </w:r>
      <w:r w:rsidRPr="0080728B">
        <w:rPr>
          <w:rFonts w:ascii="Times New Roman" w:hAnsi="Times New Roman" w:cs="Times New Roman"/>
          <w:b/>
          <w:bCs/>
          <w:sz w:val="22"/>
          <w:szCs w:val="22"/>
        </w:rPr>
        <w:t>Бенефициара.</w:t>
      </w:r>
    </w:p>
    <w:p w14:paraId="1017838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К Требованию </w:t>
      </w:r>
      <w:r w:rsidRPr="0080728B">
        <w:rPr>
          <w:rFonts w:ascii="Times New Roman" w:hAnsi="Times New Roman" w:cs="Times New Roman"/>
          <w:b/>
          <w:sz w:val="22"/>
          <w:szCs w:val="22"/>
        </w:rPr>
        <w:t xml:space="preserve">Бенефициара </w:t>
      </w:r>
      <w:r w:rsidRPr="0080728B">
        <w:rPr>
          <w:rFonts w:ascii="Times New Roman" w:hAnsi="Times New Roman" w:cs="Times New Roman"/>
          <w:sz w:val="22"/>
          <w:szCs w:val="22"/>
        </w:rPr>
        <w:t xml:space="preserve">должны быть приложены копии документов, подтверждающие полномочия лица, подписавшего Требование. </w:t>
      </w:r>
    </w:p>
    <w:p w14:paraId="711E695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должен перечислить истребованную Бенефициаром сумму.</w:t>
      </w:r>
    </w:p>
    <w:p w14:paraId="36BD67B6"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1B4070E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p>
    <w:p w14:paraId="123757A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предусмотренные настоящей Гарантией, </w:t>
      </w:r>
      <w:r w:rsidRPr="0080728B">
        <w:rPr>
          <w:rFonts w:ascii="Times New Roman" w:hAnsi="Times New Roman" w:cs="Times New Roman"/>
          <w:bCs/>
          <w:sz w:val="22"/>
          <w:szCs w:val="22"/>
        </w:rPr>
        <w:lastRenderedPageBreak/>
        <w:t xml:space="preserve">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настоящей Гарантии.</w:t>
      </w:r>
    </w:p>
    <w:p w14:paraId="702B9649"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533153D2"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26698F4F"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80728B">
        <w:rPr>
          <w:rFonts w:ascii="Times New Roman" w:hAnsi="Times New Roman" w:cs="Times New Roman"/>
          <w:b/>
          <w:bCs/>
          <w:i/>
          <w:sz w:val="22"/>
          <w:szCs w:val="22"/>
        </w:rPr>
        <w:t>.</w:t>
      </w:r>
    </w:p>
    <w:p w14:paraId="3AAB9261"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631B746B" w14:textId="77777777" w:rsidR="005A3588" w:rsidRPr="0080728B" w:rsidRDefault="005A3588" w:rsidP="005A3588">
      <w:pPr>
        <w:widowControl w:val="0"/>
        <w:ind w:firstLine="426"/>
        <w:jc w:val="both"/>
        <w:rPr>
          <w:rFonts w:ascii="Times New Roman" w:hAnsi="Times New Roman" w:cs="Times New Roman"/>
          <w:sz w:val="22"/>
          <w:szCs w:val="22"/>
        </w:rPr>
      </w:pPr>
    </w:p>
    <w:p w14:paraId="2F4E1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w:t>
      </w:r>
      <w:proofErr w:type="gramStart"/>
      <w:r w:rsidRPr="0080728B">
        <w:rPr>
          <w:rFonts w:ascii="Times New Roman" w:hAnsi="Times New Roman" w:cs="Times New Roman"/>
          <w:sz w:val="22"/>
          <w:szCs w:val="22"/>
        </w:rPr>
        <w:t>гарантии:[</w:t>
      </w:r>
      <w:proofErr w:type="gramEnd"/>
      <w:r w:rsidRPr="0080728B">
        <w:rPr>
          <w:rFonts w:ascii="Times New Roman" w:hAnsi="Times New Roman" w:cs="Times New Roman"/>
          <w:sz w:val="22"/>
          <w:szCs w:val="22"/>
        </w:rPr>
        <w:t>●].</w:t>
      </w:r>
    </w:p>
    <w:p w14:paraId="62C57EDC" w14:textId="77777777" w:rsidR="005A3588" w:rsidRPr="0080728B" w:rsidRDefault="005A3588" w:rsidP="005A3588">
      <w:pPr>
        <w:widowControl w:val="0"/>
        <w:ind w:firstLine="426"/>
        <w:jc w:val="both"/>
        <w:rPr>
          <w:rFonts w:ascii="Times New Roman" w:hAnsi="Times New Roman" w:cs="Times New Roman"/>
          <w:sz w:val="22"/>
          <w:szCs w:val="22"/>
        </w:rPr>
      </w:pPr>
    </w:p>
    <w:p w14:paraId="4DA0B0DD"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8ADDA30" w14:textId="77777777" w:rsidR="005A3588" w:rsidRPr="0080728B" w:rsidRDefault="005A3588" w:rsidP="005A3588">
      <w:pPr>
        <w:widowControl w:val="0"/>
        <w:ind w:firstLine="426"/>
        <w:jc w:val="both"/>
        <w:rPr>
          <w:rFonts w:ascii="Times New Roman" w:hAnsi="Times New Roman" w:cs="Times New Roman"/>
          <w:sz w:val="22"/>
          <w:szCs w:val="22"/>
        </w:rPr>
      </w:pPr>
    </w:p>
    <w:p w14:paraId="30983D5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5B767E56" w14:textId="77777777" w:rsidR="005A3588" w:rsidRPr="0080728B" w:rsidRDefault="005A3588" w:rsidP="005A3588">
      <w:pPr>
        <w:widowControl w:val="0"/>
        <w:ind w:firstLine="426"/>
        <w:jc w:val="both"/>
        <w:rPr>
          <w:rFonts w:ascii="Times New Roman" w:hAnsi="Times New Roman" w:cs="Times New Roman"/>
          <w:sz w:val="22"/>
          <w:szCs w:val="22"/>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6BD97E82" w14:textId="77777777" w:rsidR="005A3588" w:rsidRPr="0080728B" w:rsidRDefault="005A3588" w:rsidP="005A3588">
      <w:pPr>
        <w:widowControl w:val="0"/>
        <w:ind w:firstLine="426"/>
        <w:jc w:val="both"/>
        <w:rPr>
          <w:rFonts w:ascii="Times New Roman" w:hAnsi="Times New Roman" w:cs="Times New Roman"/>
          <w:sz w:val="22"/>
          <w:szCs w:val="22"/>
        </w:rPr>
      </w:pPr>
    </w:p>
    <w:p w14:paraId="11D73631" w14:textId="77777777" w:rsidR="005A3588" w:rsidRPr="0080728B" w:rsidRDefault="005A3588" w:rsidP="005A3588">
      <w:pPr>
        <w:widowControl w:val="0"/>
        <w:ind w:firstLine="426"/>
        <w:jc w:val="both"/>
        <w:rPr>
          <w:rFonts w:ascii="Times New Roman" w:hAnsi="Times New Roman" w:cs="Times New Roman"/>
          <w:sz w:val="22"/>
          <w:szCs w:val="22"/>
        </w:rPr>
      </w:pPr>
    </w:p>
    <w:p w14:paraId="0846BE1C" w14:textId="77777777" w:rsidR="005A3588" w:rsidRPr="0080728B" w:rsidRDefault="005A3588" w:rsidP="005A3588">
      <w:pPr>
        <w:widowControl w:val="0"/>
        <w:ind w:firstLine="426"/>
        <w:jc w:val="both"/>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5A3588" w:rsidRPr="0080728B" w14:paraId="3F891678" w14:textId="77777777" w:rsidTr="005A3588">
        <w:trPr>
          <w:trHeight w:val="1134"/>
        </w:trPr>
        <w:tc>
          <w:tcPr>
            <w:tcW w:w="5529" w:type="dxa"/>
          </w:tcPr>
          <w:p w14:paraId="1CF7F68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FB8DE39" w14:textId="77777777" w:rsidR="005A3588" w:rsidRPr="0080728B" w:rsidRDefault="005A3588" w:rsidP="005A3588">
            <w:pPr>
              <w:widowControl w:val="0"/>
              <w:jc w:val="both"/>
              <w:rPr>
                <w:rFonts w:ascii="Times New Roman" w:hAnsi="Times New Roman" w:cs="Times New Roman"/>
                <w:b/>
                <w:sz w:val="22"/>
                <w:szCs w:val="22"/>
              </w:rPr>
            </w:pPr>
          </w:p>
          <w:p w14:paraId="22321A5C" w14:textId="77777777" w:rsidR="005A3588" w:rsidRPr="0080728B" w:rsidRDefault="005A3588" w:rsidP="005A3588">
            <w:pPr>
              <w:widowControl w:val="0"/>
              <w:jc w:val="both"/>
              <w:rPr>
                <w:rFonts w:ascii="Times New Roman" w:hAnsi="Times New Roman" w:cs="Times New Roman"/>
                <w:b/>
                <w:sz w:val="22"/>
                <w:szCs w:val="22"/>
              </w:rPr>
            </w:pPr>
          </w:p>
          <w:p w14:paraId="7729F364"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1F6B3778"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F3BBF0C" w14:textId="77777777" w:rsidR="005A3588" w:rsidRPr="0080728B" w:rsidRDefault="005A3588" w:rsidP="005A3588">
            <w:pPr>
              <w:widowControl w:val="0"/>
              <w:jc w:val="both"/>
              <w:rPr>
                <w:rFonts w:ascii="Times New Roman" w:hAnsi="Times New Roman" w:cs="Times New Roman"/>
                <w:b/>
                <w:sz w:val="22"/>
                <w:szCs w:val="22"/>
              </w:rPr>
            </w:pPr>
          </w:p>
          <w:p w14:paraId="621D21FF" w14:textId="77777777" w:rsidR="005A3588" w:rsidRPr="0080728B" w:rsidRDefault="005A3588" w:rsidP="005A3588">
            <w:pPr>
              <w:widowControl w:val="0"/>
              <w:jc w:val="both"/>
              <w:rPr>
                <w:rFonts w:ascii="Times New Roman" w:hAnsi="Times New Roman" w:cs="Times New Roman"/>
                <w:b/>
                <w:sz w:val="22"/>
                <w:szCs w:val="22"/>
              </w:rPr>
            </w:pPr>
          </w:p>
          <w:p w14:paraId="12AE308C"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092FC87F" w14:textId="77777777" w:rsidR="005A3588" w:rsidRPr="0080728B" w:rsidRDefault="005A3588" w:rsidP="005A3588">
      <w:pPr>
        <w:pStyle w:val="SCH"/>
        <w:widowControl w:val="0"/>
        <w:numPr>
          <w:ilvl w:val="0"/>
          <w:numId w:val="0"/>
        </w:numPr>
        <w:suppressAutoHyphens w:val="0"/>
        <w:spacing w:line="264" w:lineRule="auto"/>
        <w:ind w:left="720"/>
        <w:jc w:val="center"/>
        <w:rPr>
          <w:rFonts w:ascii="Times New Roman" w:hAnsi="Times New Roman" w:cs="Times New Roman"/>
          <w:i w:val="0"/>
          <w:sz w:val="22"/>
          <w:szCs w:val="22"/>
          <w:lang w:val="en-US"/>
        </w:rPr>
      </w:pPr>
    </w:p>
    <w:p w14:paraId="4F7257F5" w14:textId="77777777" w:rsidR="00207EF0" w:rsidRPr="0080728B" w:rsidRDefault="00207EF0" w:rsidP="0080728B">
      <w:pPr>
        <w:widowControl w:val="0"/>
        <w:jc w:val="right"/>
        <w:rPr>
          <w:rFonts w:ascii="Times New Roman" w:hAnsi="Times New Roman" w:cs="Times New Roman"/>
          <w:b/>
          <w:i/>
          <w:sz w:val="22"/>
          <w:szCs w:val="22"/>
        </w:rPr>
      </w:pPr>
    </w:p>
    <w:p w14:paraId="70A53DAC" w14:textId="77777777" w:rsidR="00207EF0" w:rsidRPr="0080728B" w:rsidRDefault="00207EF0" w:rsidP="0080728B">
      <w:pPr>
        <w:widowControl w:val="0"/>
        <w:jc w:val="right"/>
        <w:rPr>
          <w:rFonts w:ascii="Times New Roman" w:hAnsi="Times New Roman" w:cs="Times New Roman"/>
          <w:b/>
          <w:i/>
          <w:sz w:val="22"/>
          <w:szCs w:val="22"/>
        </w:rPr>
        <w:sectPr w:rsidR="00207EF0" w:rsidRPr="0080728B" w:rsidSect="00E11450">
          <w:pgSz w:w="11906" w:h="16838" w:code="9"/>
          <w:pgMar w:top="1134" w:right="851" w:bottom="1134" w:left="1701" w:header="709" w:footer="709" w:gutter="0"/>
          <w:cols w:space="708"/>
          <w:docGrid w:linePitch="360"/>
        </w:sectPr>
      </w:pPr>
    </w:p>
    <w:p w14:paraId="236C1E43" w14:textId="77777777"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46" w:name="RefSCH10"/>
      <w:bookmarkStart w:id="247" w:name="_Toc504140806"/>
      <w:bookmarkStart w:id="248" w:name="_Toc518653295"/>
      <w:r w:rsidRPr="0080728B">
        <w:rPr>
          <w:rFonts w:ascii="Times New Roman" w:hAnsi="Times New Roman" w:cs="Times New Roman"/>
          <w:b/>
          <w:i/>
          <w:sz w:val="22"/>
          <w:szCs w:val="22"/>
        </w:rPr>
        <w:lastRenderedPageBreak/>
        <w:t xml:space="preserve">Приложение </w:t>
      </w:r>
      <w:bookmarkStart w:id="249"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r w:rsidR="000350AE" w:rsidRPr="0080728B">
        <w:rPr>
          <w:rFonts w:ascii="Times New Roman" w:hAnsi="Times New Roman" w:cs="Times New Roman"/>
          <w:b/>
          <w:i/>
          <w:sz w:val="22"/>
          <w:szCs w:val="22"/>
        </w:rPr>
        <w:t>10</w:t>
      </w:r>
      <w:bookmarkEnd w:id="249"/>
      <w:r w:rsidR="0011403A" w:rsidRPr="0080728B">
        <w:rPr>
          <w:rFonts w:ascii="Times New Roman" w:hAnsi="Times New Roman" w:cs="Times New Roman"/>
          <w:b/>
          <w:i/>
          <w:sz w:val="22"/>
          <w:szCs w:val="22"/>
        </w:rPr>
        <w:br/>
      </w:r>
      <w:bookmarkEnd w:id="246"/>
      <w:bookmarkEnd w:id="247"/>
      <w:bookmarkEnd w:id="248"/>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w:t>
      </w:r>
      <w:proofErr w:type="gramStart"/>
      <w:r w:rsidRPr="005A3588">
        <w:rPr>
          <w:rFonts w:ascii="Times New Roman" w:eastAsia="Times New Roman" w:hAnsi="Times New Roman" w:cs="Times New Roman"/>
          <w:b/>
          <w:sz w:val="22"/>
          <w:szCs w:val="22"/>
        </w:rPr>
        <w:t>_»_</w:t>
      </w:r>
      <w:proofErr w:type="gramEnd"/>
      <w:r w:rsidRPr="005A3588">
        <w:rPr>
          <w:rFonts w:ascii="Times New Roman" w:eastAsia="Times New Roman" w:hAnsi="Times New Roman" w:cs="Times New Roman"/>
          <w:b/>
          <w:sz w:val="22"/>
          <w:szCs w:val="22"/>
        </w:rPr>
        <w:t>_______20___ г.</w:t>
      </w:r>
    </w:p>
    <w:p w14:paraId="30DFF7C6" w14:textId="77777777" w:rsidR="005A3588" w:rsidRPr="005A3588" w:rsidRDefault="005A3588" w:rsidP="005A3588">
      <w:pPr>
        <w:widowControl w:val="0"/>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7EE73B09"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19"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zakupki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i</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php</w:t>
        </w:r>
        <w:proofErr w:type="spellEnd"/>
      </w:hyperlink>
      <w:r w:rsidRPr="005A3588">
        <w:rPr>
          <w:rFonts w:ascii="Times New Roman" w:eastAsia="Times New Roman" w:hAnsi="Times New Roman" w:cs="Times New Roman"/>
          <w:b/>
          <w:i/>
          <w:color w:val="C00000"/>
          <w:sz w:val="22"/>
          <w:szCs w:val="22"/>
          <w:vertAlign w:val="superscript"/>
        </w:rPr>
        <w:footnoteReference w:id="9"/>
      </w:r>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Default="005A3588" w:rsidP="001E329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002507" w:rsidRDefault="00002507" w:rsidP="00002507">
      <w:pPr>
        <w:pStyle w:val="afb"/>
        <w:widowControl w:val="0"/>
        <w:numPr>
          <w:ilvl w:val="1"/>
          <w:numId w:val="20"/>
        </w:numPr>
        <w:tabs>
          <w:tab w:val="left" w:pos="1080"/>
        </w:tabs>
        <w:autoSpaceDE w:val="0"/>
        <w:autoSpaceDN w:val="0"/>
        <w:adjustRightInd w:val="0"/>
        <w:spacing w:line="240" w:lineRule="auto"/>
        <w:contextualSpacing w:val="0"/>
        <w:jc w:val="both"/>
        <w:rPr>
          <w:rFonts w:ascii="Times New Roman" w:hAnsi="Times New Roman" w:cs="Times New Roman"/>
          <w:sz w:val="22"/>
          <w:szCs w:val="22"/>
          <w:highlight w:val="cyan"/>
        </w:rPr>
      </w:pPr>
      <w:r w:rsidRPr="00002507">
        <w:rPr>
          <w:rFonts w:ascii="Times New Roman" w:hAnsi="Times New Roman" w:cs="Times New Roman"/>
          <w:sz w:val="22"/>
          <w:szCs w:val="22"/>
          <w:highlight w:val="cyan"/>
        </w:rPr>
        <w:t>Подрядчика должен иметь:</w:t>
      </w:r>
    </w:p>
    <w:p w14:paraId="032AB4D4" w14:textId="77777777" w:rsidR="00002507" w:rsidRPr="00002507"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highlight w:val="cyan"/>
        </w:rPr>
      </w:pPr>
      <w:r w:rsidRPr="00002507">
        <w:rPr>
          <w:rFonts w:ascii="Times New Roman" w:hAnsi="Times New Roman" w:cs="Times New Roman"/>
          <w:sz w:val="22"/>
          <w:szCs w:val="22"/>
          <w:highlight w:val="cyan"/>
        </w:rPr>
        <w:lastRenderedPageBreak/>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867D620" w14:textId="77777777" w:rsidR="00002507" w:rsidRPr="00002507"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highlight w:val="cyan"/>
        </w:rPr>
      </w:pPr>
      <w:r w:rsidRPr="00002507">
        <w:rPr>
          <w:rFonts w:ascii="Times New Roman" w:hAnsi="Times New Roman" w:cs="Times New Roman"/>
          <w:sz w:val="22"/>
          <w:szCs w:val="22"/>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BB9555C" w14:textId="2DB2554E" w:rsidR="005A3588" w:rsidRPr="00002507" w:rsidRDefault="005A3588" w:rsidP="001E329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режима не допускается.</w:t>
      </w:r>
    </w:p>
    <w:p w14:paraId="0CF85BF8"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A3588">
        <w:rPr>
          <w:rFonts w:ascii="Times New Roman" w:eastAsia="Times New Roman" w:hAnsi="Times New Roman" w:cs="Times New Roman"/>
          <w:sz w:val="22"/>
          <w:szCs w:val="22"/>
        </w:rPr>
        <w:t>стропальные</w:t>
      </w:r>
      <w:proofErr w:type="spellEnd"/>
      <w:r w:rsidRPr="005A3588">
        <w:rPr>
          <w:rFonts w:ascii="Times New Roman" w:eastAsia="Times New Roman" w:hAnsi="Times New Roman" w:cs="Times New Roman"/>
          <w:sz w:val="22"/>
          <w:szCs w:val="22"/>
        </w:rPr>
        <w:t xml:space="preserve"> и иные работы).</w:t>
      </w:r>
    </w:p>
    <w:p w14:paraId="542DB856"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692DE9"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Pr>
          <w:rFonts w:ascii="Times New Roman" w:eastAsia="Times New Roman" w:hAnsi="Times New Roman" w:cs="Times New Roman"/>
          <w:sz w:val="22"/>
          <w:szCs w:val="22"/>
        </w:rPr>
        <w:t>ть медицинских противопоказаний,</w:t>
      </w:r>
      <w:r w:rsidR="00692DE9" w:rsidRPr="00692DE9">
        <w:rPr>
          <w:sz w:val="22"/>
          <w:szCs w:val="22"/>
        </w:rPr>
        <w:t xml:space="preserve"> </w:t>
      </w:r>
      <w:r w:rsidR="00692DE9" w:rsidRPr="00692DE9">
        <w:rPr>
          <w:rFonts w:ascii="Times New Roman" w:hAnsi="Times New Roman" w:cs="Times New Roman"/>
          <w:sz w:val="22"/>
          <w:szCs w:val="22"/>
          <w:highlight w:val="cyan"/>
        </w:rPr>
        <w:t>что должно быть подтверждено актами медицинского осмотра с допуском к выполнению определенного вида работ</w:t>
      </w:r>
      <w:r w:rsidRPr="00692DE9">
        <w:rPr>
          <w:rFonts w:ascii="Times New Roman" w:eastAsia="Times New Roman" w:hAnsi="Times New Roman" w:cs="Times New Roman"/>
          <w:sz w:val="22"/>
          <w:szCs w:val="22"/>
        </w:rPr>
        <w:t xml:space="preserve"> </w:t>
      </w:r>
    </w:p>
    <w:p w14:paraId="1ECA3D85"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разрабатывает и согласовывает с Заказчиком проект производства Работ, </w:t>
      </w:r>
      <w:r w:rsidRPr="005A3588">
        <w:rPr>
          <w:rFonts w:ascii="Times New Roman" w:eastAsia="Times New Roman" w:hAnsi="Times New Roman" w:cs="Times New Roman"/>
          <w:sz w:val="22"/>
          <w:szCs w:val="22"/>
        </w:rPr>
        <w:lastRenderedPageBreak/>
        <w:t>технологическую карту не менее, чем за 7 (семь) дней до начала выполнения Работ по Договору.</w:t>
      </w:r>
    </w:p>
    <w:p w14:paraId="4FA6EB89"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3476FB7B"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C574AD"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Pr>
          <w:rFonts w:ascii="Times New Roman" w:eastAsia="Times New Roman" w:hAnsi="Times New Roman" w:cs="Times New Roman"/>
          <w:sz w:val="22"/>
          <w:szCs w:val="22"/>
        </w:rPr>
        <w:t xml:space="preserve"> отраслевыми нормами выдачи СИЗ, </w:t>
      </w:r>
      <w:r w:rsidR="00C574AD" w:rsidRPr="00C574AD">
        <w:rPr>
          <w:rFonts w:ascii="Times New Roman" w:hAnsi="Times New Roman" w:cs="Times New Roman"/>
          <w:sz w:val="22"/>
          <w:szCs w:val="22"/>
          <w:highlight w:val="cyan"/>
        </w:rPr>
        <w:t>включая требования в части профессий, что должно быть подтверждено карточками выдачи СИЗ работникам.</w:t>
      </w:r>
    </w:p>
    <w:p w14:paraId="654A5F7C"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1126FE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3E22CCA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0BEB09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52C5705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3B0987B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искрогасителями (на территориях взрывопожароопасных объектов Заказчика);</w:t>
      </w:r>
    </w:p>
    <w:p w14:paraId="1CA12E91"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соблюдение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скоростного режима, установленного Заказчиком;</w:t>
      </w:r>
    </w:p>
    <w:p w14:paraId="33F1A4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организовать </w:t>
      </w:r>
      <w:proofErr w:type="spellStart"/>
      <w:r w:rsidRPr="005A3588">
        <w:rPr>
          <w:rFonts w:ascii="Times New Roman" w:eastAsia="Times New Roman" w:hAnsi="Times New Roman" w:cs="Times New Roman"/>
          <w:sz w:val="22"/>
          <w:szCs w:val="22"/>
        </w:rPr>
        <w:t>предрейсовый</w:t>
      </w:r>
      <w:proofErr w:type="spellEnd"/>
      <w:r w:rsidRPr="005A3588">
        <w:rPr>
          <w:rFonts w:ascii="Times New Roman" w:eastAsia="Times New Roman" w:hAnsi="Times New Roman" w:cs="Times New Roman"/>
          <w:sz w:val="22"/>
          <w:szCs w:val="22"/>
        </w:rPr>
        <w:t xml:space="preserve"> медицинский осмотр водителей;</w:t>
      </w:r>
    </w:p>
    <w:p w14:paraId="0A21BD4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Pr>
          <w:rFonts w:ascii="Times New Roman" w:eastAsia="Times New Roman" w:hAnsi="Times New Roman" w:cs="Times New Roman"/>
          <w:sz w:val="22"/>
          <w:szCs w:val="22"/>
        </w:rPr>
        <w:t xml:space="preserve"> в том числе вышедшими из строя;</w:t>
      </w:r>
    </w:p>
    <w:p w14:paraId="65D04201" w14:textId="3C1B78F9" w:rsidR="00EC142F" w:rsidRPr="00EC142F"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EC142F">
        <w:rPr>
          <w:rFonts w:ascii="Times New Roman" w:hAnsi="Times New Roman" w:cs="Times New Roman"/>
          <w:sz w:val="22"/>
          <w:szCs w:val="22"/>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Pr>
          <w:rFonts w:ascii="Times New Roman" w:hAnsi="Times New Roman" w:cs="Times New Roman"/>
          <w:sz w:val="22"/>
          <w:szCs w:val="22"/>
        </w:rPr>
        <w:t>.</w:t>
      </w:r>
    </w:p>
    <w:p w14:paraId="64133302"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30417A1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5A3588" w:rsidRDefault="005A3588" w:rsidP="00487FF1">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2534291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обнаружения Заказчиком на объекте Заказчика факта нарушения работниками </w:t>
      </w:r>
      <w:r w:rsidRPr="005A3588">
        <w:rPr>
          <w:rFonts w:ascii="Times New Roman" w:eastAsia="Times New Roman" w:hAnsi="Times New Roman" w:cs="Times New Roman"/>
          <w:sz w:val="22"/>
          <w:szCs w:val="22"/>
        </w:rPr>
        <w:lastRenderedPageBreak/>
        <w:t>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5A3588">
      <w:pPr>
        <w:widowControl w:val="0"/>
        <w:numPr>
          <w:ilvl w:val="1"/>
          <w:numId w:val="19"/>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50" w:name="RefSCH7_1"/>
    </w:p>
    <w:p w14:paraId="2718FDF7" w14:textId="77777777" w:rsidR="005A3588" w:rsidRP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5A3588" w:rsidRDefault="005A3588" w:rsidP="005A3588">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50"/>
      <w:r w:rsidRPr="005A3588">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51" w:name="_Ref499613233"/>
          </w:p>
        </w:tc>
        <w:bookmarkEnd w:id="251"/>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52" w:name="_Ref496878534"/>
          </w:p>
        </w:tc>
        <w:bookmarkEnd w:id="252"/>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 xml:space="preserve">необеспечение безопасного прохода к рабочим местам (наличие </w:t>
            </w:r>
            <w:r w:rsidRPr="00363750">
              <w:rPr>
                <w:rFonts w:ascii="Times New Roman" w:eastAsia="Times New Roman" w:hAnsi="Times New Roman" w:cs="Times New Roman"/>
                <w:sz w:val="16"/>
                <w:szCs w:val="16"/>
                <w:lang w:val="x-none"/>
              </w:rPr>
              <w:lastRenderedPageBreak/>
              <w:t>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lastRenderedPageBreak/>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53" w:name="_Ref499613281"/>
          </w:p>
        </w:tc>
        <w:bookmarkEnd w:id="253"/>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01CF736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E43A57">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54" w:name="_Ref499613849"/>
    </w:p>
    <w:bookmarkEnd w:id="254"/>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5" w:name="_Ref499613827"/>
          </w:p>
        </w:tc>
        <w:bookmarkEnd w:id="255"/>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6" w:name="_Ref496877736"/>
          </w:p>
        </w:tc>
        <w:bookmarkEnd w:id="256"/>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7" w:name="_Ref496878826"/>
          </w:p>
        </w:tc>
        <w:bookmarkEnd w:id="257"/>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8" w:name="_Ref496879343"/>
          </w:p>
        </w:tc>
        <w:bookmarkEnd w:id="258"/>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59" w:name="_Ref499613830"/>
          </w:p>
        </w:tc>
        <w:bookmarkEnd w:id="259"/>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5A3588">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w:t>
      </w:r>
      <w:r w:rsidRPr="005A3588">
        <w:rPr>
          <w:rFonts w:ascii="Times New Roman" w:eastAsia="Times New Roman" w:hAnsi="Times New Roman" w:cs="Times New Roman"/>
          <w:sz w:val="22"/>
          <w:szCs w:val="22"/>
        </w:rPr>
        <w:lastRenderedPageBreak/>
        <w:t>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w:t>
      </w:r>
      <w:proofErr w:type="gramStart"/>
      <w:r w:rsidRPr="005A3588">
        <w:rPr>
          <w:rFonts w:ascii="Times New Roman" w:eastAsia="Times New Roman" w:hAnsi="Times New Roman" w:cs="Times New Roman"/>
          <w:sz w:val="22"/>
          <w:szCs w:val="22"/>
        </w:rPr>
        <w:t>В</w:t>
      </w:r>
      <w:proofErr w:type="gramEnd"/>
      <w:r w:rsidRPr="005A3588">
        <w:rPr>
          <w:rFonts w:ascii="Times New Roman" w:eastAsia="Times New Roman" w:hAnsi="Times New Roman" w:cs="Times New Roman"/>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 xml:space="preserve">10.1.  Вне зависимости от иных положений Договора устанавливается, что в отношении </w:t>
      </w:r>
      <w:r w:rsidRPr="00957AB4">
        <w:rPr>
          <w:rFonts w:ascii="Times New Roman" w:eastAsia="Times New Roman" w:hAnsi="Times New Roman" w:cs="Times New Roman"/>
          <w:sz w:val="22"/>
          <w:szCs w:val="22"/>
        </w:rPr>
        <w:lastRenderedPageBreak/>
        <w:t>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1E21A91E" w14:textId="77777777" w:rsidTr="005A3588">
        <w:trPr>
          <w:trHeight w:val="1134"/>
        </w:trPr>
        <w:tc>
          <w:tcPr>
            <w:tcW w:w="4678" w:type="dxa"/>
          </w:tcPr>
          <w:p w14:paraId="2735C9E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558EE9D2"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6AD0DC1"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17F5979B"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43C5DDC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Заказчик:</w:t>
            </w:r>
          </w:p>
          <w:p w14:paraId="18D9747C"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9566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3309E84D"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r>
    </w:tbl>
    <w:p w14:paraId="0C61A0E5"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224084B3" w14:textId="34896843"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10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w:t>
      </w:r>
      <w:proofErr w:type="gramStart"/>
      <w:r w:rsidRPr="00957AB4">
        <w:rPr>
          <w:rFonts w:ascii="Times New Roman" w:eastAsia="Times New Roman" w:hAnsi="Times New Roman" w:cs="Times New Roman"/>
          <w:b/>
        </w:rPr>
        <w:t>от  «</w:t>
      </w:r>
      <w:proofErr w:type="gramEnd"/>
      <w:r w:rsidRPr="00957AB4">
        <w:rPr>
          <w:rFonts w:ascii="Times New Roman" w:eastAsia="Times New Roman" w:hAnsi="Times New Roman" w:cs="Times New Roman"/>
          <w:b/>
        </w:rPr>
        <w:t>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roofErr w:type="gramStart"/>
      <w:r w:rsidRPr="00957AB4">
        <w:rPr>
          <w:rFonts w:ascii="Times New Roman" w:eastAsia="Times New Roman" w:hAnsi="Times New Roman" w:cs="Times New Roman"/>
          <w:sz w:val="23"/>
          <w:szCs w:val="23"/>
        </w:rPr>
        <w:t xml:space="preserve">«  </w:t>
      </w:r>
      <w:proofErr w:type="gramEnd"/>
      <w:r w:rsidRPr="00957AB4">
        <w:rPr>
          <w:rFonts w:ascii="Times New Roman" w:eastAsia="Times New Roman" w:hAnsi="Times New Roman" w:cs="Times New Roman"/>
          <w:sz w:val="23"/>
          <w:szCs w:val="23"/>
        </w:rPr>
        <w:t xml:space="preserve">   » ____________ 20___г.  __</w:t>
      </w:r>
      <w:proofErr w:type="gramStart"/>
      <w:r w:rsidRPr="00957AB4">
        <w:rPr>
          <w:rFonts w:ascii="Times New Roman" w:eastAsia="Times New Roman" w:hAnsi="Times New Roman" w:cs="Times New Roman"/>
          <w:sz w:val="23"/>
          <w:szCs w:val="23"/>
        </w:rPr>
        <w:t>_:_</w:t>
      </w:r>
      <w:proofErr w:type="gramEnd"/>
      <w:r w:rsidRPr="00957AB4">
        <w:rPr>
          <w:rFonts w:ascii="Times New Roman" w:eastAsia="Times New Roman" w:hAnsi="Times New Roman" w:cs="Times New Roman"/>
          <w:sz w:val="23"/>
          <w:szCs w:val="23"/>
        </w:rPr>
        <w:t>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957AB4">
        <w:rPr>
          <w:rFonts w:ascii="Times New Roman" w:eastAsia="Times New Roman" w:hAnsi="Times New Roman" w:cs="Times New Roman"/>
          <w:sz w:val="23"/>
          <w:szCs w:val="23"/>
        </w:rPr>
        <w:t>):  _</w:t>
      </w:r>
      <w:proofErr w:type="gramEnd"/>
      <w:r w:rsidRPr="00957AB4">
        <w:rPr>
          <w:rFonts w:ascii="Times New Roman" w:eastAsia="Times New Roman" w:hAnsi="Times New Roman" w:cs="Times New Roman"/>
          <w:sz w:val="23"/>
          <w:szCs w:val="23"/>
        </w:rPr>
        <w:t>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Подписи членов </w:t>
      </w:r>
      <w:proofErr w:type="gramStart"/>
      <w:r w:rsidRPr="005A3588">
        <w:rPr>
          <w:rFonts w:ascii="Times New Roman" w:eastAsia="Times New Roman" w:hAnsi="Times New Roman" w:cs="Times New Roman"/>
          <w:sz w:val="23"/>
          <w:szCs w:val="23"/>
        </w:rPr>
        <w:t xml:space="preserve">комиссии:   </w:t>
      </w:r>
      <w:proofErr w:type="gramEnd"/>
      <w:r w:rsidRPr="005A3588">
        <w:rPr>
          <w:rFonts w:ascii="Times New Roman" w:eastAsia="Times New Roman" w:hAnsi="Times New Roman" w:cs="Times New Roman"/>
          <w:sz w:val="23"/>
          <w:szCs w:val="23"/>
        </w:rPr>
        <w:t>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w:t>
      </w:r>
      <w:proofErr w:type="gramStart"/>
      <w:r w:rsidRPr="00957AB4">
        <w:rPr>
          <w:rFonts w:ascii="Times New Roman" w:eastAsia="Times New Roman" w:hAnsi="Times New Roman" w:cs="Times New Roman"/>
          <w:sz w:val="23"/>
          <w:szCs w:val="23"/>
        </w:rPr>
        <w:t>В</w:t>
      </w:r>
      <w:proofErr w:type="gramEnd"/>
      <w:r w:rsidRPr="00957AB4">
        <w:rPr>
          <w:rFonts w:ascii="Times New Roman" w:eastAsia="Times New Roman" w:hAnsi="Times New Roman" w:cs="Times New Roman"/>
          <w:sz w:val="23"/>
          <w:szCs w:val="23"/>
        </w:rPr>
        <w:t xml:space="preserve">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Обстоятельства, причины </w:t>
      </w:r>
      <w:proofErr w:type="gramStart"/>
      <w:r w:rsidRPr="00957AB4">
        <w:rPr>
          <w:rFonts w:ascii="Times New Roman" w:eastAsia="Times New Roman" w:hAnsi="Times New Roman" w:cs="Times New Roman"/>
          <w:sz w:val="23"/>
          <w:szCs w:val="23"/>
        </w:rPr>
        <w:t>отказа:_</w:t>
      </w:r>
      <w:proofErr w:type="gramEnd"/>
      <w:r w:rsidRPr="00957AB4">
        <w:rPr>
          <w:rFonts w:ascii="Times New Roman" w:eastAsia="Times New Roman" w:hAnsi="Times New Roman" w:cs="Times New Roman"/>
          <w:sz w:val="23"/>
          <w:szCs w:val="23"/>
        </w:rPr>
        <w:t>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Подписи членов </w:t>
      </w:r>
      <w:proofErr w:type="gramStart"/>
      <w:r w:rsidRPr="00957AB4">
        <w:rPr>
          <w:rFonts w:ascii="Times New Roman" w:eastAsia="Times New Roman" w:hAnsi="Times New Roman" w:cs="Times New Roman"/>
          <w:sz w:val="23"/>
          <w:szCs w:val="23"/>
        </w:rPr>
        <w:t xml:space="preserve">комиссии:   </w:t>
      </w:r>
      <w:proofErr w:type="gramEnd"/>
      <w:r w:rsidRPr="00957AB4">
        <w:rPr>
          <w:rFonts w:ascii="Times New Roman" w:eastAsia="Times New Roman" w:hAnsi="Times New Roman" w:cs="Times New Roman"/>
          <w:sz w:val="23"/>
          <w:szCs w:val="23"/>
        </w:rPr>
        <w:t>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289FB4A0"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Приложение № 1</w:t>
      </w:r>
      <w:r>
        <w:rPr>
          <w:rFonts w:ascii="Times New Roman" w:eastAsia="Times New Roman" w:hAnsi="Times New Roman" w:cs="Times New Roman"/>
          <w:b/>
          <w:i/>
          <w:sz w:val="22"/>
          <w:szCs w:val="22"/>
          <w:lang w:eastAsia="ar-SA"/>
        </w:rPr>
        <w:t>1</w:t>
      </w:r>
      <w:r w:rsidRPr="005A3588">
        <w:rPr>
          <w:rFonts w:ascii="Times New Roman" w:eastAsia="Times New Roman" w:hAnsi="Times New Roman" w:cs="Times New Roman"/>
          <w:b/>
          <w:i/>
          <w:sz w:val="22"/>
          <w:szCs w:val="22"/>
          <w:lang w:eastAsia="ar-SA"/>
        </w:rPr>
        <w:br/>
      </w:r>
      <w:r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77777777"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w:t>
      </w:r>
      <w:proofErr w:type="gramStart"/>
      <w:r w:rsidRPr="005A3588">
        <w:rPr>
          <w:rFonts w:ascii="Times New Roman" w:eastAsia="Times New Roman" w:hAnsi="Times New Roman" w:cs="Times New Roman"/>
          <w:b/>
          <w:sz w:val="24"/>
          <w:szCs w:val="24"/>
        </w:rPr>
        <w:t>« _</w:t>
      </w:r>
      <w:proofErr w:type="gramEnd"/>
      <w:r w:rsidRPr="005A3588">
        <w:rPr>
          <w:rFonts w:ascii="Times New Roman" w:eastAsia="Times New Roman" w:hAnsi="Times New Roman" w:cs="Times New Roman"/>
          <w:b/>
          <w:sz w:val="24"/>
          <w:szCs w:val="24"/>
        </w:rPr>
        <w:t>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77777777" w:rsidR="005A3588" w:rsidRPr="005A3588" w:rsidRDefault="005A3588" w:rsidP="005A3588">
      <w:pPr>
        <w:spacing w:before="12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1"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Pr="005A3588">
        <w:rPr>
          <w:rFonts w:ascii="Times New Roman" w:eastAsia="Times New Roman" w:hAnsi="Times New Roman" w:cs="Times New Roman"/>
          <w:iCs/>
          <w:sz w:val="22"/>
          <w:szCs w:val="22"/>
        </w:rPr>
        <w:t>[●]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списки лиц, официально трудоустроенных на момент подачи заявки, силами которых </w:t>
      </w:r>
      <w:r w:rsidRPr="005A3588">
        <w:rPr>
          <w:rFonts w:ascii="Times New Roman" w:eastAsia="Times New Roman" w:hAnsi="Times New Roman" w:cs="Times New Roman"/>
          <w:sz w:val="22"/>
          <w:szCs w:val="22"/>
        </w:rPr>
        <w:lastRenderedPageBreak/>
        <w:t>предполагается выполнение работ;</w:t>
      </w:r>
    </w:p>
    <w:p w14:paraId="3CF24EA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0DD17711"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2" w:history="1">
        <w:r w:rsidR="00487FF1" w:rsidRPr="00931874">
          <w:rPr>
            <w:rStyle w:val="ad"/>
            <w:rFonts w:ascii="Times New Roman" w:eastAsia="Times New Roman" w:hAnsi="Times New Roman" w:cs="Times New Roman"/>
            <w:sz w:val="22"/>
            <w:szCs w:val="22"/>
          </w:rPr>
          <w:t>https://www.eurosib-td.ru/ru/zakupki-rabot-i-uslug/dokumenty.php</w:t>
        </w:r>
      </w:hyperlink>
      <w:r w:rsidR="00487FF1" w:rsidRPr="00487FF1">
        <w:rPr>
          <w:rFonts w:ascii="Times New Roman" w:eastAsia="Times New Roman" w:hAnsi="Times New Roman" w:cs="Times New Roman"/>
          <w:sz w:val="22"/>
          <w:szCs w:val="22"/>
        </w:rPr>
        <w:t xml:space="preserve"> </w:t>
      </w:r>
      <w:r w:rsidRPr="0041703F">
        <w:rPr>
          <w:rFonts w:ascii="Times New Roman" w:eastAsia="Times New Roman" w:hAnsi="Times New Roman" w:cs="Times New Roman"/>
          <w:color w:val="C00000"/>
          <w:sz w:val="22"/>
          <w:szCs w:val="22"/>
          <w:vertAlign w:val="superscript"/>
        </w:rPr>
        <w:footnoteReference w:id="10"/>
      </w:r>
      <w:r w:rsidRPr="0041703F">
        <w:rPr>
          <w:rFonts w:ascii="Times New Roman" w:eastAsia="Times New Roman" w:hAnsi="Times New Roman" w:cs="Times New Roman"/>
          <w:sz w:val="22"/>
          <w:szCs w:val="22"/>
        </w:rPr>
        <w:t>.</w:t>
      </w:r>
    </w:p>
    <w:p w14:paraId="09F1A32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В целях выполнения требований настоящего Соглашения Подрядчик обязан обеспечить </w:t>
      </w:r>
      <w:r w:rsidRPr="0041703F">
        <w:rPr>
          <w:rFonts w:ascii="Times New Roman" w:eastAsia="Times New Roman" w:hAnsi="Times New Roman" w:cs="Times New Roman"/>
          <w:sz w:val="22"/>
          <w:szCs w:val="22"/>
        </w:rPr>
        <w:lastRenderedPageBreak/>
        <w:t>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7C8143E9"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lastRenderedPageBreak/>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716AD584" w14:textId="77777777" w:rsidTr="005A3588">
        <w:trPr>
          <w:trHeight w:val="1134"/>
        </w:trPr>
        <w:tc>
          <w:tcPr>
            <w:tcW w:w="4536" w:type="dxa"/>
          </w:tcPr>
          <w:p w14:paraId="280D5C61"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Подрядчик:</w:t>
            </w:r>
          </w:p>
          <w:p w14:paraId="239DC69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76D9328C"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57529F0"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c>
          <w:tcPr>
            <w:tcW w:w="4751" w:type="dxa"/>
          </w:tcPr>
          <w:p w14:paraId="7AD68013"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11FC5955"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18FBD23F"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FBD6F7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r>
    </w:tbl>
    <w:p w14:paraId="39A7907B" w14:textId="4074C1C4"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108ABE4B" w14:textId="4AD09422" w:rsidR="005A3588" w:rsidRPr="0092373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60" w:name="RefSCH11"/>
      <w:bookmarkStart w:id="261" w:name="_Toc504140807"/>
      <w:bookmarkStart w:id="262" w:name="_Toc518653296"/>
      <w:r w:rsidRPr="00923739">
        <w:rPr>
          <w:rStyle w:val="10"/>
          <w:rFonts w:ascii="Times New Roman" w:hAnsi="Times New Roman" w:cs="Times New Roman"/>
          <w:b/>
          <w:i/>
          <w:color w:val="auto"/>
          <w:sz w:val="22"/>
          <w:szCs w:val="22"/>
        </w:rPr>
        <w:lastRenderedPageBreak/>
        <w:t>Приложение</w:t>
      </w:r>
      <w:r w:rsidRPr="00923739">
        <w:rPr>
          <w:rFonts w:ascii="Times New Roman" w:hAnsi="Times New Roman" w:cs="Times New Roman"/>
          <w:sz w:val="22"/>
          <w:szCs w:val="22"/>
        </w:rPr>
        <w:t xml:space="preserve"> </w:t>
      </w:r>
      <w:bookmarkStart w:id="263"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r w:rsidR="00595503" w:rsidRPr="00923739">
        <w:rPr>
          <w:rStyle w:val="10"/>
          <w:rFonts w:ascii="Times New Roman" w:hAnsi="Times New Roman" w:cs="Times New Roman"/>
          <w:b/>
          <w:i/>
          <w:color w:val="auto"/>
          <w:sz w:val="22"/>
          <w:szCs w:val="22"/>
        </w:rPr>
        <w:t>1</w:t>
      </w:r>
      <w:bookmarkEnd w:id="260"/>
      <w:bookmarkEnd w:id="263"/>
      <w:r w:rsidR="005A3588" w:rsidRPr="00923739">
        <w:rPr>
          <w:rStyle w:val="10"/>
          <w:rFonts w:ascii="Times New Roman" w:hAnsi="Times New Roman" w:cs="Times New Roman"/>
          <w:b/>
          <w:i/>
          <w:color w:val="auto"/>
          <w:sz w:val="22"/>
          <w:szCs w:val="22"/>
        </w:rPr>
        <w:t>2</w:t>
      </w:r>
      <w:r w:rsidR="00D30A19" w:rsidRPr="00923739">
        <w:rPr>
          <w:rStyle w:val="10"/>
          <w:rFonts w:ascii="Times New Roman" w:hAnsi="Times New Roman" w:cs="Times New Roman"/>
          <w:b/>
          <w:i/>
          <w:color w:val="auto"/>
          <w:sz w:val="22"/>
          <w:szCs w:val="22"/>
        </w:rPr>
        <w:br/>
      </w:r>
      <w:bookmarkStart w:id="264" w:name="RefSCH13"/>
      <w:bookmarkStart w:id="265" w:name="_Toc504140809"/>
      <w:bookmarkStart w:id="266" w:name="_Ref512705565"/>
      <w:bookmarkStart w:id="267" w:name="_Ref512705608"/>
      <w:bookmarkStart w:id="268" w:name="_Ref512705721"/>
      <w:bookmarkStart w:id="269" w:name="_Toc518653298"/>
      <w:bookmarkEnd w:id="261"/>
      <w:bookmarkEnd w:id="262"/>
    </w:p>
    <w:bookmarkEnd w:id="264"/>
    <w:p w14:paraId="02AF474B" w14:textId="0319A7E6"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923739">
        <w:rPr>
          <w:rStyle w:val="10"/>
          <w:rFonts w:ascii="Times New Roman" w:hAnsi="Times New Roman" w:cs="Times New Roman"/>
          <w:b/>
          <w:color w:val="auto"/>
          <w:sz w:val="22"/>
          <w:szCs w:val="22"/>
        </w:rPr>
        <w:br/>
      </w:r>
      <w:bookmarkStart w:id="270" w:name="RefSCH13_1"/>
      <w:r w:rsidRPr="00923739">
        <w:rPr>
          <w:rStyle w:val="10"/>
          <w:rFonts w:ascii="Times New Roman" w:hAnsi="Times New Roman" w:cs="Times New Roman"/>
          <w:b/>
          <w:color w:val="auto"/>
          <w:sz w:val="22"/>
          <w:szCs w:val="22"/>
        </w:rPr>
        <w:t>Календарный график выполнения работ</w:t>
      </w:r>
      <w:bookmarkEnd w:id="265"/>
      <w:bookmarkEnd w:id="266"/>
      <w:bookmarkEnd w:id="267"/>
      <w:bookmarkEnd w:id="268"/>
      <w:bookmarkEnd w:id="269"/>
      <w:bookmarkEnd w:id="270"/>
    </w:p>
    <w:p w14:paraId="64B2E900" w14:textId="42A65D2B" w:rsidR="004A2C61" w:rsidRDefault="004A2C61" w:rsidP="004A2C61"/>
    <w:p w14:paraId="035105EE" w14:textId="02FB9ECB" w:rsidR="004A2C61" w:rsidRDefault="004A2C61" w:rsidP="004A2C61"/>
    <w:p w14:paraId="0A0781C7" w14:textId="1EFA3623" w:rsidR="004A2C61" w:rsidRDefault="004A2C61" w:rsidP="004A2C61"/>
    <w:p w14:paraId="7FFBA6D1" w14:textId="3BE464D4" w:rsidR="004A2C61" w:rsidRDefault="004A2C61" w:rsidP="004A2C61"/>
    <w:p w14:paraId="43FCE6F1" w14:textId="6DB3129F" w:rsidR="004A2C61" w:rsidRDefault="004A2C61" w:rsidP="004A2C61"/>
    <w:p w14:paraId="09DE464A" w14:textId="4D2A45CC" w:rsidR="004A2C61" w:rsidRDefault="004A2C61" w:rsidP="004A2C61"/>
    <w:p w14:paraId="69C49419" w14:textId="60BE2E0C" w:rsidR="004A2C61" w:rsidRDefault="004A2C61" w:rsidP="004A2C61"/>
    <w:p w14:paraId="7AF95A19" w14:textId="3E8B73CA" w:rsidR="004A2C61" w:rsidRDefault="004A2C61" w:rsidP="004A2C61"/>
    <w:p w14:paraId="06E5E660" w14:textId="33C4E739" w:rsidR="004A2C61" w:rsidRDefault="004A2C61" w:rsidP="004A2C61"/>
    <w:p w14:paraId="23E757CA" w14:textId="7CC14D47" w:rsidR="004A2C61" w:rsidRDefault="004A2C61" w:rsidP="004A2C61"/>
    <w:p w14:paraId="1EBEA850" w14:textId="57E6267A" w:rsidR="004A2C61" w:rsidRDefault="004A2C61" w:rsidP="004A2C61"/>
    <w:p w14:paraId="335F001F" w14:textId="593603AB" w:rsidR="004A2C61" w:rsidRDefault="004A2C61" w:rsidP="004A2C61"/>
    <w:p w14:paraId="08379516" w14:textId="63F14E05" w:rsidR="004A2C61" w:rsidRDefault="004A2C61" w:rsidP="004A2C61"/>
    <w:p w14:paraId="3B4AF01B" w14:textId="321FD689" w:rsidR="004A2C61" w:rsidRDefault="004A2C61" w:rsidP="004A2C61"/>
    <w:p w14:paraId="0A76235C" w14:textId="192714C9" w:rsidR="004A2C61" w:rsidRDefault="004A2C61" w:rsidP="004A2C61"/>
    <w:p w14:paraId="0B5523D6" w14:textId="381951AB" w:rsidR="004A2C61" w:rsidRDefault="004A2C61" w:rsidP="004A2C61"/>
    <w:p w14:paraId="3E5ED9EC" w14:textId="0886F508" w:rsidR="004A2C61" w:rsidRDefault="004A2C61" w:rsidP="004A2C61"/>
    <w:p w14:paraId="3C72DB65" w14:textId="1C5A51B4" w:rsidR="004A2C61" w:rsidRDefault="004A2C61" w:rsidP="004A2C61"/>
    <w:p w14:paraId="4FFD281A" w14:textId="787B577D" w:rsidR="004A2C61" w:rsidRDefault="004A2C61" w:rsidP="004A2C61"/>
    <w:p w14:paraId="2ED8600E" w14:textId="7FEB35EE" w:rsidR="004A2C61" w:rsidRDefault="004A2C61" w:rsidP="004A2C61"/>
    <w:p w14:paraId="7D80E3F1" w14:textId="747A5E39" w:rsidR="004A2C61" w:rsidRDefault="004A2C61" w:rsidP="004A2C61"/>
    <w:p w14:paraId="157DB34F" w14:textId="0B6B0D17" w:rsidR="004A2C61" w:rsidRDefault="004A2C61" w:rsidP="004A2C61"/>
    <w:p w14:paraId="24E1E6ED" w14:textId="7705E617" w:rsidR="004A2C61" w:rsidRDefault="004A2C61" w:rsidP="004A2C61"/>
    <w:p w14:paraId="3858EBBA" w14:textId="7BF0ACEB" w:rsidR="004A2C61" w:rsidRDefault="004A2C61" w:rsidP="004A2C61"/>
    <w:p w14:paraId="5B269DEC" w14:textId="4B0BBDC9" w:rsidR="004A2C61" w:rsidRDefault="004A2C61" w:rsidP="004A2C61"/>
    <w:p w14:paraId="1C7C9426" w14:textId="3E993D73" w:rsidR="004A2C61" w:rsidRDefault="004A2C61" w:rsidP="004A2C61"/>
    <w:p w14:paraId="17D744C3" w14:textId="5FC2639B" w:rsidR="004A2C61" w:rsidRDefault="004A2C61" w:rsidP="004A2C61"/>
    <w:p w14:paraId="3F741257" w14:textId="34274647" w:rsidR="004A2C61" w:rsidRDefault="004A2C61" w:rsidP="004A2C61"/>
    <w:p w14:paraId="61BFEDA7" w14:textId="39F92075" w:rsidR="004A2C61" w:rsidRDefault="004A2C61" w:rsidP="004A2C61"/>
    <w:p w14:paraId="255EEF3D" w14:textId="0DFFFB34" w:rsidR="004A2C61" w:rsidRDefault="004A2C61" w:rsidP="004A2C61"/>
    <w:p w14:paraId="3054C558" w14:textId="7EC91F16" w:rsidR="004A2C61" w:rsidRDefault="004A2C61" w:rsidP="004A2C61"/>
    <w:p w14:paraId="0806A735" w14:textId="5D9D1F71" w:rsidR="004A2C61" w:rsidRDefault="004A2C61" w:rsidP="004A2C61"/>
    <w:p w14:paraId="08019EB1" w14:textId="59300DBD" w:rsidR="004A2C61" w:rsidRDefault="004A2C61" w:rsidP="004A2C61"/>
    <w:p w14:paraId="4F041A96" w14:textId="33ACA6D5" w:rsidR="00F4447D"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sidRPr="004A2C61">
        <w:rPr>
          <w:rFonts w:ascii="Times New Roman" w:eastAsia="Times New Roman" w:hAnsi="Times New Roman" w:cs="Times New Roman"/>
          <w:b/>
          <w:i/>
          <w:sz w:val="22"/>
          <w:szCs w:val="22"/>
          <w:lang w:eastAsia="ar-SA"/>
        </w:rPr>
        <w:lastRenderedPageBreak/>
        <w:t>Приложение №</w:t>
      </w:r>
      <w:r w:rsidRPr="004A2C61">
        <w:rPr>
          <w:rFonts w:ascii="Times New Roman" w:eastAsia="Times New Roman" w:hAnsi="Times New Roman" w:cs="Times New Roman"/>
          <w:b/>
          <w:i/>
          <w:sz w:val="22"/>
          <w:szCs w:val="22"/>
          <w:lang w:val="en-US" w:eastAsia="ar-SA"/>
        </w:rPr>
        <w:t> </w:t>
      </w:r>
      <w:r w:rsidRPr="004A2C61">
        <w:rPr>
          <w:rFonts w:ascii="Times New Roman" w:eastAsia="Times New Roman" w:hAnsi="Times New Roman" w:cs="Times New Roman"/>
          <w:b/>
          <w:i/>
          <w:sz w:val="22"/>
          <w:szCs w:val="22"/>
          <w:lang w:eastAsia="ar-SA"/>
        </w:rPr>
        <w:t>1</w:t>
      </w:r>
      <w:r w:rsidR="005A3588">
        <w:rPr>
          <w:rFonts w:ascii="Times New Roman" w:eastAsia="Times New Roman" w:hAnsi="Times New Roman" w:cs="Times New Roman"/>
          <w:b/>
          <w:i/>
          <w:sz w:val="22"/>
          <w:szCs w:val="22"/>
          <w:lang w:eastAsia="ar-SA"/>
        </w:rPr>
        <w:t>3</w:t>
      </w:r>
      <w:r>
        <w:rPr>
          <w:rFonts w:ascii="Times New Roman" w:eastAsia="Times New Roman" w:hAnsi="Times New Roman" w:cs="Times New Roman"/>
          <w:b/>
          <w:i/>
          <w:sz w:val="22"/>
          <w:szCs w:val="22"/>
          <w:lang w:eastAsia="ar-SA"/>
        </w:rPr>
        <w:t xml:space="preserve"> к договору </w:t>
      </w:r>
      <w:r w:rsidR="00F4447D">
        <w:rPr>
          <w:rFonts w:ascii="Times New Roman" w:eastAsia="Times New Roman" w:hAnsi="Times New Roman" w:cs="Times New Roman"/>
          <w:b/>
          <w:i/>
          <w:sz w:val="22"/>
          <w:szCs w:val="22"/>
          <w:lang w:eastAsia="ar-SA"/>
        </w:rPr>
        <w:t>подряда на выполнение проектных и изыскательских работ</w:t>
      </w:r>
    </w:p>
    <w:p w14:paraId="4F97884E" w14:textId="5C5B9541" w:rsidR="004A2C61" w:rsidRDefault="004A2C61" w:rsidP="004A2C6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r>
        <w:rPr>
          <w:rFonts w:ascii="Times New Roman" w:eastAsia="Times New Roman" w:hAnsi="Times New Roman" w:cs="Times New Roman"/>
          <w:b/>
          <w:i/>
          <w:sz w:val="22"/>
          <w:szCs w:val="22"/>
          <w:lang w:eastAsia="ar-SA"/>
        </w:rPr>
        <w:t xml:space="preserve">_____ от ____ </w:t>
      </w:r>
      <w:r w:rsidR="00F4447D">
        <w:rPr>
          <w:rFonts w:ascii="Times New Roman" w:eastAsia="Times New Roman" w:hAnsi="Times New Roman" w:cs="Times New Roman"/>
          <w:b/>
          <w:i/>
          <w:sz w:val="22"/>
          <w:szCs w:val="22"/>
          <w:lang w:eastAsia="ar-SA"/>
        </w:rPr>
        <w:br/>
      </w:r>
      <w:r>
        <w:rPr>
          <w:rFonts w:ascii="Times New Roman" w:eastAsia="Times New Roman" w:hAnsi="Times New Roman" w:cs="Times New Roman"/>
          <w:b/>
          <w:i/>
          <w:sz w:val="22"/>
          <w:szCs w:val="22"/>
          <w:lang w:eastAsia="ar-SA"/>
        </w:rPr>
        <w:t>№ _________</w:t>
      </w:r>
    </w:p>
    <w:p w14:paraId="31CFE42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6515B030" w14:textId="77777777" w:rsidR="00D26462" w:rsidRPr="00D26462" w:rsidRDefault="00D26462" w:rsidP="00D26462">
      <w:pPr>
        <w:suppressAutoHyphens/>
        <w:autoSpaceDE w:val="0"/>
        <w:spacing w:before="120"/>
        <w:jc w:val="center"/>
        <w:outlineLvl w:val="0"/>
        <w:rPr>
          <w:rFonts w:ascii="Times New Roman" w:hAnsi="Times New Roman" w:cs="Times New Roman"/>
          <w:b/>
          <w:sz w:val="22"/>
          <w:szCs w:val="22"/>
        </w:rPr>
      </w:pPr>
      <w:r w:rsidRPr="00D26462">
        <w:rPr>
          <w:rFonts w:ascii="Times New Roman" w:hAnsi="Times New Roman" w:cs="Times New Roman"/>
          <w:b/>
          <w:sz w:val="22"/>
          <w:szCs w:val="22"/>
          <w:highlight w:val="cyan"/>
        </w:rPr>
        <w:t>Форма сбора отчетности по охране труда Подрядчиком</w:t>
      </w:r>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14E5F" w14:textId="77777777" w:rsidR="006450F5" w:rsidRDefault="006450F5" w:rsidP="00BF32C2">
      <w:r>
        <w:separator/>
      </w:r>
    </w:p>
  </w:endnote>
  <w:endnote w:type="continuationSeparator" w:id="0">
    <w:p w14:paraId="5BFE23B7" w14:textId="77777777" w:rsidR="006450F5" w:rsidRDefault="006450F5" w:rsidP="00BF32C2">
      <w:r>
        <w:continuationSeparator/>
      </w:r>
    </w:p>
  </w:endnote>
  <w:endnote w:type="continuationNotice" w:id="1">
    <w:p w14:paraId="6ABE4F40" w14:textId="77777777" w:rsidR="006450F5" w:rsidRDefault="006450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2D2D16" w:rsidRPr="003F011C" w:rsidRDefault="002D2D16"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6B053C1A" w:rsidR="002D2D16" w:rsidRPr="00406C29" w:rsidRDefault="002D2D16"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B718CF">
      <w:rPr>
        <w:rFonts w:ascii="Times New Roman" w:hAnsi="Times New Roman" w:cs="Times New Roman"/>
        <w:noProof/>
      </w:rPr>
      <w:t>55</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90082" w14:textId="77777777" w:rsidR="006450F5" w:rsidRDefault="006450F5" w:rsidP="00BF32C2">
      <w:r>
        <w:separator/>
      </w:r>
    </w:p>
  </w:footnote>
  <w:footnote w:type="continuationSeparator" w:id="0">
    <w:p w14:paraId="78414922" w14:textId="77777777" w:rsidR="006450F5" w:rsidRDefault="006450F5" w:rsidP="00BF32C2">
      <w:r>
        <w:continuationSeparator/>
      </w:r>
    </w:p>
  </w:footnote>
  <w:footnote w:type="continuationNotice" w:id="1">
    <w:p w14:paraId="3615C62B" w14:textId="77777777" w:rsidR="006450F5" w:rsidRDefault="006450F5"/>
  </w:footnote>
  <w:footnote w:id="2">
    <w:p w14:paraId="4EAF0909" w14:textId="77777777" w:rsidR="007736FC" w:rsidRPr="00F75B61" w:rsidRDefault="007736FC" w:rsidP="007736FC">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Комментарий: по Объекту недвижимости рекомендуется в любом случае указывать кадастровый номер, площадь и адрес объекта недвижимости, по которому будут осуществляться Работы. Могут быть иные </w:t>
      </w:r>
      <w:r w:rsidRPr="00F75B61">
        <w:rPr>
          <w:rFonts w:ascii="Times New Roman" w:hAnsi="Times New Roman" w:cs="Times New Roman"/>
          <w:b/>
          <w:color w:val="C00000"/>
        </w:rPr>
        <w:t>дополнительные</w:t>
      </w:r>
      <w:r w:rsidRPr="00F75B61">
        <w:rPr>
          <w:rFonts w:ascii="Times New Roman" w:hAnsi="Times New Roman" w:cs="Times New Roman"/>
          <w:color w:val="C00000"/>
        </w:rPr>
        <w:t xml:space="preserve"> идентифицирующие признаки (</w:t>
      </w:r>
      <w:proofErr w:type="gramStart"/>
      <w:r w:rsidRPr="00F75B61">
        <w:rPr>
          <w:rFonts w:ascii="Times New Roman" w:hAnsi="Times New Roman" w:cs="Times New Roman"/>
          <w:color w:val="C00000"/>
        </w:rPr>
        <w:t>например</w:t>
      </w:r>
      <w:proofErr w:type="gramEnd"/>
      <w:r w:rsidRPr="00F75B61">
        <w:rPr>
          <w:rFonts w:ascii="Times New Roman" w:hAnsi="Times New Roman" w:cs="Times New Roman"/>
          <w:color w:val="C00000"/>
        </w:rPr>
        <w:t>: «котел, инвентарный номер __, расположенный в объекте с кадастровым номером __» и далее по тексту). Чтобы не требовалось менять Договор – можно определить Объект в отдельном приложении.</w:t>
      </w:r>
    </w:p>
  </w:footnote>
  <w:footnote w:id="3">
    <w:p w14:paraId="79BE214A" w14:textId="69214077" w:rsidR="002D2D16" w:rsidRPr="00F75B61" w:rsidRDefault="002D2D16">
      <w:pPr>
        <w:pStyle w:val="a8"/>
        <w:rPr>
          <w:rFonts w:ascii="Times New Roman" w:hAnsi="Times New Roman" w:cs="Times New Roman"/>
        </w:rPr>
      </w:pPr>
      <w:r w:rsidRPr="00F75B61">
        <w:rPr>
          <w:rStyle w:val="aa"/>
          <w:rFonts w:ascii="Times New Roman" w:hAnsi="Times New Roman" w:cs="Times New Roman"/>
        </w:rPr>
        <w:footnoteRef/>
      </w:r>
      <w:r w:rsidRPr="00F75B61">
        <w:rPr>
          <w:rFonts w:ascii="Times New Roman" w:hAnsi="Times New Roman" w:cs="Times New Roman"/>
          <w:color w:val="C00000"/>
        </w:rPr>
        <w:t>Комментарий: Выбрать один вариант.</w:t>
      </w:r>
    </w:p>
  </w:footnote>
  <w:footnote w:id="4">
    <w:p w14:paraId="2BDA8E4C" w14:textId="77777777" w:rsidR="002D2D16" w:rsidRPr="00F75B61" w:rsidRDefault="002D2D1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Комментарий: Выбрать один вариант в зависимости от порядка приемки Работ: помесячно или поэтапно.</w:t>
      </w:r>
    </w:p>
  </w:footnote>
  <w:footnote w:id="5">
    <w:p w14:paraId="5F06FB89" w14:textId="77777777" w:rsidR="002D2D16" w:rsidRPr="00F75B61" w:rsidRDefault="002D2D1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Обращаем ваше внимание на то, что ответственность сторон </w:t>
      </w:r>
      <w:proofErr w:type="spellStart"/>
      <w:r w:rsidRPr="00F75B61">
        <w:rPr>
          <w:rFonts w:ascii="Times New Roman" w:hAnsi="Times New Roman" w:cs="Times New Roman"/>
          <w:color w:val="C00000"/>
        </w:rPr>
        <w:t>несбалансирована</w:t>
      </w:r>
      <w:proofErr w:type="spellEnd"/>
      <w:r w:rsidRPr="00F75B61">
        <w:rPr>
          <w:rFonts w:ascii="Times New Roman" w:hAnsi="Times New Roman" w:cs="Times New Roman"/>
          <w:color w:val="C00000"/>
        </w:rPr>
        <w:t>.</w:t>
      </w:r>
    </w:p>
  </w:footnote>
  <w:footnote w:id="6">
    <w:p w14:paraId="29EC92C8" w14:textId="3BB30C98" w:rsidR="002D2D16" w:rsidRPr="00F75B61" w:rsidRDefault="002D2D1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Комментарий: Редакцию данного раздела привести в соответствие с условиями закупочной документации, если будет предусмотрен иной порядок</w:t>
      </w:r>
      <w:r w:rsidRPr="00F75B61">
        <w:rPr>
          <w:rFonts w:ascii="Times New Roman" w:hAnsi="Times New Roman" w:cs="Times New Roman"/>
          <w:i/>
          <w:color w:val="C00000"/>
        </w:rPr>
        <w:t>.</w:t>
      </w:r>
    </w:p>
  </w:footnote>
  <w:footnote w:id="7">
    <w:p w14:paraId="73C7DE97" w14:textId="5EF6F2A4" w:rsidR="002D2D16" w:rsidRPr="00F75B61" w:rsidRDefault="002D2D16"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Включить раздел, если по условиям закупочной процедуры необходимо выполнение авторского надзора.</w:t>
      </w:r>
    </w:p>
  </w:footnote>
  <w:footnote w:id="8">
    <w:p w14:paraId="55B34230" w14:textId="42C76C19" w:rsidR="002D2D16" w:rsidRPr="00F75B61" w:rsidDel="005821A3" w:rsidRDefault="002D2D16" w:rsidP="005900E0">
      <w:pPr>
        <w:pStyle w:val="a8"/>
        <w:jc w:val="both"/>
        <w:rPr>
          <w:del w:id="152" w:author="EPAM" w:date="2018-04-13T16:20:00Z"/>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В случае выбора этого варианта Цена договора должна учитывать стоимость услуг по авторскому надзору.</w:t>
      </w:r>
    </w:p>
  </w:footnote>
  <w:footnote w:id="9">
    <w:p w14:paraId="2A8E1141" w14:textId="77777777" w:rsidR="002D2D16" w:rsidRPr="00F75B61" w:rsidRDefault="002D2D16" w:rsidP="005A3588">
      <w:pPr>
        <w:pStyle w:val="a8"/>
        <w:jc w:val="both"/>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10">
    <w:p w14:paraId="259C9899" w14:textId="77777777" w:rsidR="002D2D16" w:rsidRPr="0089420A" w:rsidRDefault="002D2D16" w:rsidP="0041703F">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w:t>
      </w:r>
      <w:proofErr w:type="spellStart"/>
      <w:r w:rsidRPr="0089420A">
        <w:rPr>
          <w:color w:val="C00000"/>
        </w:rPr>
        <w:t>внутриобъектового</w:t>
      </w:r>
      <w:proofErr w:type="spellEnd"/>
      <w:r w:rsidRPr="0089420A">
        <w:rPr>
          <w:color w:val="C00000"/>
        </w:rPr>
        <w:t xml:space="preserve">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2D2D16" w:rsidRPr="00461CF5" w:rsidRDefault="002D2D16"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2D2D16" w:rsidRPr="00A74043" w:rsidRDefault="002D2D16"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2D2D16" w:rsidRPr="00406C29" w:rsidRDefault="002D2D16"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2D2D16" w:rsidRPr="00A74043" w:rsidRDefault="002D2D1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4"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6"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24"/>
  </w:num>
  <w:num w:numId="4">
    <w:abstractNumId w:val="1"/>
  </w:num>
  <w:num w:numId="5">
    <w:abstractNumId w:val="20"/>
  </w:num>
  <w:num w:numId="6">
    <w:abstractNumId w:val="12"/>
  </w:num>
  <w:num w:numId="7">
    <w:abstractNumId w:val="17"/>
  </w:num>
  <w:num w:numId="8">
    <w:abstractNumId w:val="21"/>
  </w:num>
  <w:num w:numId="9">
    <w:abstractNumId w:val="11"/>
  </w:num>
  <w:num w:numId="10">
    <w:abstractNumId w:val="37"/>
  </w:num>
  <w:num w:numId="11">
    <w:abstractNumId w:val="9"/>
  </w:num>
  <w:num w:numId="12">
    <w:abstractNumId w:val="35"/>
  </w:num>
  <w:num w:numId="13">
    <w:abstractNumId w:val="31"/>
  </w:num>
  <w:num w:numId="14">
    <w:abstractNumId w:val="22"/>
  </w:num>
  <w:num w:numId="15">
    <w:abstractNumId w:val="36"/>
  </w:num>
  <w:num w:numId="16">
    <w:abstractNumId w:val="13"/>
  </w:num>
  <w:num w:numId="17">
    <w:abstractNumId w:val="32"/>
  </w:num>
  <w:num w:numId="18">
    <w:abstractNumId w:val="27"/>
  </w:num>
  <w:num w:numId="19">
    <w:abstractNumId w:val="28"/>
  </w:num>
  <w:num w:numId="20">
    <w:abstractNumId w:val="19"/>
  </w:num>
  <w:num w:numId="21">
    <w:abstractNumId w:val="8"/>
  </w:num>
  <w:num w:numId="22">
    <w:abstractNumId w:val="30"/>
  </w:num>
  <w:num w:numId="23">
    <w:abstractNumId w:val="6"/>
  </w:num>
  <w:num w:numId="24">
    <w:abstractNumId w:val="7"/>
  </w:num>
  <w:num w:numId="25">
    <w:abstractNumId w:val="16"/>
  </w:num>
  <w:num w:numId="26">
    <w:abstractNumId w:val="35"/>
  </w:num>
  <w:num w:numId="27">
    <w:abstractNumId w:val="35"/>
  </w:num>
  <w:num w:numId="28">
    <w:abstractNumId w:val="35"/>
  </w:num>
  <w:num w:numId="29">
    <w:abstractNumId w:val="35"/>
  </w:num>
  <w:num w:numId="30">
    <w:abstractNumId w:val="35"/>
  </w:num>
  <w:num w:numId="31">
    <w:abstractNumId w:val="23"/>
  </w:num>
  <w:num w:numId="32">
    <w:abstractNumId w:val="34"/>
  </w:num>
  <w:num w:numId="33">
    <w:abstractNumId w:val="4"/>
  </w:num>
  <w:num w:numId="34">
    <w:abstractNumId w:val="29"/>
  </w:num>
  <w:num w:numId="35">
    <w:abstractNumId w:val="5"/>
  </w:num>
  <w:num w:numId="36">
    <w:abstractNumId w:val="25"/>
  </w:num>
  <w:num w:numId="37">
    <w:abstractNumId w:val="14"/>
  </w:num>
  <w:num w:numId="38">
    <w:abstractNumId w:val="26"/>
  </w:num>
  <w:num w:numId="39">
    <w:abstractNumId w:val="15"/>
  </w:num>
  <w:num w:numId="40">
    <w:abstractNumId w:val="33"/>
  </w:num>
  <w:num w:numId="41">
    <w:abstractNumId w:val="2"/>
  </w:num>
  <w:num w:numId="42">
    <w:abstractNumId w:val="3"/>
  </w:num>
  <w:num w:numId="43">
    <w:abstractNumId w:val="10"/>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PAM">
    <w15:presenceInfo w15:providerId="None" w15:userId="EP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D61"/>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urosib-td.ru/ru/zakupki-rabot-i-uslug/dokumenty.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Props1.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2.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3.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51089C-3C3A-4F29-A9E1-C51AEE1B8E16}">
  <ds:schemaRefs>
    <ds:schemaRef ds:uri="30e719df-8a88-48c9-b375-63b80a03932c"/>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purl.org/dc/dcmitype/"/>
    <ds:schemaRef ds:uri="http://purl.org/dc/term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85</Pages>
  <Words>36674</Words>
  <Characters>209046</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Konstantinova Olga</cp:lastModifiedBy>
  <cp:revision>34</cp:revision>
  <dcterms:created xsi:type="dcterms:W3CDTF">2022-10-05T06:48:00Z</dcterms:created>
  <dcterms:modified xsi:type="dcterms:W3CDTF">2022-11-16T08:37:00Z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