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D8" w:rsidRPr="00741854" w:rsidRDefault="001940D8" w:rsidP="001940D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 к договору </w:t>
      </w:r>
      <w:r w:rsidRPr="00D030E7">
        <w:rPr>
          <w:sz w:val="22"/>
          <w:szCs w:val="22"/>
        </w:rPr>
        <w:t xml:space="preserve">№ </w:t>
      </w:r>
      <w:r w:rsidR="0018163F">
        <w:rPr>
          <w:b/>
          <w:sz w:val="22"/>
          <w:szCs w:val="22"/>
        </w:rPr>
        <w:t>____________</w:t>
      </w:r>
      <w:r w:rsidRPr="00741854">
        <w:rPr>
          <w:sz w:val="22"/>
          <w:szCs w:val="22"/>
        </w:rPr>
        <w:t xml:space="preserve"> от </w:t>
      </w:r>
      <w:r w:rsidR="0018163F">
        <w:rPr>
          <w:sz w:val="22"/>
          <w:szCs w:val="22"/>
        </w:rPr>
        <w:t>____________</w:t>
      </w:r>
    </w:p>
    <w:p w:rsidR="00CF561A" w:rsidRDefault="00CF561A" w:rsidP="00CF561A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CF561A" w:rsidRDefault="00CF561A" w:rsidP="00CF561A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CF561A" w:rsidRPr="00722646" w:rsidRDefault="00CF561A" w:rsidP="00CF561A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722646">
        <w:rPr>
          <w:b/>
          <w:caps/>
        </w:rPr>
        <w:t>Протокол</w:t>
      </w:r>
    </w:p>
    <w:p w:rsidR="00CF561A" w:rsidRDefault="00CF561A" w:rsidP="00CF561A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proofErr w:type="gramStart"/>
      <w:r w:rsidRPr="00D734EB">
        <w:rPr>
          <w:b/>
          <w:caps/>
        </w:rPr>
        <w:t>согласования  договорной</w:t>
      </w:r>
      <w:proofErr w:type="gramEnd"/>
      <w:r w:rsidRPr="00D734EB">
        <w:rPr>
          <w:b/>
          <w:caps/>
        </w:rPr>
        <w:t xml:space="preserve"> цены 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F561A" w:rsidRPr="00462208" w:rsidTr="0018163F">
        <w:trPr>
          <w:trHeight w:val="415"/>
        </w:trPr>
        <w:tc>
          <w:tcPr>
            <w:tcW w:w="10206" w:type="dxa"/>
            <w:vAlign w:val="center"/>
          </w:tcPr>
          <w:p w:rsidR="00CF561A" w:rsidRPr="00462208" w:rsidRDefault="00CF561A" w:rsidP="004F622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center"/>
              <w:rPr>
                <w:color w:val="0000FF"/>
                <w:sz w:val="22"/>
                <w:szCs w:val="22"/>
              </w:rPr>
            </w:pPr>
          </w:p>
          <w:p w:rsidR="00CF561A" w:rsidRDefault="00CF561A" w:rsidP="004F622D">
            <w:pPr>
              <w:jc w:val="both"/>
              <w:rPr>
                <w:rFonts w:eastAsiaTheme="minorHAnsi" w:cstheme="minorBidi"/>
                <w:color w:val="0000FF"/>
                <w:kern w:val="28"/>
                <w:sz w:val="21"/>
                <w:szCs w:val="21"/>
                <w:lang w:eastAsia="en-US"/>
              </w:rPr>
            </w:pPr>
            <w:r w:rsidRPr="00462208">
              <w:rPr>
                <w:sz w:val="22"/>
                <w:szCs w:val="22"/>
              </w:rPr>
              <w:t>На выполнение</w:t>
            </w:r>
            <w:r w:rsidRPr="00462208">
              <w:rPr>
                <w:b/>
                <w:i/>
                <w:sz w:val="22"/>
                <w:szCs w:val="22"/>
              </w:rPr>
              <w:t xml:space="preserve"> </w:t>
            </w:r>
          </w:p>
          <w:p w:rsidR="001940D8" w:rsidRDefault="0018163F" w:rsidP="001940D8">
            <w:pPr>
              <w:ind w:firstLine="567"/>
              <w:jc w:val="both"/>
              <w:rPr>
                <w:rFonts w:eastAsiaTheme="minorHAnsi"/>
                <w:b/>
                <w:i/>
                <w:color w:val="0000FF"/>
                <w:kern w:val="28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FF"/>
                <w:kern w:val="28"/>
                <w:sz w:val="22"/>
                <w:szCs w:val="22"/>
                <w:u w:val="single"/>
                <w:lang w:eastAsia="en-US"/>
              </w:rPr>
              <w:t>_______________________________________________________________________________________________________________________________________________________________________________</w:t>
            </w:r>
          </w:p>
          <w:p w:rsidR="00CF561A" w:rsidRPr="008C6AA2" w:rsidRDefault="00CF561A" w:rsidP="004F622D">
            <w:pPr>
              <w:jc w:val="both"/>
              <w:rPr>
                <w:rFonts w:eastAsiaTheme="minorHAnsi" w:cstheme="minorBidi"/>
                <w:b/>
                <w:i/>
                <w:color w:val="0000FF"/>
                <w:kern w:val="28"/>
                <w:sz w:val="21"/>
                <w:szCs w:val="21"/>
                <w:lang w:eastAsia="en-US"/>
              </w:rPr>
            </w:pPr>
          </w:p>
        </w:tc>
      </w:tr>
    </w:tbl>
    <w:p w:rsidR="0018163F" w:rsidRPr="0018163F" w:rsidRDefault="0018163F" w:rsidP="0018163F">
      <w:pPr>
        <w:jc w:val="center"/>
        <w:rPr>
          <w:rFonts w:eastAsiaTheme="minorHAnsi"/>
          <w:sz w:val="22"/>
          <w:szCs w:val="22"/>
          <w:lang w:eastAsia="en-US"/>
        </w:rPr>
      </w:pPr>
    </w:p>
    <w:p w:rsidR="00CF561A" w:rsidRPr="005F729D" w:rsidRDefault="0018163F" w:rsidP="0018163F">
      <w:pPr>
        <w:pStyle w:val="a3"/>
        <w:ind w:firstLine="720"/>
        <w:rPr>
          <w:bCs/>
          <w:sz w:val="22"/>
          <w:szCs w:val="22"/>
        </w:rPr>
      </w:pPr>
      <w:r w:rsidRPr="0018163F">
        <w:rPr>
          <w:rFonts w:eastAsiaTheme="minorHAnsi"/>
          <w:sz w:val="21"/>
          <w:szCs w:val="21"/>
          <w:lang w:eastAsia="en-US"/>
        </w:rPr>
        <w:t>Общество с ограниченной ответственностью «</w:t>
      </w:r>
      <w:proofErr w:type="spellStart"/>
      <w:r w:rsidRPr="0018163F">
        <w:rPr>
          <w:rFonts w:eastAsiaTheme="minorHAnsi"/>
          <w:sz w:val="21"/>
          <w:szCs w:val="21"/>
          <w:lang w:eastAsia="en-US"/>
        </w:rPr>
        <w:t>ИркутскЭнергоПроект</w:t>
      </w:r>
      <w:proofErr w:type="spellEnd"/>
      <w:r w:rsidRPr="0018163F">
        <w:rPr>
          <w:rFonts w:eastAsiaTheme="minorHAnsi"/>
          <w:sz w:val="21"/>
          <w:szCs w:val="21"/>
          <w:lang w:eastAsia="en-US"/>
        </w:rPr>
        <w:t>» (ООО «</w:t>
      </w:r>
      <w:proofErr w:type="spellStart"/>
      <w:r w:rsidRPr="0018163F">
        <w:rPr>
          <w:rFonts w:eastAsiaTheme="minorHAnsi"/>
          <w:sz w:val="21"/>
          <w:szCs w:val="21"/>
          <w:lang w:eastAsia="en-US"/>
        </w:rPr>
        <w:t>ИркутскЭнергоПроект</w:t>
      </w:r>
      <w:proofErr w:type="spellEnd"/>
      <w:r w:rsidRPr="0018163F">
        <w:rPr>
          <w:rFonts w:eastAsiaTheme="minorHAnsi"/>
          <w:sz w:val="21"/>
          <w:szCs w:val="21"/>
          <w:lang w:eastAsia="en-US"/>
        </w:rPr>
        <w:t>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_____________________________________________, именуемое в дальнейшем «Субподрядчик», в лице _______________________________________________, действующего на основании __________________, с другой стороны,</w:t>
      </w:r>
      <w:r w:rsidR="00CF561A" w:rsidRPr="005F729D">
        <w:rPr>
          <w:rFonts w:eastAsiaTheme="minorHAnsi" w:cstheme="minorBidi"/>
          <w:sz w:val="22"/>
          <w:szCs w:val="22"/>
          <w:lang w:eastAsia="en-US"/>
        </w:rPr>
        <w:t>,</w:t>
      </w:r>
      <w:r w:rsidR="00CF561A" w:rsidRPr="005F729D">
        <w:rPr>
          <w:sz w:val="22"/>
          <w:szCs w:val="22"/>
        </w:rPr>
        <w:t xml:space="preserve"> </w:t>
      </w:r>
      <w:r w:rsidR="00CF561A" w:rsidRPr="005F729D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CF561A" w:rsidRPr="005F729D">
        <w:rPr>
          <w:b/>
          <w:i/>
          <w:sz w:val="22"/>
          <w:szCs w:val="22"/>
        </w:rPr>
        <w:t xml:space="preserve"> </w:t>
      </w:r>
      <w:r w:rsidR="00CF561A" w:rsidRPr="005F729D">
        <w:rPr>
          <w:bCs/>
          <w:sz w:val="22"/>
          <w:szCs w:val="22"/>
        </w:rPr>
        <w:t xml:space="preserve">в сумме составляет: </w:t>
      </w:r>
    </w:p>
    <w:p w:rsidR="00CF561A" w:rsidRPr="00EE0A71" w:rsidRDefault="00CF561A" w:rsidP="00CF561A">
      <w:pPr>
        <w:pStyle w:val="a3"/>
        <w:ind w:firstLine="720"/>
        <w:rPr>
          <w:bCs/>
          <w:sz w:val="22"/>
          <w:szCs w:val="22"/>
        </w:rPr>
      </w:pPr>
    </w:p>
    <w:p w:rsidR="001940D8" w:rsidRPr="004820E5" w:rsidRDefault="0018163F" w:rsidP="001940D8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  <w:r w:rsidR="001940D8">
        <w:rPr>
          <w:rFonts w:eastAsiaTheme="minorHAnsi"/>
          <w:b/>
          <w:color w:val="0000FF"/>
          <w:sz w:val="22"/>
          <w:szCs w:val="22"/>
          <w:lang w:eastAsia="en-US"/>
        </w:rPr>
        <w:t xml:space="preserve">, </w:t>
      </w:r>
      <w:r w:rsidR="001940D8" w:rsidRPr="004820E5">
        <w:rPr>
          <w:rFonts w:eastAsiaTheme="minorHAnsi"/>
          <w:b/>
          <w:color w:val="0000FF"/>
          <w:sz w:val="22"/>
          <w:szCs w:val="22"/>
          <w:lang w:eastAsia="en-US"/>
        </w:rPr>
        <w:t xml:space="preserve">кроме того НДС </w:t>
      </w: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</w:t>
      </w:r>
    </w:p>
    <w:p w:rsidR="00CF561A" w:rsidRPr="00EE0A71" w:rsidRDefault="00CF561A" w:rsidP="00CF561A">
      <w:pPr>
        <w:pStyle w:val="Default"/>
        <w:ind w:firstLine="709"/>
        <w:jc w:val="both"/>
        <w:rPr>
          <w:bCs/>
          <w:sz w:val="22"/>
          <w:szCs w:val="22"/>
        </w:rPr>
      </w:pPr>
    </w:p>
    <w:p w:rsidR="00CF561A" w:rsidRPr="00EE0A71" w:rsidRDefault="00CF561A" w:rsidP="00CF561A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EE0A71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EE0A71">
        <w:rPr>
          <w:sz w:val="22"/>
          <w:szCs w:val="22"/>
        </w:rPr>
        <w:t xml:space="preserve">Договора </w:t>
      </w:r>
      <w:r w:rsidRPr="00EE0A71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proofErr w:type="gramStart"/>
      <w:r w:rsidRPr="00EE0A71">
        <w:rPr>
          <w:bCs/>
          <w:sz w:val="22"/>
          <w:szCs w:val="22"/>
        </w:rPr>
        <w:t>Генподрядчиком  и</w:t>
      </w:r>
      <w:proofErr w:type="gramEnd"/>
      <w:r w:rsidRPr="00EE0A71">
        <w:rPr>
          <w:bCs/>
          <w:sz w:val="22"/>
          <w:szCs w:val="22"/>
        </w:rPr>
        <w:t xml:space="preserve"> Субподрядчиком.</w:t>
      </w:r>
    </w:p>
    <w:p w:rsidR="00CF561A" w:rsidRPr="00EE0A71" w:rsidRDefault="00CF561A" w:rsidP="00CF561A">
      <w:pPr>
        <w:ind w:firstLine="708"/>
        <w:jc w:val="both"/>
        <w:rPr>
          <w:bCs/>
          <w:sz w:val="22"/>
          <w:szCs w:val="22"/>
        </w:rPr>
      </w:pPr>
    </w:p>
    <w:p w:rsidR="00CF561A" w:rsidRPr="00EE0A71" w:rsidRDefault="00CF561A" w:rsidP="00CF561A">
      <w:pPr>
        <w:pStyle w:val="a3"/>
        <w:rPr>
          <w:b/>
          <w:bCs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CF561A" w:rsidRPr="00367DFC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  <w:r w:rsidRPr="005F508D">
              <w:t>Генподрядчик:</w:t>
            </w:r>
          </w:p>
        </w:tc>
        <w:tc>
          <w:tcPr>
            <w:tcW w:w="4253" w:type="dxa"/>
          </w:tcPr>
          <w:p w:rsidR="00CF561A" w:rsidRPr="00367DFC" w:rsidRDefault="00CF561A" w:rsidP="004F622D">
            <w:pPr>
              <w:jc w:val="center"/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Субподрядчик:</w:t>
            </w:r>
          </w:p>
        </w:tc>
      </w:tr>
      <w:tr w:rsidR="00CF561A" w:rsidRPr="00E1496F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  <w:bookmarkStart w:id="0" w:name="_GoBack"/>
            <w:bookmarkEnd w:id="0"/>
          </w:p>
        </w:tc>
        <w:tc>
          <w:tcPr>
            <w:tcW w:w="4253" w:type="dxa"/>
          </w:tcPr>
          <w:p w:rsidR="00CF561A" w:rsidRPr="00E1496F" w:rsidRDefault="00CF561A" w:rsidP="004F622D">
            <w:pPr>
              <w:jc w:val="center"/>
            </w:pPr>
          </w:p>
        </w:tc>
      </w:tr>
      <w:tr w:rsidR="00CF561A" w:rsidRPr="00E1496F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</w:p>
        </w:tc>
        <w:tc>
          <w:tcPr>
            <w:tcW w:w="4253" w:type="dxa"/>
          </w:tcPr>
          <w:p w:rsidR="00CF561A" w:rsidRPr="00E1496F" w:rsidRDefault="00CF561A" w:rsidP="004F622D">
            <w:pPr>
              <w:jc w:val="center"/>
            </w:pPr>
          </w:p>
        </w:tc>
      </w:tr>
      <w:tr w:rsidR="00CF561A" w:rsidRPr="00E1496F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</w:p>
        </w:tc>
        <w:tc>
          <w:tcPr>
            <w:tcW w:w="4253" w:type="dxa"/>
          </w:tcPr>
          <w:p w:rsidR="00CF561A" w:rsidRPr="00E1496F" w:rsidRDefault="00CF561A" w:rsidP="004F622D">
            <w:pPr>
              <w:jc w:val="center"/>
            </w:pPr>
          </w:p>
        </w:tc>
      </w:tr>
      <w:tr w:rsidR="00CF561A" w:rsidRPr="00E1496F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</w:p>
        </w:tc>
        <w:tc>
          <w:tcPr>
            <w:tcW w:w="4253" w:type="dxa"/>
          </w:tcPr>
          <w:p w:rsidR="00CF561A" w:rsidRPr="00E1496F" w:rsidRDefault="00CF561A" w:rsidP="004F622D">
            <w:pPr>
              <w:jc w:val="center"/>
            </w:pPr>
          </w:p>
        </w:tc>
      </w:tr>
      <w:tr w:rsidR="00CF561A" w:rsidTr="004F622D">
        <w:tc>
          <w:tcPr>
            <w:tcW w:w="5211" w:type="dxa"/>
          </w:tcPr>
          <w:p w:rsidR="00CF561A" w:rsidRPr="005F508D" w:rsidRDefault="00CF561A" w:rsidP="004F622D">
            <w:pPr>
              <w:jc w:val="center"/>
            </w:pPr>
          </w:p>
        </w:tc>
        <w:tc>
          <w:tcPr>
            <w:tcW w:w="4253" w:type="dxa"/>
          </w:tcPr>
          <w:p w:rsidR="00CF561A" w:rsidRDefault="00CF561A" w:rsidP="004F622D">
            <w:pPr>
              <w:jc w:val="center"/>
            </w:pPr>
          </w:p>
        </w:tc>
      </w:tr>
      <w:tr w:rsidR="00CF561A" w:rsidRPr="00367DFC" w:rsidTr="004F622D">
        <w:tc>
          <w:tcPr>
            <w:tcW w:w="5211" w:type="dxa"/>
          </w:tcPr>
          <w:p w:rsidR="00CF561A" w:rsidRPr="00367DFC" w:rsidRDefault="00CF561A" w:rsidP="004F6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CF561A" w:rsidRPr="00367DFC" w:rsidRDefault="00CF561A" w:rsidP="004F622D">
            <w:pPr>
              <w:jc w:val="center"/>
              <w:rPr>
                <w:sz w:val="22"/>
                <w:szCs w:val="22"/>
              </w:rPr>
            </w:pPr>
          </w:p>
        </w:tc>
      </w:tr>
    </w:tbl>
    <w:p w:rsidR="00CF561A" w:rsidRPr="00722646" w:rsidRDefault="00CF561A" w:rsidP="00CF561A">
      <w:pPr>
        <w:pStyle w:val="a3"/>
        <w:rPr>
          <w:b/>
          <w:bCs/>
        </w:rPr>
      </w:pPr>
    </w:p>
    <w:p w:rsidR="00CF561A" w:rsidRPr="00462208" w:rsidRDefault="00CF561A" w:rsidP="00CF561A">
      <w:pPr>
        <w:pStyle w:val="a3"/>
        <w:ind w:firstLine="720"/>
        <w:rPr>
          <w:b/>
          <w:bCs/>
          <w:sz w:val="22"/>
          <w:szCs w:val="22"/>
        </w:rPr>
      </w:pPr>
    </w:p>
    <w:p w:rsidR="00506870" w:rsidRDefault="00506870"/>
    <w:sectPr w:rsidR="00506870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1A"/>
    <w:rsid w:val="0018163F"/>
    <w:rsid w:val="001940D8"/>
    <w:rsid w:val="00262E07"/>
    <w:rsid w:val="00506870"/>
    <w:rsid w:val="00C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BA1B"/>
  <w15:chartTrackingRefBased/>
  <w15:docId w15:val="{B0DCB800-51FE-43B2-A04C-B4B31E33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, Знак Знак Знак,Знак"/>
    <w:basedOn w:val="a"/>
    <w:link w:val="a4"/>
    <w:rsid w:val="00CF561A"/>
    <w:pPr>
      <w:jc w:val="both"/>
    </w:pPr>
  </w:style>
  <w:style w:type="character" w:customStyle="1" w:styleId="a4">
    <w:name w:val="Основной текст Знак"/>
    <w:aliases w:val="Знак Знак Знак Знак, Знак Знак Знак Знак,Знак Знак"/>
    <w:basedOn w:val="a0"/>
    <w:link w:val="a3"/>
    <w:rsid w:val="00CF5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F56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E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E0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816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16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Rudman Nataliya</dc:creator>
  <cp:keywords/>
  <dc:description/>
  <cp:lastModifiedBy>Dombrovskiy Igor</cp:lastModifiedBy>
  <cp:revision>4</cp:revision>
  <cp:lastPrinted>2021-12-16T04:57:00Z</cp:lastPrinted>
  <dcterms:created xsi:type="dcterms:W3CDTF">2021-12-06T05:58:00Z</dcterms:created>
  <dcterms:modified xsi:type="dcterms:W3CDTF">2021-12-24T08:00:00Z</dcterms:modified>
</cp:coreProperties>
</file>